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E3572" w14:textId="275D6B8E" w:rsidR="00284EB6" w:rsidRDefault="00284EB6" w:rsidP="00284EB6">
      <w:pPr>
        <w:pStyle w:val="Nagwek1"/>
        <w:spacing w:before="197"/>
        <w:ind w:left="288" w:right="304"/>
        <w:jc w:val="right"/>
      </w:pPr>
      <w:r w:rsidRPr="00284EB6">
        <w:t xml:space="preserve">Załącznik nr </w:t>
      </w:r>
      <w:r>
        <w:t>3.1</w:t>
      </w:r>
      <w:r w:rsidRPr="00284EB6">
        <w:t xml:space="preserve"> </w:t>
      </w:r>
    </w:p>
    <w:p w14:paraId="378B9F9D" w14:textId="26090128" w:rsidR="00A40DAE" w:rsidRDefault="00836025">
      <w:pPr>
        <w:pStyle w:val="Nagwek1"/>
        <w:spacing w:before="197"/>
        <w:ind w:left="288" w:right="304"/>
        <w:jc w:val="center"/>
      </w:pPr>
      <w:r>
        <w:t>Opis standardu technologii wykonawstwa prac leśnych</w:t>
      </w:r>
    </w:p>
    <w:p w14:paraId="02771125" w14:textId="77777777" w:rsidR="00A40DAE" w:rsidRDefault="00A40DAE">
      <w:pPr>
        <w:pStyle w:val="Tekstpodstawowy"/>
        <w:spacing w:before="4"/>
        <w:ind w:left="0" w:firstLine="0"/>
        <w:rPr>
          <w:b/>
          <w:sz w:val="20"/>
        </w:rPr>
      </w:pPr>
    </w:p>
    <w:p w14:paraId="2CD97A61" w14:textId="77777777" w:rsidR="00A40DAE" w:rsidRDefault="00836025">
      <w:pPr>
        <w:spacing w:line="276" w:lineRule="auto"/>
        <w:ind w:left="276" w:right="293"/>
        <w:jc w:val="both"/>
        <w:rPr>
          <w:b/>
        </w:rPr>
      </w:pPr>
      <w:r>
        <w:rPr>
          <w:b/>
        </w:rPr>
        <w:t>Generalną zasadą jest zapewnienie materiałów niezbędnych do wykonania usługi przez Zamawiającego, chyba że inaczej określono w technologii szczegółowej wykonania określonej czynności.</w:t>
      </w:r>
    </w:p>
    <w:p w14:paraId="2E38AF16" w14:textId="77777777" w:rsidR="00A40DAE" w:rsidRDefault="00A40DAE">
      <w:pPr>
        <w:spacing w:line="276" w:lineRule="auto"/>
        <w:jc w:val="both"/>
        <w:sectPr w:rsidR="00A40DAE">
          <w:type w:val="continuous"/>
          <w:pgSz w:w="11910" w:h="16840"/>
          <w:pgMar w:top="1580" w:right="980" w:bottom="280" w:left="1140" w:header="708" w:footer="708" w:gutter="0"/>
          <w:cols w:space="708"/>
        </w:sectPr>
      </w:pPr>
    </w:p>
    <w:p w14:paraId="4FA1B349" w14:textId="77777777" w:rsidR="00A40DAE" w:rsidRDefault="00836025">
      <w:pPr>
        <w:spacing w:before="77"/>
        <w:ind w:left="288" w:right="304"/>
        <w:jc w:val="center"/>
        <w:rPr>
          <w:b/>
        </w:rPr>
      </w:pPr>
      <w:r>
        <w:rPr>
          <w:b/>
        </w:rPr>
        <w:lastRenderedPageBreak/>
        <w:t>Dział I - POZYSKANIE DREWNA</w:t>
      </w:r>
    </w:p>
    <w:p w14:paraId="0967DEA0" w14:textId="77777777" w:rsidR="00A40DAE" w:rsidRDefault="00A40DAE">
      <w:pPr>
        <w:pStyle w:val="Tekstpodstawowy"/>
        <w:ind w:left="0" w:firstLine="0"/>
        <w:rPr>
          <w:b/>
          <w:sz w:val="26"/>
        </w:rPr>
      </w:pPr>
    </w:p>
    <w:p w14:paraId="70D45133" w14:textId="77777777" w:rsidR="00A40DAE" w:rsidRDefault="00836025">
      <w:pPr>
        <w:spacing w:before="194"/>
        <w:ind w:left="288" w:right="302"/>
        <w:jc w:val="center"/>
        <w:rPr>
          <w:b/>
        </w:rPr>
      </w:pPr>
      <w:r>
        <w:rPr>
          <w:b/>
        </w:rPr>
        <w:t>Pozyskanie drewna</w:t>
      </w:r>
    </w:p>
    <w:p w14:paraId="1C3C10C2" w14:textId="77777777" w:rsidR="00A40DAE" w:rsidRDefault="00A40DAE">
      <w:pPr>
        <w:pStyle w:val="Tekstpodstawowy"/>
        <w:ind w:left="0" w:firstLine="0"/>
        <w:rPr>
          <w:b/>
          <w:sz w:val="20"/>
        </w:rPr>
      </w:pPr>
    </w:p>
    <w:p w14:paraId="475BA670" w14:textId="77777777" w:rsidR="00A40DAE" w:rsidRDefault="00A40DAE">
      <w:pPr>
        <w:pStyle w:val="Tekstpodstawowy"/>
        <w:spacing w:before="3"/>
        <w:ind w:left="0" w:firstLine="0"/>
        <w:rPr>
          <w:b/>
          <w:sz w:val="12"/>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6"/>
        <w:gridCol w:w="1702"/>
        <w:gridCol w:w="3858"/>
        <w:gridCol w:w="1476"/>
      </w:tblGrid>
      <w:tr w:rsidR="00A40DAE" w14:paraId="2B340F0E" w14:textId="77777777">
        <w:trPr>
          <w:trHeight w:val="1134"/>
        </w:trPr>
        <w:tc>
          <w:tcPr>
            <w:tcW w:w="670" w:type="dxa"/>
          </w:tcPr>
          <w:p w14:paraId="220CE6DD" w14:textId="77777777" w:rsidR="00A40DAE" w:rsidRDefault="00836025">
            <w:pPr>
              <w:pStyle w:val="TableParagraph"/>
              <w:ind w:left="210"/>
              <w:rPr>
                <w:b/>
                <w:i/>
              </w:rPr>
            </w:pPr>
            <w:r>
              <w:rPr>
                <w:b/>
                <w:i/>
              </w:rPr>
              <w:t>Nr</w:t>
            </w:r>
          </w:p>
        </w:tc>
        <w:tc>
          <w:tcPr>
            <w:tcW w:w="1796" w:type="dxa"/>
          </w:tcPr>
          <w:p w14:paraId="64016D65" w14:textId="77777777" w:rsidR="00A40DAE" w:rsidRDefault="00836025">
            <w:pPr>
              <w:pStyle w:val="TableParagraph"/>
              <w:ind w:left="109" w:right="267"/>
              <w:rPr>
                <w:b/>
                <w:i/>
              </w:rPr>
            </w:pPr>
            <w:r>
              <w:rPr>
                <w:b/>
                <w:i/>
              </w:rPr>
              <w:t>Kod czynności do rozliczenia</w:t>
            </w:r>
          </w:p>
        </w:tc>
        <w:tc>
          <w:tcPr>
            <w:tcW w:w="1702" w:type="dxa"/>
          </w:tcPr>
          <w:p w14:paraId="25CEB5FA" w14:textId="77777777" w:rsidR="00A40DAE" w:rsidRDefault="00836025">
            <w:pPr>
              <w:pStyle w:val="TableParagraph"/>
              <w:ind w:left="200" w:right="194" w:firstLine="1"/>
              <w:jc w:val="center"/>
              <w:rPr>
                <w:b/>
                <w:i/>
              </w:rPr>
            </w:pPr>
            <w:r>
              <w:rPr>
                <w:b/>
                <w:i/>
              </w:rPr>
              <w:t>Kod czynn. / materiału do wyceny</w:t>
            </w:r>
          </w:p>
        </w:tc>
        <w:tc>
          <w:tcPr>
            <w:tcW w:w="3858" w:type="dxa"/>
          </w:tcPr>
          <w:p w14:paraId="0627FC15" w14:textId="77777777" w:rsidR="00A40DAE" w:rsidRDefault="00836025">
            <w:pPr>
              <w:pStyle w:val="TableParagraph"/>
              <w:rPr>
                <w:b/>
                <w:i/>
              </w:rPr>
            </w:pPr>
            <w:r>
              <w:rPr>
                <w:b/>
                <w:i/>
              </w:rPr>
              <w:t>Opis kodu czynności</w:t>
            </w:r>
          </w:p>
        </w:tc>
        <w:tc>
          <w:tcPr>
            <w:tcW w:w="1476" w:type="dxa"/>
          </w:tcPr>
          <w:p w14:paraId="46FE7750" w14:textId="77777777" w:rsidR="00A40DAE" w:rsidRDefault="00836025">
            <w:pPr>
              <w:pStyle w:val="TableParagraph"/>
              <w:ind w:right="363"/>
              <w:rPr>
                <w:b/>
                <w:i/>
              </w:rPr>
            </w:pPr>
            <w:r>
              <w:rPr>
                <w:b/>
                <w:i/>
              </w:rPr>
              <w:t>Jednostka miary</w:t>
            </w:r>
          </w:p>
        </w:tc>
      </w:tr>
      <w:tr w:rsidR="00A40DAE" w14:paraId="4E65D1CE" w14:textId="77777777">
        <w:trPr>
          <w:trHeight w:val="755"/>
        </w:trPr>
        <w:tc>
          <w:tcPr>
            <w:tcW w:w="670" w:type="dxa"/>
          </w:tcPr>
          <w:p w14:paraId="07326182" w14:textId="77777777" w:rsidR="00A40DAE" w:rsidRDefault="00836025">
            <w:pPr>
              <w:pStyle w:val="TableParagraph"/>
              <w:ind w:left="273"/>
            </w:pPr>
            <w:r>
              <w:t>1</w:t>
            </w:r>
          </w:p>
        </w:tc>
        <w:tc>
          <w:tcPr>
            <w:tcW w:w="1796" w:type="dxa"/>
          </w:tcPr>
          <w:p w14:paraId="32D36E67" w14:textId="77777777" w:rsidR="00A40DAE" w:rsidRDefault="00836025">
            <w:pPr>
              <w:pStyle w:val="TableParagraph"/>
              <w:ind w:left="109"/>
            </w:pPr>
            <w:r>
              <w:t>CWD-P</w:t>
            </w:r>
          </w:p>
        </w:tc>
        <w:tc>
          <w:tcPr>
            <w:tcW w:w="1702" w:type="dxa"/>
          </w:tcPr>
          <w:p w14:paraId="743F2567" w14:textId="77777777" w:rsidR="00A40DAE" w:rsidRDefault="00836025">
            <w:pPr>
              <w:pStyle w:val="TableParagraph"/>
              <w:ind w:left="107" w:right="574"/>
            </w:pPr>
            <w:r>
              <w:t>CWD-P ZRYW PIL,</w:t>
            </w:r>
          </w:p>
        </w:tc>
        <w:tc>
          <w:tcPr>
            <w:tcW w:w="3858" w:type="dxa"/>
          </w:tcPr>
          <w:p w14:paraId="358AE544" w14:textId="77777777" w:rsidR="00A40DAE" w:rsidRDefault="00836025">
            <w:pPr>
              <w:pStyle w:val="TableParagraph"/>
            </w:pPr>
            <w:r>
              <w:t>Całkowity wyrób drewna pilarką</w:t>
            </w:r>
          </w:p>
        </w:tc>
        <w:tc>
          <w:tcPr>
            <w:tcW w:w="1476" w:type="dxa"/>
          </w:tcPr>
          <w:p w14:paraId="2C8A3D7E" w14:textId="77777777" w:rsidR="00A40DAE" w:rsidRDefault="00836025">
            <w:pPr>
              <w:pStyle w:val="TableParagraph"/>
              <w:ind w:left="588" w:right="581"/>
              <w:jc w:val="center"/>
              <w:rPr>
                <w:sz w:val="14"/>
              </w:rPr>
            </w:pPr>
            <w:r>
              <w:rPr>
                <w:position w:val="-4"/>
              </w:rPr>
              <w:t>M</w:t>
            </w:r>
            <w:r>
              <w:rPr>
                <w:sz w:val="14"/>
              </w:rPr>
              <w:t>3</w:t>
            </w:r>
          </w:p>
        </w:tc>
      </w:tr>
      <w:tr w:rsidR="00A40DAE" w14:paraId="14F9D597" w14:textId="77777777">
        <w:trPr>
          <w:trHeight w:val="1152"/>
        </w:trPr>
        <w:tc>
          <w:tcPr>
            <w:tcW w:w="670" w:type="dxa"/>
          </w:tcPr>
          <w:p w14:paraId="332EAD2B" w14:textId="77777777" w:rsidR="00A40DAE" w:rsidRDefault="00836025">
            <w:pPr>
              <w:pStyle w:val="TableParagraph"/>
              <w:spacing w:before="120"/>
              <w:ind w:left="273"/>
            </w:pPr>
            <w:r>
              <w:t>2</w:t>
            </w:r>
          </w:p>
        </w:tc>
        <w:tc>
          <w:tcPr>
            <w:tcW w:w="1796" w:type="dxa"/>
          </w:tcPr>
          <w:p w14:paraId="20B62297" w14:textId="77777777" w:rsidR="00A40DAE" w:rsidRDefault="00836025">
            <w:pPr>
              <w:pStyle w:val="TableParagraph"/>
              <w:spacing w:before="120"/>
              <w:ind w:left="109"/>
            </w:pPr>
            <w:r>
              <w:t>CWD-D</w:t>
            </w:r>
          </w:p>
        </w:tc>
        <w:tc>
          <w:tcPr>
            <w:tcW w:w="1702" w:type="dxa"/>
          </w:tcPr>
          <w:p w14:paraId="0659B7C7" w14:textId="77777777" w:rsidR="00A40DAE" w:rsidRDefault="00836025">
            <w:pPr>
              <w:pStyle w:val="TableParagraph"/>
              <w:spacing w:before="120"/>
              <w:ind w:left="107" w:right="574"/>
            </w:pPr>
            <w:r>
              <w:t>CWD-P ZRYW PIL,</w:t>
            </w:r>
          </w:p>
          <w:p w14:paraId="3AEBF442" w14:textId="77777777" w:rsidR="00A40DAE" w:rsidRDefault="00836025">
            <w:pPr>
              <w:pStyle w:val="TableParagraph"/>
              <w:spacing w:before="1" w:line="260" w:lineRule="exact"/>
              <w:ind w:left="107" w:right="306"/>
            </w:pPr>
            <w:r>
              <w:t>CWD-H ZRYW HARW</w:t>
            </w:r>
          </w:p>
        </w:tc>
        <w:tc>
          <w:tcPr>
            <w:tcW w:w="3858" w:type="dxa"/>
          </w:tcPr>
          <w:p w14:paraId="09064CD7" w14:textId="77777777" w:rsidR="00A40DAE" w:rsidRDefault="00836025">
            <w:pPr>
              <w:pStyle w:val="TableParagraph"/>
              <w:spacing w:before="120"/>
              <w:ind w:right="204"/>
            </w:pPr>
            <w:r>
              <w:t>Całkowity wyrób drewna technologią dowolną</w:t>
            </w:r>
          </w:p>
        </w:tc>
        <w:tc>
          <w:tcPr>
            <w:tcW w:w="1476" w:type="dxa"/>
          </w:tcPr>
          <w:p w14:paraId="51BE84CF" w14:textId="77777777" w:rsidR="00A40DAE" w:rsidRDefault="00836025">
            <w:pPr>
              <w:pStyle w:val="TableParagraph"/>
              <w:ind w:left="588" w:right="581"/>
              <w:jc w:val="center"/>
              <w:rPr>
                <w:sz w:val="14"/>
              </w:rPr>
            </w:pPr>
            <w:r>
              <w:rPr>
                <w:position w:val="-4"/>
              </w:rPr>
              <w:t>M</w:t>
            </w:r>
            <w:r>
              <w:rPr>
                <w:sz w:val="14"/>
              </w:rPr>
              <w:t>3</w:t>
            </w:r>
          </w:p>
        </w:tc>
      </w:tr>
    </w:tbl>
    <w:p w14:paraId="4F83B3E8" w14:textId="76D40B6B" w:rsidR="00A40DAE" w:rsidRDefault="00836025">
      <w:pPr>
        <w:pStyle w:val="Tekstpodstawowy"/>
        <w:spacing w:before="119"/>
        <w:ind w:left="276" w:right="287" w:firstLine="0"/>
        <w:jc w:val="both"/>
      </w:pPr>
      <w:r>
        <w:t>Pozyskanie drewna może być wykonywane pilarką lub maszynami wielooperacyjnymi. W zakres pozyskania drewna wchodzi również jego zrywka, która może być wykonywana przeznaczonymi do tego maszynami zrywkowymi. Metody pozyskania drewna są wskazane w załączniku do SWZ nr</w:t>
      </w:r>
      <w:r w:rsidR="00792006">
        <w:t xml:space="preserve"> 2.3.6</w:t>
      </w:r>
    </w:p>
    <w:p w14:paraId="0A99B203" w14:textId="74AD4E75" w:rsidR="00A40DAE" w:rsidRDefault="00836025">
      <w:pPr>
        <w:pStyle w:val="Tekstpodstawowy"/>
        <w:spacing w:before="121"/>
        <w:ind w:left="276" w:right="289" w:firstLine="0"/>
        <w:jc w:val="both"/>
      </w:pPr>
      <w: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792006">
        <w:t>12</w:t>
      </w:r>
    </w:p>
    <w:p w14:paraId="454ED1B1" w14:textId="143B886E" w:rsidR="00A40DAE" w:rsidRDefault="00836025">
      <w:pPr>
        <w:pStyle w:val="Tekstpodstawowy"/>
        <w:spacing w:before="121"/>
        <w:ind w:left="276" w:right="290" w:firstLine="0"/>
        <w:jc w:val="both"/>
      </w:pPr>
      <w:r>
        <w:t>Informacje</w:t>
      </w:r>
      <w:r>
        <w:rPr>
          <w:spacing w:val="-8"/>
        </w:rPr>
        <w:t xml:space="preserve"> </w:t>
      </w:r>
      <w:r>
        <w:t>o</w:t>
      </w:r>
      <w:r>
        <w:rPr>
          <w:spacing w:val="-7"/>
        </w:rPr>
        <w:t xml:space="preserve"> </w:t>
      </w:r>
      <w:r>
        <w:t>planowanych</w:t>
      </w:r>
      <w:r>
        <w:rPr>
          <w:spacing w:val="-7"/>
        </w:rPr>
        <w:t xml:space="preserve"> </w:t>
      </w:r>
      <w:r>
        <w:t>pozycjach</w:t>
      </w:r>
      <w:r>
        <w:rPr>
          <w:spacing w:val="-7"/>
        </w:rPr>
        <w:t xml:space="preserve"> </w:t>
      </w:r>
      <w:r>
        <w:t>cięć</w:t>
      </w:r>
      <w:r>
        <w:rPr>
          <w:spacing w:val="-7"/>
        </w:rPr>
        <w:t xml:space="preserve"> </w:t>
      </w:r>
      <w:r>
        <w:t>i</w:t>
      </w:r>
      <w:r>
        <w:rPr>
          <w:spacing w:val="-7"/>
        </w:rPr>
        <w:t xml:space="preserve"> </w:t>
      </w:r>
      <w:r>
        <w:t>planowanych</w:t>
      </w:r>
      <w:r>
        <w:rPr>
          <w:spacing w:val="-8"/>
        </w:rPr>
        <w:t xml:space="preserve"> </w:t>
      </w:r>
      <w:r>
        <w:t>masach</w:t>
      </w:r>
      <w:r>
        <w:rPr>
          <w:spacing w:val="-7"/>
        </w:rPr>
        <w:t xml:space="preserve"> </w:t>
      </w:r>
      <w:r>
        <w:t>drewna</w:t>
      </w:r>
      <w:r>
        <w:rPr>
          <w:spacing w:val="-8"/>
        </w:rPr>
        <w:t xml:space="preserve"> </w:t>
      </w:r>
      <w:r>
        <w:t>do</w:t>
      </w:r>
      <w:r>
        <w:rPr>
          <w:spacing w:val="-7"/>
        </w:rPr>
        <w:t xml:space="preserve"> </w:t>
      </w:r>
      <w:r>
        <w:t>pozyskania</w:t>
      </w:r>
      <w:r>
        <w:rPr>
          <w:spacing w:val="-8"/>
        </w:rPr>
        <w:t xml:space="preserve"> </w:t>
      </w:r>
      <w:r>
        <w:t>w</w:t>
      </w:r>
      <w:r>
        <w:rPr>
          <w:spacing w:val="-9"/>
        </w:rPr>
        <w:t xml:space="preserve"> </w:t>
      </w:r>
      <w:r>
        <w:t>grupach sortymentowych zostały wskazane w załącznikach do SWZ nr</w:t>
      </w:r>
      <w:r w:rsidR="00792006">
        <w:rPr>
          <w:spacing w:val="-11"/>
        </w:rPr>
        <w:t xml:space="preserve"> 2.3.2</w:t>
      </w:r>
    </w:p>
    <w:p w14:paraId="7BCF3A68" w14:textId="77777777" w:rsidR="00A40DAE" w:rsidRDefault="00A40DAE">
      <w:pPr>
        <w:pStyle w:val="Tekstpodstawowy"/>
        <w:ind w:left="0" w:firstLine="0"/>
        <w:rPr>
          <w:sz w:val="26"/>
        </w:rPr>
      </w:pPr>
    </w:p>
    <w:p w14:paraId="58009015" w14:textId="77777777" w:rsidR="00A40DAE" w:rsidRDefault="00836025">
      <w:pPr>
        <w:pStyle w:val="Tekstpodstawowy"/>
        <w:spacing w:before="192"/>
        <w:ind w:left="276" w:firstLine="0"/>
        <w:jc w:val="both"/>
      </w:pPr>
      <w:r>
        <w:t>Rozliczenia będą prowadzone osobno wg następujących pogrupowanych kategorii cięć</w:t>
      </w: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93"/>
        <w:gridCol w:w="5416"/>
      </w:tblGrid>
      <w:tr w:rsidR="00A40DAE" w14:paraId="3A0972D7" w14:textId="77777777">
        <w:trPr>
          <w:trHeight w:val="376"/>
        </w:trPr>
        <w:tc>
          <w:tcPr>
            <w:tcW w:w="3793" w:type="dxa"/>
          </w:tcPr>
          <w:p w14:paraId="28A4497A" w14:textId="77777777" w:rsidR="00A40DAE" w:rsidRDefault="00836025">
            <w:pPr>
              <w:pStyle w:val="TableParagraph"/>
              <w:spacing w:line="237" w:lineRule="exact"/>
              <w:ind w:left="110"/>
              <w:rPr>
                <w:b/>
              </w:rPr>
            </w:pPr>
            <w:r>
              <w:rPr>
                <w:b/>
              </w:rPr>
              <w:t>Kategorie cięć</w:t>
            </w:r>
          </w:p>
        </w:tc>
        <w:tc>
          <w:tcPr>
            <w:tcW w:w="5416" w:type="dxa"/>
          </w:tcPr>
          <w:p w14:paraId="41A38A9D" w14:textId="77777777" w:rsidR="00A40DAE" w:rsidRDefault="00836025">
            <w:pPr>
              <w:pStyle w:val="TableParagraph"/>
              <w:spacing w:line="237" w:lineRule="exact"/>
              <w:ind w:left="107"/>
              <w:rPr>
                <w:b/>
              </w:rPr>
            </w:pPr>
            <w:r>
              <w:rPr>
                <w:b/>
              </w:rPr>
              <w:t>Grupy czynności</w:t>
            </w:r>
          </w:p>
        </w:tc>
      </w:tr>
      <w:tr w:rsidR="00A40DAE" w14:paraId="0370BE96" w14:textId="77777777">
        <w:trPr>
          <w:trHeight w:val="498"/>
        </w:trPr>
        <w:tc>
          <w:tcPr>
            <w:tcW w:w="3793" w:type="dxa"/>
          </w:tcPr>
          <w:p w14:paraId="178778BA" w14:textId="77777777" w:rsidR="00A40DAE" w:rsidRDefault="00836025">
            <w:pPr>
              <w:pStyle w:val="TableParagraph"/>
              <w:ind w:left="110"/>
            </w:pPr>
            <w:r>
              <w:t>Cięcia zupełne - rębne (rębnie I)</w:t>
            </w:r>
          </w:p>
        </w:tc>
        <w:tc>
          <w:tcPr>
            <w:tcW w:w="5416" w:type="dxa"/>
          </w:tcPr>
          <w:p w14:paraId="432F2A26" w14:textId="77777777" w:rsidR="00A40DAE" w:rsidRDefault="00836025">
            <w:pPr>
              <w:pStyle w:val="TableParagraph"/>
              <w:ind w:left="107"/>
            </w:pPr>
            <w:r>
              <w:t>IA, IB, IC, IAS, IBS, ICS, IAK, IBK, ICK, DRZEW, UPRZPOZ</w:t>
            </w:r>
          </w:p>
        </w:tc>
      </w:tr>
      <w:tr w:rsidR="00A40DAE" w14:paraId="2C1E2F11" w14:textId="77777777">
        <w:trPr>
          <w:trHeight w:val="2045"/>
        </w:trPr>
        <w:tc>
          <w:tcPr>
            <w:tcW w:w="3793" w:type="dxa"/>
          </w:tcPr>
          <w:p w14:paraId="174C3E9C" w14:textId="77777777" w:rsidR="00A40DAE" w:rsidRDefault="00836025">
            <w:pPr>
              <w:pStyle w:val="TableParagraph"/>
              <w:spacing w:before="120"/>
              <w:ind w:left="110"/>
            </w:pPr>
            <w:r>
              <w:t>Pozostałe cięcia rębne</w:t>
            </w:r>
          </w:p>
        </w:tc>
        <w:tc>
          <w:tcPr>
            <w:tcW w:w="5416" w:type="dxa"/>
          </w:tcPr>
          <w:p w14:paraId="630AB066" w14:textId="77777777" w:rsidR="00A40DAE" w:rsidRDefault="00836025">
            <w:pPr>
              <w:pStyle w:val="TableParagraph"/>
              <w:spacing w:before="120"/>
              <w:ind w:left="107" w:right="89"/>
            </w:pPr>
            <w:r>
              <w:t>IIA, IIAU, IIB, IIBU, , IIC, IICU, IID, IIDU, IIIA, IIIAU, IIIB, IIIBU, IVA, IVAU, IVB, IVBU, IVC, IVCU, IVD, IVDU, V, IIAS, IIAUS, IIBS, IIBUS, IICS, IICUS, IIDS, IIDUS, IIIAS, IIIAUS, IIIBS, IIIBUS, IVAS, IVAUS, IVBS, IVBUS, IVCS, IVCUS, IVDS, IVDUS, VS, IIAK, IIAUK, IIBK, IIBUK, IICK, IICUK, IIDK, IIDUK, IIIAK, IIIAUK, IIIBK, IIIBUK, IVAK, IVAUK, IVBK, IVBUK, IVCK, IVCUK, IVDK, IVDUK, VK</w:t>
            </w:r>
          </w:p>
        </w:tc>
      </w:tr>
      <w:tr w:rsidR="00A40DAE" w14:paraId="585B4E50" w14:textId="77777777">
        <w:trPr>
          <w:trHeight w:val="755"/>
        </w:trPr>
        <w:tc>
          <w:tcPr>
            <w:tcW w:w="3793" w:type="dxa"/>
          </w:tcPr>
          <w:p w14:paraId="1D007C3D" w14:textId="77777777" w:rsidR="00A40DAE" w:rsidRDefault="00836025">
            <w:pPr>
              <w:pStyle w:val="TableParagraph"/>
              <w:spacing w:before="122"/>
              <w:ind w:left="110" w:right="316"/>
            </w:pPr>
            <w:r>
              <w:t>Trzebieże późne i cięcia sanitarno – selekcyjne</w:t>
            </w:r>
          </w:p>
        </w:tc>
        <w:tc>
          <w:tcPr>
            <w:tcW w:w="5416" w:type="dxa"/>
          </w:tcPr>
          <w:p w14:paraId="36AAFA91" w14:textId="77777777" w:rsidR="00A40DAE" w:rsidRDefault="00836025">
            <w:pPr>
              <w:pStyle w:val="TableParagraph"/>
              <w:spacing w:before="122"/>
              <w:ind w:left="107"/>
            </w:pPr>
            <w:r>
              <w:t>CSS, TPN, TPP, TPNK</w:t>
            </w:r>
          </w:p>
        </w:tc>
      </w:tr>
      <w:tr w:rsidR="00A40DAE" w14:paraId="7D902AAE" w14:textId="77777777">
        <w:trPr>
          <w:trHeight w:val="1015"/>
        </w:trPr>
        <w:tc>
          <w:tcPr>
            <w:tcW w:w="3793" w:type="dxa"/>
          </w:tcPr>
          <w:p w14:paraId="41D83166" w14:textId="77777777" w:rsidR="00A40DAE" w:rsidRDefault="00836025">
            <w:pPr>
              <w:pStyle w:val="TableParagraph"/>
              <w:spacing w:before="122"/>
              <w:ind w:left="110" w:right="226"/>
            </w:pPr>
            <w:r>
              <w:t>Trzebieże wczesne i czyszczenia późne z pozyskaniem masy, cięcia przygodne w trzebieżach wczesnych</w:t>
            </w:r>
          </w:p>
        </w:tc>
        <w:tc>
          <w:tcPr>
            <w:tcW w:w="5416" w:type="dxa"/>
          </w:tcPr>
          <w:p w14:paraId="1DEBE3D5" w14:textId="77777777" w:rsidR="00A40DAE" w:rsidRDefault="00836025">
            <w:pPr>
              <w:pStyle w:val="TableParagraph"/>
              <w:spacing w:before="122"/>
              <w:ind w:left="107"/>
            </w:pPr>
            <w:r>
              <w:t>CP-P, TWN, TWP, PTW, PTWK, TWNK</w:t>
            </w:r>
          </w:p>
        </w:tc>
      </w:tr>
      <w:tr w:rsidR="00A40DAE" w14:paraId="3770D93F" w14:textId="77777777">
        <w:trPr>
          <w:trHeight w:val="498"/>
        </w:trPr>
        <w:tc>
          <w:tcPr>
            <w:tcW w:w="3793" w:type="dxa"/>
          </w:tcPr>
          <w:p w14:paraId="1EC26048" w14:textId="77777777" w:rsidR="00A40DAE" w:rsidRDefault="00836025">
            <w:pPr>
              <w:pStyle w:val="TableParagraph"/>
              <w:ind w:left="110"/>
            </w:pPr>
            <w:r>
              <w:t>Cięcia przygodne i pozostałe</w:t>
            </w:r>
          </w:p>
        </w:tc>
        <w:tc>
          <w:tcPr>
            <w:tcW w:w="5416" w:type="dxa"/>
          </w:tcPr>
          <w:p w14:paraId="21F4626E" w14:textId="77777777" w:rsidR="00A40DAE" w:rsidRDefault="00836025">
            <w:pPr>
              <w:pStyle w:val="TableParagraph"/>
              <w:ind w:left="107"/>
            </w:pPr>
            <w:r>
              <w:t>PŁAZ, PR, PRZEST, PTP, PRK, PTPK, ZADRZEW</w:t>
            </w:r>
          </w:p>
        </w:tc>
      </w:tr>
    </w:tbl>
    <w:p w14:paraId="7F4B2411" w14:textId="77777777" w:rsidR="00A40DAE" w:rsidRDefault="00A40DAE">
      <w:pPr>
        <w:sectPr w:rsidR="00A40DAE" w:rsidSect="0071654A">
          <w:pgSz w:w="11910" w:h="16840"/>
          <w:pgMar w:top="567" w:right="980" w:bottom="280" w:left="1140" w:header="708" w:footer="708" w:gutter="0"/>
          <w:cols w:space="708"/>
        </w:sectPr>
      </w:pPr>
    </w:p>
    <w:p w14:paraId="0B1DE275" w14:textId="77777777" w:rsidR="00A40DAE" w:rsidRDefault="00836025">
      <w:pPr>
        <w:pStyle w:val="Tekstpodstawowy"/>
        <w:spacing w:before="101"/>
        <w:ind w:left="276" w:right="290" w:firstLine="0"/>
      </w:pPr>
      <w:r>
        <w:lastRenderedPageBreak/>
        <w:t>Pozyskanie i zrywkę drewna należy wykonać w ramach opisanych poniżej metod (1.CWD-P, 2.CWD-D).</w:t>
      </w:r>
    </w:p>
    <w:p w14:paraId="148550ED" w14:textId="77777777" w:rsidR="00A40DAE" w:rsidRDefault="00836025">
      <w:pPr>
        <w:pStyle w:val="Tekstpodstawowy"/>
        <w:spacing w:before="120"/>
        <w:ind w:left="276" w:firstLine="0"/>
      </w:pPr>
      <w:r>
        <w:t>Prace przy pozyskaniu i zrywce drewna organizuje Wykonawca, mając na uwadze w szczególności:</w:t>
      </w:r>
    </w:p>
    <w:p w14:paraId="597E4895" w14:textId="77777777" w:rsidR="00A40DAE" w:rsidRDefault="00836025">
      <w:pPr>
        <w:pStyle w:val="Akapitzlist"/>
        <w:numPr>
          <w:ilvl w:val="0"/>
          <w:numId w:val="19"/>
        </w:numPr>
        <w:tabs>
          <w:tab w:val="left" w:pos="843"/>
        </w:tabs>
        <w:spacing w:before="121"/>
        <w:ind w:left="842"/>
      </w:pPr>
      <w:r>
        <w:t>zapewnienie właściwych warunków w zakresie bezpieczeństwa i higieny</w:t>
      </w:r>
      <w:r>
        <w:rPr>
          <w:spacing w:val="-15"/>
        </w:rPr>
        <w:t xml:space="preserve"> </w:t>
      </w:r>
      <w:r>
        <w:t>pracy,</w:t>
      </w:r>
    </w:p>
    <w:p w14:paraId="5CB37254" w14:textId="77777777" w:rsidR="00A40DAE" w:rsidRDefault="00836025">
      <w:pPr>
        <w:pStyle w:val="Akapitzlist"/>
        <w:numPr>
          <w:ilvl w:val="0"/>
          <w:numId w:val="19"/>
        </w:numPr>
        <w:tabs>
          <w:tab w:val="left" w:pos="843"/>
        </w:tabs>
        <w:spacing w:before="119"/>
        <w:ind w:right="295" w:hanging="360"/>
      </w:pPr>
      <w:r>
        <w:t>wymagania Zamawiającego dotyczące ilości oraz struktury sortymentów drzewnych określonych w</w:t>
      </w:r>
      <w:r>
        <w:rPr>
          <w:spacing w:val="-3"/>
        </w:rPr>
        <w:t xml:space="preserve"> </w:t>
      </w:r>
      <w:r>
        <w:t>zleceniu,</w:t>
      </w:r>
    </w:p>
    <w:p w14:paraId="6B35DBC7" w14:textId="77777777" w:rsidR="00A40DAE" w:rsidRDefault="00836025">
      <w:pPr>
        <w:pStyle w:val="Akapitzlist"/>
        <w:numPr>
          <w:ilvl w:val="0"/>
          <w:numId w:val="19"/>
        </w:numPr>
        <w:tabs>
          <w:tab w:val="left" w:pos="843"/>
        </w:tabs>
        <w:spacing w:before="120"/>
        <w:ind w:left="842"/>
      </w:pPr>
      <w:r>
        <w:t>termin realizacji</w:t>
      </w:r>
      <w:r>
        <w:rPr>
          <w:spacing w:val="-1"/>
        </w:rPr>
        <w:t xml:space="preserve"> </w:t>
      </w:r>
      <w:r>
        <w:t>zlecenia,</w:t>
      </w:r>
    </w:p>
    <w:p w14:paraId="0C3D4447" w14:textId="77777777" w:rsidR="00A40DAE" w:rsidRDefault="00836025">
      <w:pPr>
        <w:pStyle w:val="Akapitzlist"/>
        <w:numPr>
          <w:ilvl w:val="0"/>
          <w:numId w:val="19"/>
        </w:numPr>
        <w:tabs>
          <w:tab w:val="left" w:pos="843"/>
        </w:tabs>
        <w:spacing w:before="121"/>
        <w:ind w:left="842"/>
      </w:pPr>
      <w:r>
        <w:t>wymóg minimalizacji uszkodzeń w środowisku leśnym przy realizacji</w:t>
      </w:r>
      <w:r>
        <w:rPr>
          <w:spacing w:val="-10"/>
        </w:rPr>
        <w:t xml:space="preserve"> </w:t>
      </w:r>
      <w:r>
        <w:t>zlecenia,</w:t>
      </w:r>
    </w:p>
    <w:p w14:paraId="25710953" w14:textId="77777777" w:rsidR="00A40DAE" w:rsidRDefault="00836025">
      <w:pPr>
        <w:pStyle w:val="Akapitzlist"/>
        <w:numPr>
          <w:ilvl w:val="0"/>
          <w:numId w:val="19"/>
        </w:numPr>
        <w:tabs>
          <w:tab w:val="left" w:pos="843"/>
        </w:tabs>
        <w:spacing w:before="119"/>
        <w:ind w:left="842"/>
      </w:pPr>
      <w:r>
        <w:t>ograniczenia</w:t>
      </w:r>
      <w:r>
        <w:rPr>
          <w:spacing w:val="-1"/>
        </w:rPr>
        <w:t xml:space="preserve"> </w:t>
      </w:r>
      <w:r>
        <w:t>sprzętowe,</w:t>
      </w:r>
    </w:p>
    <w:p w14:paraId="7C7F6B19" w14:textId="77777777" w:rsidR="00A40DAE" w:rsidRDefault="00836025">
      <w:pPr>
        <w:pStyle w:val="Akapitzlist"/>
        <w:numPr>
          <w:ilvl w:val="0"/>
          <w:numId w:val="19"/>
        </w:numPr>
        <w:tabs>
          <w:tab w:val="left" w:pos="843"/>
        </w:tabs>
        <w:spacing w:before="121"/>
        <w:ind w:left="842"/>
      </w:pPr>
      <w:r>
        <w:t>ograniczenia wynikające z zasad ochrony</w:t>
      </w:r>
      <w:r>
        <w:rPr>
          <w:spacing w:val="-5"/>
        </w:rPr>
        <w:t xml:space="preserve"> </w:t>
      </w:r>
      <w:r>
        <w:t>przyrody,</w:t>
      </w:r>
    </w:p>
    <w:p w14:paraId="3F3C95E5" w14:textId="77777777" w:rsidR="00A40DAE" w:rsidRDefault="00836025">
      <w:pPr>
        <w:pStyle w:val="Akapitzlist"/>
        <w:numPr>
          <w:ilvl w:val="0"/>
          <w:numId w:val="19"/>
        </w:numPr>
        <w:tabs>
          <w:tab w:val="left" w:pos="843"/>
        </w:tabs>
        <w:spacing w:before="119"/>
        <w:ind w:left="842"/>
      </w:pPr>
      <w:r>
        <w:t>inne szczegółowe i specyficzne dla danej lokalizacji cięć okoliczności wskazane w</w:t>
      </w:r>
      <w:r>
        <w:rPr>
          <w:spacing w:val="-22"/>
        </w:rPr>
        <w:t xml:space="preserve"> </w:t>
      </w:r>
      <w:r>
        <w:t>zleceniu.</w:t>
      </w:r>
    </w:p>
    <w:p w14:paraId="124F36C1" w14:textId="77777777" w:rsidR="00A40DAE" w:rsidRDefault="00836025">
      <w:pPr>
        <w:pStyle w:val="Akapitzlist"/>
        <w:numPr>
          <w:ilvl w:val="0"/>
          <w:numId w:val="19"/>
        </w:numPr>
        <w:tabs>
          <w:tab w:val="left" w:pos="843"/>
        </w:tabs>
        <w:spacing w:before="121"/>
        <w:ind w:right="292" w:hanging="360"/>
        <w:jc w:val="both"/>
      </w:pPr>
      <w:r>
        <w:t>zrywkę drewna należy prowadzić w sposób minimalizujący uszkadzanie drzew pozostających na powierzchni po</w:t>
      </w:r>
      <w:r>
        <w:rPr>
          <w:spacing w:val="-1"/>
        </w:rPr>
        <w:t xml:space="preserve"> </w:t>
      </w:r>
      <w:r>
        <w:t>zbiegu.</w:t>
      </w:r>
    </w:p>
    <w:p w14:paraId="03F44550" w14:textId="77777777" w:rsidR="00A40DAE" w:rsidRDefault="00836025">
      <w:pPr>
        <w:pStyle w:val="Akapitzlist"/>
        <w:numPr>
          <w:ilvl w:val="0"/>
          <w:numId w:val="19"/>
        </w:numPr>
        <w:tabs>
          <w:tab w:val="left" w:pos="843"/>
        </w:tabs>
        <w:spacing w:before="120"/>
        <w:ind w:right="290" w:hanging="360"/>
        <w:jc w:val="both"/>
      </w:pPr>
      <w:r>
        <w:t>zrywkę</w:t>
      </w:r>
      <w:r>
        <w:rPr>
          <w:spacing w:val="-13"/>
        </w:rPr>
        <w:t xml:space="preserve"> </w:t>
      </w:r>
      <w:r>
        <w:t>należy</w:t>
      </w:r>
      <w:r>
        <w:rPr>
          <w:spacing w:val="-13"/>
        </w:rPr>
        <w:t xml:space="preserve"> </w:t>
      </w:r>
      <w:r>
        <w:t>prowadzić</w:t>
      </w:r>
      <w:r>
        <w:rPr>
          <w:spacing w:val="-14"/>
        </w:rPr>
        <w:t xml:space="preserve"> </w:t>
      </w:r>
      <w:r>
        <w:t>w</w:t>
      </w:r>
      <w:r>
        <w:rPr>
          <w:spacing w:val="-13"/>
        </w:rPr>
        <w:t xml:space="preserve"> </w:t>
      </w:r>
      <w:r>
        <w:t>sposób</w:t>
      </w:r>
      <w:r>
        <w:rPr>
          <w:spacing w:val="-14"/>
        </w:rPr>
        <w:t xml:space="preserve"> </w:t>
      </w:r>
      <w:r>
        <w:t>zapewniający</w:t>
      </w:r>
      <w:r>
        <w:rPr>
          <w:spacing w:val="-13"/>
        </w:rPr>
        <w:t xml:space="preserve"> </w:t>
      </w:r>
      <w:r>
        <w:t>przejezdność</w:t>
      </w:r>
      <w:r>
        <w:rPr>
          <w:spacing w:val="-14"/>
        </w:rPr>
        <w:t xml:space="preserve"> </w:t>
      </w:r>
      <w:r>
        <w:t>dróg</w:t>
      </w:r>
      <w:r>
        <w:rPr>
          <w:spacing w:val="-14"/>
        </w:rPr>
        <w:t xml:space="preserve"> </w:t>
      </w:r>
      <w:r>
        <w:t>leśnych</w:t>
      </w:r>
      <w:r>
        <w:rPr>
          <w:spacing w:val="-12"/>
        </w:rPr>
        <w:t xml:space="preserve"> </w:t>
      </w:r>
      <w:r>
        <w:t>(bieżąca</w:t>
      </w:r>
      <w:r>
        <w:rPr>
          <w:spacing w:val="-15"/>
        </w:rPr>
        <w:t xml:space="preserve"> </w:t>
      </w:r>
      <w:r>
        <w:t>zrywka drewna obalonego na</w:t>
      </w:r>
      <w:r>
        <w:rPr>
          <w:spacing w:val="-1"/>
        </w:rPr>
        <w:t xml:space="preserve"> </w:t>
      </w:r>
      <w:r>
        <w:t>drogi).</w:t>
      </w:r>
    </w:p>
    <w:p w14:paraId="4D13AE35" w14:textId="77777777" w:rsidR="00A40DAE" w:rsidRDefault="00836025">
      <w:pPr>
        <w:pStyle w:val="Akapitzlist"/>
        <w:numPr>
          <w:ilvl w:val="0"/>
          <w:numId w:val="19"/>
        </w:numPr>
        <w:tabs>
          <w:tab w:val="left" w:pos="843"/>
        </w:tabs>
        <w:spacing w:before="120"/>
        <w:ind w:right="291" w:hanging="360"/>
        <w:jc w:val="both"/>
      </w:pPr>
      <w:r>
        <w:t>Wykonawca</w:t>
      </w:r>
      <w:r>
        <w:rPr>
          <w:spacing w:val="-8"/>
        </w:rPr>
        <w:t xml:space="preserve"> </w:t>
      </w:r>
      <w:r>
        <w:t>ma</w:t>
      </w:r>
      <w:r>
        <w:rPr>
          <w:spacing w:val="-7"/>
        </w:rPr>
        <w:t xml:space="preserve"> </w:t>
      </w:r>
      <w:r>
        <w:t>obowiązek</w:t>
      </w:r>
      <w:r>
        <w:rPr>
          <w:spacing w:val="-8"/>
        </w:rPr>
        <w:t xml:space="preserve"> </w:t>
      </w:r>
      <w:r>
        <w:t>dbać</w:t>
      </w:r>
      <w:r>
        <w:rPr>
          <w:spacing w:val="-7"/>
        </w:rPr>
        <w:t xml:space="preserve"> </w:t>
      </w:r>
      <w:r>
        <w:t>o</w:t>
      </w:r>
      <w:r>
        <w:rPr>
          <w:spacing w:val="-6"/>
        </w:rPr>
        <w:t xml:space="preserve"> </w:t>
      </w:r>
      <w:r>
        <w:t>należyte</w:t>
      </w:r>
      <w:r>
        <w:rPr>
          <w:spacing w:val="-6"/>
        </w:rPr>
        <w:t xml:space="preserve"> </w:t>
      </w:r>
      <w:r>
        <w:t>utrzymanie</w:t>
      </w:r>
      <w:r>
        <w:rPr>
          <w:spacing w:val="-7"/>
        </w:rPr>
        <w:t xml:space="preserve"> </w:t>
      </w:r>
      <w:r>
        <w:t>szlaku</w:t>
      </w:r>
      <w:r>
        <w:rPr>
          <w:spacing w:val="-6"/>
        </w:rPr>
        <w:t xml:space="preserve"> </w:t>
      </w:r>
      <w:r>
        <w:t>operacyjnego</w:t>
      </w:r>
      <w:r>
        <w:rPr>
          <w:spacing w:val="-6"/>
        </w:rPr>
        <w:t xml:space="preserve"> </w:t>
      </w:r>
      <w:r>
        <w:t>w</w:t>
      </w:r>
      <w:r>
        <w:rPr>
          <w:spacing w:val="-8"/>
        </w:rPr>
        <w:t xml:space="preserve"> </w:t>
      </w:r>
      <w:r>
        <w:t>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w:t>
      </w:r>
      <w:r>
        <w:rPr>
          <w:spacing w:val="-2"/>
        </w:rPr>
        <w:t xml:space="preserve"> </w:t>
      </w:r>
      <w:r>
        <w:t>przyszłości.</w:t>
      </w:r>
    </w:p>
    <w:p w14:paraId="070EFE2D" w14:textId="77777777" w:rsidR="00A40DAE" w:rsidRDefault="00836025">
      <w:pPr>
        <w:pStyle w:val="Akapitzlist"/>
        <w:numPr>
          <w:ilvl w:val="0"/>
          <w:numId w:val="19"/>
        </w:numPr>
        <w:tabs>
          <w:tab w:val="left" w:pos="843"/>
        </w:tabs>
        <w:spacing w:before="121"/>
        <w:ind w:left="842"/>
        <w:jc w:val="both"/>
      </w:pPr>
      <w:r>
        <w:t>nie dopuszcza się opierania stosów i mygieł o stojące</w:t>
      </w:r>
      <w:r>
        <w:rPr>
          <w:spacing w:val="-9"/>
        </w:rPr>
        <w:t xml:space="preserve"> </w:t>
      </w:r>
      <w:r>
        <w:t>drzewa.</w:t>
      </w:r>
    </w:p>
    <w:p w14:paraId="6539AC6F" w14:textId="77777777" w:rsidR="00A40DAE" w:rsidRDefault="00836025">
      <w:pPr>
        <w:pStyle w:val="Akapitzlist"/>
        <w:numPr>
          <w:ilvl w:val="0"/>
          <w:numId w:val="19"/>
        </w:numPr>
        <w:tabs>
          <w:tab w:val="left" w:pos="843"/>
        </w:tabs>
        <w:spacing w:before="119"/>
        <w:ind w:right="291" w:hanging="360"/>
        <w:jc w:val="both"/>
      </w:pPr>
      <w:r>
        <w:t>stosy,</w:t>
      </w:r>
      <w:r>
        <w:rPr>
          <w:spacing w:val="-10"/>
        </w:rPr>
        <w:t xml:space="preserve"> </w:t>
      </w:r>
      <w:r>
        <w:t>dla</w:t>
      </w:r>
      <w:r>
        <w:rPr>
          <w:spacing w:val="-10"/>
        </w:rPr>
        <w:t xml:space="preserve"> </w:t>
      </w:r>
      <w:r>
        <w:t>każdej</w:t>
      </w:r>
      <w:r>
        <w:rPr>
          <w:spacing w:val="-11"/>
        </w:rPr>
        <w:t xml:space="preserve"> </w:t>
      </w:r>
      <w:r>
        <w:t>grupy</w:t>
      </w:r>
      <w:r>
        <w:rPr>
          <w:spacing w:val="-10"/>
        </w:rPr>
        <w:t xml:space="preserve"> </w:t>
      </w:r>
      <w:r>
        <w:t>(sortymentu)</w:t>
      </w:r>
      <w:r>
        <w:rPr>
          <w:spacing w:val="-12"/>
        </w:rPr>
        <w:t xml:space="preserve"> </w:t>
      </w:r>
      <w:r>
        <w:t>i</w:t>
      </w:r>
      <w:r>
        <w:rPr>
          <w:spacing w:val="-9"/>
        </w:rPr>
        <w:t xml:space="preserve"> </w:t>
      </w:r>
      <w:r>
        <w:t>rodzaju</w:t>
      </w:r>
      <w:r>
        <w:rPr>
          <w:spacing w:val="-9"/>
        </w:rPr>
        <w:t xml:space="preserve"> </w:t>
      </w:r>
      <w:r>
        <w:t>drewna</w:t>
      </w:r>
      <w:r>
        <w:rPr>
          <w:spacing w:val="-10"/>
        </w:rPr>
        <w:t xml:space="preserve"> </w:t>
      </w:r>
      <w:r>
        <w:t>oddzielnie,</w:t>
      </w:r>
      <w:r>
        <w:rPr>
          <w:spacing w:val="-10"/>
        </w:rPr>
        <w:t xml:space="preserve"> </w:t>
      </w:r>
      <w:r>
        <w:t>należy</w:t>
      </w:r>
      <w:r>
        <w:rPr>
          <w:spacing w:val="-13"/>
        </w:rPr>
        <w:t xml:space="preserve"> </w:t>
      </w:r>
      <w:r>
        <w:t>układać</w:t>
      </w:r>
      <w:r>
        <w:rPr>
          <w:spacing w:val="-8"/>
        </w:rPr>
        <w:t xml:space="preserve"> </w:t>
      </w:r>
      <w:r>
        <w:t>na</w:t>
      </w:r>
      <w:r>
        <w:rPr>
          <w:spacing w:val="-10"/>
        </w:rPr>
        <w:t xml:space="preserve"> </w:t>
      </w:r>
      <w:r>
        <w:t>legarach umożliwiających swobodny przepływ powietrza pomiędzy składowanym drewnem a podłożem. Stosy należy układać oraz zabezpieczać przed osunięciem (stabilnie) zgodnie z warunkami technicznymi wskazanymi w pkt. 3.2 SWZ np.</w:t>
      </w:r>
      <w:r>
        <w:rPr>
          <w:spacing w:val="-11"/>
        </w:rPr>
        <w:t xml:space="preserve"> </w:t>
      </w:r>
      <w:r>
        <w:t>kołyską.</w:t>
      </w:r>
    </w:p>
    <w:p w14:paraId="7098FEFB" w14:textId="77777777" w:rsidR="00A40DAE" w:rsidRDefault="00836025">
      <w:pPr>
        <w:pStyle w:val="Akapitzlist"/>
        <w:numPr>
          <w:ilvl w:val="0"/>
          <w:numId w:val="19"/>
        </w:numPr>
        <w:tabs>
          <w:tab w:val="left" w:pos="843"/>
        </w:tabs>
        <w:spacing w:before="120"/>
        <w:ind w:right="290" w:hanging="360"/>
        <w:jc w:val="both"/>
      </w:pPr>
      <w:r>
        <w:t>drewno wielkowymiarowe i średniowymiarowe mierzone w sztukach pojedynczo należy układać w mygły na legarach. Zamawiający może dopuścić odstępstwo od stosowania legarów przy składowaniu drewna w przypadku zaistnienia warunków zapewniających ochronę drewna przed</w:t>
      </w:r>
      <w:r>
        <w:rPr>
          <w:spacing w:val="-2"/>
        </w:rPr>
        <w:t xml:space="preserve"> </w:t>
      </w:r>
      <w:r>
        <w:t>deprecjacją.</w:t>
      </w:r>
    </w:p>
    <w:p w14:paraId="387AC929" w14:textId="77777777" w:rsidR="00A40DAE" w:rsidRDefault="00836025">
      <w:pPr>
        <w:pStyle w:val="Akapitzlist"/>
        <w:numPr>
          <w:ilvl w:val="0"/>
          <w:numId w:val="19"/>
        </w:numPr>
        <w:tabs>
          <w:tab w:val="left" w:pos="843"/>
        </w:tabs>
        <w:spacing w:before="121"/>
        <w:ind w:right="286" w:hanging="360"/>
        <w:jc w:val="both"/>
      </w:pPr>
      <w:r>
        <w:t>w drzewostanach uszkodzonych mechanicznie, ze względu na wzrost zagrożeń i trudne warunki pozyskania drewna, prace należy prowadzić za pomocą maszyn wielooperacyjnych. Ręczne pozyskanie drewna pilarką dopuszcza się w wyjątkowych przypadkach, np. na niewielkich powierzchniach, w przypadku drzewa o wymiarach przekraczających możliwości manipulacyjne głowicy, a także ze względu na uwarunkowania terenowe i</w:t>
      </w:r>
      <w:r>
        <w:rPr>
          <w:spacing w:val="-1"/>
        </w:rPr>
        <w:t xml:space="preserve"> </w:t>
      </w:r>
      <w:r>
        <w:t>drzewostanowe.</w:t>
      </w:r>
    </w:p>
    <w:p w14:paraId="59840BF9" w14:textId="77777777" w:rsidR="00A40DAE" w:rsidRDefault="00836025">
      <w:pPr>
        <w:pStyle w:val="Tekstpodstawowy"/>
        <w:spacing w:before="120"/>
        <w:ind w:left="276" w:right="288" w:firstLine="0"/>
        <w:jc w:val="both"/>
      </w:pPr>
      <w:r>
        <w:t>zrywkę należy organizować i realizować bez zbędnej zwłoki, po pozyskaniu drewna, w sposób wykluczający zmniejszenie wartości pozyskanego drewna. 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39CC46BE" w14:textId="77777777" w:rsidR="00A40DAE" w:rsidRDefault="00A40DAE">
      <w:pPr>
        <w:jc w:val="both"/>
        <w:sectPr w:rsidR="00A40DAE" w:rsidSect="0071654A">
          <w:pgSz w:w="11910" w:h="16840"/>
          <w:pgMar w:top="1580" w:right="980" w:bottom="1135" w:left="1140" w:header="708" w:footer="708" w:gutter="0"/>
          <w:cols w:space="708"/>
        </w:sectPr>
      </w:pPr>
    </w:p>
    <w:p w14:paraId="6CC2C774" w14:textId="6ADD4D06" w:rsidR="00A40DAE" w:rsidRDefault="00836025">
      <w:pPr>
        <w:pStyle w:val="Tekstpodstawowy"/>
        <w:spacing w:before="77"/>
        <w:ind w:left="276" w:right="288" w:firstLine="0"/>
        <w:jc w:val="both"/>
      </w:pPr>
      <w:r>
        <w:lastRenderedPageBreak/>
        <w:t>Dodatkowe koszty w pracach pozyskania drewna, wynikające z usuwania drzew trudnych tj. pochylonych nad urządzeniami melioracyjnymi, młodnikami, uprawami</w:t>
      </w:r>
      <w:r>
        <w:rPr>
          <w:color w:val="00AF50"/>
        </w:rPr>
        <w:t xml:space="preserve">, </w:t>
      </w:r>
      <w:r>
        <w:t>liniami energetycznymi, drogami publicznymi itp. (z wyłączeniem cięć przygodnych), Wykonawca wkalkuluje do oferowanych stawek jednostkowych. Powierzchnie, gdzie planowane są te utrudnienia wskazane są w załączniku do SWZ n</w:t>
      </w:r>
      <w:r w:rsidR="00792006">
        <w:t>r 2.3.4</w:t>
      </w:r>
    </w:p>
    <w:p w14:paraId="076AA495" w14:textId="77777777" w:rsidR="00A40DAE" w:rsidRDefault="00836025">
      <w:pPr>
        <w:pStyle w:val="Tekstpodstawowy"/>
        <w:spacing w:before="122"/>
        <w:ind w:left="276" w:right="290" w:firstLine="0"/>
        <w:jc w:val="both"/>
      </w:pPr>
      <w:r>
        <w:t>W warunkach górskich odrzuceniu podlegają gałęzie zalegające na szlakach operacyjnych wskazanych przez Zamawiającego w zleceniu.</w:t>
      </w:r>
    </w:p>
    <w:p w14:paraId="213889EC" w14:textId="77777777" w:rsidR="00A40DAE" w:rsidRDefault="00836025">
      <w:pPr>
        <w:pStyle w:val="Tekstpodstawowy"/>
        <w:spacing w:before="120"/>
        <w:ind w:left="276" w:right="293" w:firstLine="0"/>
        <w:jc w:val="both"/>
      </w:pPr>
      <w:r>
        <w:t>Oznakowanie pozycji cięć przy pomocy tablic ostrzegawczych leży po stronie Wykonawcy. Tablice udostępnia Zamawiający.</w:t>
      </w:r>
    </w:p>
    <w:p w14:paraId="110FF981" w14:textId="24B0F650" w:rsidR="00A40DAE" w:rsidRDefault="00DD71A8">
      <w:pPr>
        <w:pStyle w:val="Tekstpodstawowy"/>
        <w:spacing w:before="120"/>
        <w:ind w:left="276" w:right="291" w:firstLine="0"/>
        <w:jc w:val="both"/>
      </w:pPr>
      <w:r>
        <w:rPr>
          <w:noProof/>
        </w:rPr>
        <mc:AlternateContent>
          <mc:Choice Requires="wps">
            <w:drawing>
              <wp:anchor distT="0" distB="0" distL="114300" distR="114300" simplePos="0" relativeHeight="238481408" behindDoc="1" locked="0" layoutInCell="1" allowOverlap="1" wp14:anchorId="660EC7AC" wp14:editId="53EC20BE">
                <wp:simplePos x="0" y="0"/>
                <wp:positionH relativeFrom="page">
                  <wp:posOffset>1507490</wp:posOffset>
                </wp:positionH>
                <wp:positionV relativeFrom="paragraph">
                  <wp:posOffset>501650</wp:posOffset>
                </wp:positionV>
                <wp:extent cx="29210" cy="762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57E355" id="Rectangle 5" o:spid="_x0000_s1026" style="position:absolute;margin-left:118.7pt;margin-top:39.5pt;width:2.3pt;height:.6pt;z-index:-264835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" fillcolor="black" stroked="f">
                <w10:wrap anchorx="page"/>
              </v:rect>
            </w:pict>
          </mc:Fallback>
        </mc:AlternateContent>
      </w:r>
      <w:r>
        <w:t>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2CE38A61" w14:textId="77777777" w:rsidR="00A40DAE" w:rsidRDefault="00836025">
      <w:pPr>
        <w:pStyle w:val="Tekstpodstawowy"/>
        <w:spacing w:before="119"/>
        <w:ind w:left="276" w:right="292" w:firstLine="0"/>
        <w:jc w:val="both"/>
      </w:pPr>
      <w:r>
        <w:t>W przypadku konieczności założenia nowego szlaku operacyjnego wykonawca ma obowiązek wyciąć wszystkie drzewa na planowanym szlaku łącznie z podrostem i podszytem.</w:t>
      </w:r>
    </w:p>
    <w:p w14:paraId="30406DC7" w14:textId="77777777" w:rsidR="00A40DAE" w:rsidRDefault="00836025">
      <w:pPr>
        <w:pStyle w:val="Tekstpodstawowy"/>
        <w:spacing w:before="120"/>
        <w:ind w:left="276" w:right="289" w:firstLine="0"/>
        <w:jc w:val="both"/>
      </w:pPr>
      <w:r>
        <w:t>Zamawiający wymaga zrywki drewna oznaczonego zgodnie z Warunkami Technicznymi, symbolem : W0, WA1, WB1, WC1, WDP, S1 oraz S3 i M1 w technologii półpodwieszonej lub nasiębiernej.</w:t>
      </w:r>
      <w:r>
        <w:rPr>
          <w:spacing w:val="-15"/>
        </w:rPr>
        <w:t xml:space="preserve"> </w:t>
      </w:r>
      <w:r>
        <w:t>W</w:t>
      </w:r>
      <w:r>
        <w:rPr>
          <w:spacing w:val="-14"/>
        </w:rPr>
        <w:t xml:space="preserve"> </w:t>
      </w:r>
      <w:r>
        <w:t>stosunku</w:t>
      </w:r>
      <w:r>
        <w:rPr>
          <w:spacing w:val="-15"/>
        </w:rPr>
        <w:t xml:space="preserve"> </w:t>
      </w:r>
      <w:r>
        <w:t>do</w:t>
      </w:r>
      <w:r>
        <w:rPr>
          <w:spacing w:val="-12"/>
        </w:rPr>
        <w:t xml:space="preserve"> </w:t>
      </w:r>
      <w:r>
        <w:t>drewna</w:t>
      </w:r>
      <w:r>
        <w:rPr>
          <w:spacing w:val="-14"/>
        </w:rPr>
        <w:t xml:space="preserve"> </w:t>
      </w:r>
      <w:r>
        <w:t>oznaczonego,</w:t>
      </w:r>
      <w:r>
        <w:rPr>
          <w:spacing w:val="-12"/>
        </w:rPr>
        <w:t xml:space="preserve"> </w:t>
      </w:r>
      <w:r>
        <w:t>zgodnie</w:t>
      </w:r>
      <w:r>
        <w:rPr>
          <w:spacing w:val="-12"/>
        </w:rPr>
        <w:t xml:space="preserve"> </w:t>
      </w:r>
      <w:r>
        <w:t>z</w:t>
      </w:r>
      <w:r>
        <w:rPr>
          <w:spacing w:val="-14"/>
        </w:rPr>
        <w:t xml:space="preserve"> </w:t>
      </w:r>
      <w:r>
        <w:t>Warunkami</w:t>
      </w:r>
      <w:r>
        <w:rPr>
          <w:spacing w:val="-14"/>
        </w:rPr>
        <w:t xml:space="preserve"> </w:t>
      </w:r>
      <w:r>
        <w:t>Technicznymi,</w:t>
      </w:r>
      <w:r>
        <w:rPr>
          <w:spacing w:val="-14"/>
        </w:rPr>
        <w:t xml:space="preserve"> </w:t>
      </w:r>
      <w:r>
        <w:t>symbolem: S2,</w:t>
      </w:r>
      <w:r>
        <w:rPr>
          <w:spacing w:val="-9"/>
        </w:rPr>
        <w:t xml:space="preserve"> </w:t>
      </w:r>
      <w:r>
        <w:t>S4,</w:t>
      </w:r>
      <w:r>
        <w:rPr>
          <w:spacing w:val="-9"/>
        </w:rPr>
        <w:t xml:space="preserve"> </w:t>
      </w:r>
      <w:r>
        <w:t>M2</w:t>
      </w:r>
      <w:r>
        <w:rPr>
          <w:spacing w:val="-9"/>
        </w:rPr>
        <w:t xml:space="preserve"> </w:t>
      </w:r>
      <w:r>
        <w:t>(w</w:t>
      </w:r>
      <w:r>
        <w:rPr>
          <w:spacing w:val="-10"/>
        </w:rPr>
        <w:t xml:space="preserve"> </w:t>
      </w:r>
      <w:r>
        <w:t>tym</w:t>
      </w:r>
      <w:r>
        <w:rPr>
          <w:spacing w:val="-8"/>
        </w:rPr>
        <w:t xml:space="preserve"> </w:t>
      </w:r>
      <w:r>
        <w:t>M2</w:t>
      </w:r>
      <w:r>
        <w:rPr>
          <w:spacing w:val="-8"/>
        </w:rPr>
        <w:t xml:space="preserve"> </w:t>
      </w:r>
      <w:r>
        <w:t>BE</w:t>
      </w:r>
      <w:r>
        <w:rPr>
          <w:spacing w:val="-9"/>
        </w:rPr>
        <w:t xml:space="preserve"> </w:t>
      </w:r>
      <w:r>
        <w:t>oraz</w:t>
      </w:r>
      <w:r>
        <w:rPr>
          <w:spacing w:val="-9"/>
        </w:rPr>
        <w:t xml:space="preserve"> </w:t>
      </w:r>
      <w:r>
        <w:t>M2</w:t>
      </w:r>
      <w:r>
        <w:rPr>
          <w:spacing w:val="-9"/>
        </w:rPr>
        <w:t xml:space="preserve"> </w:t>
      </w:r>
      <w:r>
        <w:t>ZE)</w:t>
      </w:r>
      <w:r>
        <w:rPr>
          <w:spacing w:val="-9"/>
        </w:rPr>
        <w:t xml:space="preserve"> </w:t>
      </w:r>
      <w:r>
        <w:t>oraz</w:t>
      </w:r>
      <w:r>
        <w:rPr>
          <w:spacing w:val="-9"/>
        </w:rPr>
        <w:t xml:space="preserve"> </w:t>
      </w:r>
      <w:r>
        <w:t>WK</w:t>
      </w:r>
      <w:r>
        <w:rPr>
          <w:spacing w:val="-8"/>
        </w:rPr>
        <w:t xml:space="preserve"> </w:t>
      </w:r>
      <w:r>
        <w:t>wymagana</w:t>
      </w:r>
      <w:r>
        <w:rPr>
          <w:spacing w:val="-10"/>
        </w:rPr>
        <w:t xml:space="preserve"> </w:t>
      </w:r>
      <w:r>
        <w:t>jest</w:t>
      </w:r>
      <w:r>
        <w:rPr>
          <w:spacing w:val="-9"/>
        </w:rPr>
        <w:t xml:space="preserve"> </w:t>
      </w:r>
      <w:r>
        <w:t>zrywka</w:t>
      </w:r>
      <w:r>
        <w:rPr>
          <w:spacing w:val="-9"/>
        </w:rPr>
        <w:t xml:space="preserve"> </w:t>
      </w:r>
      <w:r>
        <w:t>nasiębierna</w:t>
      </w:r>
      <w:r>
        <w:rPr>
          <w:spacing w:val="-9"/>
        </w:rPr>
        <w:t xml:space="preserve"> </w:t>
      </w:r>
      <w:r>
        <w:t>z</w:t>
      </w:r>
      <w:r>
        <w:rPr>
          <w:spacing w:val="-9"/>
        </w:rPr>
        <w:t xml:space="preserve"> </w:t>
      </w:r>
      <w:r>
        <w:t>mechanicznym załadunkiem i rozładunkiem. W szczególnych przypadkach dopuszcza się załadunek ręczny i zrywkę półpodwieszoną lub wleczoną</w:t>
      </w:r>
      <w:r>
        <w:rPr>
          <w:spacing w:val="-3"/>
        </w:rPr>
        <w:t xml:space="preserve"> </w:t>
      </w:r>
      <w:r>
        <w:t>konną.</w:t>
      </w:r>
    </w:p>
    <w:p w14:paraId="32C02A29" w14:textId="77777777" w:rsidR="00A40DAE" w:rsidRDefault="00836025">
      <w:pPr>
        <w:pStyle w:val="Tekstpodstawowy"/>
        <w:spacing w:before="121"/>
        <w:ind w:left="276" w:right="291" w:firstLine="0"/>
        <w:jc w:val="both"/>
      </w:pPr>
      <w:r>
        <w:t xml:space="preserve">Zamawiający zastrzega, że wprowadzone na pozycje maszyny, muszą poruszać się po szlakach operacyjnych. Szerokość szlaków operacyjnych </w:t>
      </w:r>
      <w:r>
        <w:rPr>
          <w:spacing w:val="-2"/>
        </w:rPr>
        <w:t xml:space="preserve">nie </w:t>
      </w:r>
      <w:r>
        <w:t>powinna przekraczać 4m. Przy jego prostym przebiegu powinna wynosić nie więcej niż 1 m ponad szerokość stosowanych maszyn (0,5 m z każdej strony). Dopuszcza się szlaki o szerokości ponad 4 m w przypadku konieczności wycięcia dwóch</w:t>
      </w:r>
      <w:r>
        <w:rPr>
          <w:spacing w:val="-12"/>
        </w:rPr>
        <w:t xml:space="preserve"> </w:t>
      </w:r>
      <w:r>
        <w:t>rzędów</w:t>
      </w:r>
      <w:r>
        <w:rPr>
          <w:spacing w:val="-10"/>
        </w:rPr>
        <w:t xml:space="preserve"> </w:t>
      </w:r>
      <w:r>
        <w:t>drzew.</w:t>
      </w:r>
      <w:r>
        <w:rPr>
          <w:spacing w:val="-12"/>
        </w:rPr>
        <w:t xml:space="preserve"> </w:t>
      </w:r>
      <w:r>
        <w:t>Odległość</w:t>
      </w:r>
      <w:r>
        <w:rPr>
          <w:spacing w:val="-12"/>
        </w:rPr>
        <w:t xml:space="preserve"> </w:t>
      </w:r>
      <w:r>
        <w:t>pomiędzy</w:t>
      </w:r>
      <w:r>
        <w:rPr>
          <w:spacing w:val="-13"/>
        </w:rPr>
        <w:t xml:space="preserve"> </w:t>
      </w:r>
      <w:r>
        <w:t>szlakami</w:t>
      </w:r>
      <w:r>
        <w:rPr>
          <w:spacing w:val="-11"/>
        </w:rPr>
        <w:t xml:space="preserve"> </w:t>
      </w:r>
      <w:r>
        <w:t>operacyjnymi</w:t>
      </w:r>
      <w:r>
        <w:rPr>
          <w:spacing w:val="-9"/>
        </w:rPr>
        <w:t xml:space="preserve"> </w:t>
      </w:r>
      <w:r>
        <w:t>(mierzona</w:t>
      </w:r>
      <w:r>
        <w:rPr>
          <w:spacing w:val="-13"/>
        </w:rPr>
        <w:t xml:space="preserve"> </w:t>
      </w:r>
      <w:r>
        <w:t>od</w:t>
      </w:r>
      <w:r>
        <w:rPr>
          <w:spacing w:val="-10"/>
        </w:rPr>
        <w:t xml:space="preserve"> </w:t>
      </w:r>
      <w:r>
        <w:t>osi</w:t>
      </w:r>
      <w:r>
        <w:rPr>
          <w:spacing w:val="-11"/>
        </w:rPr>
        <w:t xml:space="preserve"> </w:t>
      </w:r>
      <w:r>
        <w:t>szlaku)</w:t>
      </w:r>
      <w:r>
        <w:rPr>
          <w:spacing w:val="-10"/>
        </w:rPr>
        <w:t xml:space="preserve"> </w:t>
      </w:r>
      <w:r>
        <w:t>wynosi około 20 m, nie dotyczy to warunków górskich, podgórskich oraz rębni zupełnej i cięć uprzątających, gdzie zrywkę należy prowadzić tym samym szlakiem do składnic przyzrębowych kierując się minimalizacją jej</w:t>
      </w:r>
      <w:r>
        <w:rPr>
          <w:spacing w:val="-4"/>
        </w:rPr>
        <w:t xml:space="preserve"> </w:t>
      </w:r>
      <w:r>
        <w:t>odległości.</w:t>
      </w:r>
    </w:p>
    <w:p w14:paraId="111E2995" w14:textId="55AE7B9B" w:rsidR="00A40DAE" w:rsidRDefault="00836025">
      <w:pPr>
        <w:pStyle w:val="Tekstpodstawowy"/>
        <w:spacing w:before="121"/>
        <w:ind w:left="276" w:right="290" w:firstLine="0"/>
        <w:jc w:val="both"/>
      </w:pPr>
      <w:r>
        <w:t>Szczegółowe informacje dotyczące zrywki drewna oraz planowanych średnich odległości zrywkowych przedstawione zostały w Załączniku nr</w:t>
      </w:r>
      <w:r w:rsidR="00792006">
        <w:t xml:space="preserve"> 2.3.3</w:t>
      </w:r>
      <w:r>
        <w:t xml:space="preserve"> do SWZ. Jako odległość zrywki należy rozumieć średnią długość planowanych przejazdów dla optymalnego na danej powierzchni i dla technologii zrywki środka</w:t>
      </w:r>
      <w:r>
        <w:rPr>
          <w:spacing w:val="-5"/>
        </w:rPr>
        <w:t xml:space="preserve"> </w:t>
      </w:r>
      <w:r>
        <w:t>zrywkowego.</w:t>
      </w:r>
    </w:p>
    <w:p w14:paraId="4D2E05EE" w14:textId="77777777" w:rsidR="00A40DAE" w:rsidRDefault="00A40DAE">
      <w:pPr>
        <w:pStyle w:val="Tekstpodstawowy"/>
        <w:ind w:left="0" w:firstLine="0"/>
        <w:rPr>
          <w:sz w:val="26"/>
        </w:rPr>
      </w:pPr>
    </w:p>
    <w:p w14:paraId="79A65C44" w14:textId="77777777" w:rsidR="00A40DAE" w:rsidRDefault="00836025">
      <w:pPr>
        <w:pStyle w:val="Nagwek1"/>
        <w:spacing w:before="193"/>
        <w:jc w:val="both"/>
      </w:pPr>
      <w:r>
        <w:t>Standard technologii prac obejmuje:</w:t>
      </w:r>
    </w:p>
    <w:p w14:paraId="7E2E909D" w14:textId="77777777" w:rsidR="00A40DAE" w:rsidRDefault="00A40DAE">
      <w:pPr>
        <w:pStyle w:val="Tekstpodstawowy"/>
        <w:ind w:left="0" w:firstLine="0"/>
        <w:rPr>
          <w:b/>
          <w:sz w:val="26"/>
        </w:rPr>
      </w:pPr>
    </w:p>
    <w:p w14:paraId="5B6ED73C" w14:textId="77777777" w:rsidR="00A40DAE" w:rsidRDefault="00836025">
      <w:pPr>
        <w:spacing w:before="193"/>
        <w:ind w:left="2787"/>
        <w:rPr>
          <w:b/>
        </w:rPr>
      </w:pPr>
      <w:r>
        <w:rPr>
          <w:b/>
        </w:rPr>
        <w:t>CWD-P - Całkowity wyrób drewna pilarką</w:t>
      </w:r>
    </w:p>
    <w:p w14:paraId="464410E8" w14:textId="77777777" w:rsidR="00A40DAE" w:rsidRDefault="00836025">
      <w:pPr>
        <w:pStyle w:val="Tekstpodstawowy"/>
        <w:spacing w:before="121"/>
        <w:ind w:left="276" w:right="290" w:firstLine="0"/>
      </w:pPr>
      <w:r>
        <w:t>Wykonawca zrealizuje przy użyciu ręcznych pilarek i narzędzi pomocniczych oraz maszyn zrywkowych prace z zakresu pozyskania drewna (CWD-P, ZRYW PIL).</w:t>
      </w:r>
    </w:p>
    <w:p w14:paraId="3C4974A4" w14:textId="77777777" w:rsidR="00A40DAE" w:rsidRDefault="00836025">
      <w:pPr>
        <w:pStyle w:val="Tekstpodstawowy"/>
        <w:spacing w:before="118"/>
        <w:ind w:left="276" w:right="290" w:firstLine="0"/>
      </w:pPr>
      <w:r>
        <w:t>Prace związane z pozyskaniem i zrywką drewna z wyjątkiem pozyskania drewna w czyszczeniach późnych (CP-P) obejmują:</w:t>
      </w:r>
    </w:p>
    <w:p w14:paraId="690C81AE" w14:textId="77777777" w:rsidR="00A40DAE" w:rsidRDefault="00836025">
      <w:pPr>
        <w:pStyle w:val="Akapitzlist"/>
        <w:numPr>
          <w:ilvl w:val="0"/>
          <w:numId w:val="18"/>
        </w:numPr>
        <w:tabs>
          <w:tab w:val="left" w:pos="996"/>
          <w:tab w:val="left" w:pos="997"/>
        </w:tabs>
        <w:spacing w:before="121"/>
        <w:ind w:hanging="361"/>
      </w:pPr>
      <w:r>
        <w:t>prace przygotowawcze związane z przygotowaniem stanowiska do</w:t>
      </w:r>
      <w:r>
        <w:rPr>
          <w:spacing w:val="-9"/>
        </w:rPr>
        <w:t xml:space="preserve"> </w:t>
      </w:r>
      <w:r>
        <w:t>ścinki,</w:t>
      </w:r>
    </w:p>
    <w:p w14:paraId="1FD7E2B4" w14:textId="77777777" w:rsidR="00A40DAE" w:rsidRDefault="00A40DAE">
      <w:pPr>
        <w:sectPr w:rsidR="00A40DAE">
          <w:pgSz w:w="11910" w:h="16840"/>
          <w:pgMar w:top="1320" w:right="980" w:bottom="280" w:left="1140" w:header="708" w:footer="708" w:gutter="0"/>
          <w:cols w:space="708"/>
        </w:sectPr>
      </w:pPr>
    </w:p>
    <w:p w14:paraId="3820DBD9" w14:textId="77777777" w:rsidR="00A40DAE" w:rsidRDefault="00836025">
      <w:pPr>
        <w:pStyle w:val="Akapitzlist"/>
        <w:numPr>
          <w:ilvl w:val="0"/>
          <w:numId w:val="18"/>
        </w:numPr>
        <w:tabs>
          <w:tab w:val="left" w:pos="997"/>
        </w:tabs>
        <w:spacing w:before="77"/>
        <w:ind w:right="291"/>
        <w:jc w:val="both"/>
      </w:pPr>
      <w:r>
        <w:lastRenderedPageBreak/>
        <w:t>ścinkę i obalanie drzew wyznaczonych do wycięcia (w przypadku cięć zupełnych za wyznaczone uznaje się drzewa w granicach objętych zabiegiem z uwzględnieniem planowanych do pozostawienia kęp, nasienników, drzew dziuplastych</w:t>
      </w:r>
      <w:r>
        <w:rPr>
          <w:spacing w:val="-8"/>
        </w:rPr>
        <w:t xml:space="preserve"> </w:t>
      </w:r>
      <w:r>
        <w:t>itp.),</w:t>
      </w:r>
    </w:p>
    <w:p w14:paraId="5F9EE01C" w14:textId="114CE1D7" w:rsidR="00A40DAE" w:rsidRDefault="00836025">
      <w:pPr>
        <w:pStyle w:val="Akapitzlist"/>
        <w:numPr>
          <w:ilvl w:val="0"/>
          <w:numId w:val="18"/>
        </w:numPr>
        <w:tabs>
          <w:tab w:val="left" w:pos="997"/>
        </w:tabs>
        <w:spacing w:before="122"/>
        <w:ind w:right="297"/>
        <w:jc w:val="both"/>
      </w:pPr>
      <w:r>
        <w:t xml:space="preserve">okrzesanie ściętych drzew w stopniu przewidzianym w warunkach technicznych obowiązujących w PGL LP na wyrabiane sortymenty wskazane w pkt </w:t>
      </w:r>
      <w:r w:rsidR="00792006">
        <w:t xml:space="preserve">2.3.2 </w:t>
      </w:r>
      <w:r>
        <w:t>SWZ,</w:t>
      </w:r>
    </w:p>
    <w:p w14:paraId="6D086890" w14:textId="77777777" w:rsidR="00A40DAE" w:rsidRDefault="00836025">
      <w:pPr>
        <w:pStyle w:val="Akapitzlist"/>
        <w:numPr>
          <w:ilvl w:val="0"/>
          <w:numId w:val="18"/>
        </w:numPr>
        <w:tabs>
          <w:tab w:val="left" w:pos="997"/>
        </w:tabs>
        <w:spacing w:before="120"/>
        <w:ind w:right="294"/>
        <w:jc w:val="both"/>
      </w:pPr>
      <w:r>
        <w:t>manipulację surowca drzewnego, zgodnie ze wskazaniami przekazanymi przez Zamawiającego, z uwzględnieniem unormowań wskazanych w</w:t>
      </w:r>
      <w:r>
        <w:rPr>
          <w:spacing w:val="-7"/>
        </w:rPr>
        <w:t xml:space="preserve"> </w:t>
      </w:r>
      <w:r>
        <w:t>SWZ,</w:t>
      </w:r>
    </w:p>
    <w:p w14:paraId="76A046B5" w14:textId="77777777" w:rsidR="00A40DAE" w:rsidRDefault="00836025">
      <w:pPr>
        <w:pStyle w:val="Akapitzlist"/>
        <w:numPr>
          <w:ilvl w:val="0"/>
          <w:numId w:val="18"/>
        </w:numPr>
        <w:tabs>
          <w:tab w:val="left" w:pos="997"/>
        </w:tabs>
        <w:spacing w:before="120"/>
        <w:ind w:right="290"/>
        <w:jc w:val="both"/>
      </w:pPr>
      <w: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w:t>
      </w:r>
      <w:r>
        <w:rPr>
          <w:spacing w:val="-1"/>
        </w:rPr>
        <w:t xml:space="preserve"> </w:t>
      </w:r>
      <w:r>
        <w:t>manipulację).</w:t>
      </w:r>
    </w:p>
    <w:p w14:paraId="7DC58B41" w14:textId="77777777" w:rsidR="00A40DAE" w:rsidRDefault="00836025">
      <w:pPr>
        <w:pStyle w:val="Akapitzlist"/>
        <w:numPr>
          <w:ilvl w:val="0"/>
          <w:numId w:val="18"/>
        </w:numPr>
        <w:tabs>
          <w:tab w:val="left" w:pos="997"/>
        </w:tabs>
        <w:spacing w:before="120"/>
        <w:ind w:right="291"/>
        <w:jc w:val="both"/>
      </w:pPr>
      <w:r>
        <w:t>przemieszczenie drewna z miejsca jego wycięcia do wskazanego przez Zamawiającego miejsca</w:t>
      </w:r>
      <w:r>
        <w:rPr>
          <w:spacing w:val="-1"/>
        </w:rPr>
        <w:t xml:space="preserve"> </w:t>
      </w:r>
      <w:r>
        <w:t>składowania,</w:t>
      </w:r>
    </w:p>
    <w:p w14:paraId="1E7C4669" w14:textId="77777777" w:rsidR="00A40DAE" w:rsidRDefault="00836025">
      <w:pPr>
        <w:pStyle w:val="Akapitzlist"/>
        <w:numPr>
          <w:ilvl w:val="0"/>
          <w:numId w:val="18"/>
        </w:numPr>
        <w:tabs>
          <w:tab w:val="left" w:pos="997"/>
        </w:tabs>
        <w:spacing w:before="120"/>
        <w:ind w:hanging="361"/>
        <w:jc w:val="both"/>
      </w:pPr>
      <w:r>
        <w:t>ułożenie zerwanego drewna w mygły lub</w:t>
      </w:r>
      <w:r>
        <w:rPr>
          <w:spacing w:val="-4"/>
        </w:rPr>
        <w:t xml:space="preserve"> </w:t>
      </w:r>
      <w:r>
        <w:t>stosy.</w:t>
      </w:r>
    </w:p>
    <w:p w14:paraId="20A5DF1F" w14:textId="77777777" w:rsidR="00A40DAE" w:rsidRDefault="00836025">
      <w:pPr>
        <w:pStyle w:val="Tekstpodstawowy"/>
        <w:spacing w:before="119"/>
        <w:ind w:left="276" w:firstLine="0"/>
        <w:jc w:val="both"/>
      </w:pPr>
      <w:r>
        <w:t>Prace związane z pozyskaniem i zrywką drewna w czyszczeniach późnych (CP-P) obejmują:</w:t>
      </w:r>
    </w:p>
    <w:p w14:paraId="166D6BDA" w14:textId="77777777" w:rsidR="00A40DAE" w:rsidRDefault="00836025">
      <w:pPr>
        <w:pStyle w:val="Akapitzlist"/>
        <w:numPr>
          <w:ilvl w:val="0"/>
          <w:numId w:val="17"/>
        </w:numPr>
        <w:tabs>
          <w:tab w:val="left" w:pos="1128"/>
          <w:tab w:val="left" w:pos="1129"/>
        </w:tabs>
        <w:spacing w:before="130" w:line="230" w:lineRule="auto"/>
        <w:ind w:right="289"/>
      </w:pPr>
      <w:r>
        <w:t>okrzesanie przeznaczonych do dalszej wyróbki drzew ściętych w czasie zabiegu hodowlanego</w:t>
      </w:r>
      <w:r>
        <w:rPr>
          <w:spacing w:val="-1"/>
        </w:rPr>
        <w:t xml:space="preserve"> </w:t>
      </w:r>
      <w:r>
        <w:t>(CP),</w:t>
      </w:r>
    </w:p>
    <w:p w14:paraId="7ECF3786" w14:textId="77777777" w:rsidR="00A40DAE" w:rsidRDefault="00836025">
      <w:pPr>
        <w:pStyle w:val="Akapitzlist"/>
        <w:numPr>
          <w:ilvl w:val="0"/>
          <w:numId w:val="17"/>
        </w:numPr>
        <w:tabs>
          <w:tab w:val="left" w:pos="1128"/>
          <w:tab w:val="left" w:pos="1129"/>
        </w:tabs>
        <w:spacing w:before="128" w:line="232" w:lineRule="auto"/>
        <w:ind w:right="291"/>
      </w:pPr>
      <w:r>
        <w:t>wyróbkę i manipulację surowca drzewnego zgodnie ze wskazówkami przekazanymi w zleceniu.</w:t>
      </w:r>
    </w:p>
    <w:p w14:paraId="6E920BC2" w14:textId="77777777" w:rsidR="00A40DAE" w:rsidRDefault="00836025">
      <w:pPr>
        <w:pStyle w:val="Akapitzlist"/>
        <w:numPr>
          <w:ilvl w:val="0"/>
          <w:numId w:val="17"/>
        </w:numPr>
        <w:tabs>
          <w:tab w:val="left" w:pos="1128"/>
          <w:tab w:val="left" w:pos="1129"/>
        </w:tabs>
        <w:spacing w:before="125" w:line="232" w:lineRule="auto"/>
        <w:ind w:right="293"/>
      </w:pPr>
      <w:r>
        <w:t>przemieszczenie drewna z miejsca jego wycięcia do wskazanego przez Zamawiającego miejsca</w:t>
      </w:r>
      <w:r>
        <w:rPr>
          <w:spacing w:val="-1"/>
        </w:rPr>
        <w:t xml:space="preserve"> </w:t>
      </w:r>
      <w:r>
        <w:t>składowania,</w:t>
      </w:r>
    </w:p>
    <w:p w14:paraId="73DA09E2" w14:textId="77777777" w:rsidR="00A40DAE" w:rsidRDefault="00836025">
      <w:pPr>
        <w:pStyle w:val="Akapitzlist"/>
        <w:numPr>
          <w:ilvl w:val="0"/>
          <w:numId w:val="17"/>
        </w:numPr>
        <w:tabs>
          <w:tab w:val="left" w:pos="1128"/>
          <w:tab w:val="left" w:pos="1129"/>
        </w:tabs>
        <w:spacing w:before="120"/>
        <w:ind w:hanging="426"/>
      </w:pPr>
      <w:r>
        <w:t>ułożenie zerwanego drewna w</w:t>
      </w:r>
      <w:r>
        <w:rPr>
          <w:spacing w:val="-2"/>
        </w:rPr>
        <w:t xml:space="preserve"> </w:t>
      </w:r>
      <w:r>
        <w:t>stosy.</w:t>
      </w:r>
    </w:p>
    <w:p w14:paraId="0EBA1F69" w14:textId="77777777" w:rsidR="00A40DAE" w:rsidRDefault="00A40DAE">
      <w:pPr>
        <w:pStyle w:val="Tekstpodstawowy"/>
        <w:ind w:left="0" w:firstLine="0"/>
        <w:rPr>
          <w:sz w:val="26"/>
        </w:rPr>
      </w:pPr>
    </w:p>
    <w:p w14:paraId="1553BFD0" w14:textId="77777777" w:rsidR="00A40DAE" w:rsidRDefault="00836025">
      <w:pPr>
        <w:pStyle w:val="Nagwek1"/>
        <w:spacing w:before="183"/>
        <w:ind w:left="2088"/>
        <w:jc w:val="both"/>
      </w:pPr>
      <w:r>
        <w:t>CWD-D - Całkowity wyrób drewna technologią dowolną</w:t>
      </w:r>
    </w:p>
    <w:p w14:paraId="48F238AC" w14:textId="77777777" w:rsidR="00A40DAE" w:rsidRDefault="00836025">
      <w:pPr>
        <w:pStyle w:val="Tekstpodstawowy"/>
        <w:spacing w:before="121"/>
        <w:ind w:left="276" w:right="294" w:firstLine="0"/>
        <w:jc w:val="both"/>
      </w:pPr>
      <w:r>
        <w:t>Wykonawca zrealizuje prace z zakresu pozyskania drewna przy użyciu ręcznych pilarek, narzędzi pomocniczych i odpowiednio dobranych do warunków drzewostanowych, maszyn wielooperacyjnych (harwestery, procesory itp.) oraz maszyn zrywkowych.</w:t>
      </w:r>
    </w:p>
    <w:p w14:paraId="0F74FB79" w14:textId="77777777" w:rsidR="00A40DAE" w:rsidRDefault="00836025">
      <w:pPr>
        <w:pStyle w:val="Tekstpodstawowy"/>
        <w:spacing w:before="119"/>
        <w:ind w:left="276" w:right="292" w:firstLine="0"/>
        <w:jc w:val="both"/>
      </w:pPr>
      <w:r>
        <w:t>Zamawiający w drzewostanach III i starszych klas wieku nie dopuszcza stosowania maszyn wielooperacyjnych zaopatrzonych w nożycowe lub nożowe głowice tnące.</w:t>
      </w:r>
    </w:p>
    <w:p w14:paraId="15E01465" w14:textId="77777777" w:rsidR="00A40DAE" w:rsidRDefault="00836025">
      <w:pPr>
        <w:pStyle w:val="Tekstpodstawowy"/>
        <w:spacing w:before="120"/>
        <w:ind w:left="276" w:right="292" w:firstLine="0"/>
        <w:jc w:val="both"/>
      </w:pPr>
      <w:r>
        <w:t>Zamawiający zastrzega, że wprowadzone na pozycje maszyny do pozyskania i zrywki drewna, muszą poruszać się po szlakach operacyjnych. Szerokość szlaków operacyjnych nie powinna przekraczać</w:t>
      </w:r>
      <w:r>
        <w:rPr>
          <w:spacing w:val="-9"/>
        </w:rPr>
        <w:t xml:space="preserve"> </w:t>
      </w:r>
      <w:r>
        <w:t>4m.</w:t>
      </w:r>
      <w:r>
        <w:rPr>
          <w:spacing w:val="-10"/>
        </w:rPr>
        <w:t xml:space="preserve"> </w:t>
      </w:r>
      <w:r>
        <w:t>Przy</w:t>
      </w:r>
      <w:r>
        <w:rPr>
          <w:spacing w:val="-11"/>
        </w:rPr>
        <w:t xml:space="preserve"> </w:t>
      </w:r>
      <w:r>
        <w:t>jego</w:t>
      </w:r>
      <w:r>
        <w:rPr>
          <w:spacing w:val="-12"/>
        </w:rPr>
        <w:t xml:space="preserve"> </w:t>
      </w:r>
      <w:r>
        <w:t>prostym</w:t>
      </w:r>
      <w:r>
        <w:rPr>
          <w:spacing w:val="-9"/>
        </w:rPr>
        <w:t xml:space="preserve"> </w:t>
      </w:r>
      <w:r>
        <w:t>przebiegu</w:t>
      </w:r>
      <w:r>
        <w:rPr>
          <w:spacing w:val="-9"/>
        </w:rPr>
        <w:t xml:space="preserve"> </w:t>
      </w:r>
      <w:r>
        <w:t>powinna</w:t>
      </w:r>
      <w:r>
        <w:rPr>
          <w:spacing w:val="-10"/>
        </w:rPr>
        <w:t xml:space="preserve"> </w:t>
      </w:r>
      <w:r>
        <w:t>wynosić</w:t>
      </w:r>
      <w:r>
        <w:rPr>
          <w:spacing w:val="-9"/>
        </w:rPr>
        <w:t xml:space="preserve"> </w:t>
      </w:r>
      <w:r>
        <w:t>nie</w:t>
      </w:r>
      <w:r>
        <w:rPr>
          <w:spacing w:val="-10"/>
        </w:rPr>
        <w:t xml:space="preserve"> </w:t>
      </w:r>
      <w:r>
        <w:t>więcej</w:t>
      </w:r>
      <w:r>
        <w:rPr>
          <w:spacing w:val="-11"/>
        </w:rPr>
        <w:t xml:space="preserve"> </w:t>
      </w:r>
      <w:r>
        <w:t>niż</w:t>
      </w:r>
      <w:r>
        <w:rPr>
          <w:spacing w:val="-11"/>
        </w:rPr>
        <w:t xml:space="preserve"> </w:t>
      </w:r>
      <w:r>
        <w:t>1</w:t>
      </w:r>
      <w:r>
        <w:rPr>
          <w:spacing w:val="-10"/>
        </w:rPr>
        <w:t xml:space="preserve"> </w:t>
      </w:r>
      <w:r>
        <w:t>m</w:t>
      </w:r>
      <w:r>
        <w:rPr>
          <w:spacing w:val="-9"/>
        </w:rPr>
        <w:t xml:space="preserve"> </w:t>
      </w:r>
      <w:r>
        <w:t>ponad</w:t>
      </w:r>
      <w:r>
        <w:rPr>
          <w:spacing w:val="-13"/>
        </w:rPr>
        <w:t xml:space="preserve"> </w:t>
      </w:r>
      <w:r>
        <w:t>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w:t>
      </w:r>
      <w:r>
        <w:rPr>
          <w:spacing w:val="-3"/>
        </w:rPr>
        <w:t xml:space="preserve"> </w:t>
      </w:r>
      <w:r>
        <w:t>szlaku.</w:t>
      </w:r>
    </w:p>
    <w:p w14:paraId="507B2C73" w14:textId="77777777" w:rsidR="00A40DAE" w:rsidRDefault="00836025">
      <w:pPr>
        <w:pStyle w:val="Tekstpodstawowy"/>
        <w:spacing w:before="122"/>
        <w:ind w:left="276" w:right="289" w:firstLine="0"/>
        <w:jc w:val="both"/>
      </w:pPr>
      <w:r>
        <w:t>Zamawiający  zastrzega,  że  pozostające  po  ścince  pniaki  nie  mogą  być  wyższe  niż  to  wynika z</w:t>
      </w:r>
      <w:r>
        <w:rPr>
          <w:spacing w:val="-12"/>
        </w:rPr>
        <w:t xml:space="preserve"> </w:t>
      </w:r>
      <w:r>
        <w:t>ograniczeń</w:t>
      </w:r>
      <w:r>
        <w:rPr>
          <w:spacing w:val="-15"/>
        </w:rPr>
        <w:t xml:space="preserve"> </w:t>
      </w:r>
      <w:r>
        <w:t>technologicznych</w:t>
      </w:r>
      <w:r>
        <w:rPr>
          <w:spacing w:val="-12"/>
        </w:rPr>
        <w:t xml:space="preserve"> </w:t>
      </w:r>
      <w:r>
        <w:t>głowicy</w:t>
      </w:r>
      <w:r>
        <w:rPr>
          <w:spacing w:val="-13"/>
        </w:rPr>
        <w:t xml:space="preserve"> </w:t>
      </w:r>
      <w:r>
        <w:t>tnącej</w:t>
      </w:r>
      <w:r>
        <w:rPr>
          <w:spacing w:val="-13"/>
        </w:rPr>
        <w:t xml:space="preserve"> </w:t>
      </w:r>
      <w:r>
        <w:t>(wysokość</w:t>
      </w:r>
      <w:r>
        <w:rPr>
          <w:spacing w:val="-13"/>
        </w:rPr>
        <w:t xml:space="preserve"> </w:t>
      </w:r>
      <w:r>
        <w:t>od</w:t>
      </w:r>
      <w:r>
        <w:rPr>
          <w:spacing w:val="-15"/>
        </w:rPr>
        <w:t xml:space="preserve"> </w:t>
      </w:r>
      <w:r>
        <w:t>osłony</w:t>
      </w:r>
      <w:r>
        <w:rPr>
          <w:spacing w:val="-14"/>
        </w:rPr>
        <w:t xml:space="preserve"> </w:t>
      </w:r>
      <w:r>
        <w:t>dolnej</w:t>
      </w:r>
      <w:r>
        <w:rPr>
          <w:spacing w:val="-14"/>
        </w:rPr>
        <w:t xml:space="preserve"> </w:t>
      </w:r>
      <w:r>
        <w:t>prowadnicy</w:t>
      </w:r>
      <w:r>
        <w:rPr>
          <w:spacing w:val="-15"/>
        </w:rPr>
        <w:t xml:space="preserve"> </w:t>
      </w:r>
      <w:r>
        <w:t>do</w:t>
      </w:r>
      <w:r>
        <w:rPr>
          <w:spacing w:val="-15"/>
        </w:rPr>
        <w:t xml:space="preserve"> </w:t>
      </w:r>
      <w:r>
        <w:t>ścinającej piły</w:t>
      </w:r>
      <w:r>
        <w:rPr>
          <w:spacing w:val="-3"/>
        </w:rPr>
        <w:t xml:space="preserve"> </w:t>
      </w:r>
      <w:r>
        <w:t>łańcuchowej).</w:t>
      </w:r>
    </w:p>
    <w:p w14:paraId="206515BD" w14:textId="77777777" w:rsidR="00A40DAE" w:rsidRDefault="00836025">
      <w:pPr>
        <w:pStyle w:val="Tekstpodstawowy"/>
        <w:spacing w:before="119"/>
        <w:ind w:left="276" w:firstLine="0"/>
        <w:jc w:val="both"/>
      </w:pPr>
      <w:r>
        <w:t>Prace związane z pozyskaniem maszynowym drewna (CWD-H, ZRYW HARW) obejmują:</w:t>
      </w:r>
    </w:p>
    <w:p w14:paraId="60FFC4F5" w14:textId="77777777" w:rsidR="00A40DAE" w:rsidRDefault="00836025">
      <w:pPr>
        <w:pStyle w:val="Akapitzlist"/>
        <w:numPr>
          <w:ilvl w:val="0"/>
          <w:numId w:val="18"/>
        </w:numPr>
        <w:tabs>
          <w:tab w:val="left" w:pos="997"/>
        </w:tabs>
        <w:spacing w:before="121"/>
        <w:ind w:right="293"/>
        <w:jc w:val="both"/>
      </w:pPr>
      <w:r>
        <w:t>Ścinkę i obalanie drzew wyznaczonych do wycięcia (w przypadku cięć zupełnych za wyznaczone uznaje się drzewa w granicach objętych zabiegiem z uwzględnieniem planowanych</w:t>
      </w:r>
      <w:r>
        <w:rPr>
          <w:spacing w:val="11"/>
        </w:rPr>
        <w:t xml:space="preserve"> </w:t>
      </w:r>
      <w:r>
        <w:t>do</w:t>
      </w:r>
      <w:r>
        <w:rPr>
          <w:spacing w:val="13"/>
        </w:rPr>
        <w:t xml:space="preserve"> </w:t>
      </w:r>
      <w:r>
        <w:t>pozostawienia</w:t>
      </w:r>
      <w:r>
        <w:rPr>
          <w:spacing w:val="10"/>
        </w:rPr>
        <w:t xml:space="preserve"> </w:t>
      </w:r>
      <w:r>
        <w:t>kęp,</w:t>
      </w:r>
      <w:r>
        <w:rPr>
          <w:spacing w:val="12"/>
        </w:rPr>
        <w:t xml:space="preserve"> </w:t>
      </w:r>
      <w:r>
        <w:t>nasienników,</w:t>
      </w:r>
      <w:r>
        <w:rPr>
          <w:spacing w:val="10"/>
        </w:rPr>
        <w:t xml:space="preserve"> </w:t>
      </w:r>
      <w:r>
        <w:t>drzew</w:t>
      </w:r>
      <w:r>
        <w:rPr>
          <w:spacing w:val="12"/>
        </w:rPr>
        <w:t xml:space="preserve"> </w:t>
      </w:r>
      <w:r>
        <w:t>dziuplastych</w:t>
      </w:r>
      <w:r>
        <w:rPr>
          <w:spacing w:val="11"/>
        </w:rPr>
        <w:t xml:space="preserve"> </w:t>
      </w:r>
      <w:r>
        <w:t>itp.).</w:t>
      </w:r>
      <w:r>
        <w:rPr>
          <w:spacing w:val="11"/>
        </w:rPr>
        <w:t xml:space="preserve"> </w:t>
      </w:r>
      <w:r>
        <w:t>Kłody</w:t>
      </w:r>
      <w:r>
        <w:rPr>
          <w:spacing w:val="12"/>
        </w:rPr>
        <w:t xml:space="preserve"> </w:t>
      </w:r>
      <w:r>
        <w:t>i</w:t>
      </w:r>
      <w:r>
        <w:rPr>
          <w:spacing w:val="12"/>
        </w:rPr>
        <w:t xml:space="preserve"> </w:t>
      </w:r>
      <w:r>
        <w:t>wałki</w:t>
      </w:r>
    </w:p>
    <w:p w14:paraId="4F33C7EA" w14:textId="77777777" w:rsidR="00A40DAE" w:rsidRDefault="00A40DAE">
      <w:pPr>
        <w:jc w:val="both"/>
        <w:sectPr w:rsidR="00A40DAE">
          <w:pgSz w:w="11910" w:h="16840"/>
          <w:pgMar w:top="1320" w:right="980" w:bottom="280" w:left="1140" w:header="708" w:footer="708" w:gutter="0"/>
          <w:cols w:space="708"/>
        </w:sectPr>
      </w:pPr>
    </w:p>
    <w:p w14:paraId="10893ED7" w14:textId="77777777" w:rsidR="00A40DAE" w:rsidRDefault="00836025">
      <w:pPr>
        <w:pStyle w:val="Tekstpodstawowy"/>
        <w:spacing w:before="77"/>
        <w:ind w:right="294" w:firstLine="0"/>
        <w:jc w:val="both"/>
      </w:pPr>
      <w:r>
        <w:lastRenderedPageBreak/>
        <w:t>należy posortować wg. szczegółowych wskazań zawartych w zleceniu, (np. wg gatunków, jakości lub średnic),</w:t>
      </w:r>
    </w:p>
    <w:p w14:paraId="7C3C87FB" w14:textId="77777777" w:rsidR="00A40DAE" w:rsidRDefault="00836025">
      <w:pPr>
        <w:pStyle w:val="Akapitzlist"/>
        <w:numPr>
          <w:ilvl w:val="0"/>
          <w:numId w:val="18"/>
        </w:numPr>
        <w:tabs>
          <w:tab w:val="left" w:pos="997"/>
        </w:tabs>
        <w:spacing w:before="120"/>
        <w:ind w:right="297"/>
        <w:jc w:val="both"/>
      </w:pPr>
      <w:r>
        <w:t>Okrzesanie ściętych drzew w stopniu przewidzianym w obowiązujących w PGL LP warunkach technicznych na wyrabiane sortymenty wskazane w pkt 3.2</w:t>
      </w:r>
      <w:r>
        <w:rPr>
          <w:spacing w:val="-17"/>
        </w:rPr>
        <w:t xml:space="preserve"> </w:t>
      </w:r>
      <w:r>
        <w:t>SWZ,</w:t>
      </w:r>
    </w:p>
    <w:p w14:paraId="3939AC22" w14:textId="77777777" w:rsidR="00A40DAE" w:rsidRDefault="00836025">
      <w:pPr>
        <w:pStyle w:val="Akapitzlist"/>
        <w:numPr>
          <w:ilvl w:val="0"/>
          <w:numId w:val="18"/>
        </w:numPr>
        <w:tabs>
          <w:tab w:val="left" w:pos="997"/>
        </w:tabs>
        <w:spacing w:before="121"/>
        <w:ind w:right="295"/>
        <w:jc w:val="both"/>
      </w:pPr>
      <w:r>
        <w:t>Manipulację surowca drzewnego, zgodnie ze wskazaniami przekazanymi w zleceniu przez Zamawiającego z uwzględnieniem unormowań wskazanych w pkt 3.2</w:t>
      </w:r>
      <w:r>
        <w:rPr>
          <w:spacing w:val="-13"/>
        </w:rPr>
        <w:t xml:space="preserve"> </w:t>
      </w:r>
      <w:r>
        <w:t>SWZ,</w:t>
      </w:r>
    </w:p>
    <w:p w14:paraId="748D693E" w14:textId="77777777" w:rsidR="00A40DAE" w:rsidRDefault="00836025">
      <w:pPr>
        <w:pStyle w:val="Akapitzlist"/>
        <w:numPr>
          <w:ilvl w:val="0"/>
          <w:numId w:val="18"/>
        </w:numPr>
        <w:tabs>
          <w:tab w:val="left" w:pos="997"/>
        </w:tabs>
        <w:spacing w:before="120"/>
        <w:ind w:right="291"/>
        <w:jc w:val="both"/>
      </w:pPr>
      <w:r>
        <w:t>Przygotowanie drewna do odbiórki poprzez udostępnienie go do pomiarów i oględzin (w szczególności usunięcie gałęzi, ułożenie drewna w sposób umożliwiający jego pomiar, ocenę występujących</w:t>
      </w:r>
      <w:r>
        <w:rPr>
          <w:spacing w:val="-2"/>
        </w:rPr>
        <w:t xml:space="preserve"> </w:t>
      </w:r>
      <w:r>
        <w:t>wad).</w:t>
      </w:r>
    </w:p>
    <w:p w14:paraId="700B6801" w14:textId="77777777" w:rsidR="00A40DAE" w:rsidRDefault="00836025">
      <w:pPr>
        <w:pStyle w:val="Akapitzlist"/>
        <w:numPr>
          <w:ilvl w:val="0"/>
          <w:numId w:val="18"/>
        </w:numPr>
        <w:tabs>
          <w:tab w:val="left" w:pos="997"/>
        </w:tabs>
        <w:spacing w:before="121"/>
        <w:ind w:right="295"/>
        <w:jc w:val="both"/>
      </w:pPr>
      <w:r>
        <w:t>Przemieszczenie drewna z miejsca jego wycięcia do wskazanego przez Zamawiającego miejsca</w:t>
      </w:r>
      <w:r>
        <w:rPr>
          <w:spacing w:val="-1"/>
        </w:rPr>
        <w:t xml:space="preserve"> </w:t>
      </w:r>
      <w:r>
        <w:t>składowania,</w:t>
      </w:r>
    </w:p>
    <w:p w14:paraId="00A1F191" w14:textId="77777777" w:rsidR="00A40DAE" w:rsidRDefault="00836025">
      <w:pPr>
        <w:pStyle w:val="Akapitzlist"/>
        <w:numPr>
          <w:ilvl w:val="0"/>
          <w:numId w:val="18"/>
        </w:numPr>
        <w:tabs>
          <w:tab w:val="left" w:pos="997"/>
        </w:tabs>
        <w:spacing w:before="120"/>
        <w:ind w:hanging="361"/>
        <w:jc w:val="both"/>
      </w:pPr>
      <w:r>
        <w:t>Ułożenie zerwanego drewna w mygły lub stosy zgodnie z Warunkami</w:t>
      </w:r>
      <w:r>
        <w:rPr>
          <w:spacing w:val="-14"/>
        </w:rPr>
        <w:t xml:space="preserve"> </w:t>
      </w:r>
      <w:r>
        <w:t>Technicznymi.</w:t>
      </w:r>
    </w:p>
    <w:p w14:paraId="5FBCFD3F" w14:textId="77777777" w:rsidR="00A40DAE" w:rsidRDefault="00836025">
      <w:pPr>
        <w:pStyle w:val="Tekstpodstawowy"/>
        <w:spacing w:before="119"/>
        <w:ind w:left="276" w:right="290" w:firstLine="0"/>
        <w:jc w:val="both"/>
      </w:pPr>
      <w:r>
        <w:t>W</w:t>
      </w:r>
      <w:r>
        <w:rPr>
          <w:spacing w:val="-8"/>
        </w:rPr>
        <w:t xml:space="preserve"> </w:t>
      </w:r>
      <w:r>
        <w:t>przypadkach</w:t>
      </w:r>
      <w:r>
        <w:rPr>
          <w:spacing w:val="-9"/>
        </w:rPr>
        <w:t xml:space="preserve"> </w:t>
      </w:r>
      <w:r>
        <w:t>gdy</w:t>
      </w:r>
      <w:r>
        <w:rPr>
          <w:spacing w:val="-9"/>
        </w:rPr>
        <w:t xml:space="preserve"> </w:t>
      </w:r>
      <w:r>
        <w:t>odległość</w:t>
      </w:r>
      <w:r>
        <w:rPr>
          <w:spacing w:val="-8"/>
        </w:rPr>
        <w:t xml:space="preserve"> </w:t>
      </w:r>
      <w:r>
        <w:t>pomiędzy</w:t>
      </w:r>
      <w:r>
        <w:rPr>
          <w:spacing w:val="-9"/>
        </w:rPr>
        <w:t xml:space="preserve"> </w:t>
      </w:r>
      <w:r>
        <w:t>szlakami</w:t>
      </w:r>
      <w:r>
        <w:rPr>
          <w:spacing w:val="-8"/>
        </w:rPr>
        <w:t xml:space="preserve"> </w:t>
      </w:r>
      <w:r>
        <w:t>operacyjnymi</w:t>
      </w:r>
      <w:r>
        <w:rPr>
          <w:spacing w:val="-8"/>
        </w:rPr>
        <w:t xml:space="preserve"> </w:t>
      </w:r>
      <w:r>
        <w:t>przekracza</w:t>
      </w:r>
      <w:r>
        <w:rPr>
          <w:spacing w:val="-9"/>
        </w:rPr>
        <w:t xml:space="preserve"> </w:t>
      </w:r>
      <w:r>
        <w:t>20</w:t>
      </w:r>
      <w:r>
        <w:rPr>
          <w:spacing w:val="-9"/>
        </w:rPr>
        <w:t xml:space="preserve"> </w:t>
      </w:r>
      <w:r>
        <w:t>m</w:t>
      </w:r>
      <w:r>
        <w:rPr>
          <w:spacing w:val="-8"/>
        </w:rPr>
        <w:t xml:space="preserve"> </w:t>
      </w:r>
      <w:r>
        <w:t>i</w:t>
      </w:r>
      <w:r>
        <w:rPr>
          <w:spacing w:val="32"/>
        </w:rPr>
        <w:t xml:space="preserve"> </w:t>
      </w:r>
      <w:r>
        <w:t>nieuzasadnione jest ich zagęszczenie należy zastosować tzw. "międzypole”, na którym drzewa ścinane są pilarką i obalane w kierunku bliższego</w:t>
      </w:r>
      <w:r>
        <w:rPr>
          <w:spacing w:val="-4"/>
        </w:rPr>
        <w:t xml:space="preserve"> </w:t>
      </w:r>
      <w:r>
        <w:t>szlaku.</w:t>
      </w:r>
    </w:p>
    <w:p w14:paraId="704C5538" w14:textId="77777777" w:rsidR="00A40DAE" w:rsidRDefault="00836025">
      <w:pPr>
        <w:pStyle w:val="Nagwek1"/>
        <w:spacing w:before="122"/>
      </w:pPr>
      <w:r>
        <w:t>Uwagi:</w:t>
      </w:r>
    </w:p>
    <w:p w14:paraId="3B6E29E6" w14:textId="77777777" w:rsidR="00A40DAE" w:rsidRDefault="00836025">
      <w:pPr>
        <w:pStyle w:val="Akapitzlist"/>
        <w:numPr>
          <w:ilvl w:val="0"/>
          <w:numId w:val="16"/>
        </w:numPr>
        <w:tabs>
          <w:tab w:val="left" w:pos="560"/>
        </w:tabs>
        <w:spacing w:before="119"/>
      </w:pPr>
      <w:r>
        <w:t>Szczegółowe opisy technologii pozyskania i zrywki drewna stosowane w PGL LP znajdują się w</w:t>
      </w:r>
    </w:p>
    <w:p w14:paraId="0C4A2D68" w14:textId="77777777" w:rsidR="00A40DAE" w:rsidRDefault="00836025">
      <w:pPr>
        <w:pStyle w:val="Tekstpodstawowy"/>
        <w:spacing w:before="1"/>
        <w:ind w:left="559" w:right="290" w:firstLine="0"/>
      </w:pPr>
      <w:r>
        <w:t>„Zasadach Użytkowania Lasu” wprowadzonymi Zarządzeniem DGLP nr 66 z dnia 7 listopada 2019 r.</w:t>
      </w:r>
    </w:p>
    <w:p w14:paraId="14BCA1E3" w14:textId="77777777" w:rsidR="00A40DAE" w:rsidRDefault="00836025">
      <w:pPr>
        <w:pStyle w:val="Akapitzlist"/>
        <w:numPr>
          <w:ilvl w:val="0"/>
          <w:numId w:val="16"/>
        </w:numPr>
        <w:tabs>
          <w:tab w:val="left" w:pos="560"/>
        </w:tabs>
        <w:ind w:right="290"/>
        <w:jc w:val="both"/>
      </w:pPr>
      <w:r>
        <w:t>W przypadku pozyskania drewna maszynami wielooperacyjnymi na powierzchniach zrębowych, Zamawiający może żądać od Wykonawcy takiego prowadzenia prac aby gałęzie po okrzesanych drzewach były ułożone w, równoległe do siebie, pasy lub zalegały równomiernie na</w:t>
      </w:r>
      <w:r>
        <w:rPr>
          <w:spacing w:val="-6"/>
        </w:rPr>
        <w:t xml:space="preserve"> </w:t>
      </w:r>
      <w:r>
        <w:t>całej</w:t>
      </w:r>
      <w:r>
        <w:rPr>
          <w:spacing w:val="-6"/>
        </w:rPr>
        <w:t xml:space="preserve"> </w:t>
      </w:r>
      <w:r>
        <w:t>powierzchni</w:t>
      </w:r>
      <w:r>
        <w:rPr>
          <w:spacing w:val="-5"/>
        </w:rPr>
        <w:t xml:space="preserve"> </w:t>
      </w:r>
      <w:r>
        <w:t>zrębu.</w:t>
      </w:r>
      <w:r>
        <w:rPr>
          <w:spacing w:val="-5"/>
        </w:rPr>
        <w:t xml:space="preserve"> </w:t>
      </w:r>
      <w:r>
        <w:t>Odpowiedni</w:t>
      </w:r>
      <w:r>
        <w:rPr>
          <w:spacing w:val="-5"/>
        </w:rPr>
        <w:t xml:space="preserve"> </w:t>
      </w:r>
      <w:r>
        <w:t>zapis</w:t>
      </w:r>
      <w:r>
        <w:rPr>
          <w:spacing w:val="-4"/>
        </w:rPr>
        <w:t xml:space="preserve"> </w:t>
      </w:r>
      <w:r>
        <w:t>dotyczący</w:t>
      </w:r>
      <w:r>
        <w:rPr>
          <w:spacing w:val="-7"/>
        </w:rPr>
        <w:t xml:space="preserve"> </w:t>
      </w:r>
      <w:r>
        <w:t>tego</w:t>
      </w:r>
      <w:r>
        <w:rPr>
          <w:spacing w:val="-5"/>
        </w:rPr>
        <w:t xml:space="preserve"> </w:t>
      </w:r>
      <w:r>
        <w:t>wymogu</w:t>
      </w:r>
      <w:r>
        <w:rPr>
          <w:spacing w:val="-7"/>
        </w:rPr>
        <w:t xml:space="preserve"> </w:t>
      </w:r>
      <w:r>
        <w:t>musi</w:t>
      </w:r>
      <w:r>
        <w:rPr>
          <w:spacing w:val="-8"/>
        </w:rPr>
        <w:t xml:space="preserve"> </w:t>
      </w:r>
      <w:r>
        <w:t>być</w:t>
      </w:r>
      <w:r>
        <w:rPr>
          <w:spacing w:val="-4"/>
        </w:rPr>
        <w:t xml:space="preserve"> </w:t>
      </w:r>
      <w:r>
        <w:t>umieszczony</w:t>
      </w:r>
      <w:r>
        <w:rPr>
          <w:spacing w:val="-7"/>
        </w:rPr>
        <w:t xml:space="preserve"> </w:t>
      </w:r>
      <w:r>
        <w:t>w zleceniu.</w:t>
      </w:r>
    </w:p>
    <w:p w14:paraId="239B304C" w14:textId="77777777" w:rsidR="00A40DAE" w:rsidRDefault="00A40DAE">
      <w:pPr>
        <w:pStyle w:val="Tekstpodstawowy"/>
        <w:spacing w:before="1"/>
        <w:ind w:left="0" w:firstLine="0"/>
        <w:rPr>
          <w:sz w:val="32"/>
        </w:rPr>
      </w:pPr>
    </w:p>
    <w:p w14:paraId="13989B3E" w14:textId="77777777" w:rsidR="00A40DAE" w:rsidRDefault="00836025">
      <w:pPr>
        <w:pStyle w:val="Nagwek1"/>
        <w:spacing w:before="0" w:line="276" w:lineRule="auto"/>
        <w:ind w:right="289"/>
        <w:jc w:val="both"/>
      </w:pPr>
      <w:r>
        <w:t>Dopłata</w:t>
      </w:r>
      <w:r>
        <w:rPr>
          <w:spacing w:val="-5"/>
        </w:rPr>
        <w:t xml:space="preserve"> </w:t>
      </w:r>
      <w:r>
        <w:t>do</w:t>
      </w:r>
      <w:r>
        <w:rPr>
          <w:spacing w:val="-5"/>
        </w:rPr>
        <w:t xml:space="preserve"> </w:t>
      </w:r>
      <w:r>
        <w:t>pozyskania</w:t>
      </w:r>
      <w:r>
        <w:rPr>
          <w:spacing w:val="-5"/>
        </w:rPr>
        <w:t xml:space="preserve"> </w:t>
      </w:r>
      <w:r>
        <w:t>drewna</w:t>
      </w:r>
      <w:r>
        <w:rPr>
          <w:spacing w:val="-4"/>
        </w:rPr>
        <w:t xml:space="preserve"> </w:t>
      </w:r>
      <w:r>
        <w:t>w</w:t>
      </w:r>
      <w:r>
        <w:rPr>
          <w:spacing w:val="-5"/>
        </w:rPr>
        <w:t xml:space="preserve"> </w:t>
      </w:r>
      <w:r>
        <w:t>drzewostanach,</w:t>
      </w:r>
      <w:r>
        <w:rPr>
          <w:spacing w:val="-5"/>
        </w:rPr>
        <w:t xml:space="preserve"> </w:t>
      </w:r>
      <w:r>
        <w:t>w</w:t>
      </w:r>
      <w:r>
        <w:rPr>
          <w:spacing w:val="-5"/>
        </w:rPr>
        <w:t xml:space="preserve"> </w:t>
      </w:r>
      <w:r>
        <w:t>których</w:t>
      </w:r>
      <w:r>
        <w:rPr>
          <w:spacing w:val="-4"/>
        </w:rPr>
        <w:t xml:space="preserve"> </w:t>
      </w:r>
      <w:r>
        <w:t>wystąpiły</w:t>
      </w:r>
      <w:r>
        <w:rPr>
          <w:spacing w:val="-3"/>
        </w:rPr>
        <w:t xml:space="preserve"> </w:t>
      </w:r>
      <w:r>
        <w:t>szkody</w:t>
      </w:r>
      <w:r>
        <w:rPr>
          <w:spacing w:val="-4"/>
        </w:rPr>
        <w:t xml:space="preserve"> </w:t>
      </w:r>
      <w:r>
        <w:t>od</w:t>
      </w:r>
      <w:r>
        <w:rPr>
          <w:spacing w:val="-4"/>
        </w:rPr>
        <w:t xml:space="preserve"> </w:t>
      </w:r>
      <w:r>
        <w:t>śniegu</w:t>
      </w:r>
      <w:r>
        <w:rPr>
          <w:spacing w:val="-4"/>
        </w:rPr>
        <w:t xml:space="preserve"> </w:t>
      </w:r>
      <w:r>
        <w:t>lub wiatru</w:t>
      </w:r>
    </w:p>
    <w:p w14:paraId="608865E0" w14:textId="77777777" w:rsidR="00A40DAE" w:rsidRDefault="00836025">
      <w:pPr>
        <w:pStyle w:val="Tekstpodstawowy"/>
        <w:spacing w:before="201"/>
        <w:ind w:left="276" w:right="290" w:firstLine="0"/>
        <w:jc w:val="both"/>
      </w:pPr>
      <w:r>
        <w:t>Z uwagi na niemożliwe do przewidzenia sytuacje pogodowe, które mogą zaistnieć w trakcie realizacji</w:t>
      </w:r>
      <w:r>
        <w:rPr>
          <w:spacing w:val="-5"/>
        </w:rPr>
        <w:t xml:space="preserve"> </w:t>
      </w:r>
      <w:r>
        <w:t>zamówienia,</w:t>
      </w:r>
      <w:r>
        <w:rPr>
          <w:spacing w:val="-6"/>
        </w:rPr>
        <w:t xml:space="preserve"> </w:t>
      </w:r>
      <w:r>
        <w:t>skutkujące</w:t>
      </w:r>
      <w:r>
        <w:rPr>
          <w:spacing w:val="-5"/>
        </w:rPr>
        <w:t xml:space="preserve"> </w:t>
      </w:r>
      <w:r>
        <w:t>pojawieniem</w:t>
      </w:r>
      <w:r>
        <w:rPr>
          <w:spacing w:val="-6"/>
        </w:rPr>
        <w:t xml:space="preserve"> </w:t>
      </w:r>
      <w:r>
        <w:t>się</w:t>
      </w:r>
      <w:r>
        <w:rPr>
          <w:spacing w:val="-6"/>
        </w:rPr>
        <w:t xml:space="preserve"> </w:t>
      </w:r>
      <w:r>
        <w:t>w</w:t>
      </w:r>
      <w:r>
        <w:rPr>
          <w:spacing w:val="-6"/>
        </w:rPr>
        <w:t xml:space="preserve"> </w:t>
      </w:r>
      <w:r>
        <w:t>różnym</w:t>
      </w:r>
      <w:r>
        <w:rPr>
          <w:spacing w:val="-3"/>
        </w:rPr>
        <w:t xml:space="preserve"> </w:t>
      </w:r>
      <w:r>
        <w:t>natężeniu</w:t>
      </w:r>
      <w:r>
        <w:rPr>
          <w:spacing w:val="-5"/>
        </w:rPr>
        <w:t xml:space="preserve"> </w:t>
      </w:r>
      <w:r>
        <w:t>mechanicznych</w:t>
      </w:r>
      <w:r>
        <w:rPr>
          <w:spacing w:val="-4"/>
        </w:rPr>
        <w:t xml:space="preserve"> </w:t>
      </w:r>
      <w:r>
        <w:t>uszkodzeń drzew i drzewostanów polegających m.in. na złamaniu wierzchołków i gałęzi, złamaniu pni (wiatrołomy, śniegołomy) i wywracaniu całych drzew (wywroty, wiatrowały, śniegowały) a także polegające</w:t>
      </w:r>
      <w:r>
        <w:rPr>
          <w:spacing w:val="-16"/>
        </w:rPr>
        <w:t xml:space="preserve"> </w:t>
      </w:r>
      <w:r>
        <w:t>na</w:t>
      </w:r>
      <w:r>
        <w:rPr>
          <w:spacing w:val="-12"/>
        </w:rPr>
        <w:t xml:space="preserve"> </w:t>
      </w:r>
      <w:r>
        <w:t>naderwaniu</w:t>
      </w:r>
      <w:r>
        <w:rPr>
          <w:spacing w:val="-16"/>
        </w:rPr>
        <w:t xml:space="preserve"> </w:t>
      </w:r>
      <w:r>
        <w:t>korzeni</w:t>
      </w:r>
      <w:r>
        <w:rPr>
          <w:spacing w:val="-12"/>
        </w:rPr>
        <w:t xml:space="preserve"> </w:t>
      </w:r>
      <w:r>
        <w:t>drzew</w:t>
      </w:r>
      <w:r>
        <w:rPr>
          <w:spacing w:val="-15"/>
        </w:rPr>
        <w:t xml:space="preserve"> </w:t>
      </w:r>
      <w:r>
        <w:t>stojących</w:t>
      </w:r>
      <w:r>
        <w:rPr>
          <w:spacing w:val="-15"/>
        </w:rPr>
        <w:t xml:space="preserve"> </w:t>
      </w:r>
      <w:r>
        <w:t>i</w:t>
      </w:r>
      <w:r>
        <w:rPr>
          <w:spacing w:val="-14"/>
        </w:rPr>
        <w:t xml:space="preserve"> </w:t>
      </w:r>
      <w:r>
        <w:t>spękaniu</w:t>
      </w:r>
      <w:r>
        <w:rPr>
          <w:spacing w:val="-15"/>
        </w:rPr>
        <w:t xml:space="preserve"> </w:t>
      </w:r>
      <w:r>
        <w:t>struktury</w:t>
      </w:r>
      <w:r>
        <w:rPr>
          <w:spacing w:val="-17"/>
        </w:rPr>
        <w:t xml:space="preserve"> </w:t>
      </w:r>
      <w:r>
        <w:t>drewna</w:t>
      </w:r>
      <w:r>
        <w:rPr>
          <w:spacing w:val="-12"/>
        </w:rPr>
        <w:t xml:space="preserve"> </w:t>
      </w:r>
      <w:r>
        <w:t>w</w:t>
      </w:r>
      <w:r>
        <w:rPr>
          <w:spacing w:val="-14"/>
        </w:rPr>
        <w:t xml:space="preserve"> </w:t>
      </w:r>
      <w:r>
        <w:t>obrębie</w:t>
      </w:r>
      <w:r>
        <w:rPr>
          <w:spacing w:val="-12"/>
        </w:rPr>
        <w:t xml:space="preserve"> </w:t>
      </w:r>
      <w:r>
        <w:t>wygiętej strzały, spowodowanych przez takie czynniki jak wiatr, śnieg, grad, osuwiska itp., Zamawiający w trakcie pozyskania drewna z uszkodzonych w ten sposób drzewostanów uprawniony jest do zastosowania współczynników zwiększających cenę jednostkową z oferty</w:t>
      </w:r>
      <w:r>
        <w:rPr>
          <w:spacing w:val="-12"/>
        </w:rPr>
        <w:t xml:space="preserve"> </w:t>
      </w:r>
      <w:r>
        <w:t>Wykonawcy.</w:t>
      </w:r>
    </w:p>
    <w:p w14:paraId="6BB91FBC" w14:textId="77777777" w:rsidR="00A40DAE" w:rsidRDefault="00836025">
      <w:pPr>
        <w:pStyle w:val="Tekstpodstawowy"/>
        <w:spacing w:before="1" w:line="273" w:lineRule="auto"/>
        <w:ind w:left="276" w:right="294" w:firstLine="0"/>
        <w:jc w:val="both"/>
      </w:pPr>
      <w:r>
        <w:t>Zastosowany współczynnik uzależniony jest od oszacowanego procentowego udziału drzew uszkodzonych w odniesieniu do ilości drzew na powierzchni roboczej (adresie leśnym):</w:t>
      </w:r>
    </w:p>
    <w:p w14:paraId="5B9A244D" w14:textId="77777777" w:rsidR="00A40DAE" w:rsidRDefault="00A40DAE">
      <w:pPr>
        <w:spacing w:line="273" w:lineRule="auto"/>
        <w:jc w:val="both"/>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3"/>
        <w:gridCol w:w="4112"/>
      </w:tblGrid>
      <w:tr w:rsidR="00A40DAE" w14:paraId="7CFC6CD5" w14:textId="77777777">
        <w:trPr>
          <w:trHeight w:val="518"/>
        </w:trPr>
        <w:tc>
          <w:tcPr>
            <w:tcW w:w="4673" w:type="dxa"/>
          </w:tcPr>
          <w:p w14:paraId="72F6BFFE" w14:textId="77777777" w:rsidR="00A40DAE" w:rsidRDefault="00836025">
            <w:pPr>
              <w:pStyle w:val="TableParagraph"/>
              <w:spacing w:before="4" w:line="256" w:lineRule="exact"/>
              <w:ind w:left="1245" w:right="131" w:hanging="1090"/>
              <w:rPr>
                <w:b/>
              </w:rPr>
            </w:pPr>
            <w:r>
              <w:rPr>
                <w:b/>
              </w:rPr>
              <w:t>Procentowy udział drzew uszkodzonych na powierzchni roboczej</w:t>
            </w:r>
          </w:p>
        </w:tc>
        <w:tc>
          <w:tcPr>
            <w:tcW w:w="4112" w:type="dxa"/>
          </w:tcPr>
          <w:p w14:paraId="7F305A12" w14:textId="77777777" w:rsidR="00A40DAE" w:rsidRDefault="00836025">
            <w:pPr>
              <w:pStyle w:val="TableParagraph"/>
              <w:spacing w:before="4" w:line="256" w:lineRule="exact"/>
              <w:ind w:left="396" w:right="362" w:hanging="3"/>
              <w:rPr>
                <w:b/>
              </w:rPr>
            </w:pPr>
            <w:r>
              <w:rPr>
                <w:b/>
              </w:rPr>
              <w:t>Współczynnik zwiększający cenę jednostkową pozyskania drewna</w:t>
            </w:r>
          </w:p>
        </w:tc>
      </w:tr>
      <w:tr w:rsidR="00A40DAE" w14:paraId="38E4C30C" w14:textId="77777777">
        <w:trPr>
          <w:trHeight w:val="287"/>
        </w:trPr>
        <w:tc>
          <w:tcPr>
            <w:tcW w:w="4673" w:type="dxa"/>
          </w:tcPr>
          <w:p w14:paraId="7AE810CD" w14:textId="77777777" w:rsidR="00A40DAE" w:rsidRDefault="00836025">
            <w:pPr>
              <w:pStyle w:val="TableParagraph"/>
              <w:spacing w:before="26" w:line="242" w:lineRule="exact"/>
              <w:ind w:left="71"/>
            </w:pPr>
            <w:r>
              <w:t>drzewa uszkodzone pojedynczo do 5%</w:t>
            </w:r>
          </w:p>
        </w:tc>
        <w:tc>
          <w:tcPr>
            <w:tcW w:w="4112" w:type="dxa"/>
          </w:tcPr>
          <w:p w14:paraId="33D97831" w14:textId="77777777" w:rsidR="00A40DAE" w:rsidRDefault="00836025">
            <w:pPr>
              <w:pStyle w:val="TableParagraph"/>
              <w:spacing w:before="26" w:line="242" w:lineRule="exact"/>
              <w:ind w:left="868" w:right="854"/>
              <w:jc w:val="center"/>
            </w:pPr>
            <w:r>
              <w:t>Nie bierze się pod uwagę</w:t>
            </w:r>
          </w:p>
        </w:tc>
      </w:tr>
      <w:tr w:rsidR="00A40DAE" w14:paraId="701DB9F5" w14:textId="77777777">
        <w:trPr>
          <w:trHeight w:val="287"/>
        </w:trPr>
        <w:tc>
          <w:tcPr>
            <w:tcW w:w="4673" w:type="dxa"/>
          </w:tcPr>
          <w:p w14:paraId="3B1B75A2" w14:textId="77777777" w:rsidR="00A40DAE" w:rsidRDefault="00836025">
            <w:pPr>
              <w:pStyle w:val="TableParagraph"/>
              <w:spacing w:before="26" w:line="242" w:lineRule="exact"/>
              <w:ind w:left="71"/>
            </w:pPr>
            <w:r>
              <w:t>powyżej 5% do 20% uszkodzonych drzew</w:t>
            </w:r>
          </w:p>
        </w:tc>
        <w:tc>
          <w:tcPr>
            <w:tcW w:w="4112" w:type="dxa"/>
          </w:tcPr>
          <w:p w14:paraId="277C8C43" w14:textId="77777777" w:rsidR="00A40DAE" w:rsidRDefault="00836025">
            <w:pPr>
              <w:pStyle w:val="TableParagraph"/>
              <w:spacing w:before="26" w:line="242" w:lineRule="exact"/>
              <w:ind w:left="868" w:right="854"/>
              <w:jc w:val="center"/>
            </w:pPr>
            <w:r>
              <w:t>1,1</w:t>
            </w:r>
          </w:p>
        </w:tc>
      </w:tr>
      <w:tr w:rsidR="00A40DAE" w14:paraId="4114CB8A" w14:textId="77777777">
        <w:trPr>
          <w:trHeight w:val="287"/>
        </w:trPr>
        <w:tc>
          <w:tcPr>
            <w:tcW w:w="4673" w:type="dxa"/>
          </w:tcPr>
          <w:p w14:paraId="3F73E11E" w14:textId="77777777" w:rsidR="00A40DAE" w:rsidRDefault="00836025">
            <w:pPr>
              <w:pStyle w:val="TableParagraph"/>
              <w:spacing w:before="28" w:line="239" w:lineRule="exact"/>
              <w:ind w:left="71"/>
            </w:pPr>
            <w:r>
              <w:t>powyżej 20 % do 80% uszkodzonych drzew</w:t>
            </w:r>
          </w:p>
        </w:tc>
        <w:tc>
          <w:tcPr>
            <w:tcW w:w="4112" w:type="dxa"/>
          </w:tcPr>
          <w:p w14:paraId="5B901224" w14:textId="77777777" w:rsidR="00A40DAE" w:rsidRDefault="00836025">
            <w:pPr>
              <w:pStyle w:val="TableParagraph"/>
              <w:spacing w:before="28" w:line="239" w:lineRule="exact"/>
              <w:ind w:left="868" w:right="854"/>
              <w:jc w:val="center"/>
            </w:pPr>
            <w:r>
              <w:t>1,2</w:t>
            </w:r>
          </w:p>
        </w:tc>
      </w:tr>
      <w:tr w:rsidR="00A40DAE" w14:paraId="69ACB749" w14:textId="77777777">
        <w:trPr>
          <w:trHeight w:val="287"/>
        </w:trPr>
        <w:tc>
          <w:tcPr>
            <w:tcW w:w="4673" w:type="dxa"/>
          </w:tcPr>
          <w:p w14:paraId="55D14C84" w14:textId="77777777" w:rsidR="00A40DAE" w:rsidRDefault="00836025">
            <w:pPr>
              <w:pStyle w:val="TableParagraph"/>
              <w:spacing w:before="28" w:line="239" w:lineRule="exact"/>
              <w:ind w:left="71"/>
            </w:pPr>
            <w:r>
              <w:t>powyżej 80% uszkodzonych drzew</w:t>
            </w:r>
          </w:p>
        </w:tc>
        <w:tc>
          <w:tcPr>
            <w:tcW w:w="4112" w:type="dxa"/>
          </w:tcPr>
          <w:p w14:paraId="5971468F" w14:textId="77777777" w:rsidR="00A40DAE" w:rsidRDefault="00836025">
            <w:pPr>
              <w:pStyle w:val="TableParagraph"/>
              <w:spacing w:before="28" w:line="239" w:lineRule="exact"/>
              <w:ind w:left="868" w:right="854"/>
              <w:jc w:val="center"/>
            </w:pPr>
            <w:r>
              <w:t>1,3</w:t>
            </w:r>
          </w:p>
        </w:tc>
      </w:tr>
    </w:tbl>
    <w:p w14:paraId="22005578" w14:textId="436F920A" w:rsidR="00A40DAE" w:rsidRDefault="00836025">
      <w:pPr>
        <w:pStyle w:val="Nagwek1"/>
        <w:spacing w:before="117"/>
        <w:ind w:right="290"/>
      </w:pPr>
      <w:r>
        <w:t xml:space="preserve">W przypadku zakwalifikowania zabiegu do pozyskania drewna w ramach użytków przygodnych </w:t>
      </w:r>
      <w:r>
        <w:rPr>
          <w:u w:val="single"/>
        </w:rPr>
        <w:t>nie stosuje się współczynników zwiększających cenę jednostkową</w:t>
      </w:r>
      <w:r>
        <w:t>.</w:t>
      </w:r>
    </w:p>
    <w:p w14:paraId="2A42595C" w14:textId="4E6ADC16" w:rsidR="0071654A" w:rsidRDefault="0071654A">
      <w:pPr>
        <w:pStyle w:val="Nagwek1"/>
        <w:spacing w:before="117"/>
        <w:ind w:right="290"/>
      </w:pPr>
    </w:p>
    <w:p w14:paraId="748A24A3" w14:textId="77777777" w:rsidR="0071654A" w:rsidRDefault="0071654A">
      <w:pPr>
        <w:pStyle w:val="Nagwek1"/>
        <w:spacing w:before="117"/>
        <w:ind w:right="290"/>
      </w:pPr>
    </w:p>
    <w:p w14:paraId="01DBB04B" w14:textId="77777777" w:rsidR="00A40DAE" w:rsidRDefault="00A40DAE">
      <w:pPr>
        <w:pStyle w:val="Tekstpodstawowy"/>
        <w:ind w:left="0" w:firstLine="0"/>
        <w:rPr>
          <w:b/>
          <w:sz w:val="20"/>
        </w:rPr>
      </w:pPr>
    </w:p>
    <w:p w14:paraId="6406DC99" w14:textId="77777777" w:rsidR="00A40DAE" w:rsidRDefault="00A40DAE">
      <w:pPr>
        <w:pStyle w:val="Tekstpodstawowy"/>
        <w:spacing w:before="7"/>
        <w:ind w:left="0" w:firstLine="0"/>
        <w:rPr>
          <w:b/>
        </w:rPr>
      </w:pPr>
    </w:p>
    <w:p w14:paraId="7649D1FE" w14:textId="77777777" w:rsidR="00A40DAE" w:rsidRDefault="00836025">
      <w:pPr>
        <w:ind w:left="276"/>
        <w:rPr>
          <w:b/>
        </w:rPr>
      </w:pPr>
      <w:r>
        <w:rPr>
          <w:b/>
        </w:rPr>
        <w:lastRenderedPageBreak/>
        <w:t>Dopłata do pozyskania drewna z tytułu wydłużonej zrywki</w:t>
      </w: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519E8437" w14:textId="77777777">
        <w:trPr>
          <w:trHeight w:val="1015"/>
        </w:trPr>
        <w:tc>
          <w:tcPr>
            <w:tcW w:w="670" w:type="dxa"/>
          </w:tcPr>
          <w:p w14:paraId="0909EA26" w14:textId="77777777" w:rsidR="00A40DAE" w:rsidRDefault="00836025">
            <w:pPr>
              <w:pStyle w:val="TableParagraph"/>
              <w:spacing w:before="120"/>
              <w:ind w:left="129" w:right="120"/>
              <w:jc w:val="center"/>
              <w:rPr>
                <w:b/>
                <w:i/>
              </w:rPr>
            </w:pPr>
            <w:r>
              <w:rPr>
                <w:b/>
                <w:i/>
              </w:rPr>
              <w:t>Nr</w:t>
            </w:r>
          </w:p>
        </w:tc>
        <w:tc>
          <w:tcPr>
            <w:tcW w:w="1794" w:type="dxa"/>
          </w:tcPr>
          <w:p w14:paraId="5C68646F" w14:textId="77777777" w:rsidR="00A40DAE" w:rsidRDefault="00836025">
            <w:pPr>
              <w:pStyle w:val="TableParagraph"/>
              <w:spacing w:before="120"/>
              <w:ind w:left="109" w:right="265"/>
              <w:rPr>
                <w:b/>
                <w:i/>
              </w:rPr>
            </w:pPr>
            <w:r>
              <w:rPr>
                <w:b/>
                <w:i/>
              </w:rPr>
              <w:t>Kod czynności do rozliczenia</w:t>
            </w:r>
          </w:p>
        </w:tc>
        <w:tc>
          <w:tcPr>
            <w:tcW w:w="1702" w:type="dxa"/>
          </w:tcPr>
          <w:p w14:paraId="2BE1CBBE" w14:textId="77777777" w:rsidR="00A40DAE" w:rsidRDefault="00836025">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0521490" w14:textId="77777777" w:rsidR="00A40DAE" w:rsidRDefault="00836025">
            <w:pPr>
              <w:pStyle w:val="TableParagraph"/>
              <w:spacing w:before="0"/>
              <w:ind w:left="0" w:right="95"/>
              <w:jc w:val="right"/>
              <w:rPr>
                <w:b/>
                <w:i/>
              </w:rPr>
            </w:pPr>
            <w:r>
              <w:rPr>
                <w:b/>
                <w:i/>
                <w:spacing w:val="-1"/>
              </w:rPr>
              <w:t>wyceny</w:t>
            </w:r>
          </w:p>
        </w:tc>
        <w:tc>
          <w:tcPr>
            <w:tcW w:w="3861" w:type="dxa"/>
          </w:tcPr>
          <w:p w14:paraId="37EB984D" w14:textId="77777777" w:rsidR="00A40DAE" w:rsidRDefault="00836025">
            <w:pPr>
              <w:pStyle w:val="TableParagraph"/>
              <w:spacing w:before="120"/>
              <w:rPr>
                <w:b/>
                <w:i/>
              </w:rPr>
            </w:pPr>
            <w:r>
              <w:rPr>
                <w:b/>
                <w:i/>
              </w:rPr>
              <w:t>Opis kodu czynności</w:t>
            </w:r>
          </w:p>
        </w:tc>
        <w:tc>
          <w:tcPr>
            <w:tcW w:w="1333" w:type="dxa"/>
          </w:tcPr>
          <w:p w14:paraId="643EA075" w14:textId="77777777" w:rsidR="00A40DAE" w:rsidRDefault="00836025">
            <w:pPr>
              <w:pStyle w:val="TableParagraph"/>
              <w:spacing w:before="120"/>
              <w:ind w:left="105" w:right="221"/>
              <w:rPr>
                <w:b/>
                <w:i/>
              </w:rPr>
            </w:pPr>
            <w:r>
              <w:rPr>
                <w:b/>
                <w:i/>
              </w:rPr>
              <w:t>Jednostka miary</w:t>
            </w:r>
          </w:p>
        </w:tc>
      </w:tr>
      <w:tr w:rsidR="00A40DAE" w14:paraId="0EB1E9B5" w14:textId="77777777">
        <w:trPr>
          <w:trHeight w:val="894"/>
        </w:trPr>
        <w:tc>
          <w:tcPr>
            <w:tcW w:w="670" w:type="dxa"/>
          </w:tcPr>
          <w:p w14:paraId="49431868" w14:textId="77777777" w:rsidR="00A40DAE" w:rsidRDefault="00836025">
            <w:pPr>
              <w:pStyle w:val="TableParagraph"/>
              <w:ind w:left="9"/>
              <w:jc w:val="center"/>
            </w:pPr>
            <w:r>
              <w:t>3</w:t>
            </w:r>
          </w:p>
        </w:tc>
        <w:tc>
          <w:tcPr>
            <w:tcW w:w="1794" w:type="dxa"/>
          </w:tcPr>
          <w:p w14:paraId="2E0C333C" w14:textId="77777777" w:rsidR="00A40DAE" w:rsidRDefault="00836025">
            <w:pPr>
              <w:pStyle w:val="TableParagraph"/>
              <w:ind w:left="109"/>
            </w:pPr>
            <w:r>
              <w:t>ZRYW-WYDŁ</w:t>
            </w:r>
          </w:p>
        </w:tc>
        <w:tc>
          <w:tcPr>
            <w:tcW w:w="1702" w:type="dxa"/>
          </w:tcPr>
          <w:p w14:paraId="25165C64" w14:textId="77777777" w:rsidR="00A40DAE" w:rsidRDefault="00836025">
            <w:pPr>
              <w:pStyle w:val="TableParagraph"/>
            </w:pPr>
            <w:r>
              <w:t>ZRYW-WYDŁ</w:t>
            </w:r>
          </w:p>
        </w:tc>
        <w:tc>
          <w:tcPr>
            <w:tcW w:w="3861" w:type="dxa"/>
          </w:tcPr>
          <w:p w14:paraId="65E328C4" w14:textId="77777777" w:rsidR="00A40DAE" w:rsidRDefault="00836025">
            <w:pPr>
              <w:pStyle w:val="TableParagraph"/>
              <w:ind w:right="454"/>
            </w:pPr>
            <w:r>
              <w:t>Dopłata do pozyskania drewna z tytułu wydłużonej zrywki za każde</w:t>
            </w:r>
          </w:p>
          <w:p w14:paraId="569FC922" w14:textId="77777777" w:rsidR="00A40DAE" w:rsidRDefault="00836025">
            <w:pPr>
              <w:pStyle w:val="TableParagraph"/>
              <w:spacing w:before="0" w:line="239" w:lineRule="exact"/>
            </w:pPr>
            <w:r>
              <w:t>następne rozpoczęte 100m</w:t>
            </w:r>
          </w:p>
        </w:tc>
        <w:tc>
          <w:tcPr>
            <w:tcW w:w="1333" w:type="dxa"/>
          </w:tcPr>
          <w:p w14:paraId="4AF406B3" w14:textId="77777777" w:rsidR="00A40DAE" w:rsidRDefault="00836025">
            <w:pPr>
              <w:pStyle w:val="TableParagraph"/>
              <w:ind w:left="348" w:right="347"/>
              <w:jc w:val="center"/>
            </w:pPr>
            <w:r>
              <w:t>M3</w:t>
            </w:r>
          </w:p>
        </w:tc>
      </w:tr>
    </w:tbl>
    <w:p w14:paraId="5A5F6EB6" w14:textId="77777777" w:rsidR="00A40DAE" w:rsidRDefault="00836025">
      <w:pPr>
        <w:spacing w:before="119"/>
        <w:ind w:left="276"/>
        <w:rPr>
          <w:b/>
        </w:rPr>
      </w:pPr>
      <w:r>
        <w:rPr>
          <w:b/>
        </w:rPr>
        <w:t>Standard technologii prac obejmuje:</w:t>
      </w:r>
    </w:p>
    <w:p w14:paraId="1A273188" w14:textId="77777777" w:rsidR="00A40DAE" w:rsidRDefault="00836025">
      <w:pPr>
        <w:pStyle w:val="Tekstpodstawowy"/>
        <w:spacing w:before="119"/>
        <w:ind w:left="276" w:right="290" w:firstLine="0"/>
      </w:pPr>
      <w:r>
        <w:t>Wydłużenie odległości zrywki w stosunku do planu bez załadunku i rozładunku surowca drzewnego.</w:t>
      </w:r>
    </w:p>
    <w:p w14:paraId="6CA3FA15" w14:textId="77777777" w:rsidR="00A40DAE" w:rsidRDefault="00836025">
      <w:pPr>
        <w:pStyle w:val="Nagwek1"/>
        <w:spacing w:before="120"/>
      </w:pPr>
      <w:r>
        <w:t>Procedura odbioru (pozyskania i zrywki drewna):</w:t>
      </w:r>
    </w:p>
    <w:p w14:paraId="69BDE300" w14:textId="77777777" w:rsidR="00A40DAE" w:rsidRDefault="00836025">
      <w:pPr>
        <w:pStyle w:val="Tekstpodstawowy"/>
        <w:spacing w:before="119"/>
        <w:ind w:left="276" w:right="511" w:firstLine="0"/>
      </w:pPr>
      <w:r>
        <w:t>Pomiar pozyskanego drewna i określenie prawidłowości wyróbki poszczególnych sortymentów surowca drzewnego zostaną określone zgodnie z unormowaniami wskazanymi w SWZ (pkt 3.2 Unormowania, których zobowiązany jest przestrzegać Wykonawca przy realizacji przedmiotu</w:t>
      </w:r>
    </w:p>
    <w:p w14:paraId="34BA5C14" w14:textId="77777777" w:rsidR="00A40DAE" w:rsidRDefault="00836025">
      <w:pPr>
        <w:pStyle w:val="Tekstpodstawowy"/>
        <w:spacing w:before="2"/>
        <w:ind w:left="276" w:firstLine="0"/>
      </w:pPr>
      <w:r>
        <w:t>zamówienia), przy czym ustala się, że:</w:t>
      </w:r>
    </w:p>
    <w:p w14:paraId="6C6B4660" w14:textId="77777777" w:rsidR="00A40DAE" w:rsidRDefault="00836025">
      <w:pPr>
        <w:pStyle w:val="Akapitzlist"/>
        <w:numPr>
          <w:ilvl w:val="0"/>
          <w:numId w:val="15"/>
        </w:numPr>
        <w:tabs>
          <w:tab w:val="left" w:pos="997"/>
        </w:tabs>
        <w:spacing w:before="118"/>
        <w:ind w:right="290"/>
        <w:jc w:val="both"/>
      </w:pPr>
      <w:r>
        <w:t>pomiar ilości i oględziny jakości drewna odbieranego w sztukach pojedynczo zostanie wykonany przed jego zmygłowaniem. Wykonawca zobowiązany jest prowadzić zrywkę wspomnianego drewna w sposób umożliwiający dokonanie jego</w:t>
      </w:r>
      <w:r>
        <w:rPr>
          <w:spacing w:val="-10"/>
        </w:rPr>
        <w:t xml:space="preserve"> </w:t>
      </w:r>
      <w:r>
        <w:t>pomiaru,</w:t>
      </w:r>
    </w:p>
    <w:p w14:paraId="6A77CC48" w14:textId="77777777" w:rsidR="00A40DAE" w:rsidRDefault="00836025">
      <w:pPr>
        <w:pStyle w:val="Akapitzlist"/>
        <w:numPr>
          <w:ilvl w:val="0"/>
          <w:numId w:val="15"/>
        </w:numPr>
        <w:tabs>
          <w:tab w:val="left" w:pos="997"/>
        </w:tabs>
        <w:spacing w:before="122"/>
        <w:ind w:right="296"/>
        <w:jc w:val="both"/>
      </w:pPr>
      <w:r>
        <w:t>pomiar średnicy drewna odbieranego w sztukach pojedynczo będzie dokonywany w korze/bez</w:t>
      </w:r>
      <w:r>
        <w:rPr>
          <w:spacing w:val="-1"/>
        </w:rPr>
        <w:t xml:space="preserve"> </w:t>
      </w:r>
      <w:r>
        <w:t>kory,</w:t>
      </w:r>
    </w:p>
    <w:p w14:paraId="10E4C64B" w14:textId="77777777" w:rsidR="00A40DAE" w:rsidRDefault="00836025">
      <w:pPr>
        <w:pStyle w:val="Akapitzlist"/>
        <w:numPr>
          <w:ilvl w:val="0"/>
          <w:numId w:val="15"/>
        </w:numPr>
        <w:tabs>
          <w:tab w:val="left" w:pos="997"/>
        </w:tabs>
        <w:spacing w:before="120"/>
        <w:ind w:right="295"/>
        <w:jc w:val="both"/>
      </w:pPr>
      <w:r>
        <w:t>pomiar ilości i oględziny drewna odbieranego w stosach będzie prowadzony po zakończeniu zrywki i ułożeniu drewna w</w:t>
      </w:r>
      <w:r>
        <w:rPr>
          <w:spacing w:val="-7"/>
        </w:rPr>
        <w:t xml:space="preserve"> </w:t>
      </w:r>
      <w:r>
        <w:t>stosy,</w:t>
      </w:r>
    </w:p>
    <w:p w14:paraId="3397E072" w14:textId="77777777" w:rsidR="00A40DAE" w:rsidRDefault="00836025">
      <w:pPr>
        <w:pStyle w:val="Akapitzlist"/>
        <w:numPr>
          <w:ilvl w:val="0"/>
          <w:numId w:val="15"/>
        </w:numPr>
        <w:tabs>
          <w:tab w:val="left" w:pos="997"/>
        </w:tabs>
        <w:spacing w:before="120"/>
        <w:ind w:right="287"/>
        <w:jc w:val="both"/>
      </w:pPr>
      <w:r>
        <w:t>pomiar ilości drewna WK będzie prowadzony zgodnie z obowiązującymi warunkami technicznymi dla drewna wielkowymiarowego kłodowanego. Oględziny dla drewna odbieranego w sztukach grupowo, będą odbywać się przed zrywką i ułożeniem drewna w stosy,</w:t>
      </w:r>
    </w:p>
    <w:p w14:paraId="648A4DE7" w14:textId="77777777" w:rsidR="00A40DAE" w:rsidRDefault="00836025">
      <w:pPr>
        <w:pStyle w:val="Akapitzlist"/>
        <w:numPr>
          <w:ilvl w:val="0"/>
          <w:numId w:val="15"/>
        </w:numPr>
        <w:tabs>
          <w:tab w:val="left" w:pos="997"/>
        </w:tabs>
        <w:spacing w:before="121"/>
        <w:ind w:right="292"/>
        <w:jc w:val="both"/>
      </w:pPr>
      <w:r>
        <w:t>po zakończeniu prac na danej pozycji cięć przedstawiciel Zamawiającego przeprowadzi jej oględziny</w:t>
      </w:r>
      <w:r>
        <w:rPr>
          <w:spacing w:val="-12"/>
        </w:rPr>
        <w:t xml:space="preserve"> </w:t>
      </w:r>
      <w:r>
        <w:t>w</w:t>
      </w:r>
      <w:r>
        <w:rPr>
          <w:spacing w:val="-12"/>
        </w:rPr>
        <w:t xml:space="preserve"> </w:t>
      </w:r>
      <w:r>
        <w:t>celu</w:t>
      </w:r>
      <w:r>
        <w:rPr>
          <w:spacing w:val="-12"/>
        </w:rPr>
        <w:t xml:space="preserve"> </w:t>
      </w:r>
      <w:r>
        <w:t>stwierdzenia</w:t>
      </w:r>
      <w:r>
        <w:rPr>
          <w:spacing w:val="-11"/>
        </w:rPr>
        <w:t xml:space="preserve"> </w:t>
      </w:r>
      <w:r>
        <w:t>zgodności</w:t>
      </w:r>
      <w:r>
        <w:rPr>
          <w:spacing w:val="-10"/>
        </w:rPr>
        <w:t xml:space="preserve"> </w:t>
      </w:r>
      <w:r>
        <w:t>przeprowadzonych</w:t>
      </w:r>
      <w:r>
        <w:rPr>
          <w:spacing w:val="-10"/>
        </w:rPr>
        <w:t xml:space="preserve"> </w:t>
      </w:r>
      <w:r>
        <w:t>prac</w:t>
      </w:r>
      <w:r>
        <w:rPr>
          <w:spacing w:val="-10"/>
        </w:rPr>
        <w:t xml:space="preserve"> </w:t>
      </w:r>
      <w:r>
        <w:t>z</w:t>
      </w:r>
      <w:r>
        <w:rPr>
          <w:spacing w:val="-11"/>
        </w:rPr>
        <w:t xml:space="preserve"> </w:t>
      </w:r>
      <w:r>
        <w:t>wymogami</w:t>
      </w:r>
      <w:r>
        <w:rPr>
          <w:spacing w:val="-10"/>
        </w:rPr>
        <w:t xml:space="preserve"> </w:t>
      </w:r>
      <w:r>
        <w:t>Specyfikacji Warunków Zamówienia i</w:t>
      </w:r>
      <w:r>
        <w:rPr>
          <w:spacing w:val="-5"/>
        </w:rPr>
        <w:t xml:space="preserve"> </w:t>
      </w:r>
      <w:r>
        <w:t>zlecenia,</w:t>
      </w:r>
    </w:p>
    <w:p w14:paraId="28DB849D" w14:textId="77777777" w:rsidR="00A40DAE" w:rsidRDefault="00836025">
      <w:pPr>
        <w:pStyle w:val="Akapitzlist"/>
        <w:numPr>
          <w:ilvl w:val="0"/>
          <w:numId w:val="15"/>
        </w:numPr>
        <w:tabs>
          <w:tab w:val="left" w:pos="997"/>
        </w:tabs>
        <w:spacing w:before="118"/>
        <w:ind w:right="291"/>
        <w:jc w:val="both"/>
      </w:pPr>
      <w: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w:t>
      </w:r>
      <w:r>
        <w:rPr>
          <w:spacing w:val="-12"/>
        </w:rPr>
        <w:t xml:space="preserve"> </w:t>
      </w:r>
      <w:r>
        <w:t>wywozowej).</w:t>
      </w:r>
    </w:p>
    <w:p w14:paraId="087B51E1" w14:textId="77777777" w:rsidR="00A40DAE" w:rsidRDefault="00836025">
      <w:pPr>
        <w:pStyle w:val="Tekstpodstawowy"/>
        <w:spacing w:before="120"/>
        <w:ind w:left="984" w:firstLine="0"/>
        <w:jc w:val="both"/>
      </w:pPr>
      <w:r>
        <w:t>(drewno pozyskane=drewno zerwane)</w:t>
      </w:r>
    </w:p>
    <w:p w14:paraId="04730520" w14:textId="77777777" w:rsidR="00A40DAE" w:rsidRDefault="00836025">
      <w:pPr>
        <w:spacing w:before="77"/>
        <w:ind w:left="984"/>
        <w:jc w:val="both"/>
        <w:rPr>
          <w:i/>
        </w:rPr>
      </w:pPr>
      <w:r>
        <w:rPr>
          <w:i/>
        </w:rPr>
        <w:t>(rozliczenie następuje po zrywce drewna z dokładnością do dwóch miejsc po przecinku)</w:t>
      </w:r>
    </w:p>
    <w:p w14:paraId="2F0BF2AF" w14:textId="77777777" w:rsidR="00A40DAE" w:rsidRDefault="00836025">
      <w:pPr>
        <w:pStyle w:val="Nagwek1"/>
        <w:spacing w:before="194"/>
      </w:pPr>
      <w:r>
        <w:t>Podwóz drewna</w:t>
      </w: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120F7785" w14:textId="77777777">
        <w:trPr>
          <w:trHeight w:val="1014"/>
        </w:trPr>
        <w:tc>
          <w:tcPr>
            <w:tcW w:w="670" w:type="dxa"/>
          </w:tcPr>
          <w:p w14:paraId="7869FE02" w14:textId="77777777" w:rsidR="00A40DAE" w:rsidRDefault="00836025">
            <w:pPr>
              <w:pStyle w:val="TableParagraph"/>
              <w:ind w:left="129" w:right="120"/>
              <w:jc w:val="center"/>
              <w:rPr>
                <w:b/>
                <w:i/>
              </w:rPr>
            </w:pPr>
            <w:r>
              <w:rPr>
                <w:b/>
                <w:i/>
              </w:rPr>
              <w:t>Nr</w:t>
            </w:r>
          </w:p>
        </w:tc>
        <w:tc>
          <w:tcPr>
            <w:tcW w:w="1794" w:type="dxa"/>
          </w:tcPr>
          <w:p w14:paraId="15429C26" w14:textId="77777777" w:rsidR="00A40DAE" w:rsidRDefault="00836025">
            <w:pPr>
              <w:pStyle w:val="TableParagraph"/>
              <w:ind w:left="109" w:right="265"/>
              <w:rPr>
                <w:b/>
                <w:i/>
              </w:rPr>
            </w:pPr>
            <w:r>
              <w:rPr>
                <w:b/>
                <w:i/>
              </w:rPr>
              <w:t>Kod czynności do rozliczenia</w:t>
            </w:r>
          </w:p>
        </w:tc>
        <w:tc>
          <w:tcPr>
            <w:tcW w:w="1702" w:type="dxa"/>
          </w:tcPr>
          <w:p w14:paraId="376D1660"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F004008" w14:textId="77777777" w:rsidR="00A40DAE" w:rsidRDefault="00836025">
            <w:pPr>
              <w:pStyle w:val="TableParagraph"/>
              <w:spacing w:before="0"/>
              <w:ind w:left="0" w:right="95"/>
              <w:jc w:val="right"/>
              <w:rPr>
                <w:b/>
                <w:i/>
              </w:rPr>
            </w:pPr>
            <w:r>
              <w:rPr>
                <w:b/>
                <w:i/>
                <w:spacing w:val="-1"/>
              </w:rPr>
              <w:t>wyceny</w:t>
            </w:r>
          </w:p>
        </w:tc>
        <w:tc>
          <w:tcPr>
            <w:tcW w:w="3861" w:type="dxa"/>
          </w:tcPr>
          <w:p w14:paraId="77A566F8" w14:textId="77777777" w:rsidR="00A40DAE" w:rsidRDefault="00836025">
            <w:pPr>
              <w:pStyle w:val="TableParagraph"/>
              <w:rPr>
                <w:b/>
                <w:i/>
              </w:rPr>
            </w:pPr>
            <w:r>
              <w:rPr>
                <w:b/>
                <w:i/>
              </w:rPr>
              <w:t>Opis kodu czynności</w:t>
            </w:r>
          </w:p>
        </w:tc>
        <w:tc>
          <w:tcPr>
            <w:tcW w:w="1333" w:type="dxa"/>
          </w:tcPr>
          <w:p w14:paraId="1F6C1FDF" w14:textId="77777777" w:rsidR="00A40DAE" w:rsidRDefault="00836025">
            <w:pPr>
              <w:pStyle w:val="TableParagraph"/>
              <w:ind w:left="105" w:right="221"/>
              <w:rPr>
                <w:b/>
                <w:i/>
              </w:rPr>
            </w:pPr>
            <w:r>
              <w:rPr>
                <w:b/>
                <w:i/>
              </w:rPr>
              <w:t>Jednostka miary</w:t>
            </w:r>
          </w:p>
        </w:tc>
      </w:tr>
      <w:tr w:rsidR="00A40DAE" w14:paraId="0D9B1B12" w14:textId="77777777">
        <w:trPr>
          <w:trHeight w:val="755"/>
        </w:trPr>
        <w:tc>
          <w:tcPr>
            <w:tcW w:w="670" w:type="dxa"/>
          </w:tcPr>
          <w:p w14:paraId="7668E40F" w14:textId="77777777" w:rsidR="00A40DAE" w:rsidRDefault="00836025">
            <w:pPr>
              <w:pStyle w:val="TableParagraph"/>
              <w:ind w:left="9"/>
              <w:jc w:val="center"/>
            </w:pPr>
            <w:r>
              <w:t>4</w:t>
            </w:r>
          </w:p>
        </w:tc>
        <w:tc>
          <w:tcPr>
            <w:tcW w:w="1794" w:type="dxa"/>
          </w:tcPr>
          <w:p w14:paraId="3101FCE0" w14:textId="77777777" w:rsidR="00A40DAE" w:rsidRDefault="00836025">
            <w:pPr>
              <w:pStyle w:val="TableParagraph"/>
              <w:ind w:left="109"/>
            </w:pPr>
            <w:r>
              <w:t>PODWOZ-DK</w:t>
            </w:r>
          </w:p>
        </w:tc>
        <w:tc>
          <w:tcPr>
            <w:tcW w:w="1702" w:type="dxa"/>
          </w:tcPr>
          <w:p w14:paraId="344EE6BB" w14:textId="77777777" w:rsidR="00A40DAE" w:rsidRDefault="00836025">
            <w:pPr>
              <w:pStyle w:val="TableParagraph"/>
            </w:pPr>
            <w:r>
              <w:t>PODWOZ-DK</w:t>
            </w:r>
          </w:p>
        </w:tc>
        <w:tc>
          <w:tcPr>
            <w:tcW w:w="3861" w:type="dxa"/>
          </w:tcPr>
          <w:p w14:paraId="51F6671A" w14:textId="77777777" w:rsidR="00A40DAE" w:rsidRDefault="00836025">
            <w:pPr>
              <w:pStyle w:val="TableParagraph"/>
            </w:pPr>
            <w:r>
              <w:t>Podwóz drewna do 1000 m</w:t>
            </w:r>
          </w:p>
        </w:tc>
        <w:tc>
          <w:tcPr>
            <w:tcW w:w="1333" w:type="dxa"/>
          </w:tcPr>
          <w:p w14:paraId="74DE421C" w14:textId="77777777" w:rsidR="00A40DAE" w:rsidRDefault="00836025">
            <w:pPr>
              <w:pStyle w:val="TableParagraph"/>
              <w:ind w:left="350" w:right="346"/>
              <w:jc w:val="center"/>
              <w:rPr>
                <w:sz w:val="14"/>
              </w:rPr>
            </w:pPr>
            <w:r>
              <w:rPr>
                <w:position w:val="-4"/>
              </w:rPr>
              <w:t>M</w:t>
            </w:r>
            <w:r>
              <w:rPr>
                <w:sz w:val="14"/>
              </w:rPr>
              <w:t>3</w:t>
            </w:r>
          </w:p>
        </w:tc>
      </w:tr>
      <w:tr w:rsidR="00A40DAE" w14:paraId="122EFA05" w14:textId="77777777">
        <w:trPr>
          <w:trHeight w:val="1015"/>
        </w:trPr>
        <w:tc>
          <w:tcPr>
            <w:tcW w:w="670" w:type="dxa"/>
          </w:tcPr>
          <w:p w14:paraId="126A2E6D" w14:textId="77777777" w:rsidR="00A40DAE" w:rsidRDefault="00836025">
            <w:pPr>
              <w:pStyle w:val="TableParagraph"/>
              <w:ind w:left="9"/>
              <w:jc w:val="center"/>
            </w:pPr>
            <w:r>
              <w:t>5</w:t>
            </w:r>
          </w:p>
        </w:tc>
        <w:tc>
          <w:tcPr>
            <w:tcW w:w="1794" w:type="dxa"/>
          </w:tcPr>
          <w:p w14:paraId="0E83B782" w14:textId="77777777" w:rsidR="00A40DAE" w:rsidRDefault="00836025">
            <w:pPr>
              <w:pStyle w:val="TableParagraph"/>
              <w:ind w:left="109"/>
            </w:pPr>
            <w:r>
              <w:t>PODWOZ-DA</w:t>
            </w:r>
          </w:p>
        </w:tc>
        <w:tc>
          <w:tcPr>
            <w:tcW w:w="1702" w:type="dxa"/>
          </w:tcPr>
          <w:p w14:paraId="6E23BAA2" w14:textId="77777777" w:rsidR="00A40DAE" w:rsidRDefault="00836025">
            <w:pPr>
              <w:pStyle w:val="TableParagraph"/>
            </w:pPr>
            <w:r>
              <w:t>PODWOZ-DA</w:t>
            </w:r>
          </w:p>
        </w:tc>
        <w:tc>
          <w:tcPr>
            <w:tcW w:w="3861" w:type="dxa"/>
          </w:tcPr>
          <w:p w14:paraId="6BBBD2D5" w14:textId="77777777" w:rsidR="00A40DAE" w:rsidRDefault="00836025">
            <w:pPr>
              <w:pStyle w:val="TableParagraph"/>
              <w:ind w:right="319"/>
            </w:pPr>
            <w:r>
              <w:t>Podwóz drewna - za każde następne rozpoczęte 1000 m</w:t>
            </w:r>
          </w:p>
        </w:tc>
        <w:tc>
          <w:tcPr>
            <w:tcW w:w="1333" w:type="dxa"/>
          </w:tcPr>
          <w:p w14:paraId="1F942A7E" w14:textId="77777777" w:rsidR="00A40DAE" w:rsidRDefault="00836025">
            <w:pPr>
              <w:pStyle w:val="TableParagraph"/>
              <w:ind w:left="350" w:right="346"/>
              <w:jc w:val="center"/>
              <w:rPr>
                <w:sz w:val="14"/>
              </w:rPr>
            </w:pPr>
            <w:r>
              <w:rPr>
                <w:position w:val="-4"/>
              </w:rPr>
              <w:t>M</w:t>
            </w:r>
            <w:r>
              <w:rPr>
                <w:sz w:val="14"/>
              </w:rPr>
              <w:t>3</w:t>
            </w:r>
          </w:p>
        </w:tc>
      </w:tr>
    </w:tbl>
    <w:p w14:paraId="5B5BA0BE" w14:textId="77777777" w:rsidR="0071654A" w:rsidRDefault="0071654A">
      <w:pPr>
        <w:pStyle w:val="Tekstpodstawowy"/>
        <w:spacing w:before="119"/>
        <w:ind w:left="276" w:right="1380" w:firstLine="0"/>
      </w:pPr>
    </w:p>
    <w:p w14:paraId="5D5603F8" w14:textId="77777777" w:rsidR="0071654A" w:rsidRDefault="0071654A">
      <w:pPr>
        <w:pStyle w:val="Tekstpodstawowy"/>
        <w:spacing w:before="119"/>
        <w:ind w:left="276" w:right="1380" w:firstLine="0"/>
      </w:pPr>
    </w:p>
    <w:p w14:paraId="2F3A47EA" w14:textId="65327F99" w:rsidR="00A40DAE" w:rsidRDefault="00836025">
      <w:pPr>
        <w:pStyle w:val="Tekstpodstawowy"/>
        <w:spacing w:before="119"/>
        <w:ind w:left="276" w:right="1380" w:firstLine="0"/>
      </w:pPr>
      <w:r>
        <w:lastRenderedPageBreak/>
        <w:t>PODWOZ-DK obejmuje stawkę za przejazd ciągnika zrywkowego wraz z załadunkiem i rozładunkiem drewna na odcinku do 1000 m.</w:t>
      </w:r>
    </w:p>
    <w:p w14:paraId="69E5BB64" w14:textId="77777777" w:rsidR="00A40DAE" w:rsidRDefault="00836025">
      <w:pPr>
        <w:pStyle w:val="Tekstpodstawowy"/>
        <w:spacing w:before="120"/>
        <w:ind w:left="276" w:right="1050" w:firstLine="0"/>
      </w:pPr>
      <w:r>
        <w:t>PODWOZ-DA obejmuje stawkę za przejazd ciągnika zrywkowego na dodatkowym odcinku powyżej 1000 m– bez załadunku i rozładunku drewna.</w:t>
      </w:r>
    </w:p>
    <w:p w14:paraId="2D52CDEF" w14:textId="77777777" w:rsidR="00A40DAE" w:rsidRDefault="00836025">
      <w:pPr>
        <w:pStyle w:val="Nagwek1"/>
        <w:spacing w:before="120"/>
      </w:pPr>
      <w:r>
        <w:t>Standard technologii prac obejmuje:</w:t>
      </w:r>
    </w:p>
    <w:p w14:paraId="5CB32529" w14:textId="77777777" w:rsidR="00A40DAE" w:rsidRDefault="00836025">
      <w:pPr>
        <w:pStyle w:val="Akapitzlist"/>
        <w:numPr>
          <w:ilvl w:val="0"/>
          <w:numId w:val="15"/>
        </w:numPr>
        <w:tabs>
          <w:tab w:val="left" w:pos="997"/>
        </w:tabs>
        <w:spacing w:before="119"/>
        <w:ind w:right="290"/>
        <w:jc w:val="both"/>
      </w:pPr>
      <w:r>
        <w:t>przemieszczenie</w:t>
      </w:r>
      <w:r>
        <w:rPr>
          <w:spacing w:val="-11"/>
        </w:rPr>
        <w:t xml:space="preserve"> </w:t>
      </w:r>
      <w:r>
        <w:t>odebranego</w:t>
      </w:r>
      <w:r>
        <w:rPr>
          <w:spacing w:val="-10"/>
        </w:rPr>
        <w:t xml:space="preserve"> </w:t>
      </w:r>
      <w:r>
        <w:t>drewna</w:t>
      </w:r>
      <w:r>
        <w:rPr>
          <w:spacing w:val="-10"/>
        </w:rPr>
        <w:t xml:space="preserve"> </w:t>
      </w:r>
      <w:r>
        <w:t>po</w:t>
      </w:r>
      <w:r>
        <w:rPr>
          <w:spacing w:val="-11"/>
        </w:rPr>
        <w:t xml:space="preserve"> </w:t>
      </w:r>
      <w:r>
        <w:t>wykonanej</w:t>
      </w:r>
      <w:r>
        <w:rPr>
          <w:spacing w:val="-11"/>
        </w:rPr>
        <w:t xml:space="preserve"> </w:t>
      </w:r>
      <w:r>
        <w:t>zrywce</w:t>
      </w:r>
      <w:r>
        <w:rPr>
          <w:spacing w:val="-10"/>
        </w:rPr>
        <w:t xml:space="preserve"> </w:t>
      </w:r>
      <w:r>
        <w:t>(z</w:t>
      </w:r>
      <w:r>
        <w:rPr>
          <w:spacing w:val="-12"/>
        </w:rPr>
        <w:t xml:space="preserve"> </w:t>
      </w:r>
      <w:r>
        <w:t>załadunkiem</w:t>
      </w:r>
      <w:r>
        <w:rPr>
          <w:spacing w:val="-10"/>
        </w:rPr>
        <w:t xml:space="preserve"> </w:t>
      </w:r>
      <w:r>
        <w:t>i</w:t>
      </w:r>
      <w:r>
        <w:rPr>
          <w:spacing w:val="-11"/>
        </w:rPr>
        <w:t xml:space="preserve"> </w:t>
      </w:r>
      <w:r>
        <w:t>rozładunkiem oraz ułożeniem drewna w mygły lub stosy zgodnie z Warunkami Technicznymi) na inne miejsce</w:t>
      </w:r>
      <w:r>
        <w:rPr>
          <w:spacing w:val="-1"/>
        </w:rPr>
        <w:t xml:space="preserve"> </w:t>
      </w:r>
      <w:r>
        <w:t>składowania,</w:t>
      </w:r>
    </w:p>
    <w:p w14:paraId="5FA57FD7" w14:textId="055595F6" w:rsidR="00A40DAE" w:rsidRDefault="00836025">
      <w:pPr>
        <w:pStyle w:val="Akapitzlist"/>
        <w:numPr>
          <w:ilvl w:val="0"/>
          <w:numId w:val="15"/>
        </w:numPr>
        <w:tabs>
          <w:tab w:val="left" w:pos="997"/>
        </w:tabs>
        <w:spacing w:before="119"/>
        <w:ind w:right="288"/>
        <w:jc w:val="both"/>
      </w:pPr>
      <w:r>
        <w:t>stawka jednostkowa obejmuje przemieszczanie 1m</w:t>
      </w:r>
      <w:r>
        <w:rPr>
          <w:position w:val="5"/>
          <w:sz w:val="14"/>
        </w:rPr>
        <w:t xml:space="preserve">3 </w:t>
      </w:r>
      <w:r>
        <w:t>drewna na odległości do 1000 m, oraz powyżej 1000 m w odstopniowaniu co 1000m (PODWOZ-D</w:t>
      </w:r>
      <w:r w:rsidR="00D472A2">
        <w:t>K</w:t>
      </w:r>
      <w:r>
        <w:t>,</w:t>
      </w:r>
      <w:r>
        <w:rPr>
          <w:spacing w:val="-8"/>
        </w:rPr>
        <w:t xml:space="preserve"> </w:t>
      </w:r>
      <w:r>
        <w:t>PODWOZ-D</w:t>
      </w:r>
      <w:r w:rsidR="00D472A2">
        <w:t>A</w:t>
      </w:r>
      <w:r>
        <w:t>).</w:t>
      </w:r>
    </w:p>
    <w:p w14:paraId="6B265529" w14:textId="77777777" w:rsidR="00A40DAE" w:rsidRDefault="00836025">
      <w:pPr>
        <w:pStyle w:val="Nagwek1"/>
        <w:spacing w:before="120"/>
        <w:jc w:val="both"/>
      </w:pPr>
      <w:r>
        <w:t>Procedura odbioru:</w:t>
      </w:r>
    </w:p>
    <w:p w14:paraId="389E01FA" w14:textId="77777777" w:rsidR="00A40DAE" w:rsidRDefault="00836025">
      <w:pPr>
        <w:pStyle w:val="Akapitzlist"/>
        <w:numPr>
          <w:ilvl w:val="0"/>
          <w:numId w:val="1"/>
        </w:numPr>
        <w:tabs>
          <w:tab w:val="left" w:pos="997"/>
        </w:tabs>
        <w:spacing w:before="121" w:line="264" w:lineRule="exact"/>
        <w:ind w:hanging="361"/>
        <w:jc w:val="both"/>
      </w:pPr>
      <w:r>
        <w:t>dla prac, gdzie jednostką rozliczeniową jest metr sześcienny</w:t>
      </w:r>
      <w:r>
        <w:rPr>
          <w:spacing w:val="-7"/>
        </w:rPr>
        <w:t xml:space="preserve"> </w:t>
      </w:r>
      <w:r>
        <w:t>[M</w:t>
      </w:r>
      <w:r>
        <w:rPr>
          <w:position w:val="5"/>
          <w:sz w:val="14"/>
        </w:rPr>
        <w:t>3</w:t>
      </w:r>
      <w:r>
        <w:t>],</w:t>
      </w:r>
    </w:p>
    <w:p w14:paraId="20BEA5DE" w14:textId="77777777" w:rsidR="00A40DAE" w:rsidRDefault="00836025">
      <w:pPr>
        <w:pStyle w:val="Akapitzlist"/>
        <w:numPr>
          <w:ilvl w:val="0"/>
          <w:numId w:val="1"/>
        </w:numPr>
        <w:tabs>
          <w:tab w:val="left" w:pos="997"/>
        </w:tabs>
        <w:spacing w:before="4" w:line="230" w:lineRule="auto"/>
        <w:ind w:right="294"/>
        <w:jc w:val="both"/>
      </w:pPr>
      <w:r>
        <w:t>w</w:t>
      </w:r>
      <w:r>
        <w:rPr>
          <w:spacing w:val="-11"/>
        </w:rPr>
        <w:t xml:space="preserve"> </w:t>
      </w:r>
      <w:r>
        <w:t>trakcie</w:t>
      </w:r>
      <w:r>
        <w:rPr>
          <w:spacing w:val="-10"/>
        </w:rPr>
        <w:t xml:space="preserve"> </w:t>
      </w:r>
      <w:r>
        <w:t>odbioru</w:t>
      </w:r>
      <w:r>
        <w:rPr>
          <w:spacing w:val="-10"/>
        </w:rPr>
        <w:t xml:space="preserve"> </w:t>
      </w:r>
      <w:r>
        <w:t>prac</w:t>
      </w:r>
      <w:r>
        <w:rPr>
          <w:spacing w:val="-10"/>
        </w:rPr>
        <w:t xml:space="preserve"> </w:t>
      </w:r>
      <w:r>
        <w:t>z</w:t>
      </w:r>
      <w:r>
        <w:rPr>
          <w:spacing w:val="-9"/>
        </w:rPr>
        <w:t xml:space="preserve"> </w:t>
      </w:r>
      <w:r>
        <w:t>zakresu</w:t>
      </w:r>
      <w:r>
        <w:rPr>
          <w:spacing w:val="-10"/>
        </w:rPr>
        <w:t xml:space="preserve"> </w:t>
      </w:r>
      <w:r>
        <w:t>podwozu</w:t>
      </w:r>
      <w:r>
        <w:rPr>
          <w:spacing w:val="-10"/>
        </w:rPr>
        <w:t xml:space="preserve"> </w:t>
      </w:r>
      <w:r>
        <w:t>drewna</w:t>
      </w:r>
      <w:r>
        <w:rPr>
          <w:spacing w:val="-12"/>
        </w:rPr>
        <w:t xml:space="preserve"> </w:t>
      </w:r>
      <w:r>
        <w:t>nie</w:t>
      </w:r>
      <w:r>
        <w:rPr>
          <w:spacing w:val="-9"/>
        </w:rPr>
        <w:t xml:space="preserve"> </w:t>
      </w:r>
      <w:r>
        <w:t>dokonuje</w:t>
      </w:r>
      <w:r>
        <w:rPr>
          <w:spacing w:val="-11"/>
        </w:rPr>
        <w:t xml:space="preserve"> </w:t>
      </w:r>
      <w:r>
        <w:t>się</w:t>
      </w:r>
      <w:r>
        <w:rPr>
          <w:spacing w:val="-10"/>
        </w:rPr>
        <w:t xml:space="preserve"> </w:t>
      </w:r>
      <w:r>
        <w:t>osobnego</w:t>
      </w:r>
      <w:r>
        <w:rPr>
          <w:spacing w:val="-10"/>
        </w:rPr>
        <w:t xml:space="preserve"> </w:t>
      </w:r>
      <w:r>
        <w:t>pomiaru</w:t>
      </w:r>
      <w:r>
        <w:rPr>
          <w:spacing w:val="-9"/>
        </w:rPr>
        <w:t xml:space="preserve"> </w:t>
      </w:r>
      <w:r>
        <w:t>jego ilości, a jedynie posługuje się ilością będącą na stanie magazynowym</w:t>
      </w:r>
      <w:r>
        <w:rPr>
          <w:spacing w:val="-19"/>
        </w:rPr>
        <w:t xml:space="preserve"> </w:t>
      </w:r>
      <w:r>
        <w:t>leśnictwa.</w:t>
      </w:r>
    </w:p>
    <w:p w14:paraId="4CEE0B84" w14:textId="77777777" w:rsidR="00A40DAE" w:rsidRDefault="00836025">
      <w:pPr>
        <w:spacing w:before="122"/>
        <w:ind w:left="1032"/>
        <w:jc w:val="both"/>
        <w:rPr>
          <w:i/>
        </w:rPr>
      </w:pPr>
      <w:r>
        <w:rPr>
          <w:i/>
        </w:rPr>
        <w:t>(rozliczenie z dokładnością do dwóch miejsc po przecinku)</w:t>
      </w:r>
    </w:p>
    <w:p w14:paraId="633CA6EF" w14:textId="77777777" w:rsidR="00A40DAE" w:rsidRDefault="00A40DAE">
      <w:pPr>
        <w:pStyle w:val="Tekstpodstawowy"/>
        <w:ind w:left="0" w:firstLine="0"/>
        <w:rPr>
          <w:i/>
          <w:sz w:val="26"/>
        </w:rPr>
      </w:pPr>
    </w:p>
    <w:p w14:paraId="28DD12D1" w14:textId="77777777" w:rsidR="00A40DAE" w:rsidRDefault="00836025">
      <w:pPr>
        <w:pStyle w:val="Nagwek1"/>
        <w:spacing w:before="194"/>
        <w:jc w:val="both"/>
      </w:pPr>
      <w:r>
        <w:t>Szlaki operacyjne – w warunkach górskich i nizinnych</w:t>
      </w:r>
    </w:p>
    <w:p w14:paraId="4427964C" w14:textId="77777777" w:rsidR="00A40DAE" w:rsidRDefault="00A40DAE">
      <w:pPr>
        <w:pStyle w:val="Tekstpodstawowy"/>
        <w:spacing w:before="1"/>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861"/>
        <w:gridCol w:w="3700"/>
        <w:gridCol w:w="1330"/>
      </w:tblGrid>
      <w:tr w:rsidR="00A40DAE" w14:paraId="5291DEC8" w14:textId="77777777">
        <w:trPr>
          <w:trHeight w:val="1015"/>
        </w:trPr>
        <w:tc>
          <w:tcPr>
            <w:tcW w:w="670" w:type="dxa"/>
          </w:tcPr>
          <w:p w14:paraId="3DBDA831" w14:textId="77777777" w:rsidR="00A40DAE" w:rsidRDefault="00836025">
            <w:pPr>
              <w:pStyle w:val="TableParagraph"/>
              <w:ind w:left="211"/>
              <w:rPr>
                <w:b/>
                <w:i/>
              </w:rPr>
            </w:pPr>
            <w:r>
              <w:rPr>
                <w:b/>
                <w:i/>
              </w:rPr>
              <w:t>Nr</w:t>
            </w:r>
          </w:p>
        </w:tc>
        <w:tc>
          <w:tcPr>
            <w:tcW w:w="1794" w:type="dxa"/>
          </w:tcPr>
          <w:p w14:paraId="2FEA3DB0" w14:textId="77777777" w:rsidR="00A40DAE" w:rsidRDefault="00836025">
            <w:pPr>
              <w:pStyle w:val="TableParagraph"/>
              <w:ind w:left="107" w:right="267"/>
              <w:rPr>
                <w:b/>
                <w:i/>
              </w:rPr>
            </w:pPr>
            <w:r>
              <w:rPr>
                <w:b/>
                <w:i/>
              </w:rPr>
              <w:t>Kod czynności do rozliczenia</w:t>
            </w:r>
          </w:p>
        </w:tc>
        <w:tc>
          <w:tcPr>
            <w:tcW w:w="1861" w:type="dxa"/>
          </w:tcPr>
          <w:p w14:paraId="484D5344" w14:textId="77777777" w:rsidR="00A40DAE" w:rsidRDefault="00836025">
            <w:pPr>
              <w:pStyle w:val="TableParagraph"/>
              <w:ind w:left="454"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98038BC" w14:textId="77777777" w:rsidR="00A40DAE" w:rsidRDefault="00836025">
            <w:pPr>
              <w:pStyle w:val="TableParagraph"/>
              <w:spacing w:before="1"/>
              <w:ind w:left="0" w:right="95"/>
              <w:jc w:val="right"/>
              <w:rPr>
                <w:b/>
                <w:i/>
              </w:rPr>
            </w:pPr>
            <w:r>
              <w:rPr>
                <w:b/>
                <w:i/>
                <w:spacing w:val="-1"/>
              </w:rPr>
              <w:t>wyceny</w:t>
            </w:r>
          </w:p>
        </w:tc>
        <w:tc>
          <w:tcPr>
            <w:tcW w:w="3700" w:type="dxa"/>
          </w:tcPr>
          <w:p w14:paraId="270D66C1" w14:textId="77777777" w:rsidR="00A40DAE" w:rsidRDefault="00836025">
            <w:pPr>
              <w:pStyle w:val="TableParagraph"/>
              <w:ind w:left="105"/>
              <w:rPr>
                <w:b/>
                <w:i/>
              </w:rPr>
            </w:pPr>
            <w:r>
              <w:rPr>
                <w:b/>
                <w:i/>
              </w:rPr>
              <w:t>Opis kodu czynności</w:t>
            </w:r>
          </w:p>
        </w:tc>
        <w:tc>
          <w:tcPr>
            <w:tcW w:w="1330" w:type="dxa"/>
          </w:tcPr>
          <w:p w14:paraId="482BC784" w14:textId="77777777" w:rsidR="00A40DAE" w:rsidRDefault="00836025">
            <w:pPr>
              <w:pStyle w:val="TableParagraph"/>
              <w:ind w:left="105" w:right="218"/>
              <w:rPr>
                <w:b/>
                <w:i/>
              </w:rPr>
            </w:pPr>
            <w:r>
              <w:rPr>
                <w:b/>
                <w:i/>
              </w:rPr>
              <w:t>Jednostka miary</w:t>
            </w:r>
          </w:p>
        </w:tc>
      </w:tr>
      <w:tr w:rsidR="00A40DAE" w14:paraId="1C0D2514" w14:textId="77777777">
        <w:trPr>
          <w:trHeight w:val="1012"/>
        </w:trPr>
        <w:tc>
          <w:tcPr>
            <w:tcW w:w="670" w:type="dxa"/>
          </w:tcPr>
          <w:p w14:paraId="411C719A" w14:textId="77777777" w:rsidR="00A40DAE" w:rsidRDefault="00836025">
            <w:pPr>
              <w:pStyle w:val="TableParagraph"/>
              <w:ind w:left="273"/>
            </w:pPr>
            <w:r>
              <w:t>6</w:t>
            </w:r>
          </w:p>
        </w:tc>
        <w:tc>
          <w:tcPr>
            <w:tcW w:w="1794" w:type="dxa"/>
          </w:tcPr>
          <w:p w14:paraId="7B3EFDB4" w14:textId="77777777" w:rsidR="00A40DAE" w:rsidRDefault="00836025">
            <w:pPr>
              <w:pStyle w:val="TableParagraph"/>
              <w:ind w:left="107"/>
            </w:pPr>
            <w:r>
              <w:t>WYK SZLG</w:t>
            </w:r>
          </w:p>
        </w:tc>
        <w:tc>
          <w:tcPr>
            <w:tcW w:w="1861" w:type="dxa"/>
          </w:tcPr>
          <w:p w14:paraId="3A97DDA6" w14:textId="77777777" w:rsidR="00A40DAE" w:rsidRDefault="00836025">
            <w:pPr>
              <w:pStyle w:val="TableParagraph"/>
            </w:pPr>
            <w:r>
              <w:t>WYK SZLG</w:t>
            </w:r>
          </w:p>
        </w:tc>
        <w:tc>
          <w:tcPr>
            <w:tcW w:w="3700" w:type="dxa"/>
          </w:tcPr>
          <w:p w14:paraId="6F1EFB80" w14:textId="77777777" w:rsidR="00A40DAE" w:rsidRDefault="00836025">
            <w:pPr>
              <w:pStyle w:val="TableParagraph"/>
              <w:ind w:left="105" w:right="316"/>
            </w:pPr>
            <w:r>
              <w:t>Wykonanie szlaku operacyjnego w warunkach górskich</w:t>
            </w:r>
          </w:p>
        </w:tc>
        <w:tc>
          <w:tcPr>
            <w:tcW w:w="1330" w:type="dxa"/>
          </w:tcPr>
          <w:p w14:paraId="12A3414F" w14:textId="77777777" w:rsidR="00A40DAE" w:rsidRDefault="00836025">
            <w:pPr>
              <w:pStyle w:val="TableParagraph"/>
              <w:ind w:left="1"/>
              <w:jc w:val="center"/>
            </w:pPr>
            <w:r>
              <w:t>M</w:t>
            </w:r>
          </w:p>
        </w:tc>
      </w:tr>
      <w:tr w:rsidR="00A40DAE" w14:paraId="590C6750" w14:textId="77777777">
        <w:trPr>
          <w:trHeight w:val="1014"/>
        </w:trPr>
        <w:tc>
          <w:tcPr>
            <w:tcW w:w="670" w:type="dxa"/>
          </w:tcPr>
          <w:p w14:paraId="3F543EA4" w14:textId="77777777" w:rsidR="00A40DAE" w:rsidRDefault="00836025">
            <w:pPr>
              <w:pStyle w:val="TableParagraph"/>
              <w:ind w:left="273"/>
            </w:pPr>
            <w:r>
              <w:t>7</w:t>
            </w:r>
          </w:p>
        </w:tc>
        <w:tc>
          <w:tcPr>
            <w:tcW w:w="1794" w:type="dxa"/>
          </w:tcPr>
          <w:p w14:paraId="1DF3F345" w14:textId="77777777" w:rsidR="00A40DAE" w:rsidRDefault="00836025">
            <w:pPr>
              <w:pStyle w:val="TableParagraph"/>
              <w:ind w:left="107"/>
            </w:pPr>
            <w:r>
              <w:t>REM SZLZR</w:t>
            </w:r>
          </w:p>
        </w:tc>
        <w:tc>
          <w:tcPr>
            <w:tcW w:w="1861" w:type="dxa"/>
          </w:tcPr>
          <w:p w14:paraId="32C861CD" w14:textId="77777777" w:rsidR="00A40DAE" w:rsidRDefault="00836025">
            <w:pPr>
              <w:pStyle w:val="TableParagraph"/>
            </w:pPr>
            <w:r>
              <w:t>REM SZLZR</w:t>
            </w:r>
          </w:p>
        </w:tc>
        <w:tc>
          <w:tcPr>
            <w:tcW w:w="3700" w:type="dxa"/>
          </w:tcPr>
          <w:p w14:paraId="4C5CD71B" w14:textId="77777777" w:rsidR="00A40DAE" w:rsidRDefault="00836025">
            <w:pPr>
              <w:pStyle w:val="TableParagraph"/>
              <w:ind w:left="105" w:right="528"/>
            </w:pPr>
            <w:r>
              <w:t>Naprawa szlaku operacyjnego w warunkach górskich</w:t>
            </w:r>
          </w:p>
        </w:tc>
        <w:tc>
          <w:tcPr>
            <w:tcW w:w="1330" w:type="dxa"/>
          </w:tcPr>
          <w:p w14:paraId="20B4F449" w14:textId="77777777" w:rsidR="00A40DAE" w:rsidRDefault="00836025">
            <w:pPr>
              <w:pStyle w:val="TableParagraph"/>
              <w:ind w:left="1"/>
              <w:jc w:val="center"/>
            </w:pPr>
            <w:r>
              <w:t>M</w:t>
            </w:r>
          </w:p>
        </w:tc>
      </w:tr>
      <w:tr w:rsidR="00A40DAE" w14:paraId="6BE200B5" w14:textId="77777777">
        <w:trPr>
          <w:trHeight w:val="1015"/>
        </w:trPr>
        <w:tc>
          <w:tcPr>
            <w:tcW w:w="670" w:type="dxa"/>
          </w:tcPr>
          <w:p w14:paraId="4BE45D40" w14:textId="77777777" w:rsidR="00A40DAE" w:rsidRDefault="00836025">
            <w:pPr>
              <w:pStyle w:val="TableParagraph"/>
              <w:ind w:left="273"/>
            </w:pPr>
            <w:r>
              <w:t>8</w:t>
            </w:r>
          </w:p>
        </w:tc>
        <w:tc>
          <w:tcPr>
            <w:tcW w:w="1794" w:type="dxa"/>
          </w:tcPr>
          <w:p w14:paraId="12DA3D64" w14:textId="77777777" w:rsidR="00A40DAE" w:rsidRDefault="00836025">
            <w:pPr>
              <w:pStyle w:val="TableParagraph"/>
              <w:ind w:left="107"/>
            </w:pPr>
            <w:r>
              <w:t>WYK SZLN</w:t>
            </w:r>
          </w:p>
        </w:tc>
        <w:tc>
          <w:tcPr>
            <w:tcW w:w="1861" w:type="dxa"/>
          </w:tcPr>
          <w:p w14:paraId="5971D056" w14:textId="77777777" w:rsidR="00A40DAE" w:rsidRDefault="00836025">
            <w:pPr>
              <w:pStyle w:val="TableParagraph"/>
            </w:pPr>
            <w:r>
              <w:t>WYK SZLN</w:t>
            </w:r>
          </w:p>
        </w:tc>
        <w:tc>
          <w:tcPr>
            <w:tcW w:w="3700" w:type="dxa"/>
          </w:tcPr>
          <w:p w14:paraId="7E52571E" w14:textId="77777777" w:rsidR="00A40DAE" w:rsidRDefault="00836025">
            <w:pPr>
              <w:pStyle w:val="TableParagraph"/>
              <w:ind w:left="105" w:right="316"/>
            </w:pPr>
            <w:r>
              <w:t>Wykonanie szlaku operacyjnego w warunkach nizinnych</w:t>
            </w:r>
          </w:p>
        </w:tc>
        <w:tc>
          <w:tcPr>
            <w:tcW w:w="1330" w:type="dxa"/>
          </w:tcPr>
          <w:p w14:paraId="37E51EF9" w14:textId="77777777" w:rsidR="00A40DAE" w:rsidRDefault="00836025">
            <w:pPr>
              <w:pStyle w:val="TableParagraph"/>
              <w:ind w:left="1"/>
              <w:jc w:val="center"/>
            </w:pPr>
            <w:r>
              <w:t>M</w:t>
            </w:r>
          </w:p>
        </w:tc>
      </w:tr>
      <w:tr w:rsidR="009A4EA6" w14:paraId="717C640E" w14:textId="77777777">
        <w:trPr>
          <w:trHeight w:val="1015"/>
        </w:trPr>
        <w:tc>
          <w:tcPr>
            <w:tcW w:w="670" w:type="dxa"/>
          </w:tcPr>
          <w:p w14:paraId="65B22435" w14:textId="3B8589F2" w:rsidR="009A4EA6" w:rsidRDefault="009A4EA6" w:rsidP="009A4EA6">
            <w:pPr>
              <w:pStyle w:val="TableParagraph"/>
              <w:ind w:left="273"/>
            </w:pPr>
            <w:r>
              <w:t>9</w:t>
            </w:r>
          </w:p>
        </w:tc>
        <w:tc>
          <w:tcPr>
            <w:tcW w:w="1794" w:type="dxa"/>
          </w:tcPr>
          <w:p w14:paraId="7E23FE1C" w14:textId="0D09D964" w:rsidR="009A4EA6" w:rsidRDefault="009A4EA6" w:rsidP="009A4EA6">
            <w:pPr>
              <w:pStyle w:val="TableParagraph"/>
              <w:ind w:left="107"/>
            </w:pPr>
            <w:r>
              <w:t>REM SZLZN</w:t>
            </w:r>
          </w:p>
        </w:tc>
        <w:tc>
          <w:tcPr>
            <w:tcW w:w="1861" w:type="dxa"/>
          </w:tcPr>
          <w:p w14:paraId="45D877DA" w14:textId="4DE587F3" w:rsidR="009A4EA6" w:rsidRDefault="009A4EA6" w:rsidP="009A4EA6">
            <w:pPr>
              <w:pStyle w:val="TableParagraph"/>
            </w:pPr>
            <w:r>
              <w:t>REM SZLZN</w:t>
            </w:r>
          </w:p>
        </w:tc>
        <w:tc>
          <w:tcPr>
            <w:tcW w:w="3700" w:type="dxa"/>
          </w:tcPr>
          <w:p w14:paraId="1C7AAD74" w14:textId="799D5F13" w:rsidR="009A4EA6" w:rsidRDefault="009A4EA6" w:rsidP="009A4EA6">
            <w:pPr>
              <w:pStyle w:val="TableParagraph"/>
              <w:ind w:left="105" w:right="316"/>
            </w:pPr>
            <w:r>
              <w:t>Naprawa szlaku operacyjnego w warunkach nizinnych</w:t>
            </w:r>
          </w:p>
        </w:tc>
        <w:tc>
          <w:tcPr>
            <w:tcW w:w="1330" w:type="dxa"/>
          </w:tcPr>
          <w:p w14:paraId="295D0B04" w14:textId="25554807" w:rsidR="009A4EA6" w:rsidRDefault="009A4EA6" w:rsidP="009A4EA6">
            <w:pPr>
              <w:pStyle w:val="TableParagraph"/>
              <w:ind w:left="1"/>
              <w:jc w:val="center"/>
            </w:pPr>
            <w:r>
              <w:t>M</w:t>
            </w:r>
          </w:p>
        </w:tc>
      </w:tr>
      <w:tr w:rsidR="009A4EA6" w14:paraId="4CF47B3B" w14:textId="77777777">
        <w:trPr>
          <w:trHeight w:val="1015"/>
        </w:trPr>
        <w:tc>
          <w:tcPr>
            <w:tcW w:w="670" w:type="dxa"/>
          </w:tcPr>
          <w:p w14:paraId="2967843A" w14:textId="53B8EC37" w:rsidR="009A4EA6" w:rsidRDefault="009A4EA6" w:rsidP="009A4EA6">
            <w:pPr>
              <w:pStyle w:val="TableParagraph"/>
              <w:ind w:left="273"/>
            </w:pPr>
            <w:r>
              <w:t>10</w:t>
            </w:r>
          </w:p>
        </w:tc>
        <w:tc>
          <w:tcPr>
            <w:tcW w:w="1794" w:type="dxa"/>
          </w:tcPr>
          <w:p w14:paraId="03485B2C" w14:textId="784AD23E" w:rsidR="009A4EA6" w:rsidRDefault="009A4EA6" w:rsidP="009A4EA6">
            <w:pPr>
              <w:pStyle w:val="TableParagraph"/>
              <w:ind w:left="107"/>
            </w:pPr>
            <w:r>
              <w:t>WYK-DYL</w:t>
            </w:r>
          </w:p>
        </w:tc>
        <w:tc>
          <w:tcPr>
            <w:tcW w:w="1861" w:type="dxa"/>
          </w:tcPr>
          <w:p w14:paraId="09DE6002" w14:textId="697093AD" w:rsidR="009A4EA6" w:rsidRDefault="009A4EA6" w:rsidP="009A4EA6">
            <w:pPr>
              <w:pStyle w:val="TableParagraph"/>
            </w:pPr>
            <w:r>
              <w:t>WYK-DYL</w:t>
            </w:r>
          </w:p>
        </w:tc>
        <w:tc>
          <w:tcPr>
            <w:tcW w:w="3700" w:type="dxa"/>
          </w:tcPr>
          <w:p w14:paraId="3315E8F9" w14:textId="1EDE3721" w:rsidR="009A4EA6" w:rsidRDefault="009A4EA6" w:rsidP="009A4EA6">
            <w:pPr>
              <w:pStyle w:val="TableParagraph"/>
              <w:ind w:left="105" w:right="316"/>
            </w:pPr>
            <w:r>
              <w:t>Wykonanie dylowanki na szlaku zrywkowym</w:t>
            </w:r>
          </w:p>
        </w:tc>
        <w:tc>
          <w:tcPr>
            <w:tcW w:w="1330" w:type="dxa"/>
          </w:tcPr>
          <w:p w14:paraId="6A97646C" w14:textId="4DF5BA50" w:rsidR="009A4EA6" w:rsidRDefault="009A4EA6" w:rsidP="009A4EA6">
            <w:pPr>
              <w:pStyle w:val="TableParagraph"/>
              <w:ind w:left="1"/>
              <w:jc w:val="center"/>
            </w:pPr>
            <w:r>
              <w:t>M</w:t>
            </w:r>
          </w:p>
        </w:tc>
      </w:tr>
    </w:tbl>
    <w:p w14:paraId="5842202E" w14:textId="77777777" w:rsidR="00A40DAE" w:rsidRDefault="00A40DAE">
      <w:pPr>
        <w:jc w:val="center"/>
        <w:sectPr w:rsidR="00A40DAE">
          <w:pgSz w:w="11910" w:h="16840"/>
          <w:pgMar w:top="1320" w:right="980" w:bottom="280" w:left="1140" w:header="708" w:footer="708" w:gutter="0"/>
          <w:cols w:space="708"/>
        </w:sectPr>
      </w:pPr>
    </w:p>
    <w:p w14:paraId="799F726E" w14:textId="77777777" w:rsidR="00A40DAE" w:rsidRDefault="00836025">
      <w:pPr>
        <w:spacing w:before="117"/>
        <w:ind w:left="276"/>
        <w:jc w:val="both"/>
        <w:rPr>
          <w:b/>
        </w:rPr>
      </w:pPr>
      <w:r>
        <w:rPr>
          <w:b/>
        </w:rPr>
        <w:lastRenderedPageBreak/>
        <w:t>Standard technologii prac obejmuje:</w:t>
      </w:r>
    </w:p>
    <w:p w14:paraId="74F5D7C6" w14:textId="77777777" w:rsidR="00A40DAE" w:rsidRDefault="00836025">
      <w:pPr>
        <w:spacing w:before="119"/>
        <w:ind w:left="276"/>
        <w:jc w:val="both"/>
        <w:rPr>
          <w:b/>
        </w:rPr>
      </w:pPr>
      <w:r>
        <w:rPr>
          <w:b/>
        </w:rPr>
        <w:t>Wykonanie szlaku operacyjnego w warunkach górskich:</w:t>
      </w:r>
    </w:p>
    <w:p w14:paraId="1663C3D7" w14:textId="21795F3D" w:rsidR="00A40DAE" w:rsidRDefault="00836025">
      <w:pPr>
        <w:pStyle w:val="Akapitzlist"/>
        <w:numPr>
          <w:ilvl w:val="0"/>
          <w:numId w:val="1"/>
        </w:numPr>
        <w:tabs>
          <w:tab w:val="left" w:pos="997"/>
        </w:tabs>
        <w:spacing w:before="123" w:line="237" w:lineRule="auto"/>
        <w:ind w:right="290"/>
        <w:jc w:val="both"/>
      </w:pPr>
      <w:r>
        <w:t xml:space="preserve">odspojenie gruntu na szerokość </w:t>
      </w:r>
      <w:r w:rsidR="00792006">
        <w:t>3m</w:t>
      </w:r>
      <w:r>
        <w:t xml:space="preserve">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w:t>
      </w:r>
    </w:p>
    <w:p w14:paraId="0C5CBACB" w14:textId="3170CAD2" w:rsidR="00A40DAE" w:rsidRDefault="00836025">
      <w:pPr>
        <w:pStyle w:val="Akapitzlist"/>
        <w:numPr>
          <w:ilvl w:val="0"/>
          <w:numId w:val="1"/>
        </w:numPr>
        <w:tabs>
          <w:tab w:val="left" w:pos="997"/>
        </w:tabs>
        <w:spacing w:before="6" w:line="232" w:lineRule="auto"/>
        <w:ind w:right="293"/>
        <w:jc w:val="both"/>
      </w:pPr>
      <w:r>
        <w:t xml:space="preserve">odprowadzenie wody gruntowej oraz opadowej poza przebieg szlaku przez wykonanie poprzecznych spływek min. co </w:t>
      </w:r>
      <w:r w:rsidR="00792006">
        <w:t>15</w:t>
      </w:r>
      <w:r>
        <w:t xml:space="preserve"> mb oraz dodatkowo we wskazanych</w:t>
      </w:r>
      <w:r>
        <w:rPr>
          <w:spacing w:val="-19"/>
        </w:rPr>
        <w:t xml:space="preserve"> </w:t>
      </w:r>
      <w:r>
        <w:t>miejscach,</w:t>
      </w:r>
    </w:p>
    <w:p w14:paraId="5C76AD40" w14:textId="77777777" w:rsidR="00A40DAE" w:rsidRDefault="00836025">
      <w:pPr>
        <w:pStyle w:val="Akapitzlist"/>
        <w:numPr>
          <w:ilvl w:val="0"/>
          <w:numId w:val="1"/>
        </w:numPr>
        <w:tabs>
          <w:tab w:val="left" w:pos="997"/>
        </w:tabs>
        <w:spacing w:before="6" w:line="232" w:lineRule="auto"/>
        <w:ind w:right="292"/>
        <w:jc w:val="both"/>
      </w:pPr>
      <w:r>
        <w:t>przebieg szlaku operacyjnego powinien być zgodny z trasą wytyczoną przez Zamawiającego.</w:t>
      </w:r>
    </w:p>
    <w:p w14:paraId="4FE1503C" w14:textId="77777777" w:rsidR="00A40DAE" w:rsidRDefault="00836025">
      <w:pPr>
        <w:pStyle w:val="Nagwek1"/>
        <w:jc w:val="both"/>
      </w:pPr>
      <w:r>
        <w:t>Naprawa szlaku operacyjnego w warunkach górskich:</w:t>
      </w:r>
    </w:p>
    <w:p w14:paraId="11CFDB6D" w14:textId="77777777" w:rsidR="00A40DAE" w:rsidRDefault="00836025">
      <w:pPr>
        <w:pStyle w:val="Akapitzlist"/>
        <w:numPr>
          <w:ilvl w:val="1"/>
          <w:numId w:val="1"/>
        </w:numPr>
        <w:tabs>
          <w:tab w:val="left" w:pos="1357"/>
        </w:tabs>
        <w:spacing w:before="129" w:line="230" w:lineRule="auto"/>
        <w:ind w:right="294"/>
        <w:jc w:val="both"/>
      </w:pPr>
      <w:r>
        <w:t>bieżące odprowadzenie, poza szlak, wody gruntowej i opadowej. Usunięcie, poprzez ścinkę, przeszkadzających drzew i</w:t>
      </w:r>
      <w:r>
        <w:rPr>
          <w:spacing w:val="-4"/>
        </w:rPr>
        <w:t xml:space="preserve"> </w:t>
      </w:r>
      <w:r>
        <w:t>krzewów,</w:t>
      </w:r>
    </w:p>
    <w:p w14:paraId="6E219EF7" w14:textId="33552081" w:rsidR="00A40DAE" w:rsidRDefault="00836025">
      <w:pPr>
        <w:pStyle w:val="Akapitzlist"/>
        <w:numPr>
          <w:ilvl w:val="1"/>
          <w:numId w:val="1"/>
        </w:numPr>
        <w:tabs>
          <w:tab w:val="left" w:pos="1357"/>
        </w:tabs>
        <w:spacing w:before="5" w:line="237" w:lineRule="auto"/>
        <w:ind w:right="293"/>
        <w:jc w:val="both"/>
      </w:pPr>
      <w:r>
        <w:t>wyrównanie</w:t>
      </w:r>
      <w:r>
        <w:rPr>
          <w:spacing w:val="-13"/>
        </w:rPr>
        <w:t xml:space="preserve"> </w:t>
      </w:r>
      <w:r>
        <w:t>nierówności,</w:t>
      </w:r>
      <w:r>
        <w:rPr>
          <w:spacing w:val="-15"/>
        </w:rPr>
        <w:t xml:space="preserve"> </w:t>
      </w:r>
      <w:r>
        <w:t>kolein,</w:t>
      </w:r>
      <w:r>
        <w:rPr>
          <w:spacing w:val="-12"/>
        </w:rPr>
        <w:t xml:space="preserve"> </w:t>
      </w:r>
      <w:r>
        <w:t>poszerzenie</w:t>
      </w:r>
      <w:r>
        <w:rPr>
          <w:spacing w:val="-12"/>
        </w:rPr>
        <w:t xml:space="preserve"> </w:t>
      </w:r>
      <w:r>
        <w:t>szlaku</w:t>
      </w:r>
      <w:r>
        <w:rPr>
          <w:spacing w:val="-13"/>
        </w:rPr>
        <w:t xml:space="preserve"> </w:t>
      </w:r>
      <w:r>
        <w:t>w</w:t>
      </w:r>
      <w:r>
        <w:rPr>
          <w:spacing w:val="-13"/>
        </w:rPr>
        <w:t xml:space="preserve"> </w:t>
      </w:r>
      <w:r>
        <w:t>miejscach</w:t>
      </w:r>
      <w:r>
        <w:rPr>
          <w:spacing w:val="-12"/>
        </w:rPr>
        <w:t xml:space="preserve"> </w:t>
      </w:r>
      <w:r>
        <w:t>zwężeń</w:t>
      </w:r>
      <w:r>
        <w:rPr>
          <w:spacing w:val="-14"/>
        </w:rPr>
        <w:t xml:space="preserve"> </w:t>
      </w:r>
      <w:r>
        <w:t>do</w:t>
      </w:r>
      <w:r>
        <w:rPr>
          <w:spacing w:val="-15"/>
        </w:rPr>
        <w:t xml:space="preserve"> </w:t>
      </w:r>
      <w:r>
        <w:t>szerokości 3m</w:t>
      </w:r>
      <w:r>
        <w:rPr>
          <w:spacing w:val="-12"/>
        </w:rPr>
        <w:t xml:space="preserve"> </w:t>
      </w:r>
      <w:r>
        <w:t>w</w:t>
      </w:r>
      <w:r>
        <w:rPr>
          <w:spacing w:val="-13"/>
        </w:rPr>
        <w:t xml:space="preserve"> </w:t>
      </w:r>
      <w:r>
        <w:t>gruncie</w:t>
      </w:r>
      <w:r>
        <w:rPr>
          <w:spacing w:val="-12"/>
        </w:rPr>
        <w:t xml:space="preserve"> </w:t>
      </w:r>
      <w:r>
        <w:t>rodzimym</w:t>
      </w:r>
      <w:r>
        <w:rPr>
          <w:spacing w:val="-12"/>
        </w:rPr>
        <w:t xml:space="preserve"> </w:t>
      </w:r>
      <w:r>
        <w:t>(nie</w:t>
      </w:r>
      <w:r>
        <w:rPr>
          <w:spacing w:val="-12"/>
        </w:rPr>
        <w:t xml:space="preserve"> </w:t>
      </w:r>
      <w:r>
        <w:t>licząc</w:t>
      </w:r>
      <w:r>
        <w:rPr>
          <w:spacing w:val="-12"/>
        </w:rPr>
        <w:t xml:space="preserve"> </w:t>
      </w:r>
      <w:r>
        <w:t>nasypów),</w:t>
      </w:r>
      <w:r>
        <w:rPr>
          <w:spacing w:val="-12"/>
        </w:rPr>
        <w:t xml:space="preserve"> </w:t>
      </w:r>
      <w:r>
        <w:t>odprowadzenie</w:t>
      </w:r>
      <w:r>
        <w:rPr>
          <w:spacing w:val="-12"/>
        </w:rPr>
        <w:t xml:space="preserve"> </w:t>
      </w:r>
      <w:r>
        <w:t>wody</w:t>
      </w:r>
      <w:r>
        <w:rPr>
          <w:spacing w:val="-14"/>
        </w:rPr>
        <w:t xml:space="preserve"> </w:t>
      </w:r>
      <w:r>
        <w:t>gruntowej</w:t>
      </w:r>
      <w:r>
        <w:rPr>
          <w:spacing w:val="-12"/>
        </w:rPr>
        <w:t xml:space="preserve"> </w:t>
      </w:r>
      <w:r>
        <w:t xml:space="preserve">poprzez wykonanie poprzecznych spływek min. co </w:t>
      </w:r>
      <w:r w:rsidR="00792006">
        <w:t xml:space="preserve">15 </w:t>
      </w:r>
      <w:r>
        <w:t>mb oraz dodatkowo we wskazanych miejscach, sprzętem mechanicznym lub ręcznie.</w:t>
      </w:r>
    </w:p>
    <w:p w14:paraId="1ADC56AE" w14:textId="77777777" w:rsidR="00A40DAE" w:rsidRDefault="00836025">
      <w:pPr>
        <w:pStyle w:val="Nagwek1"/>
        <w:spacing w:before="118"/>
        <w:jc w:val="both"/>
      </w:pPr>
      <w:r>
        <w:t>Wykonanie szlaku operacyjnego w warunkach nizinnych:</w:t>
      </w:r>
    </w:p>
    <w:p w14:paraId="11F608E3" w14:textId="6DBA5131" w:rsidR="00A40DAE" w:rsidRDefault="00836025">
      <w:pPr>
        <w:pStyle w:val="Akapitzlist"/>
        <w:numPr>
          <w:ilvl w:val="0"/>
          <w:numId w:val="1"/>
        </w:numPr>
        <w:tabs>
          <w:tab w:val="left" w:pos="997"/>
        </w:tabs>
        <w:spacing w:before="125" w:line="232" w:lineRule="auto"/>
        <w:ind w:right="294"/>
        <w:jc w:val="both"/>
      </w:pPr>
      <w:r>
        <w:t xml:space="preserve">odspojenie gruntu na szerokość </w:t>
      </w:r>
      <w:r w:rsidR="00792006">
        <w:t>3m</w:t>
      </w:r>
      <w:r>
        <w:t xml:space="preserve"> w gruncie rodzimym i przemieszczenie go na wymaganą odległość w zależności od konfiguracji</w:t>
      </w:r>
      <w:r>
        <w:rPr>
          <w:spacing w:val="-3"/>
        </w:rPr>
        <w:t xml:space="preserve"> </w:t>
      </w:r>
      <w:r>
        <w:t>terenu,</w:t>
      </w:r>
    </w:p>
    <w:p w14:paraId="26BF9E5E" w14:textId="77777777" w:rsidR="00A40DAE" w:rsidRDefault="00836025">
      <w:pPr>
        <w:pStyle w:val="Akapitzlist"/>
        <w:numPr>
          <w:ilvl w:val="0"/>
          <w:numId w:val="1"/>
        </w:numPr>
        <w:tabs>
          <w:tab w:val="left" w:pos="997"/>
        </w:tabs>
        <w:spacing w:before="6" w:line="235" w:lineRule="auto"/>
        <w:ind w:right="291"/>
        <w:jc w:val="both"/>
      </w:pPr>
      <w:r>
        <w:t>wyprofilowanie gruntowej powierzchni szlaku w sposób zapewniający maksymalne, możliwe w danych warunkach, odprowadzanie wody oraz zgrubne zagęszczenie gruntu w nasypie – umożliwiające spełnianie funkcji</w:t>
      </w:r>
      <w:r>
        <w:rPr>
          <w:spacing w:val="-5"/>
        </w:rPr>
        <w:t xml:space="preserve"> </w:t>
      </w:r>
      <w:r>
        <w:t>szlaku,</w:t>
      </w:r>
    </w:p>
    <w:p w14:paraId="202B54F1" w14:textId="77777777" w:rsidR="00A40DAE" w:rsidRDefault="00836025">
      <w:pPr>
        <w:pStyle w:val="Akapitzlist"/>
        <w:numPr>
          <w:ilvl w:val="0"/>
          <w:numId w:val="1"/>
        </w:numPr>
        <w:tabs>
          <w:tab w:val="left" w:pos="997"/>
        </w:tabs>
        <w:spacing w:before="6" w:line="232" w:lineRule="auto"/>
        <w:ind w:right="293"/>
        <w:jc w:val="both"/>
      </w:pPr>
      <w:r>
        <w:t>przebieg szlaku operacyjnego powinien być zgodny z trasą wytyczoną przez Zamawiającego.</w:t>
      </w:r>
    </w:p>
    <w:p w14:paraId="39665E65" w14:textId="77777777" w:rsidR="00A40DAE" w:rsidRDefault="00836025">
      <w:pPr>
        <w:pStyle w:val="Nagwek1"/>
        <w:spacing w:before="120"/>
        <w:jc w:val="both"/>
      </w:pPr>
      <w:r>
        <w:t>Naprawa szlaku operacyjnego warunkach nizinnych:</w:t>
      </w:r>
    </w:p>
    <w:p w14:paraId="27400F0D" w14:textId="77777777" w:rsidR="00A40DAE" w:rsidRDefault="00836025">
      <w:pPr>
        <w:pStyle w:val="Akapitzlist"/>
        <w:numPr>
          <w:ilvl w:val="0"/>
          <w:numId w:val="1"/>
        </w:numPr>
        <w:tabs>
          <w:tab w:val="left" w:pos="997"/>
        </w:tabs>
        <w:spacing w:before="129" w:line="230" w:lineRule="auto"/>
        <w:ind w:right="290"/>
        <w:jc w:val="both"/>
      </w:pPr>
      <w:r>
        <w:t>bieżące odprowadzenie, poza szlak, wody gruntowej i opadowej. Usunięcie, poprzez</w:t>
      </w:r>
      <w:r>
        <w:rPr>
          <w:spacing w:val="-33"/>
        </w:rPr>
        <w:t xml:space="preserve"> </w:t>
      </w:r>
      <w:r>
        <w:t>ścinkę i odrzucenie poza szlak przeszkadzających drzew i</w:t>
      </w:r>
      <w:r>
        <w:rPr>
          <w:spacing w:val="-5"/>
        </w:rPr>
        <w:t xml:space="preserve"> </w:t>
      </w:r>
      <w:r>
        <w:t>krzewów,</w:t>
      </w:r>
    </w:p>
    <w:p w14:paraId="5F8E2EB4" w14:textId="77777777" w:rsidR="00A40DAE" w:rsidRDefault="00836025">
      <w:pPr>
        <w:pStyle w:val="Akapitzlist"/>
        <w:numPr>
          <w:ilvl w:val="0"/>
          <w:numId w:val="1"/>
        </w:numPr>
        <w:tabs>
          <w:tab w:val="left" w:pos="997"/>
        </w:tabs>
        <w:spacing w:before="7" w:line="235" w:lineRule="auto"/>
        <w:ind w:right="292"/>
        <w:jc w:val="both"/>
      </w:pPr>
      <w:r>
        <w:t>wyrównanie</w:t>
      </w:r>
      <w:r>
        <w:rPr>
          <w:spacing w:val="-11"/>
        </w:rPr>
        <w:t xml:space="preserve"> </w:t>
      </w:r>
      <w:r>
        <w:t>nierówności,</w:t>
      </w:r>
      <w:r>
        <w:rPr>
          <w:spacing w:val="-12"/>
        </w:rPr>
        <w:t xml:space="preserve"> </w:t>
      </w:r>
      <w:r>
        <w:t>kolein,</w:t>
      </w:r>
      <w:r>
        <w:rPr>
          <w:spacing w:val="-10"/>
        </w:rPr>
        <w:t xml:space="preserve"> </w:t>
      </w:r>
      <w:r>
        <w:t>poszerzenie</w:t>
      </w:r>
      <w:r>
        <w:rPr>
          <w:spacing w:val="-12"/>
        </w:rPr>
        <w:t xml:space="preserve"> </w:t>
      </w:r>
      <w:r>
        <w:t>szlaku</w:t>
      </w:r>
      <w:r>
        <w:rPr>
          <w:spacing w:val="-9"/>
        </w:rPr>
        <w:t xml:space="preserve"> </w:t>
      </w:r>
      <w:r>
        <w:t>w</w:t>
      </w:r>
      <w:r>
        <w:rPr>
          <w:spacing w:val="-11"/>
        </w:rPr>
        <w:t xml:space="preserve"> </w:t>
      </w:r>
      <w:r>
        <w:t>miejscach</w:t>
      </w:r>
      <w:r>
        <w:rPr>
          <w:spacing w:val="-10"/>
        </w:rPr>
        <w:t xml:space="preserve"> </w:t>
      </w:r>
      <w:r>
        <w:t>zwężeń</w:t>
      </w:r>
      <w:r>
        <w:rPr>
          <w:spacing w:val="-11"/>
        </w:rPr>
        <w:t xml:space="preserve"> </w:t>
      </w:r>
      <w:r>
        <w:t>do</w:t>
      </w:r>
      <w:r>
        <w:rPr>
          <w:spacing w:val="-13"/>
        </w:rPr>
        <w:t xml:space="preserve"> </w:t>
      </w:r>
      <w:r>
        <w:t>szerokości</w:t>
      </w:r>
      <w:r>
        <w:rPr>
          <w:spacing w:val="-9"/>
        </w:rPr>
        <w:t xml:space="preserve"> </w:t>
      </w:r>
      <w:r>
        <w:t>3m w gruncie rodzimym odprowadzenie wody gruntowej – przede wszystkim poprzez właściwe</w:t>
      </w:r>
      <w:r>
        <w:rPr>
          <w:spacing w:val="-2"/>
        </w:rPr>
        <w:t xml:space="preserve"> </w:t>
      </w:r>
      <w:r>
        <w:t>wyprofilowanie.</w:t>
      </w:r>
    </w:p>
    <w:p w14:paraId="6CA28615" w14:textId="77777777" w:rsidR="00A40DAE" w:rsidRDefault="00836025">
      <w:pPr>
        <w:pStyle w:val="Nagwek1"/>
        <w:spacing w:before="120"/>
        <w:jc w:val="both"/>
      </w:pPr>
      <w:r>
        <w:t>Wykonanie dylowanki na szlaku operacyjnym:</w:t>
      </w:r>
    </w:p>
    <w:p w14:paraId="31FEB38A" w14:textId="77777777" w:rsidR="00A40DAE" w:rsidRDefault="00836025">
      <w:pPr>
        <w:pStyle w:val="Akapitzlist"/>
        <w:numPr>
          <w:ilvl w:val="0"/>
          <w:numId w:val="1"/>
        </w:numPr>
        <w:tabs>
          <w:tab w:val="left" w:pos="997"/>
        </w:tabs>
        <w:spacing w:before="125" w:line="235" w:lineRule="auto"/>
        <w:ind w:right="288"/>
        <w:jc w:val="both"/>
      </w:pPr>
      <w:r>
        <w:t>dylowanki na szlaku operacyjnym wykonuje się w celu zabezpieczenie przejazdów przez potoki i miejsca podmokłe przy zrywce drewna, oraz wykonanie zjazdów ze szlaków zrywkowych na drogi utwardzone,</w:t>
      </w:r>
    </w:p>
    <w:p w14:paraId="133A7BCB" w14:textId="77777777" w:rsidR="00A40DAE" w:rsidRDefault="00836025">
      <w:pPr>
        <w:pStyle w:val="Akapitzlist"/>
        <w:numPr>
          <w:ilvl w:val="0"/>
          <w:numId w:val="1"/>
        </w:numPr>
        <w:tabs>
          <w:tab w:val="left" w:pos="997"/>
        </w:tabs>
        <w:spacing w:line="264" w:lineRule="exact"/>
        <w:ind w:hanging="361"/>
        <w:jc w:val="both"/>
      </w:pPr>
      <w:r>
        <w:t>miejsce wykonania dylowanki każdorazowo wskazuje</w:t>
      </w:r>
      <w:r>
        <w:rPr>
          <w:spacing w:val="-3"/>
        </w:rPr>
        <w:t xml:space="preserve"> </w:t>
      </w:r>
      <w:r>
        <w:t>Zamawiający,</w:t>
      </w:r>
    </w:p>
    <w:p w14:paraId="45ABD93C" w14:textId="77777777" w:rsidR="00A40DAE" w:rsidRDefault="00836025">
      <w:pPr>
        <w:pStyle w:val="Akapitzlist"/>
        <w:numPr>
          <w:ilvl w:val="0"/>
          <w:numId w:val="1"/>
        </w:numPr>
        <w:tabs>
          <w:tab w:val="left" w:pos="997"/>
        </w:tabs>
        <w:spacing w:line="264" w:lineRule="exact"/>
        <w:ind w:hanging="361"/>
        <w:jc w:val="both"/>
      </w:pPr>
      <w:r>
        <w:t>parametry wykonania dylowanki obrazuje poniższy schemat (rzut 1; rzut</w:t>
      </w:r>
      <w:r>
        <w:rPr>
          <w:spacing w:val="-8"/>
        </w:rPr>
        <w:t xml:space="preserve"> </w:t>
      </w:r>
      <w:r>
        <w:t>2).</w:t>
      </w:r>
    </w:p>
    <w:p w14:paraId="6CB9BF5E" w14:textId="77777777" w:rsidR="00A40DAE" w:rsidRDefault="00836025">
      <w:pPr>
        <w:pStyle w:val="Nagwek1"/>
        <w:spacing w:before="111"/>
      </w:pPr>
      <w:r>
        <w:t>UWAGA!</w:t>
      </w:r>
    </w:p>
    <w:p w14:paraId="2CEF5A8F" w14:textId="77777777" w:rsidR="00A40DAE" w:rsidRDefault="00836025">
      <w:pPr>
        <w:pStyle w:val="Akapitzlist"/>
        <w:numPr>
          <w:ilvl w:val="0"/>
          <w:numId w:val="1"/>
        </w:numPr>
        <w:tabs>
          <w:tab w:val="left" w:pos="997"/>
        </w:tabs>
        <w:spacing w:before="119"/>
        <w:ind w:hanging="361"/>
        <w:jc w:val="both"/>
      </w:pPr>
      <w:r>
        <w:t>materiał na wykonanie dylowanki (drewno) zapewnia</w:t>
      </w:r>
      <w:r>
        <w:rPr>
          <w:spacing w:val="-3"/>
        </w:rPr>
        <w:t xml:space="preserve"> </w:t>
      </w:r>
      <w:r>
        <w:t>Zamawiający,</w:t>
      </w:r>
    </w:p>
    <w:p w14:paraId="7571D884" w14:textId="77777777" w:rsidR="00A40DAE" w:rsidRDefault="00A40DAE">
      <w:pPr>
        <w:jc w:val="both"/>
        <w:sectPr w:rsidR="00A40DAE">
          <w:pgSz w:w="11910" w:h="16840"/>
          <w:pgMar w:top="1400" w:right="980" w:bottom="280" w:left="1140" w:header="708" w:footer="708" w:gutter="0"/>
          <w:cols w:space="708"/>
        </w:sectPr>
      </w:pPr>
    </w:p>
    <w:p w14:paraId="2B8C457A" w14:textId="77777777" w:rsidR="00A40DAE" w:rsidRDefault="00836025">
      <w:pPr>
        <w:pStyle w:val="Akapitzlist"/>
        <w:numPr>
          <w:ilvl w:val="0"/>
          <w:numId w:val="1"/>
        </w:numPr>
        <w:tabs>
          <w:tab w:val="left" w:pos="996"/>
          <w:tab w:val="left" w:pos="997"/>
        </w:tabs>
        <w:spacing w:before="83" w:line="232" w:lineRule="auto"/>
        <w:ind w:right="297"/>
      </w:pPr>
      <w:r>
        <w:lastRenderedPageBreak/>
        <w:t>wykonawca jest odpowiedzialny za dostarczenie materiału (drewna) ze wskazanego miejsca w leśnictwie do miejsca wykonania</w:t>
      </w:r>
      <w:r>
        <w:rPr>
          <w:spacing w:val="-6"/>
        </w:rPr>
        <w:t xml:space="preserve"> </w:t>
      </w:r>
      <w:r>
        <w:t>dylowanki,</w:t>
      </w:r>
    </w:p>
    <w:p w14:paraId="3F52272C" w14:textId="77777777" w:rsidR="00A40DAE" w:rsidRDefault="00836025">
      <w:pPr>
        <w:pStyle w:val="Akapitzlist"/>
        <w:numPr>
          <w:ilvl w:val="0"/>
          <w:numId w:val="1"/>
        </w:numPr>
        <w:tabs>
          <w:tab w:val="left" w:pos="996"/>
          <w:tab w:val="left" w:pos="997"/>
        </w:tabs>
        <w:spacing w:before="10" w:line="230" w:lineRule="auto"/>
        <w:ind w:right="289"/>
      </w:pPr>
      <w:r>
        <w:t>pozostałe materiały niezbędne do wykonania i montażu dylowanki (np. gwoździe, śruby, klamry) zapewnia Wykonawca w</w:t>
      </w:r>
      <w:r>
        <w:rPr>
          <w:spacing w:val="-6"/>
        </w:rPr>
        <w:t xml:space="preserve"> </w:t>
      </w:r>
      <w:r>
        <w:t>ilości:</w:t>
      </w:r>
    </w:p>
    <w:p w14:paraId="4DB59242" w14:textId="77777777" w:rsidR="00A40DAE" w:rsidRDefault="00836025">
      <w:pPr>
        <w:pStyle w:val="Akapitzlist"/>
        <w:numPr>
          <w:ilvl w:val="0"/>
          <w:numId w:val="14"/>
        </w:numPr>
        <w:tabs>
          <w:tab w:val="left" w:pos="1107"/>
        </w:tabs>
        <w:spacing w:before="123"/>
      </w:pPr>
      <w:r>
        <w:t>gwoździe i śruby ……kg/m3</w:t>
      </w:r>
      <w:r>
        <w:rPr>
          <w:spacing w:val="-6"/>
        </w:rPr>
        <w:t xml:space="preserve"> </w:t>
      </w:r>
      <w:r>
        <w:t>drewna,</w:t>
      </w:r>
    </w:p>
    <w:p w14:paraId="49B8CE8F" w14:textId="77777777" w:rsidR="00A40DAE" w:rsidRDefault="00836025">
      <w:pPr>
        <w:pStyle w:val="Akapitzlist"/>
        <w:numPr>
          <w:ilvl w:val="0"/>
          <w:numId w:val="14"/>
        </w:numPr>
        <w:tabs>
          <w:tab w:val="left" w:pos="1107"/>
        </w:tabs>
        <w:spacing w:before="119"/>
      </w:pPr>
      <w:r>
        <w:t>klamry ……szt./ m3</w:t>
      </w:r>
      <w:r>
        <w:rPr>
          <w:spacing w:val="-5"/>
        </w:rPr>
        <w:t xml:space="preserve"> </w:t>
      </w:r>
      <w:r>
        <w:t>drewna.</w:t>
      </w:r>
    </w:p>
    <w:p w14:paraId="51D922F5" w14:textId="77777777" w:rsidR="00A40DAE" w:rsidRDefault="00836025">
      <w:pPr>
        <w:pStyle w:val="Tekstpodstawowy"/>
        <w:spacing w:before="4"/>
        <w:ind w:left="0" w:firstLine="0"/>
        <w:rPr>
          <w:sz w:val="25"/>
        </w:rPr>
      </w:pPr>
      <w:r>
        <w:rPr>
          <w:noProof/>
        </w:rPr>
        <w:drawing>
          <wp:anchor distT="0" distB="0" distL="0" distR="0" simplePos="0" relativeHeight="251658240" behindDoc="0" locked="0" layoutInCell="1" allowOverlap="1" wp14:anchorId="600F0E8A" wp14:editId="3CADA40B">
            <wp:simplePos x="0" y="0"/>
            <wp:positionH relativeFrom="page">
              <wp:posOffset>1082195</wp:posOffset>
            </wp:positionH>
            <wp:positionV relativeFrom="paragraph">
              <wp:posOffset>213913</wp:posOffset>
            </wp:positionV>
            <wp:extent cx="4976927" cy="309372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4976927" cy="3093720"/>
                    </a:xfrm>
                    <a:prstGeom prst="rect">
                      <a:avLst/>
                    </a:prstGeom>
                  </pic:spPr>
                </pic:pic>
              </a:graphicData>
            </a:graphic>
          </wp:anchor>
        </w:drawing>
      </w:r>
    </w:p>
    <w:p w14:paraId="121EF722" w14:textId="77777777" w:rsidR="00A40DAE" w:rsidRDefault="00A40DAE">
      <w:pPr>
        <w:pStyle w:val="Tekstpodstawowy"/>
        <w:ind w:left="0" w:firstLine="0"/>
        <w:rPr>
          <w:sz w:val="26"/>
        </w:rPr>
      </w:pPr>
    </w:p>
    <w:p w14:paraId="48FB9CEE" w14:textId="77777777" w:rsidR="00A40DAE" w:rsidRDefault="00A40DAE">
      <w:pPr>
        <w:pStyle w:val="Tekstpodstawowy"/>
        <w:spacing w:before="2"/>
        <w:ind w:left="0" w:firstLine="0"/>
        <w:rPr>
          <w:sz w:val="38"/>
        </w:rPr>
      </w:pPr>
    </w:p>
    <w:p w14:paraId="77C03E89" w14:textId="77777777" w:rsidR="00A40DAE" w:rsidRDefault="00836025">
      <w:pPr>
        <w:pStyle w:val="Nagwek1"/>
        <w:spacing w:before="0"/>
        <w:jc w:val="both"/>
      </w:pPr>
      <w:r>
        <w:t>Procedura odbioru:</w:t>
      </w:r>
    </w:p>
    <w:p w14:paraId="252BF313" w14:textId="77777777" w:rsidR="00A40DAE" w:rsidRDefault="00836025">
      <w:pPr>
        <w:pStyle w:val="Tekstpodstawowy"/>
        <w:spacing w:before="119"/>
        <w:ind w:left="276" w:firstLine="0"/>
        <w:jc w:val="both"/>
      </w:pPr>
      <w:r>
        <w:t>Odbiór prac nastąpi poprzez:</w:t>
      </w:r>
    </w:p>
    <w:p w14:paraId="2218E98F" w14:textId="77777777" w:rsidR="00A40DAE" w:rsidRDefault="00836025">
      <w:pPr>
        <w:pStyle w:val="Akapitzlist"/>
        <w:numPr>
          <w:ilvl w:val="0"/>
          <w:numId w:val="13"/>
        </w:numPr>
        <w:tabs>
          <w:tab w:val="left" w:pos="1203"/>
        </w:tabs>
        <w:spacing w:before="118"/>
        <w:ind w:hanging="361"/>
        <w:jc w:val="both"/>
      </w:pPr>
      <w:r>
        <w:t>zweryfikowanie prawidłowości ich wykonania z opisem czynności i</w:t>
      </w:r>
      <w:r>
        <w:rPr>
          <w:spacing w:val="-3"/>
        </w:rPr>
        <w:t xml:space="preserve"> </w:t>
      </w:r>
      <w:r>
        <w:t>zleceniem,</w:t>
      </w:r>
    </w:p>
    <w:p w14:paraId="30C4DBA2" w14:textId="77777777" w:rsidR="00A40DAE" w:rsidRDefault="00836025">
      <w:pPr>
        <w:pStyle w:val="Akapitzlist"/>
        <w:numPr>
          <w:ilvl w:val="0"/>
          <w:numId w:val="13"/>
        </w:numPr>
        <w:tabs>
          <w:tab w:val="left" w:pos="1203"/>
        </w:tabs>
        <w:spacing w:before="122"/>
        <w:ind w:right="292"/>
        <w:jc w:val="both"/>
      </w:pPr>
      <w:r>
        <w:t>dokonanie</w:t>
      </w:r>
      <w:r>
        <w:rPr>
          <w:spacing w:val="-11"/>
        </w:rPr>
        <w:t xml:space="preserve"> </w:t>
      </w:r>
      <w:r>
        <w:t>pomiaru</w:t>
      </w:r>
      <w:r>
        <w:rPr>
          <w:spacing w:val="-9"/>
        </w:rPr>
        <w:t xml:space="preserve"> </w:t>
      </w:r>
      <w:r>
        <w:t>długości</w:t>
      </w:r>
      <w:r>
        <w:rPr>
          <w:spacing w:val="-9"/>
        </w:rPr>
        <w:t xml:space="preserve"> </w:t>
      </w:r>
      <w:r>
        <w:t>wykonanego</w:t>
      </w:r>
      <w:r>
        <w:rPr>
          <w:spacing w:val="-12"/>
        </w:rPr>
        <w:t xml:space="preserve"> </w:t>
      </w:r>
      <w:r>
        <w:t>szlaku</w:t>
      </w:r>
      <w:r>
        <w:rPr>
          <w:spacing w:val="-12"/>
        </w:rPr>
        <w:t xml:space="preserve"> </w:t>
      </w:r>
      <w:r>
        <w:t>operacyjnego,</w:t>
      </w:r>
      <w:r>
        <w:rPr>
          <w:spacing w:val="-9"/>
        </w:rPr>
        <w:t xml:space="preserve"> </w:t>
      </w:r>
      <w:r>
        <w:t>wykonania</w:t>
      </w:r>
      <w:r>
        <w:rPr>
          <w:spacing w:val="-10"/>
        </w:rPr>
        <w:t xml:space="preserve"> </w:t>
      </w:r>
      <w:r>
        <w:t>dylowanki</w:t>
      </w:r>
      <w:r>
        <w:rPr>
          <w:spacing w:val="-9"/>
        </w:rPr>
        <w:t xml:space="preserve"> </w:t>
      </w:r>
      <w:r>
        <w:t>na szlaku operacyjnym lub jego naprawionego odcinka (np. przy pomocy: dalmierza, taśmy mierniczej, GPS,</w:t>
      </w:r>
      <w:r>
        <w:rPr>
          <w:spacing w:val="-5"/>
        </w:rPr>
        <w:t xml:space="preserve"> </w:t>
      </w:r>
      <w:r>
        <w:t>itp),</w:t>
      </w:r>
    </w:p>
    <w:p w14:paraId="0B2A90AC" w14:textId="77777777" w:rsidR="00A40DAE" w:rsidRDefault="00836025">
      <w:pPr>
        <w:pStyle w:val="Akapitzlist"/>
        <w:numPr>
          <w:ilvl w:val="0"/>
          <w:numId w:val="13"/>
        </w:numPr>
        <w:tabs>
          <w:tab w:val="left" w:pos="1203"/>
        </w:tabs>
        <w:spacing w:before="119"/>
        <w:ind w:right="289"/>
        <w:jc w:val="both"/>
      </w:pPr>
      <w:r>
        <w:t>sprawdzeniu podlegać będzie w szczególności: zgodność z przyjętą technologią wykonania szlaku lub dylowanki na szlaku</w:t>
      </w:r>
      <w:r>
        <w:rPr>
          <w:spacing w:val="-7"/>
        </w:rPr>
        <w:t xml:space="preserve"> </w:t>
      </w:r>
      <w:r>
        <w:t>operacyjnym.</w:t>
      </w:r>
    </w:p>
    <w:p w14:paraId="7AFCE083" w14:textId="77777777" w:rsidR="00A40DAE" w:rsidRDefault="00836025">
      <w:pPr>
        <w:spacing w:before="120"/>
        <w:ind w:left="984"/>
        <w:jc w:val="both"/>
        <w:rPr>
          <w:i/>
        </w:rPr>
      </w:pPr>
      <w:r>
        <w:rPr>
          <w:i/>
        </w:rPr>
        <w:t>(rozliczenie z dokładnością do 1 metra)</w:t>
      </w:r>
    </w:p>
    <w:p w14:paraId="523DED1C" w14:textId="77777777" w:rsidR="00A40DAE" w:rsidRDefault="00A40DAE">
      <w:pPr>
        <w:jc w:val="both"/>
        <w:sectPr w:rsidR="00A40DAE">
          <w:pgSz w:w="11910" w:h="16840"/>
          <w:pgMar w:top="1320" w:right="980" w:bottom="280" w:left="1140" w:header="708" w:footer="708" w:gutter="0"/>
          <w:cols w:space="708"/>
        </w:sectPr>
      </w:pPr>
    </w:p>
    <w:p w14:paraId="2CBE3E30" w14:textId="77777777" w:rsidR="00A40DAE" w:rsidRDefault="00836025">
      <w:pPr>
        <w:pStyle w:val="Nagwek1"/>
        <w:spacing w:before="77"/>
        <w:ind w:left="288" w:right="304"/>
        <w:jc w:val="center"/>
      </w:pPr>
      <w:r>
        <w:lastRenderedPageBreak/>
        <w:t>Dział II – ZAGOSPODAROWANIE LASU</w:t>
      </w:r>
    </w:p>
    <w:p w14:paraId="19648A50" w14:textId="77777777" w:rsidR="00A40DAE" w:rsidRDefault="00836025">
      <w:pPr>
        <w:spacing w:before="122"/>
        <w:ind w:left="3572"/>
        <w:jc w:val="both"/>
        <w:rPr>
          <w:b/>
        </w:rPr>
      </w:pPr>
      <w:r>
        <w:rPr>
          <w:b/>
        </w:rPr>
        <w:t>Melioracje agrotechniczne</w:t>
      </w:r>
    </w:p>
    <w:p w14:paraId="411ACE7E" w14:textId="77777777" w:rsidR="00A40DAE" w:rsidRDefault="00836025">
      <w:pPr>
        <w:pStyle w:val="Tekstpodstawowy"/>
        <w:spacing w:before="119"/>
        <w:ind w:left="276" w:right="291" w:firstLine="0"/>
        <w:jc w:val="both"/>
      </w:pPr>
      <w: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w:t>
      </w:r>
      <w:r>
        <w:rPr>
          <w:spacing w:val="-14"/>
        </w:rPr>
        <w:t xml:space="preserve"> </w:t>
      </w:r>
      <w:r>
        <w:t>sprowadzające</w:t>
      </w:r>
      <w:r>
        <w:rPr>
          <w:spacing w:val="-17"/>
        </w:rPr>
        <w:t xml:space="preserve"> </w:t>
      </w:r>
      <w:r>
        <w:t>się</w:t>
      </w:r>
      <w:r>
        <w:rPr>
          <w:spacing w:val="-15"/>
        </w:rPr>
        <w:t xml:space="preserve"> </w:t>
      </w:r>
      <w:r>
        <w:t>do</w:t>
      </w:r>
      <w:r>
        <w:rPr>
          <w:spacing w:val="-14"/>
        </w:rPr>
        <w:t xml:space="preserve"> </w:t>
      </w:r>
      <w:r>
        <w:t>oczyszczenia</w:t>
      </w:r>
      <w:r>
        <w:rPr>
          <w:spacing w:val="-12"/>
        </w:rPr>
        <w:t xml:space="preserve"> </w:t>
      </w:r>
      <w:r>
        <w:t>powierzchni</w:t>
      </w:r>
      <w:r>
        <w:rPr>
          <w:spacing w:val="-12"/>
        </w:rPr>
        <w:t xml:space="preserve"> </w:t>
      </w:r>
      <w:r>
        <w:t>przewidzianej</w:t>
      </w:r>
      <w:r>
        <w:rPr>
          <w:spacing w:val="-14"/>
        </w:rPr>
        <w:t xml:space="preserve"> </w:t>
      </w:r>
      <w:r>
        <w:t>do</w:t>
      </w:r>
      <w:r>
        <w:rPr>
          <w:spacing w:val="-15"/>
        </w:rPr>
        <w:t xml:space="preserve"> </w:t>
      </w:r>
      <w:r>
        <w:t>odnowienia</w:t>
      </w:r>
      <w:r>
        <w:rPr>
          <w:spacing w:val="-12"/>
        </w:rPr>
        <w:t xml:space="preserve"> </w:t>
      </w:r>
      <w:r>
        <w:t>ze</w:t>
      </w:r>
      <w:r>
        <w:rPr>
          <w:spacing w:val="-11"/>
        </w:rPr>
        <w:t xml:space="preserve"> </w:t>
      </w:r>
      <w:r>
        <w:t>zbędnej roślinności (krzewów, krzewinek itp.) oraz pozostałości po pozyskanym na tej powierzchni surowcu</w:t>
      </w:r>
      <w:r>
        <w:rPr>
          <w:spacing w:val="-13"/>
        </w:rPr>
        <w:t xml:space="preserve"> </w:t>
      </w:r>
      <w:r>
        <w:t>drzewnym.</w:t>
      </w:r>
      <w:r>
        <w:rPr>
          <w:spacing w:val="-12"/>
        </w:rPr>
        <w:t xml:space="preserve"> </w:t>
      </w:r>
      <w:r>
        <w:t>Do</w:t>
      </w:r>
      <w:r>
        <w:rPr>
          <w:spacing w:val="-14"/>
        </w:rPr>
        <w:t xml:space="preserve"> </w:t>
      </w:r>
      <w:r>
        <w:t>melioracji</w:t>
      </w:r>
      <w:r>
        <w:rPr>
          <w:spacing w:val="-12"/>
        </w:rPr>
        <w:t xml:space="preserve"> </w:t>
      </w:r>
      <w:r>
        <w:t>agrotechnicznych</w:t>
      </w:r>
      <w:r>
        <w:rPr>
          <w:spacing w:val="-15"/>
        </w:rPr>
        <w:t xml:space="preserve"> </w:t>
      </w:r>
      <w:r>
        <w:t>zalicza</w:t>
      </w:r>
      <w:r>
        <w:rPr>
          <w:spacing w:val="-14"/>
        </w:rPr>
        <w:t xml:space="preserve"> </w:t>
      </w:r>
      <w:r>
        <w:t>się</w:t>
      </w:r>
      <w:r>
        <w:rPr>
          <w:spacing w:val="-12"/>
        </w:rPr>
        <w:t xml:space="preserve"> </w:t>
      </w:r>
      <w:r>
        <w:t>w</w:t>
      </w:r>
      <w:r>
        <w:rPr>
          <w:spacing w:val="-16"/>
        </w:rPr>
        <w:t xml:space="preserve"> </w:t>
      </w:r>
      <w:r>
        <w:t>szczególności</w:t>
      </w:r>
      <w:r>
        <w:rPr>
          <w:spacing w:val="-12"/>
        </w:rPr>
        <w:t xml:space="preserve"> </w:t>
      </w:r>
      <w:r>
        <w:t>usunięcie</w:t>
      </w:r>
      <w:r>
        <w:rPr>
          <w:spacing w:val="-13"/>
        </w:rPr>
        <w:t xml:space="preserve"> </w:t>
      </w:r>
      <w:r>
        <w:t>podszytu (na etapie realizacji cięć rębnych) z powierzchni przeznaczonej do odnowienia. Sposób i efekt wykonania melioracji nie może powodować utrudnień w wykonaniu przygotowania</w:t>
      </w:r>
      <w:r>
        <w:rPr>
          <w:spacing w:val="-15"/>
        </w:rPr>
        <w:t xml:space="preserve"> </w:t>
      </w:r>
      <w:r>
        <w:t>gleby.</w:t>
      </w:r>
    </w:p>
    <w:p w14:paraId="3C7090CA" w14:textId="77777777" w:rsidR="00A40DAE" w:rsidRDefault="00A40DAE">
      <w:pPr>
        <w:pStyle w:val="Tekstpodstawowy"/>
        <w:ind w:left="0" w:firstLine="0"/>
        <w:rPr>
          <w:sz w:val="26"/>
        </w:rPr>
      </w:pPr>
    </w:p>
    <w:p w14:paraId="456F6721" w14:textId="77777777" w:rsidR="00A40DAE" w:rsidRDefault="00836025">
      <w:pPr>
        <w:pStyle w:val="Nagwek1"/>
        <w:spacing w:before="195"/>
        <w:jc w:val="both"/>
      </w:pPr>
      <w:r>
        <w:t>Prace ręczne lub przy użyciu narzędzi mechanicznych</w:t>
      </w:r>
    </w:p>
    <w:p w14:paraId="5DD43D58" w14:textId="77777777" w:rsidR="00A40DAE" w:rsidRDefault="00A40DAE">
      <w:pPr>
        <w:pStyle w:val="Tekstpodstawowy"/>
        <w:spacing w:before="2"/>
        <w:ind w:left="0" w:firstLine="0"/>
        <w:rPr>
          <w:b/>
          <w:sz w:val="10"/>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6"/>
        <w:gridCol w:w="1472"/>
      </w:tblGrid>
      <w:tr w:rsidR="00A40DAE" w14:paraId="6997F41B" w14:textId="77777777">
        <w:trPr>
          <w:trHeight w:val="1014"/>
        </w:trPr>
        <w:tc>
          <w:tcPr>
            <w:tcW w:w="670" w:type="dxa"/>
          </w:tcPr>
          <w:p w14:paraId="32424970" w14:textId="77777777" w:rsidR="00A40DAE" w:rsidRDefault="00836025">
            <w:pPr>
              <w:pStyle w:val="TableParagraph"/>
              <w:ind w:left="0" w:right="199"/>
              <w:jc w:val="right"/>
              <w:rPr>
                <w:b/>
                <w:i/>
              </w:rPr>
            </w:pPr>
            <w:r>
              <w:rPr>
                <w:b/>
                <w:i/>
              </w:rPr>
              <w:t>Nr</w:t>
            </w:r>
          </w:p>
        </w:tc>
        <w:tc>
          <w:tcPr>
            <w:tcW w:w="1794" w:type="dxa"/>
          </w:tcPr>
          <w:p w14:paraId="340819D1" w14:textId="77777777" w:rsidR="00A40DAE" w:rsidRDefault="00836025">
            <w:pPr>
              <w:pStyle w:val="TableParagraph"/>
              <w:ind w:left="104" w:right="270"/>
              <w:rPr>
                <w:b/>
                <w:i/>
              </w:rPr>
            </w:pPr>
            <w:r>
              <w:rPr>
                <w:b/>
                <w:i/>
              </w:rPr>
              <w:t>Kod czynności do rozliczenia</w:t>
            </w:r>
          </w:p>
        </w:tc>
        <w:tc>
          <w:tcPr>
            <w:tcW w:w="1705" w:type="dxa"/>
          </w:tcPr>
          <w:p w14:paraId="35D32F62" w14:textId="77777777" w:rsidR="00A40DAE" w:rsidRDefault="00836025">
            <w:pPr>
              <w:pStyle w:val="TableParagraph"/>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1CD8EE2" w14:textId="77777777" w:rsidR="00A40DAE" w:rsidRDefault="00836025">
            <w:pPr>
              <w:pStyle w:val="TableParagraph"/>
              <w:spacing w:before="0"/>
              <w:ind w:left="0" w:right="95"/>
              <w:jc w:val="right"/>
              <w:rPr>
                <w:b/>
                <w:i/>
              </w:rPr>
            </w:pPr>
            <w:r>
              <w:rPr>
                <w:b/>
                <w:i/>
                <w:spacing w:val="-1"/>
              </w:rPr>
              <w:t>wyceny</w:t>
            </w:r>
          </w:p>
        </w:tc>
        <w:tc>
          <w:tcPr>
            <w:tcW w:w="3856" w:type="dxa"/>
          </w:tcPr>
          <w:p w14:paraId="45EF2421" w14:textId="77777777" w:rsidR="00A40DAE" w:rsidRDefault="00836025">
            <w:pPr>
              <w:pStyle w:val="TableParagraph"/>
              <w:ind w:left="103"/>
              <w:rPr>
                <w:b/>
                <w:i/>
              </w:rPr>
            </w:pPr>
            <w:r>
              <w:rPr>
                <w:b/>
                <w:i/>
              </w:rPr>
              <w:t>Opis kodu czynności</w:t>
            </w:r>
          </w:p>
        </w:tc>
        <w:tc>
          <w:tcPr>
            <w:tcW w:w="1472" w:type="dxa"/>
          </w:tcPr>
          <w:p w14:paraId="0249F065" w14:textId="77777777" w:rsidR="00A40DAE" w:rsidRDefault="00836025">
            <w:pPr>
              <w:pStyle w:val="TableParagraph"/>
              <w:ind w:left="105" w:right="360"/>
              <w:rPr>
                <w:b/>
                <w:i/>
              </w:rPr>
            </w:pPr>
            <w:r>
              <w:rPr>
                <w:b/>
                <w:i/>
              </w:rPr>
              <w:t>Jednostka miary</w:t>
            </w:r>
          </w:p>
        </w:tc>
      </w:tr>
      <w:tr w:rsidR="00A40DAE" w14:paraId="0EB065BF" w14:textId="77777777">
        <w:trPr>
          <w:trHeight w:val="2044"/>
        </w:trPr>
        <w:tc>
          <w:tcPr>
            <w:tcW w:w="670" w:type="dxa"/>
          </w:tcPr>
          <w:p w14:paraId="057CB077" w14:textId="77777777" w:rsidR="00A40DAE" w:rsidRDefault="00836025">
            <w:pPr>
              <w:pStyle w:val="TableParagraph"/>
              <w:ind w:left="0" w:right="202"/>
              <w:jc w:val="right"/>
            </w:pPr>
            <w:r>
              <w:t>11</w:t>
            </w:r>
          </w:p>
        </w:tc>
        <w:tc>
          <w:tcPr>
            <w:tcW w:w="1794" w:type="dxa"/>
          </w:tcPr>
          <w:p w14:paraId="1B8A8AFE" w14:textId="77777777" w:rsidR="00A40DAE" w:rsidRDefault="00836025">
            <w:pPr>
              <w:pStyle w:val="TableParagraph"/>
              <w:ind w:left="104"/>
            </w:pPr>
            <w:r>
              <w:t>PORZ&gt;100</w:t>
            </w:r>
          </w:p>
        </w:tc>
        <w:tc>
          <w:tcPr>
            <w:tcW w:w="1705" w:type="dxa"/>
          </w:tcPr>
          <w:p w14:paraId="2D02E9DF" w14:textId="77777777" w:rsidR="00A40DAE" w:rsidRDefault="00836025">
            <w:pPr>
              <w:pStyle w:val="TableParagraph"/>
            </w:pPr>
            <w:r>
              <w:t>PORZ&gt;100</w:t>
            </w:r>
          </w:p>
        </w:tc>
        <w:tc>
          <w:tcPr>
            <w:tcW w:w="3856" w:type="dxa"/>
          </w:tcPr>
          <w:p w14:paraId="63D2E14F" w14:textId="77777777" w:rsidR="00A40DAE" w:rsidRDefault="00836025">
            <w:pPr>
              <w:pStyle w:val="TableParagraph"/>
              <w:ind w:left="103" w:right="815"/>
            </w:pPr>
            <w:r>
              <w:t>Oczyszczanie zrębów, gruntów porolnych, halizn i płazowin ze zbędnych podrostów, odrośli, krzewów i krzewinek poprzez</w:t>
            </w:r>
          </w:p>
          <w:p w14:paraId="2C1A709D" w14:textId="77777777" w:rsidR="00A40DAE" w:rsidRDefault="00836025">
            <w:pPr>
              <w:pStyle w:val="TableParagraph"/>
              <w:spacing w:before="1"/>
              <w:ind w:left="103" w:right="488"/>
            </w:pPr>
            <w:r>
              <w:t>wycinanie i wynoszenie wyciętego materiału - dla 100% pokrycia powierzchni</w:t>
            </w:r>
          </w:p>
        </w:tc>
        <w:tc>
          <w:tcPr>
            <w:tcW w:w="1472" w:type="dxa"/>
          </w:tcPr>
          <w:p w14:paraId="0D5EF381" w14:textId="77777777" w:rsidR="00A40DAE" w:rsidRDefault="00836025">
            <w:pPr>
              <w:pStyle w:val="TableParagraph"/>
              <w:ind w:left="418" w:right="417"/>
              <w:jc w:val="center"/>
            </w:pPr>
            <w:r>
              <w:t>HA</w:t>
            </w:r>
          </w:p>
        </w:tc>
      </w:tr>
      <w:tr w:rsidR="00A40DAE" w14:paraId="009D77B2" w14:textId="77777777">
        <w:trPr>
          <w:trHeight w:val="1787"/>
        </w:trPr>
        <w:tc>
          <w:tcPr>
            <w:tcW w:w="670" w:type="dxa"/>
          </w:tcPr>
          <w:p w14:paraId="203C079C" w14:textId="77777777" w:rsidR="00A40DAE" w:rsidRDefault="00836025">
            <w:pPr>
              <w:pStyle w:val="TableParagraph"/>
              <w:ind w:left="0" w:right="202"/>
              <w:jc w:val="right"/>
            </w:pPr>
            <w:r>
              <w:t>12</w:t>
            </w:r>
          </w:p>
        </w:tc>
        <w:tc>
          <w:tcPr>
            <w:tcW w:w="1794" w:type="dxa"/>
          </w:tcPr>
          <w:p w14:paraId="39FCC07E" w14:textId="77777777" w:rsidR="00A40DAE" w:rsidRDefault="00836025">
            <w:pPr>
              <w:pStyle w:val="TableParagraph"/>
              <w:ind w:left="104"/>
            </w:pPr>
            <w:r>
              <w:t>PORZB&gt;100</w:t>
            </w:r>
          </w:p>
        </w:tc>
        <w:tc>
          <w:tcPr>
            <w:tcW w:w="1705" w:type="dxa"/>
          </w:tcPr>
          <w:p w14:paraId="30716CEE" w14:textId="77777777" w:rsidR="00A40DAE" w:rsidRDefault="00836025">
            <w:pPr>
              <w:pStyle w:val="TableParagraph"/>
            </w:pPr>
            <w:r>
              <w:t>PORZB&gt;100</w:t>
            </w:r>
          </w:p>
        </w:tc>
        <w:tc>
          <w:tcPr>
            <w:tcW w:w="3856" w:type="dxa"/>
          </w:tcPr>
          <w:p w14:paraId="0A6CA10F" w14:textId="77777777" w:rsidR="00A40DAE" w:rsidRDefault="00836025">
            <w:pPr>
              <w:pStyle w:val="TableParagraph"/>
              <w:ind w:left="103" w:right="722"/>
            </w:pPr>
            <w:r>
              <w:t>Oczyszczanie zrębów, gruntów porolnych, halizn i płazowin . ze zbędnych podrostów, odrośli, krzewów i krzewinek poprzez</w:t>
            </w:r>
          </w:p>
          <w:p w14:paraId="046B7194" w14:textId="77777777" w:rsidR="00A40DAE" w:rsidRDefault="00836025">
            <w:pPr>
              <w:pStyle w:val="TableParagraph"/>
              <w:spacing w:before="1"/>
              <w:ind w:left="103"/>
            </w:pPr>
            <w:r>
              <w:t>wycinanie bez wynoszenia i układania</w:t>
            </w:r>
          </w:p>
          <w:p w14:paraId="28F0E5ED" w14:textId="77777777" w:rsidR="00A40DAE" w:rsidRDefault="00836025">
            <w:pPr>
              <w:pStyle w:val="TableParagraph"/>
              <w:spacing w:before="1"/>
              <w:ind w:left="103"/>
            </w:pPr>
            <w:r>
              <w:t>- dla 100% pokrycia powierzchni</w:t>
            </w:r>
          </w:p>
        </w:tc>
        <w:tc>
          <w:tcPr>
            <w:tcW w:w="1472" w:type="dxa"/>
          </w:tcPr>
          <w:p w14:paraId="3CB1808D" w14:textId="77777777" w:rsidR="00A40DAE" w:rsidRDefault="00836025">
            <w:pPr>
              <w:pStyle w:val="TableParagraph"/>
              <w:ind w:left="418" w:right="417"/>
              <w:jc w:val="center"/>
            </w:pPr>
            <w:r>
              <w:t>HA</w:t>
            </w:r>
          </w:p>
        </w:tc>
      </w:tr>
    </w:tbl>
    <w:p w14:paraId="34058C4E" w14:textId="77777777" w:rsidR="00A40DAE" w:rsidRDefault="00836025">
      <w:pPr>
        <w:spacing w:before="119"/>
        <w:ind w:left="276"/>
        <w:rPr>
          <w:b/>
        </w:rPr>
      </w:pPr>
      <w:r>
        <w:rPr>
          <w:b/>
        </w:rPr>
        <w:t>Standard technologii prac obejmuje:</w:t>
      </w:r>
    </w:p>
    <w:p w14:paraId="53E45F5B" w14:textId="77777777" w:rsidR="00A40DAE" w:rsidRDefault="00836025">
      <w:pPr>
        <w:pStyle w:val="Akapitzlist"/>
        <w:numPr>
          <w:ilvl w:val="0"/>
          <w:numId w:val="15"/>
        </w:numPr>
        <w:tabs>
          <w:tab w:val="left" w:pos="996"/>
          <w:tab w:val="left" w:pos="997"/>
        </w:tabs>
        <w:spacing w:before="122"/>
        <w:ind w:right="291"/>
      </w:pPr>
      <w:r>
        <w:t>oczyszczanie zrębów, gruntów porolnych, halizn i płazowin ze zbędnych podrostów, odrośli, krzewów i krzewinek poprzez</w:t>
      </w:r>
      <w:r>
        <w:rPr>
          <w:spacing w:val="-4"/>
        </w:rPr>
        <w:t xml:space="preserve"> </w:t>
      </w:r>
      <w:r>
        <w:t>wycinanie,</w:t>
      </w:r>
    </w:p>
    <w:p w14:paraId="7B2B1549" w14:textId="77777777" w:rsidR="00A40DAE" w:rsidRDefault="00836025">
      <w:pPr>
        <w:pStyle w:val="Akapitzlist"/>
        <w:numPr>
          <w:ilvl w:val="0"/>
          <w:numId w:val="15"/>
        </w:numPr>
        <w:tabs>
          <w:tab w:val="left" w:pos="996"/>
          <w:tab w:val="left" w:pos="997"/>
        </w:tabs>
        <w:ind w:hanging="361"/>
      </w:pPr>
      <w:r>
        <w:t>wynoszenie wyciętego materiału na odległość do 25 m lub</w:t>
      </w:r>
      <w:r>
        <w:rPr>
          <w:spacing w:val="-9"/>
        </w:rPr>
        <w:t xml:space="preserve"> </w:t>
      </w:r>
      <w:r>
        <w:t>spychanie.</w:t>
      </w:r>
    </w:p>
    <w:p w14:paraId="3EDC9758" w14:textId="77777777" w:rsidR="00A40DAE" w:rsidRDefault="00836025">
      <w:pPr>
        <w:pStyle w:val="Nagwek1"/>
      </w:pPr>
      <w:r>
        <w:t>Uwagi:</w:t>
      </w:r>
    </w:p>
    <w:p w14:paraId="2FA6CE55" w14:textId="77777777" w:rsidR="00A40DAE" w:rsidRDefault="00836025">
      <w:pPr>
        <w:pStyle w:val="Akapitzlist"/>
        <w:numPr>
          <w:ilvl w:val="0"/>
          <w:numId w:val="1"/>
        </w:numPr>
        <w:tabs>
          <w:tab w:val="left" w:pos="997"/>
        </w:tabs>
        <w:spacing w:before="123" w:line="237" w:lineRule="auto"/>
        <w:ind w:right="289"/>
        <w:jc w:val="both"/>
      </w:pPr>
      <w: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w:t>
      </w:r>
      <w:r>
        <w:rPr>
          <w:spacing w:val="-13"/>
        </w:rPr>
        <w:t xml:space="preserve"> </w:t>
      </w:r>
      <w:r>
        <w:t>układania.</w:t>
      </w:r>
    </w:p>
    <w:p w14:paraId="2D4651AC" w14:textId="15895C14" w:rsidR="00A40DAE" w:rsidRDefault="00836025">
      <w:pPr>
        <w:pStyle w:val="Tekstpodstawowy"/>
        <w:spacing w:before="124"/>
        <w:ind w:left="276" w:firstLine="0"/>
      </w:pPr>
      <w:r>
        <w:t xml:space="preserve">Na powierzchni objętej czynnością PORZ&gt;100 lub PORZB&gt;100 nie stosuje się czynności </w:t>
      </w:r>
      <w:r w:rsidR="00452CBC">
        <w:rPr>
          <w:rFonts w:asciiTheme="majorHAnsi" w:eastAsia="Calibri" w:hAnsiTheme="majorHAnsi" w:cs="Arial"/>
          <w:lang w:eastAsia="en-US"/>
        </w:rPr>
        <w:t xml:space="preserve">WPOD-N, </w:t>
      </w:r>
      <w:r w:rsidR="00D472A2">
        <w:rPr>
          <w:rFonts w:asciiTheme="majorHAnsi" w:eastAsia="Calibri" w:hAnsiTheme="majorHAnsi" w:cs="Arial"/>
          <w:lang w:eastAsia="en-US"/>
        </w:rPr>
        <w:t>WPOD</w:t>
      </w:r>
      <w:r w:rsidR="00452CBC">
        <w:rPr>
          <w:rFonts w:asciiTheme="majorHAnsi" w:eastAsia="Calibri" w:hAnsiTheme="majorHAnsi" w:cs="Arial"/>
          <w:lang w:eastAsia="en-US"/>
        </w:rPr>
        <w:t>-G, PPOD N, PPOD G</w:t>
      </w:r>
    </w:p>
    <w:p w14:paraId="7DB7EF33" w14:textId="77777777" w:rsidR="00A40DAE" w:rsidRDefault="00836025">
      <w:pPr>
        <w:pStyle w:val="Nagwek1"/>
      </w:pPr>
      <w:r>
        <w:t>Procedura odbioru:</w:t>
      </w:r>
    </w:p>
    <w:p w14:paraId="14606ED1" w14:textId="1FC4FCF0" w:rsidR="00A40DAE" w:rsidRDefault="00836025">
      <w:pPr>
        <w:pStyle w:val="Tekstpodstawowy"/>
        <w:spacing w:before="121"/>
        <w:ind w:left="276" w:firstLine="0"/>
      </w:pPr>
      <w:r>
        <w:t>Odb</w:t>
      </w:r>
      <w:r w:rsidR="00792006">
        <w:t>ió</w:t>
      </w:r>
      <w:r>
        <w:t>r prac nastąpi poprzez:</w:t>
      </w:r>
    </w:p>
    <w:p w14:paraId="528801FF" w14:textId="4FA6536C" w:rsidR="00A40DAE" w:rsidRDefault="00836025">
      <w:pPr>
        <w:pStyle w:val="Akapitzlist"/>
        <w:numPr>
          <w:ilvl w:val="0"/>
          <w:numId w:val="1"/>
        </w:numPr>
        <w:tabs>
          <w:tab w:val="left" w:pos="996"/>
          <w:tab w:val="left" w:pos="997"/>
        </w:tabs>
        <w:spacing w:before="119" w:line="264" w:lineRule="exact"/>
        <w:ind w:hanging="361"/>
      </w:pPr>
      <w:r>
        <w:t xml:space="preserve">zweryfikowanie </w:t>
      </w:r>
      <w:r>
        <w:rPr>
          <w:spacing w:val="-4"/>
        </w:rPr>
        <w:t>prawidłowo</w:t>
      </w:r>
      <w:r w:rsidR="00452CBC">
        <w:rPr>
          <w:spacing w:val="-4"/>
        </w:rPr>
        <w:t>ś</w:t>
      </w:r>
      <w:r>
        <w:t xml:space="preserve">ci ich wykonania z opisem </w:t>
      </w:r>
      <w:r>
        <w:rPr>
          <w:spacing w:val="-3"/>
        </w:rPr>
        <w:t>czynno</w:t>
      </w:r>
      <w:r w:rsidR="00452CBC">
        <w:rPr>
          <w:spacing w:val="-3"/>
        </w:rPr>
        <w:t>ś</w:t>
      </w:r>
      <w:r>
        <w:t>ci i</w:t>
      </w:r>
      <w:r>
        <w:rPr>
          <w:spacing w:val="33"/>
        </w:rPr>
        <w:t xml:space="preserve"> </w:t>
      </w:r>
      <w:r>
        <w:t>zleceniem,</w:t>
      </w:r>
    </w:p>
    <w:p w14:paraId="20ACD167" w14:textId="77777777" w:rsidR="00A40DAE" w:rsidRDefault="00836025" w:rsidP="00131340">
      <w:pPr>
        <w:pStyle w:val="Akapitzlist"/>
        <w:numPr>
          <w:ilvl w:val="0"/>
          <w:numId w:val="1"/>
        </w:numPr>
        <w:tabs>
          <w:tab w:val="left" w:pos="996"/>
          <w:tab w:val="left" w:pos="997"/>
        </w:tabs>
        <w:spacing w:before="4" w:line="230" w:lineRule="auto"/>
        <w:ind w:right="290"/>
      </w:pPr>
      <w:r>
        <w:t xml:space="preserve">dokonanie pomiaru powierzchni wykonanego zabiegu (np. przy pomocy: dalmierza, </w:t>
      </w:r>
      <w:r>
        <w:rPr>
          <w:spacing w:val="-7"/>
        </w:rPr>
        <w:t>ta</w:t>
      </w:r>
      <w:r w:rsidR="00452CBC">
        <w:rPr>
          <w:spacing w:val="-7"/>
        </w:rPr>
        <w:t>ś</w:t>
      </w:r>
      <w:r>
        <w:rPr>
          <w:spacing w:val="-19"/>
        </w:rPr>
        <w:t xml:space="preserve">my </w:t>
      </w:r>
      <w:r>
        <w:t>mierniczej, GPS, itp). Zlecona powierzchnia powinna być pomniejszona o istniejące</w:t>
      </w:r>
      <w:r>
        <w:rPr>
          <w:spacing w:val="4"/>
        </w:rPr>
        <w:t xml:space="preserve"> </w:t>
      </w:r>
      <w:r>
        <w:t>w</w:t>
      </w:r>
      <w:r w:rsidR="00131340">
        <w:t xml:space="preserve"> </w:t>
      </w:r>
    </w:p>
    <w:p w14:paraId="04416221" w14:textId="59C61F54" w:rsidR="00131340" w:rsidRDefault="00131340" w:rsidP="00131340">
      <w:pPr>
        <w:pStyle w:val="Akapitzlist"/>
        <w:numPr>
          <w:ilvl w:val="0"/>
          <w:numId w:val="1"/>
        </w:numPr>
        <w:tabs>
          <w:tab w:val="left" w:pos="996"/>
          <w:tab w:val="left" w:pos="997"/>
        </w:tabs>
        <w:spacing w:before="4" w:line="230" w:lineRule="auto"/>
        <w:ind w:right="290"/>
        <w:sectPr w:rsidR="00131340">
          <w:pgSz w:w="11910" w:h="16840"/>
          <w:pgMar w:top="1320" w:right="980" w:bottom="280" w:left="1140" w:header="708" w:footer="708" w:gutter="0"/>
          <w:cols w:space="708"/>
        </w:sectPr>
      </w:pPr>
    </w:p>
    <w:p w14:paraId="5B5E2E74" w14:textId="2C327A12" w:rsidR="00A40DAE" w:rsidRDefault="00131340" w:rsidP="00131340">
      <w:pPr>
        <w:pStyle w:val="Tekstpodstawowy"/>
        <w:spacing w:before="77"/>
        <w:ind w:left="0" w:firstLine="0"/>
        <w:jc w:val="both"/>
      </w:pPr>
      <w:r>
        <w:lastRenderedPageBreak/>
        <w:t xml:space="preserve">      wydzieleniu takie elementy jak: drogi, kępy drzewostanu nie objęte zabiegiem, bagna itp.</w:t>
      </w:r>
    </w:p>
    <w:p w14:paraId="47290742" w14:textId="77777777" w:rsidR="00A40DAE" w:rsidRDefault="00836025">
      <w:pPr>
        <w:pStyle w:val="Tekstpodstawowy"/>
        <w:spacing w:before="122"/>
        <w:ind w:left="276" w:right="292" w:firstLine="0"/>
        <w:jc w:val="both"/>
      </w:pPr>
      <w: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0C085721" w14:textId="77777777" w:rsidR="00A40DAE" w:rsidRDefault="00836025">
      <w:pPr>
        <w:spacing w:before="120"/>
        <w:ind w:left="276"/>
        <w:jc w:val="both"/>
        <w:rPr>
          <w:i/>
        </w:rPr>
      </w:pPr>
      <w:r>
        <w:rPr>
          <w:i/>
        </w:rPr>
        <w:t>(rozliczenie z dokładnością do dwóch miejsc po przecinku)</w:t>
      </w:r>
    </w:p>
    <w:p w14:paraId="370352E6" w14:textId="77777777" w:rsidR="00A40DAE" w:rsidRDefault="00A40DAE">
      <w:pPr>
        <w:pStyle w:val="Tekstpodstawowy"/>
        <w:ind w:left="0" w:firstLine="0"/>
        <w:rPr>
          <w:i/>
          <w:sz w:val="26"/>
        </w:rPr>
      </w:pPr>
    </w:p>
    <w:p w14:paraId="15900717" w14:textId="77777777" w:rsidR="00A40DAE" w:rsidRDefault="00836025">
      <w:pPr>
        <w:pStyle w:val="Nagwek1"/>
        <w:spacing w:before="193"/>
        <w:jc w:val="both"/>
      </w:pPr>
      <w:r>
        <w:t>Prace ręczne lub przy użyciu narzędzi mechanicznych</w:t>
      </w:r>
    </w:p>
    <w:p w14:paraId="516CC669" w14:textId="77777777" w:rsidR="00A40DAE" w:rsidRDefault="00A40DAE">
      <w:pPr>
        <w:pStyle w:val="Tekstpodstawowy"/>
        <w:spacing w:before="2"/>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0B8EF3BC" w14:textId="77777777">
        <w:trPr>
          <w:trHeight w:val="1015"/>
        </w:trPr>
        <w:tc>
          <w:tcPr>
            <w:tcW w:w="667" w:type="dxa"/>
          </w:tcPr>
          <w:p w14:paraId="550487CE" w14:textId="77777777" w:rsidR="00A40DAE" w:rsidRDefault="00836025">
            <w:pPr>
              <w:pStyle w:val="TableParagraph"/>
              <w:ind w:left="0" w:right="196"/>
              <w:jc w:val="right"/>
              <w:rPr>
                <w:b/>
                <w:i/>
              </w:rPr>
            </w:pPr>
            <w:r>
              <w:rPr>
                <w:b/>
                <w:i/>
              </w:rPr>
              <w:t>Nr</w:t>
            </w:r>
          </w:p>
        </w:tc>
        <w:tc>
          <w:tcPr>
            <w:tcW w:w="1793" w:type="dxa"/>
          </w:tcPr>
          <w:p w14:paraId="29DAC5A0" w14:textId="77777777" w:rsidR="00A40DAE" w:rsidRDefault="00836025">
            <w:pPr>
              <w:pStyle w:val="TableParagraph"/>
              <w:ind w:left="107" w:right="266"/>
              <w:rPr>
                <w:b/>
                <w:i/>
              </w:rPr>
            </w:pPr>
            <w:r>
              <w:rPr>
                <w:b/>
                <w:i/>
              </w:rPr>
              <w:t>Kod czynności do rozliczenia</w:t>
            </w:r>
          </w:p>
        </w:tc>
        <w:tc>
          <w:tcPr>
            <w:tcW w:w="1704" w:type="dxa"/>
          </w:tcPr>
          <w:p w14:paraId="48DC5228"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748A9DD" w14:textId="77777777" w:rsidR="00A40DAE" w:rsidRDefault="00836025">
            <w:pPr>
              <w:pStyle w:val="TableParagraph"/>
              <w:spacing w:before="1"/>
              <w:ind w:left="0" w:right="93"/>
              <w:jc w:val="right"/>
              <w:rPr>
                <w:b/>
                <w:i/>
              </w:rPr>
            </w:pPr>
            <w:r>
              <w:rPr>
                <w:b/>
                <w:i/>
                <w:spacing w:val="-1"/>
              </w:rPr>
              <w:t>wyceny</w:t>
            </w:r>
          </w:p>
        </w:tc>
        <w:tc>
          <w:tcPr>
            <w:tcW w:w="3858" w:type="dxa"/>
          </w:tcPr>
          <w:p w14:paraId="49A95B40" w14:textId="77777777" w:rsidR="00A40DAE" w:rsidRDefault="00836025">
            <w:pPr>
              <w:pStyle w:val="TableParagraph"/>
              <w:ind w:left="108"/>
              <w:rPr>
                <w:b/>
                <w:i/>
              </w:rPr>
            </w:pPr>
            <w:r>
              <w:rPr>
                <w:b/>
                <w:i/>
              </w:rPr>
              <w:t>Opis kodu czynności</w:t>
            </w:r>
          </w:p>
        </w:tc>
        <w:tc>
          <w:tcPr>
            <w:tcW w:w="1330" w:type="dxa"/>
          </w:tcPr>
          <w:p w14:paraId="011E8989" w14:textId="77777777" w:rsidR="00A40DAE" w:rsidRDefault="00836025">
            <w:pPr>
              <w:pStyle w:val="TableParagraph"/>
              <w:ind w:left="108" w:right="215"/>
              <w:rPr>
                <w:b/>
                <w:i/>
              </w:rPr>
            </w:pPr>
            <w:r>
              <w:rPr>
                <w:b/>
                <w:i/>
              </w:rPr>
              <w:t>Jednostka miary</w:t>
            </w:r>
          </w:p>
        </w:tc>
      </w:tr>
      <w:tr w:rsidR="00A40DAE" w14:paraId="2609A6BB" w14:textId="77777777">
        <w:trPr>
          <w:trHeight w:val="755"/>
        </w:trPr>
        <w:tc>
          <w:tcPr>
            <w:tcW w:w="667" w:type="dxa"/>
          </w:tcPr>
          <w:p w14:paraId="06293829" w14:textId="77777777" w:rsidR="00A40DAE" w:rsidRDefault="00836025">
            <w:pPr>
              <w:pStyle w:val="TableParagraph"/>
              <w:ind w:left="0" w:right="199"/>
              <w:jc w:val="right"/>
            </w:pPr>
            <w:r>
              <w:t>13</w:t>
            </w:r>
          </w:p>
        </w:tc>
        <w:tc>
          <w:tcPr>
            <w:tcW w:w="1793" w:type="dxa"/>
          </w:tcPr>
          <w:p w14:paraId="765C3919" w14:textId="77777777" w:rsidR="00A40DAE" w:rsidRDefault="00836025">
            <w:pPr>
              <w:pStyle w:val="TableParagraph"/>
              <w:ind w:left="107"/>
            </w:pPr>
            <w:r>
              <w:t>UPR-GLEB</w:t>
            </w:r>
          </w:p>
        </w:tc>
        <w:tc>
          <w:tcPr>
            <w:tcW w:w="1704" w:type="dxa"/>
          </w:tcPr>
          <w:p w14:paraId="4B075F1E" w14:textId="77777777" w:rsidR="00A40DAE" w:rsidRDefault="00836025">
            <w:pPr>
              <w:pStyle w:val="TableParagraph"/>
              <w:ind w:left="108"/>
            </w:pPr>
            <w:r>
              <w:t>UPR-GLEB</w:t>
            </w:r>
          </w:p>
        </w:tc>
        <w:tc>
          <w:tcPr>
            <w:tcW w:w="3858" w:type="dxa"/>
          </w:tcPr>
          <w:p w14:paraId="74D8DAD6" w14:textId="77777777" w:rsidR="00A40DAE" w:rsidRDefault="00836025">
            <w:pPr>
              <w:pStyle w:val="TableParagraph"/>
              <w:ind w:left="108" w:right="123"/>
            </w:pPr>
            <w:r>
              <w:t>Uprawa gleby na piaskach narażonych na erozję wietrzną</w:t>
            </w:r>
          </w:p>
        </w:tc>
        <w:tc>
          <w:tcPr>
            <w:tcW w:w="1330" w:type="dxa"/>
          </w:tcPr>
          <w:p w14:paraId="3E5034E2" w14:textId="77777777" w:rsidR="00A40DAE" w:rsidRDefault="00836025">
            <w:pPr>
              <w:pStyle w:val="TableParagraph"/>
              <w:ind w:left="351" w:right="341"/>
              <w:jc w:val="center"/>
            </w:pPr>
            <w:r>
              <w:t>HA</w:t>
            </w:r>
          </w:p>
        </w:tc>
      </w:tr>
    </w:tbl>
    <w:p w14:paraId="5B4E2B99" w14:textId="77777777" w:rsidR="00A40DAE" w:rsidRDefault="00836025">
      <w:pPr>
        <w:spacing w:before="119"/>
        <w:ind w:left="276"/>
        <w:rPr>
          <w:b/>
        </w:rPr>
      </w:pPr>
      <w:r>
        <w:rPr>
          <w:b/>
        </w:rPr>
        <w:t>Standard technologii prac obejmuje:</w:t>
      </w:r>
    </w:p>
    <w:p w14:paraId="60EB7A5A" w14:textId="77777777" w:rsidR="00A40DAE" w:rsidRDefault="00836025">
      <w:pPr>
        <w:pStyle w:val="Akapitzlist"/>
        <w:numPr>
          <w:ilvl w:val="0"/>
          <w:numId w:val="15"/>
        </w:numPr>
        <w:tabs>
          <w:tab w:val="left" w:pos="996"/>
          <w:tab w:val="left" w:pos="997"/>
        </w:tabs>
        <w:spacing w:before="119"/>
        <w:ind w:hanging="361"/>
      </w:pPr>
      <w:r>
        <w:t>budowę płotów, zapór wraz z doniesieniem uprzednio przygotowanego</w:t>
      </w:r>
      <w:r>
        <w:rPr>
          <w:spacing w:val="-12"/>
        </w:rPr>
        <w:t xml:space="preserve"> </w:t>
      </w:r>
      <w:r>
        <w:t>materiału,</w:t>
      </w:r>
    </w:p>
    <w:p w14:paraId="44C1AC81" w14:textId="77777777" w:rsidR="00A40DAE" w:rsidRDefault="00836025">
      <w:pPr>
        <w:pStyle w:val="Akapitzlist"/>
        <w:numPr>
          <w:ilvl w:val="0"/>
          <w:numId w:val="15"/>
        </w:numPr>
        <w:tabs>
          <w:tab w:val="left" w:pos="996"/>
          <w:tab w:val="left" w:pos="997"/>
        </w:tabs>
        <w:spacing w:before="1" w:line="269" w:lineRule="exact"/>
        <w:ind w:hanging="361"/>
      </w:pPr>
      <w:r>
        <w:t>poziomowanie miejsc sadzenia, nawożenie gleby w formie</w:t>
      </w:r>
      <w:r>
        <w:rPr>
          <w:spacing w:val="-6"/>
        </w:rPr>
        <w:t xml:space="preserve"> </w:t>
      </w:r>
      <w:r>
        <w:t>podsypki,</w:t>
      </w:r>
    </w:p>
    <w:p w14:paraId="5503BA96" w14:textId="77777777" w:rsidR="00A40DAE" w:rsidRDefault="00836025">
      <w:pPr>
        <w:pStyle w:val="Akapitzlist"/>
        <w:numPr>
          <w:ilvl w:val="0"/>
          <w:numId w:val="15"/>
        </w:numPr>
        <w:tabs>
          <w:tab w:val="left" w:pos="996"/>
          <w:tab w:val="left" w:pos="997"/>
        </w:tabs>
        <w:spacing w:line="269" w:lineRule="exact"/>
        <w:ind w:hanging="361"/>
      </w:pPr>
      <w:r>
        <w:t>doniesienie nasion, siew łubinu wraz ze spulchnieniem i przykryciem nasion po</w:t>
      </w:r>
      <w:r>
        <w:rPr>
          <w:spacing w:val="-18"/>
        </w:rPr>
        <w:t xml:space="preserve"> </w:t>
      </w:r>
      <w:r>
        <w:t>siewie.</w:t>
      </w:r>
    </w:p>
    <w:p w14:paraId="0B19F1A6" w14:textId="77777777" w:rsidR="00A40DAE" w:rsidRDefault="00836025">
      <w:pPr>
        <w:pStyle w:val="Nagwek1"/>
        <w:spacing w:before="122"/>
      </w:pPr>
      <w:r>
        <w:t>Procedura odbioru:</w:t>
      </w:r>
    </w:p>
    <w:p w14:paraId="7D582905" w14:textId="068231E4" w:rsidR="00A40DAE" w:rsidRDefault="00836025">
      <w:pPr>
        <w:pStyle w:val="Tekstpodstawowy"/>
        <w:spacing w:before="118"/>
        <w:ind w:left="276" w:firstLine="0"/>
      </w:pPr>
      <w:r>
        <w:t>Odbi</w:t>
      </w:r>
      <w:r w:rsidR="00452CBC">
        <w:t>ó</w:t>
      </w:r>
      <w:r>
        <w:t>r prac nastąpi poprzez:</w:t>
      </w:r>
    </w:p>
    <w:p w14:paraId="3A2A9C1A" w14:textId="40CF392F" w:rsidR="00A40DAE" w:rsidRDefault="00836025">
      <w:pPr>
        <w:pStyle w:val="Akapitzlist"/>
        <w:numPr>
          <w:ilvl w:val="0"/>
          <w:numId w:val="1"/>
        </w:numPr>
        <w:tabs>
          <w:tab w:val="left" w:pos="997"/>
        </w:tabs>
        <w:spacing w:before="122" w:line="264" w:lineRule="exact"/>
        <w:ind w:hanging="361"/>
        <w:jc w:val="both"/>
      </w:pPr>
      <w:r>
        <w:t xml:space="preserve">zweryfikowanie </w:t>
      </w:r>
      <w:r>
        <w:rPr>
          <w:spacing w:val="-4"/>
        </w:rPr>
        <w:t>prawidłowo</w:t>
      </w:r>
      <w:r w:rsidR="00452CBC">
        <w:rPr>
          <w:spacing w:val="-4"/>
        </w:rPr>
        <w:t>ś</w:t>
      </w:r>
      <w:r>
        <w:t xml:space="preserve">ci ich wykonania z opisem </w:t>
      </w:r>
      <w:r>
        <w:rPr>
          <w:spacing w:val="-3"/>
        </w:rPr>
        <w:t>czynno</w:t>
      </w:r>
      <w:r w:rsidR="00452CBC">
        <w:rPr>
          <w:spacing w:val="-3"/>
        </w:rPr>
        <w:t>śc</w:t>
      </w:r>
      <w:r>
        <w:t>i i</w:t>
      </w:r>
      <w:r>
        <w:rPr>
          <w:spacing w:val="33"/>
        </w:rPr>
        <w:t xml:space="preserve"> </w:t>
      </w:r>
      <w:r>
        <w:t>zleceniem,</w:t>
      </w:r>
    </w:p>
    <w:p w14:paraId="0FB371E2" w14:textId="4CC9470C" w:rsidR="00A40DAE" w:rsidRDefault="00836025">
      <w:pPr>
        <w:pStyle w:val="Akapitzlist"/>
        <w:numPr>
          <w:ilvl w:val="0"/>
          <w:numId w:val="1"/>
        </w:numPr>
        <w:tabs>
          <w:tab w:val="left" w:pos="997"/>
        </w:tabs>
        <w:spacing w:line="235" w:lineRule="auto"/>
        <w:ind w:right="290"/>
        <w:jc w:val="both"/>
      </w:pPr>
      <w:r>
        <w:t xml:space="preserve">dokonanie pomiaru powierzchni wykonanego zabiegu (np. przy pomocy: dalmierza, </w:t>
      </w:r>
      <w:r>
        <w:rPr>
          <w:spacing w:val="-7"/>
        </w:rPr>
        <w:t>ta</w:t>
      </w:r>
      <w:r w:rsidR="00452CBC">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722495CF" w14:textId="3F188929" w:rsidR="00A40DAE" w:rsidRDefault="00836025">
      <w:pPr>
        <w:pStyle w:val="Tekstpodstawowy"/>
        <w:spacing w:before="120"/>
        <w:ind w:left="984" w:firstLine="0"/>
        <w:jc w:val="both"/>
      </w:pPr>
      <w:r>
        <w:t>(</w:t>
      </w:r>
      <w:r>
        <w:rPr>
          <w:i/>
        </w:rPr>
        <w:t xml:space="preserve">rozliczenie </w:t>
      </w:r>
      <w:r>
        <w:t xml:space="preserve">z </w:t>
      </w:r>
      <w:r>
        <w:rPr>
          <w:spacing w:val="-3"/>
        </w:rPr>
        <w:t>dokładno</w:t>
      </w:r>
      <w:r w:rsidR="00452CBC">
        <w:rPr>
          <w:spacing w:val="-3"/>
        </w:rPr>
        <w:t>ś</w:t>
      </w:r>
      <w:r>
        <w:t xml:space="preserve">cią do </w:t>
      </w:r>
      <w:r>
        <w:rPr>
          <w:spacing w:val="-13"/>
        </w:rPr>
        <w:t>dw</w:t>
      </w:r>
      <w:r w:rsidR="00452CBC">
        <w:rPr>
          <w:spacing w:val="-13"/>
        </w:rPr>
        <w:t>ó</w:t>
      </w:r>
      <w:r>
        <w:t>ch miejsc po</w:t>
      </w:r>
      <w:r>
        <w:rPr>
          <w:spacing w:val="-27"/>
        </w:rPr>
        <w:t xml:space="preserve"> </w:t>
      </w:r>
      <w:r>
        <w:t>przecinku)</w:t>
      </w:r>
    </w:p>
    <w:p w14:paraId="00941493" w14:textId="77777777" w:rsidR="00A40DAE" w:rsidRDefault="00A40DAE">
      <w:pPr>
        <w:pStyle w:val="Tekstpodstawowy"/>
        <w:ind w:left="0" w:firstLine="0"/>
        <w:rPr>
          <w:sz w:val="26"/>
        </w:rPr>
      </w:pPr>
    </w:p>
    <w:p w14:paraId="4BE5EDF2" w14:textId="77777777" w:rsidR="00A40DAE" w:rsidRDefault="00836025">
      <w:pPr>
        <w:pStyle w:val="Nagwek1"/>
        <w:spacing w:before="193"/>
      </w:pPr>
      <w:r>
        <w:t>Prace wykonywane urządzeniami zawieszanymi na</w:t>
      </w:r>
      <w:r>
        <w:rPr>
          <w:spacing w:val="-22"/>
        </w:rPr>
        <w:t xml:space="preserve"> </w:t>
      </w:r>
      <w:r>
        <w:t>ciągnikach</w:t>
      </w:r>
    </w:p>
    <w:p w14:paraId="4EE62CA3" w14:textId="77777777" w:rsidR="00A40DAE" w:rsidRDefault="00A40DAE">
      <w:pPr>
        <w:pStyle w:val="Tekstpodstawowy"/>
        <w:spacing w:before="4"/>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27FE987E" w14:textId="77777777">
        <w:trPr>
          <w:trHeight w:val="1012"/>
        </w:trPr>
        <w:tc>
          <w:tcPr>
            <w:tcW w:w="667" w:type="dxa"/>
          </w:tcPr>
          <w:p w14:paraId="6F4B58B5" w14:textId="77777777" w:rsidR="00A40DAE" w:rsidRDefault="00836025">
            <w:pPr>
              <w:pStyle w:val="TableParagraph"/>
              <w:ind w:left="0" w:right="196"/>
              <w:jc w:val="right"/>
              <w:rPr>
                <w:b/>
                <w:i/>
              </w:rPr>
            </w:pPr>
            <w:r>
              <w:rPr>
                <w:b/>
                <w:i/>
              </w:rPr>
              <w:t>Nr</w:t>
            </w:r>
          </w:p>
        </w:tc>
        <w:tc>
          <w:tcPr>
            <w:tcW w:w="1793" w:type="dxa"/>
          </w:tcPr>
          <w:p w14:paraId="3896FC62" w14:textId="77777777" w:rsidR="00A40DAE" w:rsidRDefault="00836025">
            <w:pPr>
              <w:pStyle w:val="TableParagraph"/>
              <w:ind w:left="107" w:right="266"/>
              <w:rPr>
                <w:b/>
                <w:i/>
              </w:rPr>
            </w:pPr>
            <w:r>
              <w:rPr>
                <w:b/>
                <w:i/>
              </w:rPr>
              <w:t>Kod czynności do rozliczenia</w:t>
            </w:r>
          </w:p>
        </w:tc>
        <w:tc>
          <w:tcPr>
            <w:tcW w:w="1704" w:type="dxa"/>
          </w:tcPr>
          <w:p w14:paraId="135D1358"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4BBE557" w14:textId="77777777" w:rsidR="00A40DAE" w:rsidRDefault="00836025">
            <w:pPr>
              <w:pStyle w:val="TableParagraph"/>
              <w:spacing w:before="0"/>
              <w:ind w:left="0" w:right="93"/>
              <w:jc w:val="right"/>
              <w:rPr>
                <w:b/>
                <w:i/>
              </w:rPr>
            </w:pPr>
            <w:r>
              <w:rPr>
                <w:b/>
                <w:i/>
                <w:spacing w:val="-1"/>
              </w:rPr>
              <w:t>wyceny</w:t>
            </w:r>
          </w:p>
        </w:tc>
        <w:tc>
          <w:tcPr>
            <w:tcW w:w="3858" w:type="dxa"/>
          </w:tcPr>
          <w:p w14:paraId="675A3AA8" w14:textId="77777777" w:rsidR="00A40DAE" w:rsidRDefault="00836025">
            <w:pPr>
              <w:pStyle w:val="TableParagraph"/>
              <w:ind w:left="108"/>
              <w:rPr>
                <w:b/>
                <w:i/>
              </w:rPr>
            </w:pPr>
            <w:r>
              <w:rPr>
                <w:b/>
                <w:i/>
              </w:rPr>
              <w:t>Opis kodu czynności</w:t>
            </w:r>
          </w:p>
        </w:tc>
        <w:tc>
          <w:tcPr>
            <w:tcW w:w="1330" w:type="dxa"/>
          </w:tcPr>
          <w:p w14:paraId="0B892935" w14:textId="77777777" w:rsidR="00A40DAE" w:rsidRDefault="00836025">
            <w:pPr>
              <w:pStyle w:val="TableParagraph"/>
              <w:ind w:left="108" w:right="215"/>
              <w:rPr>
                <w:b/>
                <w:i/>
              </w:rPr>
            </w:pPr>
            <w:r>
              <w:rPr>
                <w:b/>
                <w:i/>
              </w:rPr>
              <w:t>Jednostka miary</w:t>
            </w:r>
          </w:p>
        </w:tc>
      </w:tr>
      <w:tr w:rsidR="00A40DAE" w14:paraId="52703F9D" w14:textId="77777777">
        <w:trPr>
          <w:trHeight w:val="1014"/>
        </w:trPr>
        <w:tc>
          <w:tcPr>
            <w:tcW w:w="667" w:type="dxa"/>
          </w:tcPr>
          <w:p w14:paraId="6D2CE320" w14:textId="77777777" w:rsidR="00A40DAE" w:rsidRDefault="00836025">
            <w:pPr>
              <w:pStyle w:val="TableParagraph"/>
              <w:ind w:left="0" w:right="199"/>
              <w:jc w:val="right"/>
            </w:pPr>
            <w:r>
              <w:t>14</w:t>
            </w:r>
          </w:p>
        </w:tc>
        <w:tc>
          <w:tcPr>
            <w:tcW w:w="1793" w:type="dxa"/>
          </w:tcPr>
          <w:p w14:paraId="6E123C28" w14:textId="77777777" w:rsidR="00A40DAE" w:rsidRDefault="00836025">
            <w:pPr>
              <w:pStyle w:val="TableParagraph"/>
              <w:ind w:left="107"/>
            </w:pPr>
            <w:r>
              <w:t>ROZDR-PP</w:t>
            </w:r>
          </w:p>
        </w:tc>
        <w:tc>
          <w:tcPr>
            <w:tcW w:w="1704" w:type="dxa"/>
          </w:tcPr>
          <w:p w14:paraId="4C9ABC59" w14:textId="77777777" w:rsidR="00A40DAE" w:rsidRDefault="00836025">
            <w:pPr>
              <w:pStyle w:val="TableParagraph"/>
              <w:ind w:left="108"/>
            </w:pPr>
            <w:r>
              <w:t>ROZDR-PP</w:t>
            </w:r>
          </w:p>
        </w:tc>
        <w:tc>
          <w:tcPr>
            <w:tcW w:w="3858" w:type="dxa"/>
          </w:tcPr>
          <w:p w14:paraId="673878DF" w14:textId="77777777" w:rsidR="00A40DAE" w:rsidRDefault="00836025">
            <w:pPr>
              <w:pStyle w:val="TableParagraph"/>
              <w:ind w:left="108"/>
            </w:pPr>
            <w:r>
              <w:t>Rozdrabnianie pozostałości</w:t>
            </w:r>
          </w:p>
          <w:p w14:paraId="7C81FB58" w14:textId="77777777" w:rsidR="00A40DAE" w:rsidRDefault="00836025">
            <w:pPr>
              <w:pStyle w:val="TableParagraph"/>
              <w:spacing w:before="2"/>
              <w:ind w:left="108" w:right="316"/>
            </w:pPr>
            <w:r>
              <w:t>drzewnych na całej powierzchni bez mieszania z glebą</w:t>
            </w:r>
          </w:p>
        </w:tc>
        <w:tc>
          <w:tcPr>
            <w:tcW w:w="1330" w:type="dxa"/>
          </w:tcPr>
          <w:p w14:paraId="2194543C" w14:textId="77777777" w:rsidR="00A40DAE" w:rsidRDefault="00836025">
            <w:pPr>
              <w:pStyle w:val="TableParagraph"/>
              <w:ind w:left="351" w:right="341"/>
              <w:jc w:val="center"/>
            </w:pPr>
            <w:r>
              <w:t>HA</w:t>
            </w:r>
          </w:p>
        </w:tc>
      </w:tr>
      <w:tr w:rsidR="00A40DAE" w14:paraId="13A114F3" w14:textId="77777777">
        <w:trPr>
          <w:trHeight w:val="1271"/>
        </w:trPr>
        <w:tc>
          <w:tcPr>
            <w:tcW w:w="667" w:type="dxa"/>
          </w:tcPr>
          <w:p w14:paraId="37453E41" w14:textId="77777777" w:rsidR="00A40DAE" w:rsidRDefault="00836025">
            <w:pPr>
              <w:pStyle w:val="TableParagraph"/>
              <w:ind w:left="0" w:right="199"/>
              <w:jc w:val="right"/>
            </w:pPr>
            <w:r>
              <w:t>15</w:t>
            </w:r>
          </w:p>
        </w:tc>
        <w:tc>
          <w:tcPr>
            <w:tcW w:w="1793" w:type="dxa"/>
          </w:tcPr>
          <w:p w14:paraId="767223BE" w14:textId="77777777" w:rsidR="00A40DAE" w:rsidRDefault="00836025">
            <w:pPr>
              <w:pStyle w:val="TableParagraph"/>
              <w:ind w:left="107"/>
            </w:pPr>
            <w:r>
              <w:t>ROZDR-PDR</w:t>
            </w:r>
          </w:p>
        </w:tc>
        <w:tc>
          <w:tcPr>
            <w:tcW w:w="1704" w:type="dxa"/>
          </w:tcPr>
          <w:p w14:paraId="13D231F4" w14:textId="77777777" w:rsidR="00A40DAE" w:rsidRDefault="00836025">
            <w:pPr>
              <w:pStyle w:val="TableParagraph"/>
              <w:ind w:left="108"/>
            </w:pPr>
            <w:r>
              <w:t>ROZDR-PDR</w:t>
            </w:r>
          </w:p>
        </w:tc>
        <w:tc>
          <w:tcPr>
            <w:tcW w:w="3858" w:type="dxa"/>
          </w:tcPr>
          <w:p w14:paraId="01D30FEC" w14:textId="77777777" w:rsidR="00A40DAE" w:rsidRDefault="00836025">
            <w:pPr>
              <w:pStyle w:val="TableParagraph"/>
              <w:spacing w:line="257" w:lineRule="exact"/>
              <w:ind w:left="108"/>
            </w:pPr>
            <w:r>
              <w:t>Rozdrabnianie pozostałości</w:t>
            </w:r>
          </w:p>
          <w:p w14:paraId="19167FA4" w14:textId="77777777" w:rsidR="00A40DAE" w:rsidRDefault="00836025">
            <w:pPr>
              <w:pStyle w:val="TableParagraph"/>
              <w:spacing w:before="0"/>
              <w:ind w:left="108" w:right="102"/>
            </w:pPr>
            <w:r>
              <w:t>drzewnych na całej powierzchni bez mieszania z glebą na powierzchniach z wyrobioną drobnicą</w:t>
            </w:r>
          </w:p>
        </w:tc>
        <w:tc>
          <w:tcPr>
            <w:tcW w:w="1330" w:type="dxa"/>
          </w:tcPr>
          <w:p w14:paraId="0F2B852F" w14:textId="77777777" w:rsidR="00A40DAE" w:rsidRDefault="00836025">
            <w:pPr>
              <w:pStyle w:val="TableParagraph"/>
              <w:ind w:left="351" w:right="341"/>
              <w:jc w:val="center"/>
            </w:pPr>
            <w:r>
              <w:t>HA</w:t>
            </w:r>
          </w:p>
        </w:tc>
      </w:tr>
      <w:tr w:rsidR="00A40DAE" w14:paraId="21DB9970" w14:textId="77777777">
        <w:trPr>
          <w:trHeight w:val="1012"/>
        </w:trPr>
        <w:tc>
          <w:tcPr>
            <w:tcW w:w="667" w:type="dxa"/>
          </w:tcPr>
          <w:p w14:paraId="25AD5C96" w14:textId="77777777" w:rsidR="00A40DAE" w:rsidRDefault="00836025">
            <w:pPr>
              <w:pStyle w:val="TableParagraph"/>
              <w:ind w:left="0" w:right="199"/>
              <w:jc w:val="right"/>
            </w:pPr>
            <w:r>
              <w:t>16</w:t>
            </w:r>
          </w:p>
        </w:tc>
        <w:tc>
          <w:tcPr>
            <w:tcW w:w="1793" w:type="dxa"/>
          </w:tcPr>
          <w:p w14:paraId="06C5A3B6" w14:textId="77777777" w:rsidR="00A40DAE" w:rsidRDefault="00836025">
            <w:pPr>
              <w:pStyle w:val="TableParagraph"/>
              <w:ind w:left="107"/>
            </w:pPr>
            <w:r>
              <w:t>ROZDR-PGL</w:t>
            </w:r>
          </w:p>
        </w:tc>
        <w:tc>
          <w:tcPr>
            <w:tcW w:w="1704" w:type="dxa"/>
          </w:tcPr>
          <w:p w14:paraId="67263FF3" w14:textId="77777777" w:rsidR="00A40DAE" w:rsidRDefault="00836025">
            <w:pPr>
              <w:pStyle w:val="TableParagraph"/>
              <w:ind w:left="108"/>
            </w:pPr>
            <w:r>
              <w:t>ROZDR-PGL</w:t>
            </w:r>
          </w:p>
        </w:tc>
        <w:tc>
          <w:tcPr>
            <w:tcW w:w="3858" w:type="dxa"/>
          </w:tcPr>
          <w:p w14:paraId="41704E61" w14:textId="77777777" w:rsidR="00A40DAE" w:rsidRDefault="00836025">
            <w:pPr>
              <w:pStyle w:val="TableParagraph"/>
              <w:spacing w:line="257" w:lineRule="exact"/>
              <w:ind w:left="108"/>
            </w:pPr>
            <w:r>
              <w:t>Rozdrabnianie pozostałości</w:t>
            </w:r>
          </w:p>
          <w:p w14:paraId="0C7BB7CF" w14:textId="77777777" w:rsidR="00A40DAE" w:rsidRDefault="00836025">
            <w:pPr>
              <w:pStyle w:val="TableParagraph"/>
              <w:spacing w:before="0"/>
              <w:ind w:left="108" w:right="175"/>
            </w:pPr>
            <w:r>
              <w:t>drzewnych na całej powierzchni wraz z mieszaniem z glebą</w:t>
            </w:r>
          </w:p>
        </w:tc>
        <w:tc>
          <w:tcPr>
            <w:tcW w:w="1330" w:type="dxa"/>
          </w:tcPr>
          <w:p w14:paraId="01472824" w14:textId="77777777" w:rsidR="00A40DAE" w:rsidRDefault="00836025">
            <w:pPr>
              <w:pStyle w:val="TableParagraph"/>
              <w:ind w:left="351" w:right="341"/>
              <w:jc w:val="center"/>
            </w:pPr>
            <w:r>
              <w:t>HA</w:t>
            </w:r>
          </w:p>
        </w:tc>
      </w:tr>
    </w:tbl>
    <w:p w14:paraId="009A258D" w14:textId="77777777" w:rsidR="00A40DAE" w:rsidRDefault="00A40DAE">
      <w:pPr>
        <w:jc w:val="center"/>
        <w:sectPr w:rsidR="00A40DAE">
          <w:pgSz w:w="11910" w:h="16840"/>
          <w:pgMar w:top="1320" w:right="98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3547F45D" w14:textId="77777777">
        <w:trPr>
          <w:trHeight w:val="1015"/>
        </w:trPr>
        <w:tc>
          <w:tcPr>
            <w:tcW w:w="667" w:type="dxa"/>
          </w:tcPr>
          <w:p w14:paraId="349F3241" w14:textId="77777777" w:rsidR="00A40DAE" w:rsidRDefault="00836025">
            <w:pPr>
              <w:pStyle w:val="TableParagraph"/>
              <w:spacing w:before="120"/>
              <w:ind w:left="0" w:right="199"/>
              <w:jc w:val="right"/>
            </w:pPr>
            <w:r>
              <w:lastRenderedPageBreak/>
              <w:t>17</w:t>
            </w:r>
          </w:p>
        </w:tc>
        <w:tc>
          <w:tcPr>
            <w:tcW w:w="1793" w:type="dxa"/>
          </w:tcPr>
          <w:p w14:paraId="5A57C742" w14:textId="77777777" w:rsidR="00A40DAE" w:rsidRDefault="00836025">
            <w:pPr>
              <w:pStyle w:val="TableParagraph"/>
              <w:spacing w:before="120"/>
              <w:ind w:left="107"/>
            </w:pPr>
            <w:r>
              <w:t>ROZME-DRZ</w:t>
            </w:r>
          </w:p>
        </w:tc>
        <w:tc>
          <w:tcPr>
            <w:tcW w:w="1704" w:type="dxa"/>
          </w:tcPr>
          <w:p w14:paraId="7484224A" w14:textId="77777777" w:rsidR="00A40DAE" w:rsidRDefault="00836025">
            <w:pPr>
              <w:pStyle w:val="TableParagraph"/>
              <w:spacing w:before="120"/>
              <w:ind w:left="108"/>
            </w:pPr>
            <w:r>
              <w:t>ROZME-DRZ</w:t>
            </w:r>
          </w:p>
        </w:tc>
        <w:tc>
          <w:tcPr>
            <w:tcW w:w="3858" w:type="dxa"/>
          </w:tcPr>
          <w:p w14:paraId="0C245FA1" w14:textId="77777777" w:rsidR="00A40DAE" w:rsidRDefault="00836025">
            <w:pPr>
              <w:pStyle w:val="TableParagraph"/>
              <w:spacing w:before="120"/>
              <w:ind w:left="108" w:right="190"/>
            </w:pPr>
            <w:r>
              <w:t>Mechaniczne rozdrabnianie stojących drzewek na pożarzyskach i przepadłych uprawach</w:t>
            </w:r>
          </w:p>
        </w:tc>
        <w:tc>
          <w:tcPr>
            <w:tcW w:w="1330" w:type="dxa"/>
          </w:tcPr>
          <w:p w14:paraId="6A7568F2" w14:textId="77777777" w:rsidR="00A40DAE" w:rsidRDefault="00836025">
            <w:pPr>
              <w:pStyle w:val="TableParagraph"/>
              <w:spacing w:before="120"/>
              <w:ind w:left="351" w:right="341"/>
              <w:jc w:val="center"/>
            </w:pPr>
            <w:r>
              <w:t>HA</w:t>
            </w:r>
          </w:p>
        </w:tc>
      </w:tr>
      <w:tr w:rsidR="00A40DAE" w14:paraId="22E1EFFA" w14:textId="77777777">
        <w:trPr>
          <w:trHeight w:val="755"/>
        </w:trPr>
        <w:tc>
          <w:tcPr>
            <w:tcW w:w="667" w:type="dxa"/>
          </w:tcPr>
          <w:p w14:paraId="24767592" w14:textId="77777777" w:rsidR="00A40DAE" w:rsidRDefault="00836025">
            <w:pPr>
              <w:pStyle w:val="TableParagraph"/>
              <w:spacing w:before="117"/>
              <w:ind w:left="0" w:right="199"/>
              <w:jc w:val="right"/>
            </w:pPr>
            <w:r>
              <w:t>18</w:t>
            </w:r>
          </w:p>
        </w:tc>
        <w:tc>
          <w:tcPr>
            <w:tcW w:w="1793" w:type="dxa"/>
          </w:tcPr>
          <w:p w14:paraId="6F891716" w14:textId="77777777" w:rsidR="00A40DAE" w:rsidRDefault="00836025">
            <w:pPr>
              <w:pStyle w:val="TableParagraph"/>
              <w:spacing w:before="117"/>
              <w:ind w:left="107"/>
            </w:pPr>
            <w:r>
              <w:t>ROZME-KRZ</w:t>
            </w:r>
          </w:p>
        </w:tc>
        <w:tc>
          <w:tcPr>
            <w:tcW w:w="1704" w:type="dxa"/>
          </w:tcPr>
          <w:p w14:paraId="794797E8" w14:textId="77777777" w:rsidR="00A40DAE" w:rsidRDefault="00836025">
            <w:pPr>
              <w:pStyle w:val="TableParagraph"/>
              <w:spacing w:before="117"/>
              <w:ind w:left="108"/>
            </w:pPr>
            <w:r>
              <w:t>ROZME-KRZ</w:t>
            </w:r>
          </w:p>
        </w:tc>
        <w:tc>
          <w:tcPr>
            <w:tcW w:w="3858" w:type="dxa"/>
          </w:tcPr>
          <w:p w14:paraId="4A9B954B" w14:textId="77777777" w:rsidR="00A40DAE" w:rsidRDefault="00836025">
            <w:pPr>
              <w:pStyle w:val="TableParagraph"/>
              <w:spacing w:before="117"/>
              <w:ind w:left="108" w:right="152"/>
            </w:pPr>
            <w:r>
              <w:t>Mechaniczne rozdrabnianie krzewów, malin, jeżyn itp.</w:t>
            </w:r>
          </w:p>
        </w:tc>
        <w:tc>
          <w:tcPr>
            <w:tcW w:w="1330" w:type="dxa"/>
          </w:tcPr>
          <w:p w14:paraId="4DBB3B62" w14:textId="77777777" w:rsidR="00A40DAE" w:rsidRDefault="00836025">
            <w:pPr>
              <w:pStyle w:val="TableParagraph"/>
              <w:spacing w:before="117"/>
              <w:ind w:left="351" w:right="341"/>
              <w:jc w:val="center"/>
            </w:pPr>
            <w:r>
              <w:t>HA</w:t>
            </w:r>
          </w:p>
        </w:tc>
      </w:tr>
    </w:tbl>
    <w:p w14:paraId="50C00756" w14:textId="77777777" w:rsidR="00A40DAE" w:rsidRDefault="00836025">
      <w:pPr>
        <w:spacing w:before="117"/>
        <w:ind w:left="276"/>
        <w:rPr>
          <w:b/>
        </w:rPr>
      </w:pPr>
      <w:r>
        <w:rPr>
          <w:b/>
        </w:rPr>
        <w:t>Standard technologii prac obejmuje:</w:t>
      </w:r>
    </w:p>
    <w:p w14:paraId="71E64CF3" w14:textId="77777777" w:rsidR="00A40DAE" w:rsidRDefault="00836025">
      <w:pPr>
        <w:pStyle w:val="Akapitzlist"/>
        <w:numPr>
          <w:ilvl w:val="0"/>
          <w:numId w:val="15"/>
        </w:numPr>
        <w:tabs>
          <w:tab w:val="left" w:pos="996"/>
          <w:tab w:val="left" w:pos="997"/>
        </w:tabs>
        <w:spacing w:before="121" w:line="269" w:lineRule="exact"/>
        <w:ind w:hanging="361"/>
      </w:pPr>
      <w:r>
        <w:t>zawieszenie lub podczepienie</w:t>
      </w:r>
      <w:r>
        <w:rPr>
          <w:spacing w:val="-2"/>
        </w:rPr>
        <w:t xml:space="preserve"> </w:t>
      </w:r>
      <w:r>
        <w:t>sprzętu,</w:t>
      </w:r>
    </w:p>
    <w:p w14:paraId="2B22F6E5" w14:textId="77777777" w:rsidR="00A40DAE" w:rsidRDefault="00836025">
      <w:pPr>
        <w:pStyle w:val="Akapitzlist"/>
        <w:numPr>
          <w:ilvl w:val="0"/>
          <w:numId w:val="15"/>
        </w:numPr>
        <w:tabs>
          <w:tab w:val="left" w:pos="996"/>
          <w:tab w:val="left" w:pos="997"/>
        </w:tabs>
        <w:ind w:right="294"/>
      </w:pPr>
      <w:r>
        <w:t>rozdrabnianie</w:t>
      </w:r>
      <w:r>
        <w:rPr>
          <w:spacing w:val="-8"/>
        </w:rPr>
        <w:t xml:space="preserve"> </w:t>
      </w:r>
      <w:r>
        <w:t>bez</w:t>
      </w:r>
      <w:r>
        <w:rPr>
          <w:spacing w:val="-7"/>
        </w:rPr>
        <w:t xml:space="preserve"> </w:t>
      </w:r>
      <w:r>
        <w:t>mieszania</w:t>
      </w:r>
      <w:r>
        <w:rPr>
          <w:spacing w:val="-9"/>
        </w:rPr>
        <w:t xml:space="preserve"> </w:t>
      </w:r>
      <w:r>
        <w:t>lub</w:t>
      </w:r>
      <w:r>
        <w:rPr>
          <w:spacing w:val="-9"/>
        </w:rPr>
        <w:t xml:space="preserve"> </w:t>
      </w:r>
      <w:r>
        <w:t>z</w:t>
      </w:r>
      <w:r>
        <w:rPr>
          <w:spacing w:val="-7"/>
        </w:rPr>
        <w:t xml:space="preserve"> </w:t>
      </w:r>
      <w:r>
        <w:t>mieszaniem</w:t>
      </w:r>
      <w:r>
        <w:rPr>
          <w:spacing w:val="-8"/>
        </w:rPr>
        <w:t xml:space="preserve"> </w:t>
      </w:r>
      <w:r>
        <w:t>z</w:t>
      </w:r>
      <w:r>
        <w:rPr>
          <w:spacing w:val="-7"/>
        </w:rPr>
        <w:t xml:space="preserve"> </w:t>
      </w:r>
      <w:r>
        <w:t>glebą,</w:t>
      </w:r>
      <w:r>
        <w:rPr>
          <w:spacing w:val="-8"/>
        </w:rPr>
        <w:t xml:space="preserve"> </w:t>
      </w:r>
      <w:r>
        <w:t>w</w:t>
      </w:r>
      <w:r>
        <w:rPr>
          <w:spacing w:val="-10"/>
        </w:rPr>
        <w:t xml:space="preserve"> </w:t>
      </w:r>
      <w:r>
        <w:t>sposób</w:t>
      </w:r>
      <w:r>
        <w:rPr>
          <w:spacing w:val="-8"/>
        </w:rPr>
        <w:t xml:space="preserve"> </w:t>
      </w:r>
      <w:r>
        <w:t>umożliwiający</w:t>
      </w:r>
      <w:r>
        <w:rPr>
          <w:spacing w:val="-9"/>
        </w:rPr>
        <w:t xml:space="preserve"> </w:t>
      </w:r>
      <w:r>
        <w:t>wykonanie prac z zakresu odnowienia</w:t>
      </w:r>
      <w:r>
        <w:rPr>
          <w:spacing w:val="-2"/>
        </w:rPr>
        <w:t xml:space="preserve"> </w:t>
      </w:r>
      <w:r>
        <w:t>lasu,</w:t>
      </w:r>
    </w:p>
    <w:p w14:paraId="77668954" w14:textId="77777777" w:rsidR="00A40DAE" w:rsidRDefault="00836025">
      <w:pPr>
        <w:pStyle w:val="Akapitzlist"/>
        <w:numPr>
          <w:ilvl w:val="0"/>
          <w:numId w:val="15"/>
        </w:numPr>
        <w:tabs>
          <w:tab w:val="left" w:pos="996"/>
          <w:tab w:val="left" w:pos="997"/>
        </w:tabs>
        <w:ind w:hanging="361"/>
      </w:pPr>
      <w:r>
        <w:t>oczyszczenie sprzętu i jego</w:t>
      </w:r>
      <w:r>
        <w:rPr>
          <w:spacing w:val="-2"/>
        </w:rPr>
        <w:t xml:space="preserve"> </w:t>
      </w:r>
      <w:r>
        <w:t>odstawienie,</w:t>
      </w:r>
    </w:p>
    <w:p w14:paraId="33AF4910" w14:textId="77777777" w:rsidR="00A40DAE" w:rsidRDefault="00836025">
      <w:pPr>
        <w:pStyle w:val="Akapitzlist"/>
        <w:numPr>
          <w:ilvl w:val="0"/>
          <w:numId w:val="15"/>
        </w:numPr>
        <w:tabs>
          <w:tab w:val="left" w:pos="996"/>
          <w:tab w:val="left" w:pos="997"/>
        </w:tabs>
        <w:spacing w:before="1"/>
        <w:ind w:hanging="361"/>
      </w:pPr>
      <w:r>
        <w:t>oznakowanie pozycji przy pomocy tablic</w:t>
      </w:r>
      <w:r>
        <w:rPr>
          <w:spacing w:val="-4"/>
        </w:rPr>
        <w:t xml:space="preserve"> </w:t>
      </w:r>
      <w:r>
        <w:t>ostrzegawczych</w:t>
      </w:r>
    </w:p>
    <w:p w14:paraId="6692B3DE" w14:textId="77777777" w:rsidR="00A40DAE" w:rsidRDefault="00836025">
      <w:pPr>
        <w:pStyle w:val="Nagwek1"/>
      </w:pPr>
      <w:r>
        <w:t>Procedura odbioru:</w:t>
      </w:r>
    </w:p>
    <w:p w14:paraId="250B2950" w14:textId="07B13CE7" w:rsidR="00A40DAE" w:rsidRDefault="00836025">
      <w:pPr>
        <w:pStyle w:val="Tekstpodstawowy"/>
        <w:spacing w:before="121"/>
        <w:ind w:left="276" w:firstLine="0"/>
      </w:pPr>
      <w:r>
        <w:t>Odbi</w:t>
      </w:r>
      <w:r w:rsidR="00452CBC">
        <w:t>ó</w:t>
      </w:r>
      <w:r>
        <w:t>r prac nastąpi poprzez:</w:t>
      </w:r>
    </w:p>
    <w:p w14:paraId="383C977D" w14:textId="02F32303" w:rsidR="00A40DAE" w:rsidRDefault="00836025">
      <w:pPr>
        <w:pStyle w:val="Akapitzlist"/>
        <w:numPr>
          <w:ilvl w:val="0"/>
          <w:numId w:val="1"/>
        </w:numPr>
        <w:tabs>
          <w:tab w:val="left" w:pos="997"/>
        </w:tabs>
        <w:spacing w:before="119" w:line="264" w:lineRule="exact"/>
        <w:ind w:hanging="361"/>
        <w:jc w:val="both"/>
      </w:pPr>
      <w:r>
        <w:t xml:space="preserve">zweryfikowanie </w:t>
      </w:r>
      <w:r>
        <w:rPr>
          <w:spacing w:val="-4"/>
        </w:rPr>
        <w:t>prawidłowo</w:t>
      </w:r>
      <w:r w:rsidR="00452CBC">
        <w:rPr>
          <w:spacing w:val="-4"/>
        </w:rPr>
        <w:t>ś</w:t>
      </w:r>
      <w:r>
        <w:t xml:space="preserve">ci ich wykonania z opisem </w:t>
      </w:r>
      <w:r>
        <w:rPr>
          <w:spacing w:val="-3"/>
        </w:rPr>
        <w:t>czynno</w:t>
      </w:r>
      <w:r w:rsidR="00452CBC">
        <w:rPr>
          <w:spacing w:val="-3"/>
        </w:rPr>
        <w:t>ś</w:t>
      </w:r>
      <w:r>
        <w:t>ci i</w:t>
      </w:r>
      <w:r>
        <w:rPr>
          <w:spacing w:val="33"/>
        </w:rPr>
        <w:t xml:space="preserve"> </w:t>
      </w:r>
      <w:r>
        <w:t>zleceniem,</w:t>
      </w:r>
    </w:p>
    <w:p w14:paraId="078C5D72" w14:textId="135C76D3" w:rsidR="00A40DAE" w:rsidRDefault="00836025">
      <w:pPr>
        <w:pStyle w:val="Akapitzlist"/>
        <w:numPr>
          <w:ilvl w:val="0"/>
          <w:numId w:val="1"/>
        </w:numPr>
        <w:tabs>
          <w:tab w:val="left" w:pos="997"/>
        </w:tabs>
        <w:spacing w:line="235" w:lineRule="auto"/>
        <w:ind w:right="290"/>
        <w:jc w:val="both"/>
      </w:pPr>
      <w:r>
        <w:t xml:space="preserve">dokonanie pomiaru powierzchni wykonanego zabiegu (np. przy pomocy: dalmierza, </w:t>
      </w:r>
      <w:r>
        <w:rPr>
          <w:spacing w:val="-7"/>
        </w:rPr>
        <w:t>ta</w:t>
      </w:r>
      <w:r w:rsidR="00452CBC">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2EE99962" w14:textId="647D8FEB" w:rsidR="00A40DAE" w:rsidRDefault="00836025">
      <w:pPr>
        <w:spacing w:before="120"/>
        <w:ind w:left="984"/>
        <w:jc w:val="both"/>
      </w:pPr>
      <w:r>
        <w:t>(</w:t>
      </w:r>
      <w:r>
        <w:rPr>
          <w:i/>
        </w:rPr>
        <w:t xml:space="preserve">rozliczenie </w:t>
      </w:r>
      <w:r>
        <w:t>z dokładno</w:t>
      </w:r>
      <w:r w:rsidR="00452CBC">
        <w:t>ś</w:t>
      </w:r>
      <w:r>
        <w:t>cią do dw</w:t>
      </w:r>
      <w:r w:rsidR="00452CBC">
        <w:t>ó</w:t>
      </w:r>
      <w:r>
        <w:t>ch miejsc po przecinku)</w:t>
      </w:r>
    </w:p>
    <w:p w14:paraId="52AE1C91" w14:textId="77777777" w:rsidR="00A40DAE" w:rsidRDefault="00A40DAE">
      <w:pPr>
        <w:pStyle w:val="Tekstpodstawowy"/>
        <w:ind w:left="0" w:firstLine="0"/>
        <w:rPr>
          <w:sz w:val="26"/>
        </w:rPr>
      </w:pPr>
    </w:p>
    <w:p w14:paraId="7C8AC9F4" w14:textId="77777777" w:rsidR="00A40DAE" w:rsidRDefault="00836025">
      <w:pPr>
        <w:pStyle w:val="Nagwek1"/>
        <w:spacing w:before="193"/>
      </w:pPr>
      <w:r>
        <w:t>Wycinanie podszytów i podrostów w cięciach rębnych</w:t>
      </w:r>
    </w:p>
    <w:p w14:paraId="73728954" w14:textId="77777777" w:rsidR="00A40DAE" w:rsidRDefault="00A40DAE">
      <w:pPr>
        <w:pStyle w:val="Tekstpodstawowy"/>
        <w:spacing w:before="5"/>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9"/>
        <w:gridCol w:w="1328"/>
      </w:tblGrid>
      <w:tr w:rsidR="00A40DAE" w14:paraId="03C094E0" w14:textId="77777777">
        <w:trPr>
          <w:trHeight w:val="1012"/>
        </w:trPr>
        <w:tc>
          <w:tcPr>
            <w:tcW w:w="670" w:type="dxa"/>
          </w:tcPr>
          <w:p w14:paraId="0C0B46BE" w14:textId="77777777" w:rsidR="00A40DAE" w:rsidRDefault="00836025">
            <w:pPr>
              <w:pStyle w:val="TableParagraph"/>
              <w:ind w:left="0" w:right="199"/>
              <w:jc w:val="right"/>
              <w:rPr>
                <w:b/>
                <w:i/>
              </w:rPr>
            </w:pPr>
            <w:r>
              <w:rPr>
                <w:b/>
                <w:i/>
              </w:rPr>
              <w:t>Nr</w:t>
            </w:r>
          </w:p>
        </w:tc>
        <w:tc>
          <w:tcPr>
            <w:tcW w:w="1794" w:type="dxa"/>
          </w:tcPr>
          <w:p w14:paraId="27A597CE" w14:textId="77777777" w:rsidR="00A40DAE" w:rsidRDefault="00836025">
            <w:pPr>
              <w:pStyle w:val="TableParagraph"/>
              <w:ind w:left="107" w:right="267"/>
              <w:rPr>
                <w:b/>
                <w:i/>
              </w:rPr>
            </w:pPr>
            <w:r>
              <w:rPr>
                <w:b/>
                <w:i/>
              </w:rPr>
              <w:t>Kod czynności do rozliczenia</w:t>
            </w:r>
          </w:p>
        </w:tc>
        <w:tc>
          <w:tcPr>
            <w:tcW w:w="1705" w:type="dxa"/>
          </w:tcPr>
          <w:p w14:paraId="16BD76D5" w14:textId="77777777" w:rsidR="00A40DAE" w:rsidRDefault="00836025">
            <w:pPr>
              <w:pStyle w:val="TableParagraph"/>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D84774E" w14:textId="77777777" w:rsidR="00A40DAE" w:rsidRDefault="00836025">
            <w:pPr>
              <w:pStyle w:val="TableParagraph"/>
              <w:spacing w:before="0"/>
              <w:ind w:left="0" w:right="95"/>
              <w:jc w:val="right"/>
              <w:rPr>
                <w:b/>
                <w:i/>
              </w:rPr>
            </w:pPr>
            <w:r>
              <w:rPr>
                <w:b/>
                <w:i/>
                <w:spacing w:val="-1"/>
              </w:rPr>
              <w:t>wyceny</w:t>
            </w:r>
          </w:p>
        </w:tc>
        <w:tc>
          <w:tcPr>
            <w:tcW w:w="3859" w:type="dxa"/>
          </w:tcPr>
          <w:p w14:paraId="5DE1F8CD" w14:textId="77777777" w:rsidR="00A40DAE" w:rsidRDefault="00836025">
            <w:pPr>
              <w:pStyle w:val="TableParagraph"/>
              <w:ind w:left="105"/>
              <w:rPr>
                <w:b/>
                <w:i/>
              </w:rPr>
            </w:pPr>
            <w:r>
              <w:rPr>
                <w:b/>
                <w:i/>
              </w:rPr>
              <w:t>Opis kodu czynności</w:t>
            </w:r>
          </w:p>
        </w:tc>
        <w:tc>
          <w:tcPr>
            <w:tcW w:w="1328" w:type="dxa"/>
          </w:tcPr>
          <w:p w14:paraId="4112A7EA" w14:textId="77777777" w:rsidR="00A40DAE" w:rsidRDefault="00836025">
            <w:pPr>
              <w:pStyle w:val="TableParagraph"/>
              <w:ind w:left="104" w:right="217"/>
              <w:rPr>
                <w:b/>
                <w:i/>
              </w:rPr>
            </w:pPr>
            <w:r>
              <w:rPr>
                <w:b/>
                <w:i/>
              </w:rPr>
              <w:t>Jednostka miary</w:t>
            </w:r>
          </w:p>
        </w:tc>
      </w:tr>
      <w:tr w:rsidR="00A40DAE" w14:paraId="0911386F" w14:textId="77777777">
        <w:trPr>
          <w:trHeight w:val="2563"/>
        </w:trPr>
        <w:tc>
          <w:tcPr>
            <w:tcW w:w="670" w:type="dxa"/>
          </w:tcPr>
          <w:p w14:paraId="0E1C1930" w14:textId="77777777" w:rsidR="00A40DAE" w:rsidRDefault="00836025">
            <w:pPr>
              <w:pStyle w:val="TableParagraph"/>
              <w:spacing w:before="122"/>
              <w:ind w:left="0" w:right="202"/>
              <w:jc w:val="right"/>
            </w:pPr>
            <w:r>
              <w:t>19</w:t>
            </w:r>
          </w:p>
        </w:tc>
        <w:tc>
          <w:tcPr>
            <w:tcW w:w="1794" w:type="dxa"/>
          </w:tcPr>
          <w:p w14:paraId="66FF08AC" w14:textId="77777777" w:rsidR="00A40DAE" w:rsidRDefault="00836025">
            <w:pPr>
              <w:pStyle w:val="TableParagraph"/>
              <w:spacing w:before="122"/>
              <w:ind w:left="107"/>
            </w:pPr>
            <w:r>
              <w:t>WPOD-N</w:t>
            </w:r>
          </w:p>
        </w:tc>
        <w:tc>
          <w:tcPr>
            <w:tcW w:w="1705" w:type="dxa"/>
          </w:tcPr>
          <w:p w14:paraId="60FC9E33" w14:textId="77777777" w:rsidR="00A40DAE" w:rsidRDefault="00836025">
            <w:pPr>
              <w:pStyle w:val="TableParagraph"/>
              <w:spacing w:before="122"/>
              <w:ind w:right="406"/>
              <w:jc w:val="both"/>
            </w:pPr>
            <w:r>
              <w:t>WPOD-31N, WPOD-61N, WPOD&gt;61N, WPOD-32N, WPOD-62N, WPOD&gt;62N, WPOD-33N, WPOD-63N, WPOD&gt;63N</w:t>
            </w:r>
          </w:p>
        </w:tc>
        <w:tc>
          <w:tcPr>
            <w:tcW w:w="3859" w:type="dxa"/>
          </w:tcPr>
          <w:p w14:paraId="564E040F" w14:textId="77777777" w:rsidR="00A40DAE" w:rsidRDefault="00836025">
            <w:pPr>
              <w:pStyle w:val="TableParagraph"/>
              <w:spacing w:before="122"/>
              <w:ind w:left="105" w:right="471"/>
            </w:pPr>
            <w:r>
              <w:t>Wycinanie podszytów i podrostów (teren równy lub falisty)</w:t>
            </w:r>
          </w:p>
        </w:tc>
        <w:tc>
          <w:tcPr>
            <w:tcW w:w="1328" w:type="dxa"/>
          </w:tcPr>
          <w:p w14:paraId="09FEA51E" w14:textId="77777777" w:rsidR="00A40DAE" w:rsidRDefault="00836025">
            <w:pPr>
              <w:pStyle w:val="TableParagraph"/>
              <w:spacing w:before="122"/>
              <w:ind w:left="393" w:right="393"/>
              <w:jc w:val="center"/>
            </w:pPr>
            <w:r>
              <w:t>HA</w:t>
            </w:r>
          </w:p>
        </w:tc>
      </w:tr>
      <w:tr w:rsidR="00A40DAE" w14:paraId="6AC37251" w14:textId="77777777">
        <w:trPr>
          <w:trHeight w:val="2560"/>
        </w:trPr>
        <w:tc>
          <w:tcPr>
            <w:tcW w:w="670" w:type="dxa"/>
          </w:tcPr>
          <w:p w14:paraId="74AEA734" w14:textId="77777777" w:rsidR="00A40DAE" w:rsidRDefault="00836025">
            <w:pPr>
              <w:pStyle w:val="TableParagraph"/>
              <w:ind w:left="0" w:right="202"/>
              <w:jc w:val="right"/>
            </w:pPr>
            <w:r>
              <w:t>20</w:t>
            </w:r>
          </w:p>
        </w:tc>
        <w:tc>
          <w:tcPr>
            <w:tcW w:w="1794" w:type="dxa"/>
          </w:tcPr>
          <w:p w14:paraId="6B516E86" w14:textId="77777777" w:rsidR="00A40DAE" w:rsidRDefault="00836025">
            <w:pPr>
              <w:pStyle w:val="TableParagraph"/>
              <w:ind w:left="107"/>
            </w:pPr>
            <w:r>
              <w:t>WPOD-G</w:t>
            </w:r>
          </w:p>
        </w:tc>
        <w:tc>
          <w:tcPr>
            <w:tcW w:w="1705" w:type="dxa"/>
          </w:tcPr>
          <w:p w14:paraId="2E09F59B" w14:textId="77777777" w:rsidR="00A40DAE" w:rsidRDefault="00836025">
            <w:pPr>
              <w:pStyle w:val="TableParagraph"/>
              <w:ind w:right="422"/>
              <w:jc w:val="both"/>
            </w:pPr>
            <w:r>
              <w:t>WPOD-31G, WPOD-61G, WPOD&gt;61G, WPOD-32G, WPOD-62G, WPOD&gt;62G, WPOD-33G, WPOD-63G, WPOD&gt;63G</w:t>
            </w:r>
          </w:p>
        </w:tc>
        <w:tc>
          <w:tcPr>
            <w:tcW w:w="3859" w:type="dxa"/>
          </w:tcPr>
          <w:p w14:paraId="4F1FF694" w14:textId="77777777" w:rsidR="00A40DAE" w:rsidRDefault="00836025">
            <w:pPr>
              <w:pStyle w:val="TableParagraph"/>
              <w:ind w:left="105" w:right="436"/>
            </w:pPr>
            <w:r>
              <w:t>Wycinanie podszytów i podrostów (teren o nachyleniu powyżej 23% )</w:t>
            </w:r>
          </w:p>
        </w:tc>
        <w:tc>
          <w:tcPr>
            <w:tcW w:w="1328" w:type="dxa"/>
          </w:tcPr>
          <w:p w14:paraId="1843593F" w14:textId="77777777" w:rsidR="00A40DAE" w:rsidRDefault="00836025">
            <w:pPr>
              <w:pStyle w:val="TableParagraph"/>
              <w:ind w:left="393" w:right="393"/>
              <w:jc w:val="center"/>
            </w:pPr>
            <w:r>
              <w:t>HA</w:t>
            </w:r>
          </w:p>
        </w:tc>
      </w:tr>
    </w:tbl>
    <w:p w14:paraId="6705829D" w14:textId="77777777" w:rsidR="00A40DAE" w:rsidRDefault="00836025">
      <w:pPr>
        <w:spacing w:before="120"/>
        <w:ind w:left="276"/>
        <w:rPr>
          <w:b/>
        </w:rPr>
      </w:pPr>
      <w:r>
        <w:rPr>
          <w:b/>
        </w:rPr>
        <w:t>Standard technologii prac obejmuje:</w:t>
      </w:r>
    </w:p>
    <w:p w14:paraId="59709E2B" w14:textId="77777777" w:rsidR="00A40DAE" w:rsidRDefault="00836025">
      <w:pPr>
        <w:pStyle w:val="Akapitzlist"/>
        <w:numPr>
          <w:ilvl w:val="0"/>
          <w:numId w:val="15"/>
        </w:numPr>
        <w:tabs>
          <w:tab w:val="left" w:pos="996"/>
          <w:tab w:val="left" w:pos="997"/>
        </w:tabs>
        <w:spacing w:before="121"/>
        <w:ind w:hanging="361"/>
      </w:pPr>
      <w:r>
        <w:t>wycinanie podszytów i podrostów w cięciach</w:t>
      </w:r>
      <w:r>
        <w:rPr>
          <w:spacing w:val="-5"/>
        </w:rPr>
        <w:t xml:space="preserve"> </w:t>
      </w:r>
      <w:r>
        <w:t>rębnych,</w:t>
      </w:r>
    </w:p>
    <w:p w14:paraId="12CFB9F1" w14:textId="77777777" w:rsidR="00A40DAE" w:rsidRDefault="00836025">
      <w:pPr>
        <w:pStyle w:val="Akapitzlist"/>
        <w:numPr>
          <w:ilvl w:val="0"/>
          <w:numId w:val="15"/>
        </w:numPr>
        <w:tabs>
          <w:tab w:val="left" w:pos="996"/>
          <w:tab w:val="left" w:pos="997"/>
        </w:tabs>
        <w:spacing w:before="77"/>
        <w:ind w:hanging="361"/>
      </w:pPr>
      <w:r>
        <w:t>znoszenie i układanie w stosy niewymiarowe z pozostawieniem na</w:t>
      </w:r>
      <w:r>
        <w:rPr>
          <w:spacing w:val="-4"/>
        </w:rPr>
        <w:t xml:space="preserve"> </w:t>
      </w:r>
      <w:r>
        <w:t>powierzchni.</w:t>
      </w:r>
    </w:p>
    <w:p w14:paraId="461D0AE6" w14:textId="2781D709" w:rsidR="00A40DAE" w:rsidRDefault="00A40DAE">
      <w:pPr>
        <w:pStyle w:val="Tekstpodstawowy"/>
        <w:ind w:left="0" w:firstLine="0"/>
        <w:rPr>
          <w:sz w:val="26"/>
        </w:rPr>
      </w:pPr>
    </w:p>
    <w:p w14:paraId="3B234D96" w14:textId="54643AC0" w:rsidR="00131340" w:rsidRDefault="00131340">
      <w:pPr>
        <w:pStyle w:val="Tekstpodstawowy"/>
        <w:ind w:left="0" w:firstLine="0"/>
        <w:rPr>
          <w:sz w:val="26"/>
        </w:rPr>
      </w:pPr>
    </w:p>
    <w:p w14:paraId="242EA7A0" w14:textId="77777777" w:rsidR="00131340" w:rsidRDefault="00131340">
      <w:pPr>
        <w:pStyle w:val="Tekstpodstawowy"/>
        <w:ind w:left="0" w:firstLine="0"/>
        <w:rPr>
          <w:sz w:val="26"/>
        </w:rPr>
      </w:pPr>
    </w:p>
    <w:p w14:paraId="6337E3CF" w14:textId="77777777" w:rsidR="00A40DAE" w:rsidRDefault="00836025">
      <w:pPr>
        <w:pStyle w:val="Nagwek1"/>
        <w:spacing w:before="194"/>
      </w:pPr>
      <w:r>
        <w:lastRenderedPageBreak/>
        <w:t>Uwagi:</w:t>
      </w:r>
    </w:p>
    <w:p w14:paraId="722B5643" w14:textId="69183BC8" w:rsidR="00A40DAE" w:rsidRDefault="00836025">
      <w:pPr>
        <w:pStyle w:val="Tekstpodstawowy"/>
        <w:spacing w:before="121" w:line="350" w:lineRule="auto"/>
        <w:ind w:left="276" w:right="2456" w:firstLine="0"/>
      </w:pPr>
      <w:r>
        <w:t xml:space="preserve">Sprzęt i narzędzia niezbędne do wykonania zabiegu zapewnia Wykonawca. Na powierzchni objętej ww. czynnościami nie stosuje się </w:t>
      </w:r>
      <w:r w:rsidR="00375092">
        <w:t>czynności PORZ&gt;100, PO</w:t>
      </w:r>
      <w:r w:rsidR="005C342E">
        <w:t>RZB&gt;100</w:t>
      </w:r>
    </w:p>
    <w:p w14:paraId="03992EEC" w14:textId="77777777" w:rsidR="00A40DAE" w:rsidRDefault="00836025">
      <w:pPr>
        <w:pStyle w:val="Nagwek1"/>
        <w:spacing w:before="3"/>
      </w:pPr>
      <w:r>
        <w:t>Procedura odbioru:</w:t>
      </w:r>
    </w:p>
    <w:p w14:paraId="26A9BA79" w14:textId="25898858" w:rsidR="00A40DAE" w:rsidRDefault="00836025">
      <w:pPr>
        <w:pStyle w:val="Tekstpodstawowy"/>
        <w:spacing w:before="119"/>
        <w:ind w:left="276" w:firstLine="0"/>
      </w:pPr>
      <w:r>
        <w:t>Odbi</w:t>
      </w:r>
      <w:r w:rsidR="00C97F84">
        <w:t>ó</w:t>
      </w:r>
      <w:r>
        <w:t>r prac nastąpi poprzez:</w:t>
      </w:r>
    </w:p>
    <w:p w14:paraId="58638A46" w14:textId="2BC2BEE3" w:rsidR="00A40DAE" w:rsidRDefault="00836025">
      <w:pPr>
        <w:pStyle w:val="Akapitzlist"/>
        <w:numPr>
          <w:ilvl w:val="0"/>
          <w:numId w:val="1"/>
        </w:numPr>
        <w:tabs>
          <w:tab w:val="left" w:pos="997"/>
        </w:tabs>
        <w:spacing w:before="120" w:line="263" w:lineRule="exact"/>
        <w:ind w:hanging="361"/>
        <w:jc w:val="both"/>
      </w:pPr>
      <w:r>
        <w:t xml:space="preserve">zweryfikowanie </w:t>
      </w:r>
      <w:r>
        <w:rPr>
          <w:spacing w:val="-4"/>
        </w:rPr>
        <w:t>prawidłowo</w:t>
      </w:r>
      <w:r w:rsidR="00C97F84">
        <w:rPr>
          <w:spacing w:val="-4"/>
        </w:rPr>
        <w:t>ś</w:t>
      </w:r>
      <w:r>
        <w:t xml:space="preserve">ci ich wykonania z opisem </w:t>
      </w:r>
      <w:r>
        <w:rPr>
          <w:spacing w:val="-3"/>
        </w:rPr>
        <w:t>czynno</w:t>
      </w:r>
      <w:r w:rsidR="00C97F84">
        <w:rPr>
          <w:spacing w:val="-3"/>
        </w:rPr>
        <w:t>ś</w:t>
      </w:r>
      <w:r>
        <w:t>ci i</w:t>
      </w:r>
      <w:r>
        <w:rPr>
          <w:spacing w:val="33"/>
        </w:rPr>
        <w:t xml:space="preserve"> </w:t>
      </w:r>
      <w:r>
        <w:t>zleceniem,</w:t>
      </w:r>
    </w:p>
    <w:p w14:paraId="7DBC82DB" w14:textId="67F7CA5D" w:rsidR="00A40DAE" w:rsidRDefault="00836025">
      <w:pPr>
        <w:pStyle w:val="Akapitzlist"/>
        <w:numPr>
          <w:ilvl w:val="0"/>
          <w:numId w:val="1"/>
        </w:numPr>
        <w:tabs>
          <w:tab w:val="left" w:pos="997"/>
        </w:tabs>
        <w:spacing w:line="235" w:lineRule="auto"/>
        <w:ind w:right="290"/>
        <w:jc w:val="both"/>
      </w:pPr>
      <w:r>
        <w:t xml:space="preserve">dokonanie pomiaru powierzchni wykonanego zabiegu (np. przy pomocy: dalmierza, </w:t>
      </w:r>
      <w:r>
        <w:rPr>
          <w:spacing w:val="-7"/>
        </w:rPr>
        <w:t>ta</w:t>
      </w:r>
      <w:r w:rsidR="00C97F84">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43F50D2F" w14:textId="442B8B71" w:rsidR="00A40DAE" w:rsidRDefault="00836025">
      <w:pPr>
        <w:spacing w:before="122"/>
        <w:ind w:left="984"/>
        <w:jc w:val="both"/>
      </w:pPr>
      <w:r>
        <w:t>(</w:t>
      </w:r>
      <w:r>
        <w:rPr>
          <w:i/>
        </w:rPr>
        <w:t xml:space="preserve">rozliczenie </w:t>
      </w:r>
      <w:r>
        <w:t>z dokładno</w:t>
      </w:r>
      <w:r w:rsidR="00C97F84">
        <w:t>ś</w:t>
      </w:r>
      <w:r>
        <w:t>cią do dw</w:t>
      </w:r>
      <w:r w:rsidR="00C97F84">
        <w:t>ó</w:t>
      </w:r>
      <w:r>
        <w:t>ch miejsc po przecinku)</w:t>
      </w:r>
    </w:p>
    <w:p w14:paraId="2B07A735" w14:textId="77777777" w:rsidR="00A40DAE" w:rsidRDefault="00A40DAE">
      <w:pPr>
        <w:pStyle w:val="Tekstpodstawowy"/>
        <w:ind w:left="0" w:firstLine="0"/>
        <w:rPr>
          <w:sz w:val="26"/>
        </w:rPr>
      </w:pPr>
    </w:p>
    <w:p w14:paraId="5FA65BA4" w14:textId="77777777" w:rsidR="00A40DAE" w:rsidRDefault="00836025">
      <w:pPr>
        <w:pStyle w:val="Nagwek1"/>
        <w:spacing w:before="191"/>
      </w:pPr>
      <w:r>
        <w:t>Wycinanie podszytów i podrostów w cięciach rębnych bez znoszenia</w:t>
      </w:r>
    </w:p>
    <w:p w14:paraId="0C16960C" w14:textId="77777777" w:rsidR="00A40DAE" w:rsidRDefault="00A40DAE">
      <w:pPr>
        <w:pStyle w:val="Tekstpodstawowy"/>
        <w:ind w:left="0" w:firstLine="0"/>
        <w:rPr>
          <w:b/>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6"/>
        <w:gridCol w:w="1558"/>
        <w:gridCol w:w="1800"/>
        <w:gridCol w:w="3548"/>
        <w:gridCol w:w="1274"/>
      </w:tblGrid>
      <w:tr w:rsidR="00A40DAE" w14:paraId="746BD384" w14:textId="77777777">
        <w:trPr>
          <w:trHeight w:val="1182"/>
        </w:trPr>
        <w:tc>
          <w:tcPr>
            <w:tcW w:w="1176" w:type="dxa"/>
          </w:tcPr>
          <w:p w14:paraId="5986FA50" w14:textId="77777777" w:rsidR="00A40DAE" w:rsidRDefault="00836025">
            <w:pPr>
              <w:pStyle w:val="TableParagraph"/>
              <w:spacing w:before="165"/>
              <w:ind w:left="446" w:right="434"/>
              <w:jc w:val="center"/>
              <w:rPr>
                <w:b/>
                <w:i/>
              </w:rPr>
            </w:pPr>
            <w:r>
              <w:rPr>
                <w:b/>
                <w:i/>
              </w:rPr>
              <w:t>Nr</w:t>
            </w:r>
          </w:p>
        </w:tc>
        <w:tc>
          <w:tcPr>
            <w:tcW w:w="1558" w:type="dxa"/>
          </w:tcPr>
          <w:p w14:paraId="2A3DB27E" w14:textId="77777777" w:rsidR="00A40DAE" w:rsidRDefault="00836025">
            <w:pPr>
              <w:pStyle w:val="TableParagraph"/>
              <w:spacing w:before="165" w:line="259" w:lineRule="auto"/>
              <w:ind w:left="174" w:right="124" w:firstLine="2"/>
              <w:jc w:val="center"/>
              <w:rPr>
                <w:b/>
                <w:i/>
              </w:rPr>
            </w:pPr>
            <w:r>
              <w:rPr>
                <w:b/>
                <w:i/>
              </w:rPr>
              <w:t>Kod czynności do rozliczenia</w:t>
            </w:r>
          </w:p>
        </w:tc>
        <w:tc>
          <w:tcPr>
            <w:tcW w:w="1800" w:type="dxa"/>
          </w:tcPr>
          <w:p w14:paraId="1BF5670A" w14:textId="77777777" w:rsidR="00A40DAE" w:rsidRDefault="00836025">
            <w:pPr>
              <w:pStyle w:val="TableParagraph"/>
              <w:spacing w:before="165" w:line="259" w:lineRule="auto"/>
              <w:ind w:left="271" w:right="221" w:firstLine="1"/>
              <w:jc w:val="center"/>
              <w:rPr>
                <w:b/>
                <w:i/>
              </w:rPr>
            </w:pPr>
            <w:r>
              <w:rPr>
                <w:b/>
                <w:i/>
              </w:rPr>
              <w:t>Kod czynn. / materiału do wyceny</w:t>
            </w:r>
          </w:p>
        </w:tc>
        <w:tc>
          <w:tcPr>
            <w:tcW w:w="3548" w:type="dxa"/>
          </w:tcPr>
          <w:p w14:paraId="307EA740" w14:textId="77777777" w:rsidR="00A40DAE" w:rsidRDefault="00836025">
            <w:pPr>
              <w:pStyle w:val="TableParagraph"/>
              <w:spacing w:before="165"/>
              <w:ind w:left="107"/>
              <w:rPr>
                <w:b/>
                <w:i/>
              </w:rPr>
            </w:pPr>
            <w:r>
              <w:rPr>
                <w:b/>
                <w:i/>
              </w:rPr>
              <w:t>Opis kodu czynności</w:t>
            </w:r>
          </w:p>
        </w:tc>
        <w:tc>
          <w:tcPr>
            <w:tcW w:w="1274" w:type="dxa"/>
          </w:tcPr>
          <w:p w14:paraId="05E31A12" w14:textId="77777777" w:rsidR="00A40DAE" w:rsidRDefault="00836025">
            <w:pPr>
              <w:pStyle w:val="TableParagraph"/>
              <w:spacing w:before="165" w:line="259" w:lineRule="auto"/>
              <w:ind w:left="360" w:right="102" w:hanging="195"/>
              <w:rPr>
                <w:b/>
                <w:i/>
              </w:rPr>
            </w:pPr>
            <w:r>
              <w:rPr>
                <w:b/>
                <w:i/>
              </w:rPr>
              <w:t>Jednostka miary</w:t>
            </w:r>
          </w:p>
        </w:tc>
      </w:tr>
      <w:tr w:rsidR="00A40DAE" w14:paraId="251B9725" w14:textId="77777777">
        <w:trPr>
          <w:trHeight w:val="1560"/>
        </w:trPr>
        <w:tc>
          <w:tcPr>
            <w:tcW w:w="1176" w:type="dxa"/>
          </w:tcPr>
          <w:p w14:paraId="679E6AE2" w14:textId="77777777" w:rsidR="00A40DAE" w:rsidRDefault="00A40DAE">
            <w:pPr>
              <w:pStyle w:val="TableParagraph"/>
              <w:spacing w:before="0"/>
              <w:ind w:left="0"/>
              <w:rPr>
                <w:b/>
                <w:sz w:val="26"/>
              </w:rPr>
            </w:pPr>
          </w:p>
          <w:p w14:paraId="43774ABA" w14:textId="77777777" w:rsidR="00A40DAE" w:rsidRDefault="00A40DAE">
            <w:pPr>
              <w:pStyle w:val="TableParagraph"/>
              <w:spacing w:before="7"/>
              <w:ind w:left="0"/>
              <w:rPr>
                <w:b/>
                <w:sz w:val="35"/>
              </w:rPr>
            </w:pPr>
          </w:p>
          <w:p w14:paraId="527A8741" w14:textId="77777777" w:rsidR="00A40DAE" w:rsidRDefault="00836025">
            <w:pPr>
              <w:pStyle w:val="TableParagraph"/>
              <w:spacing w:before="0"/>
              <w:ind w:left="141"/>
            </w:pPr>
            <w:r>
              <w:t>21</w:t>
            </w:r>
          </w:p>
        </w:tc>
        <w:tc>
          <w:tcPr>
            <w:tcW w:w="1558" w:type="dxa"/>
          </w:tcPr>
          <w:p w14:paraId="41A39F9B" w14:textId="77777777" w:rsidR="00A40DAE" w:rsidRDefault="00A40DAE">
            <w:pPr>
              <w:pStyle w:val="TableParagraph"/>
              <w:spacing w:before="0"/>
              <w:ind w:left="0"/>
              <w:rPr>
                <w:b/>
                <w:sz w:val="26"/>
              </w:rPr>
            </w:pPr>
          </w:p>
          <w:p w14:paraId="3D2ED2BA" w14:textId="77777777" w:rsidR="00A40DAE" w:rsidRDefault="00A40DAE">
            <w:pPr>
              <w:pStyle w:val="TableParagraph"/>
              <w:spacing w:before="7"/>
              <w:ind w:left="0"/>
              <w:rPr>
                <w:b/>
                <w:sz w:val="35"/>
              </w:rPr>
            </w:pPr>
          </w:p>
          <w:p w14:paraId="4857061B" w14:textId="77777777" w:rsidR="00A40DAE" w:rsidRDefault="00836025">
            <w:pPr>
              <w:pStyle w:val="TableParagraph"/>
              <w:spacing w:before="0"/>
              <w:ind w:left="110"/>
            </w:pPr>
            <w:r>
              <w:t>WPOD-BN</w:t>
            </w:r>
          </w:p>
        </w:tc>
        <w:tc>
          <w:tcPr>
            <w:tcW w:w="1800" w:type="dxa"/>
          </w:tcPr>
          <w:p w14:paraId="4D922029" w14:textId="77777777" w:rsidR="00A40DAE" w:rsidRDefault="00A40DAE">
            <w:pPr>
              <w:pStyle w:val="TableParagraph"/>
              <w:spacing w:before="7"/>
              <w:ind w:left="0"/>
              <w:rPr>
                <w:b/>
                <w:sz w:val="28"/>
              </w:rPr>
            </w:pPr>
          </w:p>
          <w:p w14:paraId="79E8A360" w14:textId="77777777" w:rsidR="00A40DAE" w:rsidRDefault="00836025">
            <w:pPr>
              <w:pStyle w:val="TableParagraph"/>
              <w:spacing w:before="0"/>
              <w:ind w:left="206" w:right="435"/>
              <w:jc w:val="both"/>
            </w:pPr>
            <w:r>
              <w:t>WPOD-3BN WPOD-6BN WPOD&gt;6BN</w:t>
            </w:r>
          </w:p>
        </w:tc>
        <w:tc>
          <w:tcPr>
            <w:tcW w:w="3548" w:type="dxa"/>
          </w:tcPr>
          <w:p w14:paraId="6CD09BF3" w14:textId="77777777" w:rsidR="00A40DAE" w:rsidRDefault="00836025">
            <w:pPr>
              <w:pStyle w:val="TableParagraph"/>
              <w:spacing w:before="143" w:line="280" w:lineRule="atLeast"/>
              <w:ind w:left="107" w:right="158"/>
            </w:pPr>
            <w:r>
              <w:t>Wycinanie podszytów i podrostów w cięciach rębnych z pozostawieniem na powierzchni, bez znoszenia i układania w stosy (teren równy lub falisty)</w:t>
            </w:r>
          </w:p>
        </w:tc>
        <w:tc>
          <w:tcPr>
            <w:tcW w:w="1274" w:type="dxa"/>
          </w:tcPr>
          <w:p w14:paraId="19FB9FB5" w14:textId="77777777" w:rsidR="00A40DAE" w:rsidRDefault="00A40DAE">
            <w:pPr>
              <w:pStyle w:val="TableParagraph"/>
              <w:spacing w:before="0"/>
              <w:ind w:left="0"/>
              <w:rPr>
                <w:b/>
                <w:sz w:val="26"/>
              </w:rPr>
            </w:pPr>
          </w:p>
          <w:p w14:paraId="652AA1EB" w14:textId="77777777" w:rsidR="00A40DAE" w:rsidRDefault="00A40DAE">
            <w:pPr>
              <w:pStyle w:val="TableParagraph"/>
              <w:spacing w:before="7"/>
              <w:ind w:left="0"/>
              <w:rPr>
                <w:b/>
                <w:sz w:val="35"/>
              </w:rPr>
            </w:pPr>
          </w:p>
          <w:p w14:paraId="2F9292EF" w14:textId="77777777" w:rsidR="00A40DAE" w:rsidRDefault="00836025">
            <w:pPr>
              <w:pStyle w:val="TableParagraph"/>
              <w:spacing w:before="0"/>
              <w:ind w:left="492"/>
            </w:pPr>
            <w:r>
              <w:t>HA</w:t>
            </w:r>
          </w:p>
        </w:tc>
      </w:tr>
      <w:tr w:rsidR="00A40DAE" w14:paraId="53E2A314" w14:textId="77777777">
        <w:trPr>
          <w:trHeight w:val="2114"/>
        </w:trPr>
        <w:tc>
          <w:tcPr>
            <w:tcW w:w="1176" w:type="dxa"/>
          </w:tcPr>
          <w:p w14:paraId="2E822263" w14:textId="77777777" w:rsidR="00A40DAE" w:rsidRDefault="00A40DAE">
            <w:pPr>
              <w:pStyle w:val="TableParagraph"/>
              <w:spacing w:before="0"/>
              <w:ind w:left="0"/>
              <w:rPr>
                <w:b/>
                <w:sz w:val="26"/>
              </w:rPr>
            </w:pPr>
          </w:p>
          <w:p w14:paraId="516DEF6E" w14:textId="77777777" w:rsidR="00A40DAE" w:rsidRDefault="00A40DAE">
            <w:pPr>
              <w:pStyle w:val="TableParagraph"/>
              <w:spacing w:before="0"/>
              <w:ind w:left="0"/>
              <w:rPr>
                <w:b/>
                <w:sz w:val="26"/>
              </w:rPr>
            </w:pPr>
          </w:p>
          <w:p w14:paraId="01872309" w14:textId="77777777" w:rsidR="00A40DAE" w:rsidRDefault="00A40DAE">
            <w:pPr>
              <w:pStyle w:val="TableParagraph"/>
              <w:spacing w:before="1"/>
              <w:ind w:left="0"/>
              <w:rPr>
                <w:b/>
                <w:sz w:val="33"/>
              </w:rPr>
            </w:pPr>
          </w:p>
          <w:p w14:paraId="3857BC1A" w14:textId="77777777" w:rsidR="00A40DAE" w:rsidRDefault="00836025">
            <w:pPr>
              <w:pStyle w:val="TableParagraph"/>
              <w:spacing w:before="0"/>
              <w:ind w:left="141"/>
            </w:pPr>
            <w:r>
              <w:t>22</w:t>
            </w:r>
          </w:p>
        </w:tc>
        <w:tc>
          <w:tcPr>
            <w:tcW w:w="1558" w:type="dxa"/>
          </w:tcPr>
          <w:p w14:paraId="18D81541" w14:textId="77777777" w:rsidR="00A40DAE" w:rsidRDefault="00A40DAE">
            <w:pPr>
              <w:pStyle w:val="TableParagraph"/>
              <w:spacing w:before="0"/>
              <w:ind w:left="0"/>
              <w:rPr>
                <w:b/>
                <w:sz w:val="26"/>
              </w:rPr>
            </w:pPr>
          </w:p>
          <w:p w14:paraId="34B41B75" w14:textId="77777777" w:rsidR="00A40DAE" w:rsidRDefault="00A40DAE">
            <w:pPr>
              <w:pStyle w:val="TableParagraph"/>
              <w:spacing w:before="0"/>
              <w:ind w:left="0"/>
              <w:rPr>
                <w:b/>
                <w:sz w:val="26"/>
              </w:rPr>
            </w:pPr>
          </w:p>
          <w:p w14:paraId="7C8E1DDC" w14:textId="77777777" w:rsidR="00A40DAE" w:rsidRDefault="00A40DAE">
            <w:pPr>
              <w:pStyle w:val="TableParagraph"/>
              <w:spacing w:before="1"/>
              <w:ind w:left="0"/>
              <w:rPr>
                <w:b/>
                <w:sz w:val="33"/>
              </w:rPr>
            </w:pPr>
          </w:p>
          <w:p w14:paraId="731C7043" w14:textId="77777777" w:rsidR="00A40DAE" w:rsidRDefault="00836025">
            <w:pPr>
              <w:pStyle w:val="TableParagraph"/>
              <w:spacing w:before="0"/>
              <w:ind w:left="110"/>
            </w:pPr>
            <w:r>
              <w:t>WPOD-BG</w:t>
            </w:r>
          </w:p>
        </w:tc>
        <w:tc>
          <w:tcPr>
            <w:tcW w:w="1800" w:type="dxa"/>
          </w:tcPr>
          <w:p w14:paraId="250BB78C" w14:textId="77777777" w:rsidR="00A40DAE" w:rsidRDefault="00A40DAE">
            <w:pPr>
              <w:pStyle w:val="TableParagraph"/>
              <w:spacing w:before="0"/>
              <w:ind w:left="0"/>
              <w:rPr>
                <w:b/>
                <w:sz w:val="26"/>
              </w:rPr>
            </w:pPr>
          </w:p>
          <w:p w14:paraId="4D8D3D6A" w14:textId="77777777" w:rsidR="00A40DAE" w:rsidRDefault="00A40DAE">
            <w:pPr>
              <w:pStyle w:val="TableParagraph"/>
              <w:spacing w:before="4"/>
              <w:ind w:left="0"/>
              <w:rPr>
                <w:b/>
                <w:sz w:val="26"/>
              </w:rPr>
            </w:pPr>
          </w:p>
          <w:p w14:paraId="3E79F741" w14:textId="77777777" w:rsidR="00A40DAE" w:rsidRDefault="00836025">
            <w:pPr>
              <w:pStyle w:val="TableParagraph"/>
              <w:spacing w:before="0"/>
              <w:ind w:left="206" w:right="448"/>
              <w:jc w:val="both"/>
            </w:pPr>
            <w:r>
              <w:t>WPOD-3BG WPOD-6BG WPOD&gt;6BG</w:t>
            </w:r>
          </w:p>
        </w:tc>
        <w:tc>
          <w:tcPr>
            <w:tcW w:w="3548" w:type="dxa"/>
          </w:tcPr>
          <w:p w14:paraId="680F5A18" w14:textId="77777777" w:rsidR="00A40DAE" w:rsidRDefault="00836025">
            <w:pPr>
              <w:pStyle w:val="TableParagraph"/>
              <w:spacing w:before="162" w:line="259" w:lineRule="auto"/>
              <w:ind w:left="107" w:right="110" w:firstLine="48"/>
            </w:pPr>
            <w:r>
              <w:t>Wycinanie podszytów i podrostów w cięciach rębnych z pozostawieniem na powierzchni, bez znoszenia i układania w</w:t>
            </w:r>
            <w:r>
              <w:rPr>
                <w:spacing w:val="-9"/>
              </w:rPr>
              <w:t xml:space="preserve"> </w:t>
            </w:r>
            <w:r>
              <w:t>stosy</w:t>
            </w:r>
          </w:p>
          <w:p w14:paraId="3000309F" w14:textId="77777777" w:rsidR="00A40DAE" w:rsidRDefault="00836025">
            <w:pPr>
              <w:pStyle w:val="TableParagraph"/>
              <w:spacing w:before="0" w:line="257" w:lineRule="exact"/>
              <w:ind w:left="107"/>
            </w:pPr>
            <w:r>
              <w:t>(teren pagórkowaty, wzgórzowy</w:t>
            </w:r>
            <w:r>
              <w:rPr>
                <w:spacing w:val="-2"/>
              </w:rPr>
              <w:t xml:space="preserve"> </w:t>
            </w:r>
            <w:r>
              <w:t>i</w:t>
            </w:r>
          </w:p>
          <w:p w14:paraId="12561ECD" w14:textId="77777777" w:rsidR="00A40DAE" w:rsidRDefault="00836025">
            <w:pPr>
              <w:pStyle w:val="TableParagraph"/>
              <w:spacing w:before="0" w:line="280" w:lineRule="atLeast"/>
              <w:ind w:left="107" w:right="1022"/>
            </w:pPr>
            <w:r>
              <w:t>górski, stoki o nachyleniu pow.13%)</w:t>
            </w:r>
          </w:p>
        </w:tc>
        <w:tc>
          <w:tcPr>
            <w:tcW w:w="1274" w:type="dxa"/>
          </w:tcPr>
          <w:p w14:paraId="0CE86C8D" w14:textId="77777777" w:rsidR="00A40DAE" w:rsidRDefault="00A40DAE">
            <w:pPr>
              <w:pStyle w:val="TableParagraph"/>
              <w:spacing w:before="0"/>
              <w:ind w:left="0"/>
              <w:rPr>
                <w:b/>
                <w:sz w:val="26"/>
              </w:rPr>
            </w:pPr>
          </w:p>
          <w:p w14:paraId="4B991B0A" w14:textId="77777777" w:rsidR="00A40DAE" w:rsidRDefault="00A40DAE">
            <w:pPr>
              <w:pStyle w:val="TableParagraph"/>
              <w:spacing w:before="0"/>
              <w:ind w:left="0"/>
              <w:rPr>
                <w:b/>
                <w:sz w:val="26"/>
              </w:rPr>
            </w:pPr>
          </w:p>
          <w:p w14:paraId="4BAF22DA" w14:textId="77777777" w:rsidR="00A40DAE" w:rsidRDefault="00A40DAE">
            <w:pPr>
              <w:pStyle w:val="TableParagraph"/>
              <w:spacing w:before="1"/>
              <w:ind w:left="0"/>
              <w:rPr>
                <w:b/>
                <w:sz w:val="33"/>
              </w:rPr>
            </w:pPr>
          </w:p>
          <w:p w14:paraId="18D8E555" w14:textId="77777777" w:rsidR="00A40DAE" w:rsidRDefault="00836025">
            <w:pPr>
              <w:pStyle w:val="TableParagraph"/>
              <w:spacing w:before="0"/>
              <w:ind w:left="492"/>
            </w:pPr>
            <w:r>
              <w:t>HA</w:t>
            </w:r>
          </w:p>
        </w:tc>
      </w:tr>
    </w:tbl>
    <w:p w14:paraId="38970EC2" w14:textId="77777777" w:rsidR="00A40DAE" w:rsidRDefault="00836025">
      <w:pPr>
        <w:ind w:left="276"/>
        <w:rPr>
          <w:b/>
        </w:rPr>
      </w:pPr>
      <w:r>
        <w:rPr>
          <w:b/>
        </w:rPr>
        <w:t>Standard technologii prac obejmuje:</w:t>
      </w:r>
    </w:p>
    <w:p w14:paraId="161DEFD0" w14:textId="77777777" w:rsidR="00A40DAE" w:rsidRDefault="00836025">
      <w:pPr>
        <w:pStyle w:val="Akapitzlist"/>
        <w:numPr>
          <w:ilvl w:val="0"/>
          <w:numId w:val="12"/>
        </w:numPr>
        <w:tabs>
          <w:tab w:val="left" w:pos="431"/>
        </w:tabs>
        <w:spacing w:before="1"/>
        <w:ind w:right="288" w:firstLine="0"/>
      </w:pPr>
      <w:r>
        <w:t>wycinanie podszytów i podrostów w cięciach rębnych z pozostawieniem na powierzchni, bez znoszenia i układania w</w:t>
      </w:r>
      <w:r>
        <w:rPr>
          <w:spacing w:val="-4"/>
        </w:rPr>
        <w:t xml:space="preserve"> </w:t>
      </w:r>
      <w:r>
        <w:t>stosy.</w:t>
      </w:r>
    </w:p>
    <w:p w14:paraId="1585AF0B" w14:textId="77777777" w:rsidR="00A40DAE" w:rsidRDefault="00A40DAE">
      <w:pPr>
        <w:pStyle w:val="Tekstpodstawowy"/>
        <w:spacing w:before="11"/>
        <w:ind w:left="0" w:firstLine="0"/>
        <w:rPr>
          <w:sz w:val="21"/>
        </w:rPr>
      </w:pPr>
    </w:p>
    <w:p w14:paraId="4499007A" w14:textId="77777777" w:rsidR="00A40DAE" w:rsidRDefault="00836025">
      <w:pPr>
        <w:pStyle w:val="Nagwek1"/>
        <w:spacing w:before="0"/>
      </w:pPr>
      <w:r>
        <w:t>Uwagi:</w:t>
      </w:r>
    </w:p>
    <w:p w14:paraId="3CB42D19" w14:textId="77777777" w:rsidR="00A40DAE" w:rsidRDefault="00836025">
      <w:pPr>
        <w:pStyle w:val="Akapitzlist"/>
        <w:numPr>
          <w:ilvl w:val="1"/>
          <w:numId w:val="12"/>
        </w:numPr>
        <w:tabs>
          <w:tab w:val="left" w:pos="996"/>
          <w:tab w:val="left" w:pos="997"/>
        </w:tabs>
        <w:spacing w:before="9" w:line="230" w:lineRule="auto"/>
        <w:ind w:right="291"/>
      </w:pPr>
      <w:r>
        <w:t>szczegółowa technologia i zakres  prac  zostaną  określone  przed  rozpoczęciem  zabiegu w</w:t>
      </w:r>
      <w:r>
        <w:rPr>
          <w:spacing w:val="-2"/>
        </w:rPr>
        <w:t xml:space="preserve"> </w:t>
      </w:r>
      <w:r>
        <w:t>zleceniu.</w:t>
      </w:r>
    </w:p>
    <w:p w14:paraId="6732FDAF" w14:textId="77777777" w:rsidR="00A40DAE" w:rsidRDefault="00836025">
      <w:pPr>
        <w:pStyle w:val="Akapitzlist"/>
        <w:numPr>
          <w:ilvl w:val="1"/>
          <w:numId w:val="12"/>
        </w:numPr>
        <w:tabs>
          <w:tab w:val="left" w:pos="996"/>
          <w:tab w:val="left" w:pos="997"/>
        </w:tabs>
        <w:spacing w:before="2"/>
        <w:ind w:hanging="361"/>
      </w:pPr>
      <w:r>
        <w:t>sprzęt, narzędzia zapewnia</w:t>
      </w:r>
      <w:r>
        <w:rPr>
          <w:spacing w:val="-1"/>
        </w:rPr>
        <w:t xml:space="preserve"> </w:t>
      </w:r>
      <w:r>
        <w:t>Wykonawca.</w:t>
      </w:r>
    </w:p>
    <w:p w14:paraId="2A3B081B" w14:textId="0A3BAE47" w:rsidR="00A40DAE" w:rsidRDefault="00836025" w:rsidP="00C97F84">
      <w:pPr>
        <w:pStyle w:val="Tekstpodstawowy"/>
        <w:spacing w:before="121" w:line="350" w:lineRule="auto"/>
        <w:ind w:left="276" w:right="2456" w:firstLine="0"/>
      </w:pPr>
      <w:r>
        <w:t>na powierzchni objętej ww. czynnościami nie stosuje się czynności</w:t>
      </w:r>
      <w:r>
        <w:rPr>
          <w:spacing w:val="-8"/>
        </w:rPr>
        <w:t xml:space="preserve"> </w:t>
      </w:r>
      <w:r w:rsidR="00C97F84">
        <w:t>PORZ&gt;100, PORZB&gt;100</w:t>
      </w:r>
    </w:p>
    <w:p w14:paraId="35B2AC01" w14:textId="77777777" w:rsidR="00A40DAE" w:rsidRDefault="00A40DAE">
      <w:pPr>
        <w:pStyle w:val="Tekstpodstawowy"/>
        <w:spacing w:before="6"/>
        <w:ind w:left="0" w:firstLine="0"/>
        <w:rPr>
          <w:sz w:val="20"/>
        </w:rPr>
      </w:pPr>
    </w:p>
    <w:p w14:paraId="227D850C" w14:textId="77777777" w:rsidR="00A40DAE" w:rsidRDefault="00836025">
      <w:pPr>
        <w:pStyle w:val="Nagwek1"/>
        <w:spacing w:before="0"/>
      </w:pPr>
      <w:r>
        <w:t>Procedura odbioru:</w:t>
      </w:r>
    </w:p>
    <w:p w14:paraId="4465D94D" w14:textId="77777777" w:rsidR="00A40DAE" w:rsidRDefault="00836025">
      <w:pPr>
        <w:pStyle w:val="Tekstpodstawowy"/>
        <w:spacing w:before="120"/>
        <w:ind w:left="276" w:firstLine="0"/>
      </w:pPr>
      <w:r>
        <w:t>Odbiór prac nastąpi poprzez:</w:t>
      </w:r>
    </w:p>
    <w:p w14:paraId="124E44CE" w14:textId="77777777" w:rsidR="00A40DAE" w:rsidRDefault="00836025">
      <w:pPr>
        <w:pStyle w:val="Akapitzlist"/>
        <w:numPr>
          <w:ilvl w:val="0"/>
          <w:numId w:val="16"/>
        </w:numPr>
        <w:tabs>
          <w:tab w:val="left" w:pos="703"/>
          <w:tab w:val="left" w:pos="704"/>
        </w:tabs>
        <w:spacing w:before="118"/>
        <w:ind w:left="703" w:hanging="428"/>
      </w:pPr>
      <w:r>
        <w:t>zweryfikowanie prawidłowości ich wykonania z opisem czynności i</w:t>
      </w:r>
      <w:r>
        <w:rPr>
          <w:spacing w:val="-1"/>
        </w:rPr>
        <w:t xml:space="preserve"> </w:t>
      </w:r>
      <w:r>
        <w:t>zleceniem,</w:t>
      </w:r>
    </w:p>
    <w:p w14:paraId="5FB2408A" w14:textId="77777777" w:rsidR="00A40DAE" w:rsidRDefault="00A40DAE">
      <w:pPr>
        <w:sectPr w:rsidR="00A40DAE">
          <w:pgSz w:w="11910" w:h="16840"/>
          <w:pgMar w:top="1320" w:right="980" w:bottom="280" w:left="1140" w:header="708" w:footer="708" w:gutter="0"/>
          <w:cols w:space="708"/>
        </w:sectPr>
      </w:pPr>
    </w:p>
    <w:p w14:paraId="5462E6B1" w14:textId="77777777" w:rsidR="00A40DAE" w:rsidRDefault="00836025">
      <w:pPr>
        <w:pStyle w:val="Akapitzlist"/>
        <w:numPr>
          <w:ilvl w:val="0"/>
          <w:numId w:val="16"/>
        </w:numPr>
        <w:tabs>
          <w:tab w:val="left" w:pos="703"/>
          <w:tab w:val="left" w:pos="704"/>
        </w:tabs>
        <w:spacing w:before="80"/>
        <w:ind w:left="703" w:right="670" w:hanging="428"/>
        <w:rPr>
          <w:i/>
        </w:rPr>
      </w:pPr>
      <w:r>
        <w:lastRenderedPageBreak/>
        <w:t>dokonanie</w:t>
      </w:r>
      <w:r>
        <w:rPr>
          <w:spacing w:val="-14"/>
        </w:rPr>
        <w:t xml:space="preserve"> </w:t>
      </w:r>
      <w:r>
        <w:t>pomiaru</w:t>
      </w:r>
      <w:r>
        <w:rPr>
          <w:spacing w:val="-13"/>
        </w:rPr>
        <w:t xml:space="preserve"> </w:t>
      </w:r>
      <w:r>
        <w:t>powierzchni</w:t>
      </w:r>
      <w:r>
        <w:rPr>
          <w:spacing w:val="-16"/>
        </w:rPr>
        <w:t xml:space="preserve"> </w:t>
      </w:r>
      <w:r>
        <w:t>wykonanego</w:t>
      </w:r>
      <w:r>
        <w:rPr>
          <w:spacing w:val="-10"/>
        </w:rPr>
        <w:t xml:space="preserve"> </w:t>
      </w:r>
      <w:r>
        <w:t>zabiegu</w:t>
      </w:r>
      <w:r>
        <w:rPr>
          <w:spacing w:val="-11"/>
        </w:rPr>
        <w:t xml:space="preserve"> </w:t>
      </w:r>
      <w:r>
        <w:t>(np.</w:t>
      </w:r>
      <w:r>
        <w:rPr>
          <w:spacing w:val="-9"/>
        </w:rPr>
        <w:t xml:space="preserve"> </w:t>
      </w:r>
      <w:r>
        <w:t>przy</w:t>
      </w:r>
      <w:r>
        <w:rPr>
          <w:spacing w:val="-13"/>
        </w:rPr>
        <w:t xml:space="preserve"> </w:t>
      </w:r>
      <w:r>
        <w:t>pomocy:</w:t>
      </w:r>
      <w:r>
        <w:rPr>
          <w:spacing w:val="-15"/>
        </w:rPr>
        <w:t xml:space="preserve"> </w:t>
      </w:r>
      <w:r>
        <w:t>dalmierza,</w:t>
      </w:r>
      <w:r>
        <w:rPr>
          <w:spacing w:val="-15"/>
        </w:rPr>
        <w:t xml:space="preserve"> </w:t>
      </w:r>
      <w:r>
        <w:t>taśmy mierniczej, GPS, itp). Zlecona powierzchnia powinna być pomniejszona o istniejące w wydzieleniu takie elementy jak: drogi, kępy drzewostanu nie objęte zabiegiem, bagna itp. (</w:t>
      </w:r>
      <w:r>
        <w:rPr>
          <w:i/>
        </w:rPr>
        <w:t>rozliczenie z dokładnością do dwóch miejsc po</w:t>
      </w:r>
      <w:r>
        <w:rPr>
          <w:i/>
          <w:spacing w:val="-5"/>
        </w:rPr>
        <w:t xml:space="preserve"> </w:t>
      </w:r>
      <w:r>
        <w:rPr>
          <w:i/>
        </w:rPr>
        <w:t>przecinku)</w:t>
      </w:r>
    </w:p>
    <w:p w14:paraId="7138F81A" w14:textId="77777777" w:rsidR="00A40DAE" w:rsidRDefault="00A40DAE">
      <w:pPr>
        <w:pStyle w:val="Tekstpodstawowy"/>
        <w:ind w:left="0" w:firstLine="0"/>
        <w:rPr>
          <w:i/>
          <w:sz w:val="26"/>
        </w:rPr>
      </w:pPr>
    </w:p>
    <w:p w14:paraId="3192FB8D" w14:textId="77777777" w:rsidR="00A40DAE" w:rsidRDefault="00A40DAE">
      <w:pPr>
        <w:pStyle w:val="Tekstpodstawowy"/>
        <w:spacing w:before="7"/>
        <w:ind w:left="0" w:firstLine="0"/>
        <w:rPr>
          <w:i/>
          <w:sz w:val="36"/>
        </w:rPr>
      </w:pPr>
    </w:p>
    <w:p w14:paraId="6EC91EAC" w14:textId="77777777" w:rsidR="00A40DAE" w:rsidRDefault="00836025">
      <w:pPr>
        <w:pStyle w:val="Nagwek1"/>
        <w:spacing w:before="1"/>
      </w:pPr>
      <w:r>
        <w:t>Wyniesienie wyciętych podszytów</w:t>
      </w:r>
    </w:p>
    <w:p w14:paraId="34AA8D25" w14:textId="77777777" w:rsidR="00A40DAE" w:rsidRDefault="00A40DAE">
      <w:pPr>
        <w:pStyle w:val="Tekstpodstawowy"/>
        <w:spacing w:before="4"/>
        <w:ind w:left="0" w:firstLine="0"/>
        <w:rPr>
          <w:b/>
          <w:sz w:val="2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649CC787" w14:textId="77777777">
        <w:trPr>
          <w:trHeight w:val="1012"/>
        </w:trPr>
        <w:tc>
          <w:tcPr>
            <w:tcW w:w="667" w:type="dxa"/>
          </w:tcPr>
          <w:p w14:paraId="0DF58435" w14:textId="77777777" w:rsidR="00A40DAE" w:rsidRDefault="00836025">
            <w:pPr>
              <w:pStyle w:val="TableParagraph"/>
              <w:ind w:left="0" w:right="196"/>
              <w:jc w:val="right"/>
              <w:rPr>
                <w:b/>
                <w:i/>
              </w:rPr>
            </w:pPr>
            <w:r>
              <w:rPr>
                <w:b/>
                <w:i/>
              </w:rPr>
              <w:t>Nr</w:t>
            </w:r>
          </w:p>
        </w:tc>
        <w:tc>
          <w:tcPr>
            <w:tcW w:w="1793" w:type="dxa"/>
          </w:tcPr>
          <w:p w14:paraId="1EDDAED6" w14:textId="77777777" w:rsidR="00A40DAE" w:rsidRDefault="00836025">
            <w:pPr>
              <w:pStyle w:val="TableParagraph"/>
              <w:ind w:left="107" w:right="266"/>
              <w:rPr>
                <w:b/>
                <w:i/>
              </w:rPr>
            </w:pPr>
            <w:r>
              <w:rPr>
                <w:b/>
                <w:i/>
              </w:rPr>
              <w:t>Kod czynności do rozliczenia</w:t>
            </w:r>
          </w:p>
        </w:tc>
        <w:tc>
          <w:tcPr>
            <w:tcW w:w="1704" w:type="dxa"/>
          </w:tcPr>
          <w:p w14:paraId="39890974"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93C8C71" w14:textId="77777777" w:rsidR="00A40DAE" w:rsidRDefault="00836025">
            <w:pPr>
              <w:pStyle w:val="TableParagraph"/>
              <w:spacing w:before="0"/>
              <w:ind w:left="0" w:right="93"/>
              <w:jc w:val="right"/>
              <w:rPr>
                <w:b/>
                <w:i/>
              </w:rPr>
            </w:pPr>
            <w:r>
              <w:rPr>
                <w:b/>
                <w:i/>
                <w:spacing w:val="-1"/>
              </w:rPr>
              <w:t>wyceny</w:t>
            </w:r>
          </w:p>
        </w:tc>
        <w:tc>
          <w:tcPr>
            <w:tcW w:w="3858" w:type="dxa"/>
          </w:tcPr>
          <w:p w14:paraId="02E4BB13" w14:textId="77777777" w:rsidR="00A40DAE" w:rsidRDefault="00836025">
            <w:pPr>
              <w:pStyle w:val="TableParagraph"/>
              <w:ind w:left="108"/>
              <w:rPr>
                <w:b/>
                <w:i/>
              </w:rPr>
            </w:pPr>
            <w:r>
              <w:rPr>
                <w:b/>
                <w:i/>
              </w:rPr>
              <w:t>Opis kodu czynności</w:t>
            </w:r>
          </w:p>
        </w:tc>
        <w:tc>
          <w:tcPr>
            <w:tcW w:w="1330" w:type="dxa"/>
          </w:tcPr>
          <w:p w14:paraId="1BE96A39" w14:textId="77777777" w:rsidR="00A40DAE" w:rsidRDefault="00836025">
            <w:pPr>
              <w:pStyle w:val="TableParagraph"/>
              <w:ind w:left="108" w:right="215"/>
              <w:rPr>
                <w:b/>
                <w:i/>
              </w:rPr>
            </w:pPr>
            <w:r>
              <w:rPr>
                <w:b/>
                <w:i/>
              </w:rPr>
              <w:t>Jednostka miary</w:t>
            </w:r>
          </w:p>
        </w:tc>
      </w:tr>
      <w:tr w:rsidR="00A40DAE" w14:paraId="1EDF68A8" w14:textId="77777777">
        <w:trPr>
          <w:trHeight w:val="2563"/>
        </w:trPr>
        <w:tc>
          <w:tcPr>
            <w:tcW w:w="667" w:type="dxa"/>
          </w:tcPr>
          <w:p w14:paraId="6D9F6713" w14:textId="77777777" w:rsidR="00A40DAE" w:rsidRDefault="00836025">
            <w:pPr>
              <w:pStyle w:val="TableParagraph"/>
              <w:spacing w:before="120"/>
              <w:ind w:left="0" w:right="199"/>
              <w:jc w:val="right"/>
            </w:pPr>
            <w:r>
              <w:t>23</w:t>
            </w:r>
          </w:p>
        </w:tc>
        <w:tc>
          <w:tcPr>
            <w:tcW w:w="1793" w:type="dxa"/>
          </w:tcPr>
          <w:p w14:paraId="1742265C" w14:textId="77777777" w:rsidR="00A40DAE" w:rsidRDefault="00836025">
            <w:pPr>
              <w:pStyle w:val="TableParagraph"/>
              <w:spacing w:before="120"/>
              <w:ind w:left="107"/>
            </w:pPr>
            <w:r>
              <w:t>PPOD N</w:t>
            </w:r>
          </w:p>
        </w:tc>
        <w:tc>
          <w:tcPr>
            <w:tcW w:w="1704" w:type="dxa"/>
          </w:tcPr>
          <w:p w14:paraId="5FC664F9" w14:textId="77777777" w:rsidR="00A40DAE" w:rsidRDefault="00836025">
            <w:pPr>
              <w:pStyle w:val="TableParagraph"/>
              <w:spacing w:before="120"/>
              <w:ind w:left="108" w:right="483"/>
              <w:jc w:val="both"/>
            </w:pPr>
            <w:r>
              <w:t>PPOD-31N, PPOD-61N, PPOD&gt;61N, PPOD-32N, PPOD-62N, PPOD&gt;62N, PPOD-33N, PPOD-63N, PPOD&gt;63N</w:t>
            </w:r>
          </w:p>
        </w:tc>
        <w:tc>
          <w:tcPr>
            <w:tcW w:w="3858" w:type="dxa"/>
          </w:tcPr>
          <w:p w14:paraId="591C7E38" w14:textId="77777777" w:rsidR="00A40DAE" w:rsidRDefault="00836025">
            <w:pPr>
              <w:pStyle w:val="TableParagraph"/>
              <w:spacing w:before="120"/>
              <w:ind w:left="108" w:right="485"/>
            </w:pPr>
            <w:r>
              <w:t>Wyniesienie wyciętych podszytów (teren równy lub falisty)</w:t>
            </w:r>
          </w:p>
        </w:tc>
        <w:tc>
          <w:tcPr>
            <w:tcW w:w="1330" w:type="dxa"/>
          </w:tcPr>
          <w:p w14:paraId="35231B69" w14:textId="77777777" w:rsidR="00A40DAE" w:rsidRDefault="00836025">
            <w:pPr>
              <w:pStyle w:val="TableParagraph"/>
              <w:spacing w:before="120"/>
              <w:ind w:left="351" w:right="341"/>
              <w:jc w:val="center"/>
            </w:pPr>
            <w:r>
              <w:t>HA</w:t>
            </w:r>
          </w:p>
        </w:tc>
      </w:tr>
      <w:tr w:rsidR="00A40DAE" w14:paraId="0E2E0CD5" w14:textId="77777777">
        <w:trPr>
          <w:trHeight w:val="2560"/>
        </w:trPr>
        <w:tc>
          <w:tcPr>
            <w:tcW w:w="667" w:type="dxa"/>
          </w:tcPr>
          <w:p w14:paraId="7BBEC2E1" w14:textId="77777777" w:rsidR="00A40DAE" w:rsidRDefault="00836025">
            <w:pPr>
              <w:pStyle w:val="TableParagraph"/>
              <w:ind w:left="0" w:right="199"/>
              <w:jc w:val="right"/>
            </w:pPr>
            <w:r>
              <w:t>24</w:t>
            </w:r>
          </w:p>
        </w:tc>
        <w:tc>
          <w:tcPr>
            <w:tcW w:w="1793" w:type="dxa"/>
          </w:tcPr>
          <w:p w14:paraId="60472760" w14:textId="77777777" w:rsidR="00A40DAE" w:rsidRDefault="00836025">
            <w:pPr>
              <w:pStyle w:val="TableParagraph"/>
              <w:ind w:left="107"/>
            </w:pPr>
            <w:r>
              <w:t>PPOD G</w:t>
            </w:r>
          </w:p>
        </w:tc>
        <w:tc>
          <w:tcPr>
            <w:tcW w:w="1704" w:type="dxa"/>
          </w:tcPr>
          <w:p w14:paraId="24BE6E9C" w14:textId="77777777" w:rsidR="00A40DAE" w:rsidRDefault="00836025">
            <w:pPr>
              <w:pStyle w:val="TableParagraph"/>
              <w:ind w:left="108" w:right="497"/>
              <w:jc w:val="both"/>
            </w:pPr>
            <w:r>
              <w:t>PPOD-31G, PPOD-61G, PPOD&gt;61G, PPOD-32G, PPOD-62G, PPOD&gt;62G, PPOD-33G, PPOD-63G, PPOD&gt;63G</w:t>
            </w:r>
          </w:p>
        </w:tc>
        <w:tc>
          <w:tcPr>
            <w:tcW w:w="3858" w:type="dxa"/>
          </w:tcPr>
          <w:p w14:paraId="38A61D41" w14:textId="77777777" w:rsidR="00A40DAE" w:rsidRDefault="00836025">
            <w:pPr>
              <w:pStyle w:val="TableParagraph"/>
              <w:ind w:left="108" w:right="432"/>
            </w:pPr>
            <w:r>
              <w:t>Wyniesienie wyciętych podszytów (teren o nachyleniu powyżej 23% )</w:t>
            </w:r>
          </w:p>
        </w:tc>
        <w:tc>
          <w:tcPr>
            <w:tcW w:w="1330" w:type="dxa"/>
          </w:tcPr>
          <w:p w14:paraId="57BD247F" w14:textId="77777777" w:rsidR="00A40DAE" w:rsidRDefault="00836025">
            <w:pPr>
              <w:pStyle w:val="TableParagraph"/>
              <w:ind w:left="351" w:right="341"/>
              <w:jc w:val="center"/>
            </w:pPr>
            <w:r>
              <w:t>HA</w:t>
            </w:r>
          </w:p>
        </w:tc>
      </w:tr>
    </w:tbl>
    <w:p w14:paraId="17AF020D" w14:textId="77777777" w:rsidR="00A40DAE" w:rsidRDefault="00836025">
      <w:pPr>
        <w:spacing w:before="119"/>
        <w:ind w:left="276"/>
        <w:rPr>
          <w:b/>
        </w:rPr>
      </w:pPr>
      <w:r>
        <w:rPr>
          <w:b/>
        </w:rPr>
        <w:t>Standard technologii prac obejmuje:</w:t>
      </w:r>
    </w:p>
    <w:p w14:paraId="2FEE68D1" w14:textId="77777777" w:rsidR="00A40DAE" w:rsidRDefault="00836025">
      <w:pPr>
        <w:pStyle w:val="Akapitzlist"/>
        <w:numPr>
          <w:ilvl w:val="1"/>
          <w:numId w:val="16"/>
        </w:numPr>
        <w:tabs>
          <w:tab w:val="left" w:pos="996"/>
          <w:tab w:val="left" w:pos="997"/>
        </w:tabs>
        <w:spacing w:before="122"/>
        <w:ind w:right="295"/>
      </w:pPr>
      <w:r>
        <w:t>wyniesienie wyciętych podszytów i podrostów poza działkę roboczą z pozostawieniem do rozdrobnienia, zrębkowania, lub naturalnego</w:t>
      </w:r>
      <w:r>
        <w:rPr>
          <w:spacing w:val="-2"/>
        </w:rPr>
        <w:t xml:space="preserve"> </w:t>
      </w:r>
      <w:r>
        <w:t>rozkładu</w:t>
      </w:r>
    </w:p>
    <w:p w14:paraId="6837E753" w14:textId="77777777" w:rsidR="00A40DAE" w:rsidRDefault="00836025">
      <w:pPr>
        <w:pStyle w:val="Nagwek1"/>
        <w:spacing w:before="120"/>
      </w:pPr>
      <w:r>
        <w:t>Uwagi:</w:t>
      </w:r>
    </w:p>
    <w:p w14:paraId="43B24D58" w14:textId="77777777" w:rsidR="00A40DAE" w:rsidRDefault="00836025">
      <w:pPr>
        <w:pStyle w:val="Akapitzlist"/>
        <w:numPr>
          <w:ilvl w:val="0"/>
          <w:numId w:val="11"/>
        </w:numPr>
        <w:tabs>
          <w:tab w:val="left" w:pos="996"/>
          <w:tab w:val="left" w:pos="997"/>
        </w:tabs>
        <w:spacing w:before="119" w:line="264" w:lineRule="exact"/>
        <w:ind w:hanging="361"/>
      </w:pPr>
      <w:r>
        <w:t>sprzęt i narzędzia niezbędne do wykonania zabiegu zapewnia</w:t>
      </w:r>
      <w:r>
        <w:rPr>
          <w:spacing w:val="-15"/>
        </w:rPr>
        <w:t xml:space="preserve"> </w:t>
      </w:r>
      <w:r>
        <w:t>Wykonawca.</w:t>
      </w:r>
    </w:p>
    <w:p w14:paraId="7365693B" w14:textId="77777777" w:rsidR="0022603F" w:rsidRDefault="00836025" w:rsidP="0022603F">
      <w:pPr>
        <w:pStyle w:val="Tekstpodstawowy"/>
        <w:spacing w:before="121" w:line="350" w:lineRule="auto"/>
        <w:ind w:left="276" w:right="2456" w:firstLine="0"/>
      </w:pPr>
      <w:r>
        <w:t>na powierzchni objętej ww. czynnościami nie stosuje się czynności</w:t>
      </w:r>
      <w:r w:rsidRPr="0022603F">
        <w:rPr>
          <w:spacing w:val="-8"/>
        </w:rPr>
        <w:t xml:space="preserve"> </w:t>
      </w:r>
      <w:r w:rsidR="0022603F">
        <w:t>PORZ&gt;100, PORZB&gt;100</w:t>
      </w:r>
    </w:p>
    <w:p w14:paraId="274A8676" w14:textId="77777777" w:rsidR="00A40DAE" w:rsidRDefault="00836025">
      <w:pPr>
        <w:pStyle w:val="Nagwek1"/>
        <w:spacing w:before="77"/>
        <w:jc w:val="both"/>
      </w:pPr>
      <w:r>
        <w:t>Procedura odbioru:</w:t>
      </w:r>
    </w:p>
    <w:p w14:paraId="71152EFC" w14:textId="5A171AE6" w:rsidR="00A40DAE" w:rsidRDefault="00836025">
      <w:pPr>
        <w:pStyle w:val="Tekstpodstawowy"/>
        <w:spacing w:before="122"/>
        <w:ind w:left="276" w:firstLine="0"/>
        <w:jc w:val="both"/>
      </w:pPr>
      <w:r>
        <w:t>Odbi</w:t>
      </w:r>
      <w:r w:rsidR="009A4EA6">
        <w:t>ó</w:t>
      </w:r>
      <w:r>
        <w:t>r prac nastąpi poprzez:</w:t>
      </w:r>
    </w:p>
    <w:p w14:paraId="54B87CBF" w14:textId="520FC4FC" w:rsidR="00A40DAE" w:rsidRDefault="00836025">
      <w:pPr>
        <w:pStyle w:val="Akapitzlist"/>
        <w:numPr>
          <w:ilvl w:val="0"/>
          <w:numId w:val="11"/>
        </w:numPr>
        <w:tabs>
          <w:tab w:val="left" w:pos="997"/>
        </w:tabs>
        <w:spacing w:before="118" w:line="264" w:lineRule="exact"/>
        <w:ind w:hanging="361"/>
        <w:jc w:val="both"/>
      </w:pPr>
      <w:r>
        <w:t xml:space="preserve">zweryfikowanie </w:t>
      </w:r>
      <w:r>
        <w:rPr>
          <w:spacing w:val="-4"/>
        </w:rPr>
        <w:t>prawidłowo</w:t>
      </w:r>
      <w:r w:rsidR="009A4EA6">
        <w:rPr>
          <w:spacing w:val="-4"/>
        </w:rPr>
        <w:t>ś</w:t>
      </w:r>
      <w:r>
        <w:t xml:space="preserve">ci ich wykonania z opisem </w:t>
      </w:r>
      <w:r>
        <w:rPr>
          <w:spacing w:val="-3"/>
        </w:rPr>
        <w:t>czynno</w:t>
      </w:r>
      <w:r w:rsidR="009A4EA6">
        <w:rPr>
          <w:spacing w:val="-3"/>
        </w:rPr>
        <w:t>ś</w:t>
      </w:r>
      <w:r>
        <w:t>ci i</w:t>
      </w:r>
      <w:r>
        <w:rPr>
          <w:spacing w:val="35"/>
        </w:rPr>
        <w:t xml:space="preserve"> </w:t>
      </w:r>
      <w:r>
        <w:t>zleceniem,</w:t>
      </w:r>
    </w:p>
    <w:p w14:paraId="44968753" w14:textId="25289AEA" w:rsidR="00A40DAE" w:rsidRDefault="00836025">
      <w:pPr>
        <w:pStyle w:val="Akapitzlist"/>
        <w:numPr>
          <w:ilvl w:val="0"/>
          <w:numId w:val="11"/>
        </w:numPr>
        <w:tabs>
          <w:tab w:val="left" w:pos="997"/>
        </w:tabs>
        <w:spacing w:line="235" w:lineRule="auto"/>
        <w:ind w:right="290"/>
        <w:jc w:val="both"/>
      </w:pPr>
      <w:r>
        <w:t xml:space="preserve">dokonanie pomiaru powierzchni wykonanego zabiegu (np. przy pomocy: dalmierza, </w:t>
      </w:r>
      <w:r>
        <w:rPr>
          <w:spacing w:val="-7"/>
        </w:rPr>
        <w:t>ta</w:t>
      </w:r>
      <w:r w:rsidR="009A4EA6">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5DD2501F" w14:textId="1097A2ED" w:rsidR="00A40DAE" w:rsidRDefault="00836025">
      <w:pPr>
        <w:spacing w:before="122"/>
        <w:ind w:left="984"/>
        <w:jc w:val="both"/>
      </w:pPr>
      <w:r>
        <w:t>(</w:t>
      </w:r>
      <w:r>
        <w:rPr>
          <w:i/>
        </w:rPr>
        <w:t xml:space="preserve">rozliczenie </w:t>
      </w:r>
      <w:r>
        <w:t>z dokładno</w:t>
      </w:r>
      <w:r w:rsidR="009A4EA6">
        <w:t>ś</w:t>
      </w:r>
      <w:r>
        <w:t>cią do dw</w:t>
      </w:r>
      <w:r w:rsidR="009A4EA6">
        <w:t>ó</w:t>
      </w:r>
      <w:r>
        <w:t>ch miejsc po przecinku)</w:t>
      </w:r>
    </w:p>
    <w:p w14:paraId="68588E59" w14:textId="15827F3E" w:rsidR="00A40DAE" w:rsidRDefault="00A40DAE">
      <w:pPr>
        <w:pStyle w:val="Tekstpodstawowy"/>
        <w:ind w:left="0" w:firstLine="0"/>
        <w:rPr>
          <w:sz w:val="20"/>
        </w:rPr>
      </w:pPr>
    </w:p>
    <w:p w14:paraId="4A583B73" w14:textId="77777777" w:rsidR="00131340" w:rsidRDefault="00131340">
      <w:pPr>
        <w:pStyle w:val="Tekstpodstawowy"/>
        <w:ind w:left="0" w:firstLine="0"/>
        <w:rPr>
          <w:sz w:val="20"/>
        </w:rPr>
      </w:pPr>
    </w:p>
    <w:p w14:paraId="2859EB6A" w14:textId="77777777" w:rsidR="00A40DAE" w:rsidRDefault="00A40DAE">
      <w:pPr>
        <w:pStyle w:val="Tekstpodstawowy"/>
        <w:ind w:left="0" w:firstLine="0"/>
        <w:rPr>
          <w:sz w:val="20"/>
        </w:rPr>
      </w:pPr>
    </w:p>
    <w:p w14:paraId="1CA8F762" w14:textId="77777777" w:rsidR="00A40DAE" w:rsidRDefault="00A40DAE">
      <w:pPr>
        <w:pStyle w:val="Tekstpodstawowy"/>
        <w:spacing w:before="7"/>
        <w:ind w:left="0" w:firstLine="0"/>
        <w:rPr>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135BA79F" w14:textId="77777777">
        <w:trPr>
          <w:trHeight w:val="1015"/>
        </w:trPr>
        <w:tc>
          <w:tcPr>
            <w:tcW w:w="667" w:type="dxa"/>
          </w:tcPr>
          <w:p w14:paraId="19273515" w14:textId="77777777" w:rsidR="00A40DAE" w:rsidRDefault="00836025">
            <w:pPr>
              <w:pStyle w:val="TableParagraph"/>
              <w:ind w:left="0" w:right="196"/>
              <w:jc w:val="right"/>
              <w:rPr>
                <w:b/>
                <w:i/>
              </w:rPr>
            </w:pPr>
            <w:r>
              <w:rPr>
                <w:b/>
                <w:i/>
              </w:rPr>
              <w:lastRenderedPageBreak/>
              <w:t>Nr</w:t>
            </w:r>
          </w:p>
        </w:tc>
        <w:tc>
          <w:tcPr>
            <w:tcW w:w="1793" w:type="dxa"/>
          </w:tcPr>
          <w:p w14:paraId="102C2F3D" w14:textId="77777777" w:rsidR="00A40DAE" w:rsidRDefault="00836025">
            <w:pPr>
              <w:pStyle w:val="TableParagraph"/>
              <w:ind w:left="107" w:right="266"/>
              <w:rPr>
                <w:b/>
                <w:i/>
              </w:rPr>
            </w:pPr>
            <w:r>
              <w:rPr>
                <w:b/>
                <w:i/>
              </w:rPr>
              <w:t>Kod czynności do rozliczenia</w:t>
            </w:r>
          </w:p>
        </w:tc>
        <w:tc>
          <w:tcPr>
            <w:tcW w:w="1704" w:type="dxa"/>
          </w:tcPr>
          <w:p w14:paraId="0A1CEB04"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270A03E" w14:textId="77777777" w:rsidR="00A40DAE" w:rsidRDefault="00836025">
            <w:pPr>
              <w:pStyle w:val="TableParagraph"/>
              <w:spacing w:before="1"/>
              <w:ind w:left="0" w:right="93"/>
              <w:jc w:val="right"/>
              <w:rPr>
                <w:b/>
                <w:i/>
              </w:rPr>
            </w:pPr>
            <w:r>
              <w:rPr>
                <w:b/>
                <w:i/>
                <w:spacing w:val="-1"/>
              </w:rPr>
              <w:t>wyceny</w:t>
            </w:r>
          </w:p>
        </w:tc>
        <w:tc>
          <w:tcPr>
            <w:tcW w:w="3858" w:type="dxa"/>
          </w:tcPr>
          <w:p w14:paraId="05C02F50" w14:textId="77777777" w:rsidR="00A40DAE" w:rsidRDefault="00836025">
            <w:pPr>
              <w:pStyle w:val="TableParagraph"/>
              <w:ind w:left="108"/>
              <w:rPr>
                <w:b/>
                <w:i/>
              </w:rPr>
            </w:pPr>
            <w:r>
              <w:rPr>
                <w:b/>
                <w:i/>
              </w:rPr>
              <w:t>Opis kodu czynności</w:t>
            </w:r>
          </w:p>
        </w:tc>
        <w:tc>
          <w:tcPr>
            <w:tcW w:w="1330" w:type="dxa"/>
          </w:tcPr>
          <w:p w14:paraId="38E3B9CC" w14:textId="77777777" w:rsidR="00A40DAE" w:rsidRDefault="00836025">
            <w:pPr>
              <w:pStyle w:val="TableParagraph"/>
              <w:ind w:left="108" w:right="215"/>
              <w:rPr>
                <w:b/>
                <w:i/>
              </w:rPr>
            </w:pPr>
            <w:r>
              <w:rPr>
                <w:b/>
                <w:i/>
              </w:rPr>
              <w:t>Jednostka miary</w:t>
            </w:r>
          </w:p>
        </w:tc>
      </w:tr>
      <w:tr w:rsidR="00A40DAE" w14:paraId="0F00FDCD" w14:textId="77777777">
        <w:trPr>
          <w:trHeight w:val="755"/>
        </w:trPr>
        <w:tc>
          <w:tcPr>
            <w:tcW w:w="667" w:type="dxa"/>
          </w:tcPr>
          <w:p w14:paraId="3E3A3071" w14:textId="77777777" w:rsidR="00A40DAE" w:rsidRDefault="00836025">
            <w:pPr>
              <w:pStyle w:val="TableParagraph"/>
              <w:ind w:left="0" w:right="199"/>
              <w:jc w:val="right"/>
            </w:pPr>
            <w:r>
              <w:t>25</w:t>
            </w:r>
          </w:p>
        </w:tc>
        <w:tc>
          <w:tcPr>
            <w:tcW w:w="1793" w:type="dxa"/>
          </w:tcPr>
          <w:p w14:paraId="596122EF" w14:textId="77777777" w:rsidR="00A40DAE" w:rsidRDefault="00836025">
            <w:pPr>
              <w:pStyle w:val="TableParagraph"/>
              <w:ind w:left="107"/>
            </w:pPr>
            <w:r>
              <w:t>PORZ-ROZD</w:t>
            </w:r>
          </w:p>
        </w:tc>
        <w:tc>
          <w:tcPr>
            <w:tcW w:w="1704" w:type="dxa"/>
          </w:tcPr>
          <w:p w14:paraId="7E861A64" w14:textId="77777777" w:rsidR="00A40DAE" w:rsidRDefault="00836025">
            <w:pPr>
              <w:pStyle w:val="TableParagraph"/>
              <w:ind w:left="108"/>
            </w:pPr>
            <w:r>
              <w:t>PORZ-ROZD</w:t>
            </w:r>
          </w:p>
        </w:tc>
        <w:tc>
          <w:tcPr>
            <w:tcW w:w="3858" w:type="dxa"/>
          </w:tcPr>
          <w:p w14:paraId="79AF59EC" w14:textId="77777777" w:rsidR="00A40DAE" w:rsidRDefault="00836025">
            <w:pPr>
              <w:pStyle w:val="TableParagraph"/>
              <w:ind w:left="108" w:right="172"/>
            </w:pPr>
            <w:r>
              <w:t>Znoszenie i układanie pozostałości do rozdrabniania</w:t>
            </w:r>
          </w:p>
        </w:tc>
        <w:tc>
          <w:tcPr>
            <w:tcW w:w="1330" w:type="dxa"/>
          </w:tcPr>
          <w:p w14:paraId="5719ACA4" w14:textId="77777777" w:rsidR="00A40DAE" w:rsidRDefault="00836025">
            <w:pPr>
              <w:pStyle w:val="TableParagraph"/>
              <w:ind w:left="349" w:right="341"/>
              <w:jc w:val="center"/>
            </w:pPr>
            <w:r>
              <w:t>M</w:t>
            </w:r>
            <w:r>
              <w:rPr>
                <w:position w:val="5"/>
                <w:sz w:val="14"/>
              </w:rPr>
              <w:t>3</w:t>
            </w:r>
            <w:r>
              <w:t>P</w:t>
            </w:r>
          </w:p>
        </w:tc>
      </w:tr>
    </w:tbl>
    <w:p w14:paraId="34155C5E" w14:textId="77777777" w:rsidR="00A40DAE" w:rsidRDefault="00836025">
      <w:pPr>
        <w:pStyle w:val="Nagwek1"/>
        <w:jc w:val="both"/>
      </w:pPr>
      <w:r>
        <w:t>Standard technologii prac obejmuje:</w:t>
      </w:r>
    </w:p>
    <w:p w14:paraId="32855326" w14:textId="77777777" w:rsidR="00A40DAE" w:rsidRDefault="00836025">
      <w:pPr>
        <w:pStyle w:val="Akapitzlist"/>
        <w:numPr>
          <w:ilvl w:val="1"/>
          <w:numId w:val="16"/>
        </w:numPr>
        <w:tabs>
          <w:tab w:val="left" w:pos="997"/>
        </w:tabs>
        <w:spacing w:before="119"/>
        <w:ind w:right="287"/>
        <w:jc w:val="both"/>
      </w:pPr>
      <w:r>
        <w:t>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w:t>
      </w:r>
      <w:r>
        <w:rPr>
          <w:spacing w:val="-7"/>
        </w:rPr>
        <w:t xml:space="preserve"> </w:t>
      </w:r>
      <w:r>
        <w:t>pododdziału,</w:t>
      </w:r>
    </w:p>
    <w:p w14:paraId="3FD399D8" w14:textId="77777777" w:rsidR="00A40DAE" w:rsidRDefault="00836025">
      <w:pPr>
        <w:pStyle w:val="Akapitzlist"/>
        <w:numPr>
          <w:ilvl w:val="1"/>
          <w:numId w:val="16"/>
        </w:numPr>
        <w:tabs>
          <w:tab w:val="left" w:pos="997"/>
        </w:tabs>
        <w:ind w:hanging="361"/>
        <w:jc w:val="both"/>
      </w:pPr>
      <w:r>
        <w:t>znoszenie i układanie pozostałości do</w:t>
      </w:r>
      <w:r>
        <w:rPr>
          <w:spacing w:val="-3"/>
        </w:rPr>
        <w:t xml:space="preserve"> </w:t>
      </w:r>
      <w:r>
        <w:t>rozdrabniania,</w:t>
      </w:r>
    </w:p>
    <w:p w14:paraId="33C1C06C" w14:textId="77777777" w:rsidR="00A40DAE" w:rsidRDefault="00836025">
      <w:pPr>
        <w:pStyle w:val="Nagwek1"/>
        <w:spacing w:before="122"/>
      </w:pPr>
      <w:r>
        <w:t>Uwagi:</w:t>
      </w:r>
    </w:p>
    <w:p w14:paraId="2AFFB79E" w14:textId="77777777" w:rsidR="00A40DAE" w:rsidRDefault="00836025">
      <w:pPr>
        <w:pStyle w:val="Tekstpodstawowy"/>
        <w:spacing w:before="119"/>
        <w:ind w:left="276" w:firstLine="0"/>
      </w:pPr>
      <w:r>
        <w:t>Sprzęt i narzędzia niezbędne do wykonania zabiegu zapewnia Wykonawca.</w:t>
      </w:r>
    </w:p>
    <w:p w14:paraId="2F33EDB5" w14:textId="77777777" w:rsidR="00A40DAE" w:rsidRDefault="00836025">
      <w:pPr>
        <w:pStyle w:val="Nagwek1"/>
        <w:spacing w:before="121"/>
      </w:pPr>
      <w:r>
        <w:t>Procedura odbioru:</w:t>
      </w:r>
    </w:p>
    <w:p w14:paraId="76331344" w14:textId="77777777" w:rsidR="00A40DAE" w:rsidRDefault="00836025">
      <w:pPr>
        <w:pStyle w:val="Tekstpodstawowy"/>
        <w:spacing w:before="119"/>
        <w:ind w:left="276" w:right="293" w:firstLine="0"/>
        <w:jc w:val="both"/>
      </w:pPr>
      <w:r>
        <w:t>Odbiór prac nastąpi poprzez zweryfikowanie prawidłowości ich wykonania z opisem czynności i zleceniem oraz określenie ilości metrów przestrzennych pozostałości drzewnych. Ze względu na pracochłonność</w:t>
      </w:r>
      <w:r>
        <w:rPr>
          <w:spacing w:val="-16"/>
        </w:rPr>
        <w:t xml:space="preserve"> </w:t>
      </w:r>
      <w:r>
        <w:t>i</w:t>
      </w:r>
      <w:r>
        <w:rPr>
          <w:spacing w:val="-15"/>
        </w:rPr>
        <w:t xml:space="preserve"> </w:t>
      </w:r>
      <w:r>
        <w:t>brak</w:t>
      </w:r>
      <w:r>
        <w:rPr>
          <w:spacing w:val="-16"/>
        </w:rPr>
        <w:t xml:space="preserve"> </w:t>
      </w:r>
      <w:r>
        <w:t>standardów</w:t>
      </w:r>
      <w:r>
        <w:rPr>
          <w:spacing w:val="-16"/>
        </w:rPr>
        <w:t xml:space="preserve"> </w:t>
      </w:r>
      <w:r>
        <w:t>dotyczących</w:t>
      </w:r>
      <w:r>
        <w:rPr>
          <w:spacing w:val="-15"/>
        </w:rPr>
        <w:t xml:space="preserve"> </w:t>
      </w:r>
      <w:r>
        <w:t>układania</w:t>
      </w:r>
      <w:r>
        <w:rPr>
          <w:spacing w:val="-15"/>
        </w:rPr>
        <w:t xml:space="preserve"> </w:t>
      </w:r>
      <w:r>
        <w:t>stosów</w:t>
      </w:r>
      <w:r>
        <w:rPr>
          <w:spacing w:val="-15"/>
        </w:rPr>
        <w:t xml:space="preserve"> </w:t>
      </w:r>
      <w:r>
        <w:t>z</w:t>
      </w:r>
      <w:r>
        <w:rPr>
          <w:spacing w:val="-15"/>
        </w:rPr>
        <w:t xml:space="preserve"> </w:t>
      </w:r>
      <w:r>
        <w:t>pozostałości</w:t>
      </w:r>
      <w:r>
        <w:rPr>
          <w:spacing w:val="-15"/>
        </w:rPr>
        <w:t xml:space="preserve"> </w:t>
      </w:r>
      <w:r>
        <w:t>pozrębowych</w:t>
      </w:r>
      <w:r>
        <w:rPr>
          <w:spacing w:val="-15"/>
        </w:rPr>
        <w:t xml:space="preserve"> </w:t>
      </w:r>
      <w:r>
        <w:t>ilość M3P zostanie określona pośrednio, tj. będzie wynikała z następujących</w:t>
      </w:r>
      <w:r>
        <w:rPr>
          <w:spacing w:val="-11"/>
        </w:rPr>
        <w:t xml:space="preserve"> </w:t>
      </w:r>
      <w:r>
        <w:t>założeń:</w:t>
      </w:r>
    </w:p>
    <w:p w14:paraId="207701BB" w14:textId="77777777" w:rsidR="00A40DAE" w:rsidRDefault="00836025">
      <w:pPr>
        <w:pStyle w:val="Akapitzlist"/>
        <w:numPr>
          <w:ilvl w:val="0"/>
          <w:numId w:val="11"/>
        </w:numPr>
        <w:tabs>
          <w:tab w:val="left" w:pos="997"/>
        </w:tabs>
        <w:spacing w:before="126" w:line="232" w:lineRule="auto"/>
        <w:ind w:right="297"/>
        <w:jc w:val="both"/>
      </w:pPr>
      <w:r>
        <w:t>ilość pozostałości drzewnych jest ściśle skorelowana z pozyskaną grubizną na danej powierzchni</w:t>
      </w:r>
      <w:r>
        <w:rPr>
          <w:spacing w:val="-1"/>
        </w:rPr>
        <w:t xml:space="preserve"> </w:t>
      </w:r>
      <w:r>
        <w:t>zrębowej;</w:t>
      </w:r>
    </w:p>
    <w:p w14:paraId="108A1750" w14:textId="77777777" w:rsidR="00A40DAE" w:rsidRDefault="00836025">
      <w:pPr>
        <w:pStyle w:val="Akapitzlist"/>
        <w:numPr>
          <w:ilvl w:val="0"/>
          <w:numId w:val="11"/>
        </w:numPr>
        <w:tabs>
          <w:tab w:val="left" w:pos="997"/>
        </w:tabs>
        <w:spacing w:line="263" w:lineRule="exact"/>
        <w:ind w:hanging="361"/>
        <w:jc w:val="both"/>
      </w:pPr>
      <w:r>
        <w:t>pozostałości pozrębowe to przede wszystkim drewno małowymiarowe oraz</w:t>
      </w:r>
      <w:r>
        <w:rPr>
          <w:spacing w:val="-9"/>
        </w:rPr>
        <w:t xml:space="preserve"> </w:t>
      </w:r>
      <w:r>
        <w:t>chrust;</w:t>
      </w:r>
    </w:p>
    <w:p w14:paraId="1CAD0A44" w14:textId="4EACC59F" w:rsidR="00A40DAE" w:rsidRDefault="00836025">
      <w:pPr>
        <w:pStyle w:val="Akapitzlist"/>
        <w:numPr>
          <w:ilvl w:val="0"/>
          <w:numId w:val="11"/>
        </w:numPr>
        <w:tabs>
          <w:tab w:val="left" w:pos="997"/>
        </w:tabs>
        <w:spacing w:line="235" w:lineRule="auto"/>
        <w:ind w:right="292"/>
        <w:jc w:val="both"/>
      </w:pPr>
      <w:r>
        <w:t>na</w:t>
      </w:r>
      <w:r>
        <w:rPr>
          <w:spacing w:val="-7"/>
        </w:rPr>
        <w:t xml:space="preserve"> </w:t>
      </w:r>
      <w:r>
        <w:t>potrzeby</w:t>
      </w:r>
      <w:r>
        <w:rPr>
          <w:spacing w:val="-8"/>
        </w:rPr>
        <w:t xml:space="preserve"> </w:t>
      </w:r>
      <w:r>
        <w:t>rozliczeń</w:t>
      </w:r>
      <w:r>
        <w:rPr>
          <w:spacing w:val="-10"/>
        </w:rPr>
        <w:t xml:space="preserve"> </w:t>
      </w:r>
      <w:r>
        <w:t>zamawiającego</w:t>
      </w:r>
      <w:r>
        <w:rPr>
          <w:spacing w:val="-6"/>
        </w:rPr>
        <w:t xml:space="preserve"> </w:t>
      </w:r>
      <w:r>
        <w:t>z</w:t>
      </w:r>
      <w:r>
        <w:rPr>
          <w:spacing w:val="-7"/>
        </w:rPr>
        <w:t xml:space="preserve"> </w:t>
      </w:r>
      <w:r>
        <w:t>wykonawcą,</w:t>
      </w:r>
      <w:r>
        <w:rPr>
          <w:spacing w:val="-8"/>
        </w:rPr>
        <w:t xml:space="preserve"> </w:t>
      </w:r>
      <w:r>
        <w:t>udział</w:t>
      </w:r>
      <w:r>
        <w:rPr>
          <w:spacing w:val="-7"/>
        </w:rPr>
        <w:t xml:space="preserve"> </w:t>
      </w:r>
      <w:r>
        <w:t>pozostałości</w:t>
      </w:r>
      <w:r>
        <w:rPr>
          <w:spacing w:val="-6"/>
        </w:rPr>
        <w:t xml:space="preserve"> </w:t>
      </w:r>
      <w:r>
        <w:t>drzewnych,</w:t>
      </w:r>
      <w:r>
        <w:rPr>
          <w:spacing w:val="-6"/>
        </w:rPr>
        <w:t xml:space="preserve"> </w:t>
      </w:r>
      <w:r>
        <w:t>oparty na udziale drewna małowymiarowego (M) w stosunku do drewna wielkowymiarowego i średniowymiarowego (W+S), ustala się na</w:t>
      </w:r>
      <w:r>
        <w:rPr>
          <w:spacing w:val="-4"/>
        </w:rPr>
        <w:t xml:space="preserve"> </w:t>
      </w:r>
      <w:r w:rsidR="0022603F" w:rsidRPr="00E833AC">
        <w:rPr>
          <w:rFonts w:asciiTheme="majorHAnsi" w:eastAsia="Calibri" w:hAnsiTheme="majorHAnsi" w:cs="Arial"/>
          <w:lang w:eastAsia="en-US"/>
        </w:rPr>
        <w:t>10%;</w:t>
      </w:r>
    </w:p>
    <w:p w14:paraId="356FA101" w14:textId="77777777" w:rsidR="00A40DAE" w:rsidRDefault="00836025">
      <w:pPr>
        <w:pStyle w:val="Akapitzlist"/>
        <w:numPr>
          <w:ilvl w:val="0"/>
          <w:numId w:val="11"/>
        </w:numPr>
        <w:tabs>
          <w:tab w:val="left" w:pos="997"/>
        </w:tabs>
        <w:spacing w:before="7" w:line="232" w:lineRule="auto"/>
        <w:ind w:right="295"/>
        <w:jc w:val="both"/>
      </w:pPr>
      <w:r>
        <w:t>dla celów określenia M3P na podstawie M3 stosuje się przelicznik zamienny M3 bez kory na M3P w korze równy</w:t>
      </w:r>
      <w:r>
        <w:rPr>
          <w:spacing w:val="-4"/>
        </w:rPr>
        <w:t xml:space="preserve"> </w:t>
      </w:r>
      <w:r>
        <w:t>4.</w:t>
      </w:r>
    </w:p>
    <w:p w14:paraId="16807616" w14:textId="77777777" w:rsidR="00A40DAE" w:rsidRDefault="00836025">
      <w:pPr>
        <w:pStyle w:val="Akapitzlist"/>
        <w:numPr>
          <w:ilvl w:val="0"/>
          <w:numId w:val="11"/>
        </w:numPr>
        <w:tabs>
          <w:tab w:val="left" w:pos="997"/>
        </w:tabs>
        <w:spacing w:before="1" w:line="237" w:lineRule="auto"/>
        <w:ind w:right="288"/>
        <w:jc w:val="both"/>
      </w:pPr>
      <w:r>
        <w:t>tak określoną masę M3P pozostałości drzewnych pomniejsza się o ilość M3P pozyskanej i sprzedanej</w:t>
      </w:r>
      <w:r>
        <w:rPr>
          <w:spacing w:val="-12"/>
        </w:rPr>
        <w:t xml:space="preserve"> </w:t>
      </w:r>
      <w:r>
        <w:t>drobnicy</w:t>
      </w:r>
      <w:r>
        <w:rPr>
          <w:spacing w:val="-11"/>
        </w:rPr>
        <w:t xml:space="preserve"> </w:t>
      </w:r>
      <w:r>
        <w:t>(z</w:t>
      </w:r>
      <w:r>
        <w:rPr>
          <w:spacing w:val="-10"/>
        </w:rPr>
        <w:t xml:space="preserve"> </w:t>
      </w:r>
      <w:r>
        <w:t>użytkowanego</w:t>
      </w:r>
      <w:r>
        <w:rPr>
          <w:spacing w:val="-10"/>
        </w:rPr>
        <w:t xml:space="preserve"> </w:t>
      </w:r>
      <w:r>
        <w:t>drzewostanu,</w:t>
      </w:r>
      <w:r>
        <w:rPr>
          <w:spacing w:val="-10"/>
        </w:rPr>
        <w:t xml:space="preserve"> </w:t>
      </w:r>
      <w:r>
        <w:t>za</w:t>
      </w:r>
      <w:r>
        <w:rPr>
          <w:spacing w:val="-9"/>
        </w:rPr>
        <w:t xml:space="preserve"> </w:t>
      </w:r>
      <w:r>
        <w:t>wyjątkiem</w:t>
      </w:r>
      <w:r>
        <w:rPr>
          <w:spacing w:val="-9"/>
        </w:rPr>
        <w:t xml:space="preserve"> </w:t>
      </w:r>
      <w:r>
        <w:t>pochodzącej</w:t>
      </w:r>
      <w:r>
        <w:rPr>
          <w:spacing w:val="-11"/>
        </w:rPr>
        <w:t xml:space="preserve"> </w:t>
      </w:r>
      <w:r>
        <w:t>z</w:t>
      </w:r>
      <w:r>
        <w:rPr>
          <w:spacing w:val="-10"/>
        </w:rPr>
        <w:t xml:space="preserve"> </w:t>
      </w:r>
      <w:r>
        <w:t>wyciętych podszytów</w:t>
      </w:r>
      <w:r>
        <w:rPr>
          <w:spacing w:val="-5"/>
        </w:rPr>
        <w:t xml:space="preserve"> </w:t>
      </w:r>
      <w:r>
        <w:t>i</w:t>
      </w:r>
      <w:r>
        <w:rPr>
          <w:spacing w:val="-4"/>
        </w:rPr>
        <w:t xml:space="preserve"> </w:t>
      </w:r>
      <w:r>
        <w:t>podrostów)</w:t>
      </w:r>
      <w:r>
        <w:rPr>
          <w:spacing w:val="-8"/>
        </w:rPr>
        <w:t xml:space="preserve"> </w:t>
      </w:r>
      <w:r>
        <w:t>i</w:t>
      </w:r>
      <w:r>
        <w:rPr>
          <w:spacing w:val="-5"/>
        </w:rPr>
        <w:t xml:space="preserve"> </w:t>
      </w:r>
      <w:r>
        <w:t>–</w:t>
      </w:r>
      <w:r>
        <w:rPr>
          <w:spacing w:val="-5"/>
        </w:rPr>
        <w:t xml:space="preserve"> </w:t>
      </w:r>
      <w:r>
        <w:t>jeśli</w:t>
      </w:r>
      <w:r>
        <w:rPr>
          <w:spacing w:val="-7"/>
        </w:rPr>
        <w:t xml:space="preserve"> </w:t>
      </w:r>
      <w:r>
        <w:t>wartość</w:t>
      </w:r>
      <w:r>
        <w:rPr>
          <w:spacing w:val="-6"/>
        </w:rPr>
        <w:t xml:space="preserve"> </w:t>
      </w:r>
      <w:r>
        <w:t>jest</w:t>
      </w:r>
      <w:r>
        <w:rPr>
          <w:spacing w:val="-6"/>
        </w:rPr>
        <w:t xml:space="preserve"> </w:t>
      </w:r>
      <w:r>
        <w:t>większa</w:t>
      </w:r>
      <w:r>
        <w:rPr>
          <w:spacing w:val="-5"/>
        </w:rPr>
        <w:t xml:space="preserve"> </w:t>
      </w:r>
      <w:r>
        <w:t>od</w:t>
      </w:r>
      <w:r>
        <w:rPr>
          <w:spacing w:val="-5"/>
        </w:rPr>
        <w:t xml:space="preserve"> </w:t>
      </w:r>
      <w:r>
        <w:t>zera</w:t>
      </w:r>
      <w:r>
        <w:rPr>
          <w:spacing w:val="-5"/>
        </w:rPr>
        <w:t xml:space="preserve"> </w:t>
      </w:r>
      <w:r>
        <w:t>-</w:t>
      </w:r>
      <w:r>
        <w:rPr>
          <w:spacing w:val="-4"/>
        </w:rPr>
        <w:t xml:space="preserve"> </w:t>
      </w:r>
      <w:r>
        <w:t>przyjmuje</w:t>
      </w:r>
      <w:r>
        <w:rPr>
          <w:spacing w:val="-6"/>
        </w:rPr>
        <w:t xml:space="preserve"> </w:t>
      </w:r>
      <w:r>
        <w:t>jako</w:t>
      </w:r>
      <w:r>
        <w:rPr>
          <w:spacing w:val="-7"/>
        </w:rPr>
        <w:t xml:space="preserve"> </w:t>
      </w:r>
      <w:r>
        <w:t>podstawę</w:t>
      </w:r>
      <w:r>
        <w:rPr>
          <w:spacing w:val="-5"/>
        </w:rPr>
        <w:t xml:space="preserve"> </w:t>
      </w:r>
      <w:r>
        <w:t>do rozliczeń.</w:t>
      </w:r>
    </w:p>
    <w:p w14:paraId="593EF1D9" w14:textId="35ED8105" w:rsidR="00A40DAE" w:rsidRDefault="00836025">
      <w:pPr>
        <w:spacing w:before="118"/>
        <w:ind w:left="984"/>
        <w:jc w:val="both"/>
        <w:rPr>
          <w:i/>
        </w:rPr>
      </w:pPr>
      <w:r>
        <w:rPr>
          <w:i/>
        </w:rPr>
        <w:t>(rozliczenie z dokładnością do dwóch miejsc po przecinku)</w:t>
      </w:r>
    </w:p>
    <w:p w14:paraId="737B7946" w14:textId="77777777" w:rsidR="00131340" w:rsidRDefault="00131340">
      <w:pPr>
        <w:spacing w:before="118"/>
        <w:ind w:left="984"/>
        <w:jc w:val="both"/>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5F6A49D5" w14:textId="77777777">
        <w:trPr>
          <w:trHeight w:val="1015"/>
        </w:trPr>
        <w:tc>
          <w:tcPr>
            <w:tcW w:w="667" w:type="dxa"/>
          </w:tcPr>
          <w:p w14:paraId="110A8A5B" w14:textId="77777777" w:rsidR="00A40DAE" w:rsidRDefault="00836025">
            <w:pPr>
              <w:pStyle w:val="TableParagraph"/>
              <w:spacing w:before="120"/>
              <w:ind w:left="124" w:right="117"/>
              <w:jc w:val="center"/>
              <w:rPr>
                <w:b/>
                <w:i/>
              </w:rPr>
            </w:pPr>
            <w:r>
              <w:rPr>
                <w:b/>
                <w:i/>
              </w:rPr>
              <w:t>Nr</w:t>
            </w:r>
          </w:p>
        </w:tc>
        <w:tc>
          <w:tcPr>
            <w:tcW w:w="1793" w:type="dxa"/>
          </w:tcPr>
          <w:p w14:paraId="5C6A8618" w14:textId="77777777" w:rsidR="00A40DAE" w:rsidRDefault="00836025">
            <w:pPr>
              <w:pStyle w:val="TableParagraph"/>
              <w:spacing w:before="120"/>
              <w:ind w:left="107" w:right="266"/>
              <w:rPr>
                <w:b/>
                <w:i/>
              </w:rPr>
            </w:pPr>
            <w:r>
              <w:rPr>
                <w:b/>
                <w:i/>
              </w:rPr>
              <w:t>Kod czynności do rozliczenia</w:t>
            </w:r>
          </w:p>
        </w:tc>
        <w:tc>
          <w:tcPr>
            <w:tcW w:w="1704" w:type="dxa"/>
          </w:tcPr>
          <w:p w14:paraId="7DA73A08" w14:textId="77777777" w:rsidR="00A40DAE" w:rsidRDefault="00836025">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36A33A7" w14:textId="77777777" w:rsidR="00A40DAE" w:rsidRDefault="00836025">
            <w:pPr>
              <w:pStyle w:val="TableParagraph"/>
              <w:spacing w:before="0"/>
              <w:ind w:left="0" w:right="93"/>
              <w:jc w:val="right"/>
              <w:rPr>
                <w:b/>
                <w:i/>
              </w:rPr>
            </w:pPr>
            <w:r>
              <w:rPr>
                <w:b/>
                <w:i/>
                <w:spacing w:val="-1"/>
              </w:rPr>
              <w:t>wyceny</w:t>
            </w:r>
          </w:p>
        </w:tc>
        <w:tc>
          <w:tcPr>
            <w:tcW w:w="3858" w:type="dxa"/>
          </w:tcPr>
          <w:p w14:paraId="6C4C5320" w14:textId="77777777" w:rsidR="00A40DAE" w:rsidRDefault="00836025">
            <w:pPr>
              <w:pStyle w:val="TableParagraph"/>
              <w:spacing w:before="120"/>
              <w:ind w:left="108"/>
              <w:rPr>
                <w:b/>
                <w:i/>
              </w:rPr>
            </w:pPr>
            <w:r>
              <w:rPr>
                <w:b/>
                <w:i/>
              </w:rPr>
              <w:t>Opis kodu czynności</w:t>
            </w:r>
          </w:p>
        </w:tc>
        <w:tc>
          <w:tcPr>
            <w:tcW w:w="1330" w:type="dxa"/>
          </w:tcPr>
          <w:p w14:paraId="471DDB13" w14:textId="77777777" w:rsidR="00A40DAE" w:rsidRDefault="00836025">
            <w:pPr>
              <w:pStyle w:val="TableParagraph"/>
              <w:spacing w:before="120"/>
              <w:ind w:left="108" w:right="215"/>
              <w:rPr>
                <w:b/>
                <w:i/>
              </w:rPr>
            </w:pPr>
            <w:r>
              <w:rPr>
                <w:b/>
                <w:i/>
              </w:rPr>
              <w:t>Jednostka miary</w:t>
            </w:r>
          </w:p>
        </w:tc>
      </w:tr>
      <w:tr w:rsidR="00A40DAE" w14:paraId="4F14E4A2" w14:textId="77777777">
        <w:trPr>
          <w:trHeight w:val="875"/>
        </w:trPr>
        <w:tc>
          <w:tcPr>
            <w:tcW w:w="667" w:type="dxa"/>
          </w:tcPr>
          <w:p w14:paraId="0B9F59BB" w14:textId="77777777" w:rsidR="00A40DAE" w:rsidRDefault="00836025">
            <w:pPr>
              <w:pStyle w:val="TableParagraph"/>
              <w:spacing w:before="117"/>
              <w:ind w:left="126" w:right="117"/>
              <w:jc w:val="center"/>
            </w:pPr>
            <w:r>
              <w:t>26</w:t>
            </w:r>
          </w:p>
        </w:tc>
        <w:tc>
          <w:tcPr>
            <w:tcW w:w="1793" w:type="dxa"/>
          </w:tcPr>
          <w:p w14:paraId="7B421D3E" w14:textId="77777777" w:rsidR="00A40DAE" w:rsidRDefault="00836025">
            <w:pPr>
              <w:pStyle w:val="TableParagraph"/>
              <w:spacing w:before="117"/>
              <w:ind w:left="107"/>
            </w:pPr>
            <w:r>
              <w:t>OPR-UC</w:t>
            </w:r>
          </w:p>
        </w:tc>
        <w:tc>
          <w:tcPr>
            <w:tcW w:w="1704" w:type="dxa"/>
          </w:tcPr>
          <w:p w14:paraId="3268CA36" w14:textId="77777777" w:rsidR="00A40DAE" w:rsidRDefault="00836025">
            <w:pPr>
              <w:pStyle w:val="TableParagraph"/>
              <w:spacing w:before="22" w:line="380" w:lineRule="exact"/>
              <w:ind w:left="108" w:right="570"/>
            </w:pPr>
            <w:r>
              <w:t>OPR-UC GODZ OPR</w:t>
            </w:r>
          </w:p>
        </w:tc>
        <w:tc>
          <w:tcPr>
            <w:tcW w:w="3858" w:type="dxa"/>
          </w:tcPr>
          <w:p w14:paraId="792248AA" w14:textId="77777777" w:rsidR="00A40DAE" w:rsidRDefault="00836025">
            <w:pPr>
              <w:pStyle w:val="TableParagraph"/>
              <w:spacing w:before="117"/>
              <w:ind w:left="108" w:right="103"/>
            </w:pPr>
            <w:r>
              <w:t>Opryskiwanie upraw opryskiwaczem - ciągnikowym</w:t>
            </w:r>
          </w:p>
        </w:tc>
        <w:tc>
          <w:tcPr>
            <w:tcW w:w="1330" w:type="dxa"/>
          </w:tcPr>
          <w:p w14:paraId="334A93CD" w14:textId="77777777" w:rsidR="00A40DAE" w:rsidRDefault="00836025">
            <w:pPr>
              <w:pStyle w:val="TableParagraph"/>
              <w:spacing w:before="117"/>
              <w:ind w:left="351" w:right="341"/>
              <w:jc w:val="center"/>
            </w:pPr>
            <w:r>
              <w:t>HA</w:t>
            </w:r>
          </w:p>
        </w:tc>
      </w:tr>
      <w:tr w:rsidR="00A40DAE" w14:paraId="06ED86A2" w14:textId="77777777">
        <w:trPr>
          <w:trHeight w:val="1014"/>
        </w:trPr>
        <w:tc>
          <w:tcPr>
            <w:tcW w:w="667" w:type="dxa"/>
          </w:tcPr>
          <w:p w14:paraId="6F93E76D" w14:textId="77777777" w:rsidR="00A40DAE" w:rsidRDefault="00836025">
            <w:pPr>
              <w:pStyle w:val="TableParagraph"/>
              <w:spacing w:before="117"/>
              <w:ind w:left="126" w:right="117"/>
              <w:jc w:val="center"/>
            </w:pPr>
            <w:r>
              <w:t>27</w:t>
            </w:r>
          </w:p>
        </w:tc>
        <w:tc>
          <w:tcPr>
            <w:tcW w:w="1793" w:type="dxa"/>
          </w:tcPr>
          <w:p w14:paraId="182232DE" w14:textId="77777777" w:rsidR="00A40DAE" w:rsidRDefault="00836025">
            <w:pPr>
              <w:pStyle w:val="TableParagraph"/>
              <w:spacing w:before="117"/>
              <w:ind w:left="107"/>
            </w:pPr>
            <w:r>
              <w:t>OPR-PSPAL</w:t>
            </w:r>
          </w:p>
        </w:tc>
        <w:tc>
          <w:tcPr>
            <w:tcW w:w="1704" w:type="dxa"/>
          </w:tcPr>
          <w:p w14:paraId="73062245" w14:textId="77777777" w:rsidR="00A40DAE" w:rsidRDefault="00836025">
            <w:pPr>
              <w:pStyle w:val="TableParagraph"/>
              <w:spacing w:before="117" w:line="352" w:lineRule="auto"/>
              <w:ind w:left="108" w:right="473"/>
            </w:pPr>
            <w:r>
              <w:t>OPR-PSPAL GODZ OPP</w:t>
            </w:r>
          </w:p>
        </w:tc>
        <w:tc>
          <w:tcPr>
            <w:tcW w:w="3858" w:type="dxa"/>
          </w:tcPr>
          <w:p w14:paraId="4D5DB70A" w14:textId="77777777" w:rsidR="00A40DAE" w:rsidRDefault="00836025">
            <w:pPr>
              <w:pStyle w:val="TableParagraph"/>
              <w:spacing w:before="117"/>
              <w:ind w:left="108" w:right="621"/>
            </w:pPr>
            <w:r>
              <w:t>Opryski środkami ochrony roślin opryskiwaczem plecakowym z napędem spalinowym</w:t>
            </w:r>
          </w:p>
        </w:tc>
        <w:tc>
          <w:tcPr>
            <w:tcW w:w="1330" w:type="dxa"/>
          </w:tcPr>
          <w:p w14:paraId="1F43CBC8" w14:textId="77777777" w:rsidR="00A40DAE" w:rsidRDefault="00836025">
            <w:pPr>
              <w:pStyle w:val="TableParagraph"/>
              <w:spacing w:before="117"/>
              <w:ind w:left="351" w:right="341"/>
              <w:jc w:val="center"/>
            </w:pPr>
            <w:r>
              <w:t>HA</w:t>
            </w:r>
          </w:p>
        </w:tc>
      </w:tr>
    </w:tbl>
    <w:p w14:paraId="6152B98F" w14:textId="77777777" w:rsidR="00A40DAE" w:rsidRDefault="00836025">
      <w:pPr>
        <w:pStyle w:val="Nagwek1"/>
        <w:spacing w:before="117"/>
      </w:pPr>
      <w:r>
        <w:t>Standard technologii prac obejmuje:</w:t>
      </w:r>
    </w:p>
    <w:p w14:paraId="3DA59271" w14:textId="77777777" w:rsidR="00A40DAE" w:rsidRDefault="00836025">
      <w:pPr>
        <w:pStyle w:val="Akapitzlist"/>
        <w:numPr>
          <w:ilvl w:val="1"/>
          <w:numId w:val="16"/>
        </w:numPr>
        <w:tabs>
          <w:tab w:val="left" w:pos="996"/>
          <w:tab w:val="left" w:pos="997"/>
        </w:tabs>
        <w:spacing w:before="119"/>
        <w:ind w:right="293"/>
      </w:pPr>
      <w:r>
        <w:t>przygotowanie cieczy roboczej według wskazań na etykiecie środka chemicznego oraz wskazań zamawiającego wraz z dostarczeniem jej na powierzchnię poddawaną</w:t>
      </w:r>
      <w:r>
        <w:rPr>
          <w:spacing w:val="-31"/>
        </w:rPr>
        <w:t xml:space="preserve"> </w:t>
      </w:r>
      <w:r>
        <w:t>zabiegowi.</w:t>
      </w:r>
    </w:p>
    <w:p w14:paraId="13EFDDAF" w14:textId="62E8782D" w:rsidR="00A40DAE" w:rsidRDefault="00836025">
      <w:pPr>
        <w:pStyle w:val="Akapitzlist"/>
        <w:numPr>
          <w:ilvl w:val="1"/>
          <w:numId w:val="16"/>
        </w:numPr>
        <w:tabs>
          <w:tab w:val="left" w:pos="996"/>
          <w:tab w:val="left" w:pos="997"/>
          <w:tab w:val="left" w:pos="1912"/>
          <w:tab w:val="left" w:pos="3347"/>
          <w:tab w:val="left" w:pos="4501"/>
          <w:tab w:val="left" w:pos="5994"/>
          <w:tab w:val="left" w:pos="7738"/>
          <w:tab w:val="left" w:pos="9191"/>
        </w:tabs>
        <w:ind w:right="292"/>
      </w:pPr>
      <w:r>
        <w:t>oprysk</w:t>
      </w:r>
      <w:r>
        <w:tab/>
        <w:t>powierzchni</w:t>
      </w:r>
      <w:r>
        <w:tab/>
        <w:t>środkiem</w:t>
      </w:r>
      <w:r>
        <w:tab/>
        <w:t>chemicznym,</w:t>
      </w:r>
      <w:r>
        <w:tab/>
        <w:t>opryskiwaczem</w:t>
      </w:r>
      <w:r>
        <w:tab/>
        <w:t>plecakowym</w:t>
      </w:r>
      <w:r>
        <w:tab/>
      </w:r>
      <w:r>
        <w:rPr>
          <w:spacing w:val="-7"/>
        </w:rPr>
        <w:t xml:space="preserve">lub </w:t>
      </w:r>
      <w:r>
        <w:t>opryskiwaczem</w:t>
      </w:r>
      <w:r>
        <w:rPr>
          <w:spacing w:val="-3"/>
        </w:rPr>
        <w:t xml:space="preserve"> </w:t>
      </w:r>
      <w:r>
        <w:t>ciągnikowym,</w:t>
      </w:r>
    </w:p>
    <w:p w14:paraId="0B573908" w14:textId="22FE4F29" w:rsidR="00131340" w:rsidRDefault="00131340" w:rsidP="00131340">
      <w:pPr>
        <w:tabs>
          <w:tab w:val="left" w:pos="996"/>
          <w:tab w:val="left" w:pos="997"/>
          <w:tab w:val="left" w:pos="1912"/>
          <w:tab w:val="left" w:pos="3347"/>
          <w:tab w:val="left" w:pos="4501"/>
          <w:tab w:val="left" w:pos="5994"/>
          <w:tab w:val="left" w:pos="7738"/>
          <w:tab w:val="left" w:pos="9191"/>
        </w:tabs>
        <w:ind w:right="292"/>
      </w:pPr>
    </w:p>
    <w:p w14:paraId="112FA646" w14:textId="77777777" w:rsidR="00131340" w:rsidRDefault="00131340" w:rsidP="00131340">
      <w:pPr>
        <w:tabs>
          <w:tab w:val="left" w:pos="996"/>
          <w:tab w:val="left" w:pos="997"/>
          <w:tab w:val="left" w:pos="1912"/>
          <w:tab w:val="left" w:pos="3347"/>
          <w:tab w:val="left" w:pos="4501"/>
          <w:tab w:val="left" w:pos="5994"/>
          <w:tab w:val="left" w:pos="7738"/>
          <w:tab w:val="left" w:pos="9191"/>
        </w:tabs>
        <w:ind w:right="292"/>
      </w:pPr>
    </w:p>
    <w:p w14:paraId="741833E0" w14:textId="77777777" w:rsidR="00A40DAE" w:rsidRDefault="00836025">
      <w:pPr>
        <w:pStyle w:val="Nagwek1"/>
        <w:spacing w:before="121"/>
      </w:pPr>
      <w:r>
        <w:t>Uwagi:</w:t>
      </w:r>
    </w:p>
    <w:p w14:paraId="5F8B0625" w14:textId="77777777" w:rsidR="00A40DAE" w:rsidRDefault="00836025">
      <w:pPr>
        <w:pStyle w:val="Akapitzlist"/>
        <w:numPr>
          <w:ilvl w:val="0"/>
          <w:numId w:val="11"/>
        </w:numPr>
        <w:tabs>
          <w:tab w:val="left" w:pos="996"/>
          <w:tab w:val="left" w:pos="997"/>
        </w:tabs>
        <w:spacing w:before="120" w:line="263" w:lineRule="exact"/>
        <w:ind w:hanging="361"/>
      </w:pPr>
      <w:r>
        <w:lastRenderedPageBreak/>
        <w:t>sprzęt i narzędzia niezbędne do wykonania zabiegu zapewnia</w:t>
      </w:r>
      <w:r>
        <w:rPr>
          <w:spacing w:val="-14"/>
        </w:rPr>
        <w:t xml:space="preserve"> </w:t>
      </w:r>
      <w:r>
        <w:t>Wykonawca.</w:t>
      </w:r>
    </w:p>
    <w:p w14:paraId="73779753" w14:textId="77777777" w:rsidR="00A40DAE" w:rsidRDefault="00836025">
      <w:pPr>
        <w:pStyle w:val="Akapitzlist"/>
        <w:numPr>
          <w:ilvl w:val="0"/>
          <w:numId w:val="11"/>
        </w:numPr>
        <w:tabs>
          <w:tab w:val="left" w:pos="996"/>
          <w:tab w:val="left" w:pos="997"/>
        </w:tabs>
        <w:spacing w:line="258" w:lineRule="exact"/>
        <w:ind w:hanging="361"/>
      </w:pPr>
      <w:r>
        <w:t>środek chemiczny i wodę zapewnia</w:t>
      </w:r>
      <w:r>
        <w:rPr>
          <w:spacing w:val="-10"/>
        </w:rPr>
        <w:t xml:space="preserve"> </w:t>
      </w:r>
      <w:r>
        <w:t>Zamawiający.</w:t>
      </w:r>
    </w:p>
    <w:p w14:paraId="4DF53BD8" w14:textId="04E85F35" w:rsidR="00A40DAE" w:rsidRDefault="00836025">
      <w:pPr>
        <w:pStyle w:val="Akapitzlist"/>
        <w:numPr>
          <w:ilvl w:val="0"/>
          <w:numId w:val="11"/>
        </w:numPr>
        <w:tabs>
          <w:tab w:val="left" w:pos="996"/>
          <w:tab w:val="left" w:pos="997"/>
        </w:tabs>
        <w:spacing w:before="2" w:line="232" w:lineRule="auto"/>
        <w:ind w:right="290"/>
      </w:pPr>
      <w:r>
        <w:t xml:space="preserve">miejsce odbioru środka chemicznego – </w:t>
      </w:r>
      <w:r w:rsidR="0022603F">
        <w:rPr>
          <w:rFonts w:asciiTheme="majorHAnsi" w:eastAsia="Calibri" w:hAnsiTheme="majorHAnsi" w:cs="Arial"/>
          <w:lang w:eastAsia="en-US"/>
        </w:rPr>
        <w:t xml:space="preserve">około 30 </w:t>
      </w:r>
      <w:r w:rsidR="0022603F" w:rsidRPr="00E833AC">
        <w:rPr>
          <w:rFonts w:asciiTheme="majorHAnsi" w:eastAsia="Calibri" w:hAnsiTheme="majorHAnsi" w:cs="Arial"/>
          <w:lang w:eastAsia="en-US"/>
        </w:rPr>
        <w:t>km</w:t>
      </w:r>
      <w:r>
        <w:t>, miejsce zwrotu opakowań po środku chemicznym –</w:t>
      </w:r>
      <w:r w:rsidR="0022603F">
        <w:rPr>
          <w:rFonts w:asciiTheme="majorHAnsi" w:eastAsia="Calibri" w:hAnsiTheme="majorHAnsi" w:cs="Arial"/>
          <w:lang w:eastAsia="en-US"/>
        </w:rPr>
        <w:t xml:space="preserve">około 30 </w:t>
      </w:r>
      <w:r w:rsidR="0022603F" w:rsidRPr="00E833AC">
        <w:rPr>
          <w:rFonts w:asciiTheme="majorHAnsi" w:eastAsia="Calibri" w:hAnsiTheme="majorHAnsi" w:cs="Arial"/>
          <w:lang w:eastAsia="en-US"/>
        </w:rPr>
        <w:t>km</w:t>
      </w:r>
      <w:r w:rsidR="0022603F">
        <w:t xml:space="preserve"> </w:t>
      </w:r>
      <w:r>
        <w:t xml:space="preserve">punkt poboru wody – </w:t>
      </w:r>
      <w:r w:rsidR="0022603F">
        <w:rPr>
          <w:rFonts w:asciiTheme="majorHAnsi" w:eastAsia="Calibri" w:hAnsiTheme="majorHAnsi" w:cs="Arial"/>
          <w:lang w:eastAsia="en-US"/>
        </w:rPr>
        <w:t xml:space="preserve">około 30 </w:t>
      </w:r>
      <w:r w:rsidR="0022603F" w:rsidRPr="00E833AC">
        <w:rPr>
          <w:rFonts w:asciiTheme="majorHAnsi" w:eastAsia="Calibri" w:hAnsiTheme="majorHAnsi" w:cs="Arial"/>
          <w:lang w:eastAsia="en-US"/>
        </w:rPr>
        <w:t>km</w:t>
      </w:r>
    </w:p>
    <w:p w14:paraId="5405AE80" w14:textId="77777777" w:rsidR="00A40DAE" w:rsidRDefault="00836025">
      <w:pPr>
        <w:pStyle w:val="Akapitzlist"/>
        <w:numPr>
          <w:ilvl w:val="0"/>
          <w:numId w:val="11"/>
        </w:numPr>
        <w:tabs>
          <w:tab w:val="left" w:pos="996"/>
          <w:tab w:val="left" w:pos="997"/>
        </w:tabs>
        <w:spacing w:line="268" w:lineRule="exact"/>
        <w:ind w:hanging="361"/>
      </w:pPr>
      <w:r>
        <w:t>czynność GODZ OPR i GODZ OPP przeznaczona jest w wycenie na koszty</w:t>
      </w:r>
      <w:r>
        <w:rPr>
          <w:spacing w:val="-19"/>
        </w:rPr>
        <w:t xml:space="preserve"> </w:t>
      </w:r>
      <w:r>
        <w:t>transportowe.</w:t>
      </w:r>
    </w:p>
    <w:p w14:paraId="790446F4" w14:textId="77777777" w:rsidR="00A40DAE" w:rsidRDefault="00836025">
      <w:pPr>
        <w:pStyle w:val="Nagwek1"/>
        <w:spacing w:before="111"/>
      </w:pPr>
      <w:r>
        <w:t>Procedura odbioru:</w:t>
      </w:r>
    </w:p>
    <w:p w14:paraId="3422F268" w14:textId="5383878A" w:rsidR="00A40DAE" w:rsidRDefault="00836025">
      <w:pPr>
        <w:pStyle w:val="Tekstpodstawowy"/>
        <w:spacing w:before="119"/>
        <w:ind w:left="276" w:firstLine="0"/>
      </w:pPr>
      <w:r>
        <w:t>Odbi</w:t>
      </w:r>
      <w:r w:rsidR="0022603F">
        <w:t>ór</w:t>
      </w:r>
      <w:r>
        <w:t xml:space="preserve"> prac nastąpi poprzez:</w:t>
      </w:r>
    </w:p>
    <w:p w14:paraId="3BBA4BAF" w14:textId="17C9B4ED" w:rsidR="00A40DAE" w:rsidRDefault="00836025">
      <w:pPr>
        <w:pStyle w:val="Akapitzlist"/>
        <w:numPr>
          <w:ilvl w:val="0"/>
          <w:numId w:val="11"/>
        </w:numPr>
        <w:tabs>
          <w:tab w:val="left" w:pos="997"/>
        </w:tabs>
        <w:spacing w:before="121" w:line="263" w:lineRule="exact"/>
        <w:ind w:hanging="361"/>
        <w:jc w:val="both"/>
      </w:pPr>
      <w:r>
        <w:t xml:space="preserve">zweryfikowanie </w:t>
      </w:r>
      <w:r>
        <w:rPr>
          <w:spacing w:val="-4"/>
        </w:rPr>
        <w:t>prawidłowo</w:t>
      </w:r>
      <w:r w:rsidR="0022603F">
        <w:rPr>
          <w:spacing w:val="-4"/>
        </w:rPr>
        <w:t>ś</w:t>
      </w:r>
      <w:r>
        <w:t xml:space="preserve">ci ich wykonania z opisem </w:t>
      </w:r>
      <w:r>
        <w:rPr>
          <w:spacing w:val="-3"/>
        </w:rPr>
        <w:t>czynno</w:t>
      </w:r>
      <w:r w:rsidR="0022603F">
        <w:rPr>
          <w:spacing w:val="-3"/>
        </w:rPr>
        <w:t>ś</w:t>
      </w:r>
      <w:r>
        <w:t>ci i</w:t>
      </w:r>
      <w:r>
        <w:rPr>
          <w:spacing w:val="33"/>
        </w:rPr>
        <w:t xml:space="preserve"> </w:t>
      </w:r>
      <w:r>
        <w:t>zleceniem,</w:t>
      </w:r>
    </w:p>
    <w:p w14:paraId="74F6527C" w14:textId="70B35037" w:rsidR="00A40DAE" w:rsidRDefault="00836025">
      <w:pPr>
        <w:pStyle w:val="Akapitzlist"/>
        <w:numPr>
          <w:ilvl w:val="0"/>
          <w:numId w:val="11"/>
        </w:numPr>
        <w:tabs>
          <w:tab w:val="left" w:pos="997"/>
        </w:tabs>
        <w:spacing w:line="235" w:lineRule="auto"/>
        <w:ind w:right="290"/>
        <w:jc w:val="both"/>
      </w:pPr>
      <w:r>
        <w:t xml:space="preserve">dokonanie pomiaru powierzchni wykonanego zabiegu (np. przy pomocy: dalmierza, </w:t>
      </w:r>
      <w:r>
        <w:rPr>
          <w:spacing w:val="-7"/>
        </w:rPr>
        <w:t>ta</w:t>
      </w:r>
      <w:r w:rsidR="0022603F">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28C75E0D" w14:textId="310EE93C" w:rsidR="00A40DAE" w:rsidRDefault="00836025">
      <w:pPr>
        <w:spacing w:before="121"/>
        <w:ind w:left="984"/>
        <w:jc w:val="both"/>
      </w:pPr>
      <w:r>
        <w:t>(</w:t>
      </w:r>
      <w:r>
        <w:rPr>
          <w:i/>
        </w:rPr>
        <w:t xml:space="preserve">rozliczenie </w:t>
      </w:r>
      <w:r>
        <w:t>z dokładno</w:t>
      </w:r>
      <w:r w:rsidR="0022603F">
        <w:t>ś</w:t>
      </w:r>
      <w:r>
        <w:t>cią do dw</w:t>
      </w:r>
      <w:r w:rsidR="0022603F">
        <w:t>ó</w:t>
      </w:r>
      <w:r>
        <w:t>ch miejsc po przecinku)</w:t>
      </w:r>
    </w:p>
    <w:p w14:paraId="036FEE12" w14:textId="77777777" w:rsidR="00A40DAE" w:rsidRDefault="00A40DAE">
      <w:pPr>
        <w:pStyle w:val="Tekstpodstawowy"/>
        <w:ind w:left="0" w:firstLine="0"/>
        <w:rPr>
          <w:sz w:val="20"/>
        </w:rPr>
      </w:pPr>
    </w:p>
    <w:p w14:paraId="780CD7BE" w14:textId="77777777" w:rsidR="00A40DAE" w:rsidRDefault="00A40DAE">
      <w:pPr>
        <w:pStyle w:val="Tekstpodstawowy"/>
        <w:ind w:left="0" w:firstLine="0"/>
        <w:rPr>
          <w:sz w:val="20"/>
        </w:rPr>
      </w:pPr>
    </w:p>
    <w:p w14:paraId="1FBD7E80" w14:textId="77777777" w:rsidR="00A40DAE" w:rsidRDefault="00A40DAE">
      <w:pPr>
        <w:pStyle w:val="Tekstpodstawowy"/>
        <w:spacing w:before="6" w:after="1"/>
        <w:ind w:left="0" w:firstLine="0"/>
        <w:rPr>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4F8E189E" w14:textId="77777777">
        <w:trPr>
          <w:trHeight w:val="1015"/>
        </w:trPr>
        <w:tc>
          <w:tcPr>
            <w:tcW w:w="667" w:type="dxa"/>
          </w:tcPr>
          <w:p w14:paraId="43AAAC52" w14:textId="77777777" w:rsidR="00A40DAE" w:rsidRDefault="00836025">
            <w:pPr>
              <w:pStyle w:val="TableParagraph"/>
              <w:ind w:left="0" w:right="196"/>
              <w:jc w:val="right"/>
              <w:rPr>
                <w:b/>
                <w:i/>
              </w:rPr>
            </w:pPr>
            <w:r>
              <w:rPr>
                <w:b/>
                <w:i/>
              </w:rPr>
              <w:t>Nr</w:t>
            </w:r>
          </w:p>
        </w:tc>
        <w:tc>
          <w:tcPr>
            <w:tcW w:w="1793" w:type="dxa"/>
          </w:tcPr>
          <w:p w14:paraId="05A1ABFF" w14:textId="77777777" w:rsidR="00A40DAE" w:rsidRDefault="00836025">
            <w:pPr>
              <w:pStyle w:val="TableParagraph"/>
              <w:ind w:left="107" w:right="266"/>
              <w:rPr>
                <w:b/>
                <w:i/>
              </w:rPr>
            </w:pPr>
            <w:r>
              <w:rPr>
                <w:b/>
                <w:i/>
              </w:rPr>
              <w:t>Kod czynności do rozliczenia</w:t>
            </w:r>
          </w:p>
        </w:tc>
        <w:tc>
          <w:tcPr>
            <w:tcW w:w="1704" w:type="dxa"/>
          </w:tcPr>
          <w:p w14:paraId="264FFFD3"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615FF3E" w14:textId="77777777" w:rsidR="00A40DAE" w:rsidRDefault="00836025">
            <w:pPr>
              <w:pStyle w:val="TableParagraph"/>
              <w:spacing w:before="1"/>
              <w:ind w:left="0" w:right="93"/>
              <w:jc w:val="right"/>
              <w:rPr>
                <w:b/>
                <w:i/>
              </w:rPr>
            </w:pPr>
            <w:r>
              <w:rPr>
                <w:b/>
                <w:i/>
                <w:spacing w:val="-1"/>
              </w:rPr>
              <w:t>wyceny</w:t>
            </w:r>
          </w:p>
        </w:tc>
        <w:tc>
          <w:tcPr>
            <w:tcW w:w="3858" w:type="dxa"/>
          </w:tcPr>
          <w:p w14:paraId="74EDD333" w14:textId="77777777" w:rsidR="00A40DAE" w:rsidRDefault="00836025">
            <w:pPr>
              <w:pStyle w:val="TableParagraph"/>
              <w:ind w:left="108"/>
              <w:rPr>
                <w:b/>
                <w:i/>
              </w:rPr>
            </w:pPr>
            <w:r>
              <w:rPr>
                <w:b/>
                <w:i/>
              </w:rPr>
              <w:t>Opis kodu czynności</w:t>
            </w:r>
          </w:p>
        </w:tc>
        <w:tc>
          <w:tcPr>
            <w:tcW w:w="1330" w:type="dxa"/>
          </w:tcPr>
          <w:p w14:paraId="62CC3806" w14:textId="77777777" w:rsidR="00A40DAE" w:rsidRDefault="00836025">
            <w:pPr>
              <w:pStyle w:val="TableParagraph"/>
              <w:ind w:left="108" w:right="215"/>
              <w:rPr>
                <w:b/>
                <w:i/>
              </w:rPr>
            </w:pPr>
            <w:r>
              <w:rPr>
                <w:b/>
                <w:i/>
              </w:rPr>
              <w:t>Jednostka miary</w:t>
            </w:r>
          </w:p>
        </w:tc>
      </w:tr>
      <w:tr w:rsidR="00A40DAE" w14:paraId="3376721F" w14:textId="77777777">
        <w:trPr>
          <w:trHeight w:val="755"/>
        </w:trPr>
        <w:tc>
          <w:tcPr>
            <w:tcW w:w="667" w:type="dxa"/>
          </w:tcPr>
          <w:p w14:paraId="19534875" w14:textId="77777777" w:rsidR="00A40DAE" w:rsidRDefault="00836025">
            <w:pPr>
              <w:pStyle w:val="TableParagraph"/>
              <w:ind w:left="0" w:right="199"/>
              <w:jc w:val="right"/>
            </w:pPr>
            <w:r>
              <w:t>28</w:t>
            </w:r>
          </w:p>
        </w:tc>
        <w:tc>
          <w:tcPr>
            <w:tcW w:w="1793" w:type="dxa"/>
          </w:tcPr>
          <w:p w14:paraId="2B0F68ED" w14:textId="77777777" w:rsidR="00A40DAE" w:rsidRDefault="00836025">
            <w:pPr>
              <w:pStyle w:val="TableParagraph"/>
              <w:ind w:left="107"/>
            </w:pPr>
            <w:r>
              <w:t>PORZ MECH</w:t>
            </w:r>
          </w:p>
        </w:tc>
        <w:tc>
          <w:tcPr>
            <w:tcW w:w="1704" w:type="dxa"/>
          </w:tcPr>
          <w:p w14:paraId="09391D53" w14:textId="77777777" w:rsidR="00A40DAE" w:rsidRDefault="00836025">
            <w:pPr>
              <w:pStyle w:val="TableParagraph"/>
              <w:ind w:left="108"/>
            </w:pPr>
            <w:r>
              <w:t>PORZ MECH</w:t>
            </w:r>
          </w:p>
        </w:tc>
        <w:tc>
          <w:tcPr>
            <w:tcW w:w="3858" w:type="dxa"/>
          </w:tcPr>
          <w:p w14:paraId="6F26A8BB" w14:textId="7F99FAC6" w:rsidR="00A40DAE" w:rsidRDefault="00836025">
            <w:pPr>
              <w:pStyle w:val="TableParagraph"/>
              <w:ind w:left="108"/>
            </w:pPr>
            <w:r>
              <w:t xml:space="preserve">Mechaniczne </w:t>
            </w:r>
            <w:r>
              <w:rPr>
                <w:spacing w:val="-6"/>
              </w:rPr>
              <w:t>wywo</w:t>
            </w:r>
            <w:r w:rsidR="0022603F">
              <w:rPr>
                <w:spacing w:val="-6"/>
              </w:rPr>
              <w:t>ż</w:t>
            </w:r>
            <w:r>
              <w:t xml:space="preserve">enie </w:t>
            </w:r>
            <w:r>
              <w:rPr>
                <w:spacing w:val="-3"/>
              </w:rPr>
              <w:t>pozostało</w:t>
            </w:r>
            <w:r w:rsidR="0022603F">
              <w:rPr>
                <w:spacing w:val="-3"/>
              </w:rPr>
              <w:t>ś</w:t>
            </w:r>
            <w:r>
              <w:rPr>
                <w:spacing w:val="-51"/>
              </w:rPr>
              <w:t>ci</w:t>
            </w:r>
            <w:r>
              <w:rPr>
                <w:spacing w:val="-35"/>
              </w:rPr>
              <w:t xml:space="preserve"> </w:t>
            </w:r>
            <w:r>
              <w:t>drzewnych (ciągnikiem)</w:t>
            </w:r>
          </w:p>
        </w:tc>
        <w:tc>
          <w:tcPr>
            <w:tcW w:w="1330" w:type="dxa"/>
          </w:tcPr>
          <w:p w14:paraId="3923F4E3" w14:textId="77777777" w:rsidR="00A40DAE" w:rsidRDefault="00836025">
            <w:pPr>
              <w:pStyle w:val="TableParagraph"/>
              <w:ind w:left="349" w:right="341"/>
              <w:jc w:val="center"/>
            </w:pPr>
            <w:r>
              <w:t>M</w:t>
            </w:r>
            <w:r>
              <w:rPr>
                <w:position w:val="5"/>
                <w:sz w:val="14"/>
              </w:rPr>
              <w:t>3</w:t>
            </w:r>
            <w:r>
              <w:t>P</w:t>
            </w:r>
          </w:p>
        </w:tc>
      </w:tr>
    </w:tbl>
    <w:p w14:paraId="6204D7F1" w14:textId="77777777" w:rsidR="00A40DAE" w:rsidRDefault="00836025">
      <w:pPr>
        <w:pStyle w:val="Nagwek1"/>
        <w:jc w:val="both"/>
      </w:pPr>
      <w:r>
        <w:t>Standard technologii prac obejmuje:</w:t>
      </w:r>
    </w:p>
    <w:p w14:paraId="6EDD19BB" w14:textId="77777777" w:rsidR="00A40DAE" w:rsidRDefault="00836025">
      <w:pPr>
        <w:pStyle w:val="Akapitzlist"/>
        <w:numPr>
          <w:ilvl w:val="1"/>
          <w:numId w:val="16"/>
        </w:numPr>
        <w:tabs>
          <w:tab w:val="left" w:pos="997"/>
        </w:tabs>
        <w:spacing w:before="122"/>
        <w:ind w:right="291"/>
        <w:jc w:val="both"/>
      </w:pPr>
      <w:r>
        <w:t>mechaniczne wywożenie pozostałości drzewnych (ciągnikiem)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33310B54" w14:textId="77777777" w:rsidR="00A40DAE" w:rsidRDefault="00836025">
      <w:pPr>
        <w:pStyle w:val="Akapitzlist"/>
        <w:numPr>
          <w:ilvl w:val="1"/>
          <w:numId w:val="16"/>
        </w:numPr>
        <w:tabs>
          <w:tab w:val="left" w:pos="997"/>
        </w:tabs>
        <w:spacing w:line="269" w:lineRule="exact"/>
        <w:ind w:hanging="361"/>
        <w:jc w:val="both"/>
      </w:pPr>
      <w:r>
        <w:t>załadunek i rozładunek</w:t>
      </w:r>
      <w:r>
        <w:rPr>
          <w:spacing w:val="-3"/>
        </w:rPr>
        <w:t xml:space="preserve"> </w:t>
      </w:r>
      <w:r>
        <w:t>materiału.</w:t>
      </w:r>
    </w:p>
    <w:p w14:paraId="7B8C5AAC" w14:textId="77777777" w:rsidR="00A40DAE" w:rsidRDefault="00836025">
      <w:pPr>
        <w:pStyle w:val="Nagwek1"/>
        <w:spacing w:before="121"/>
      </w:pPr>
      <w:r>
        <w:t>Uwagi:</w:t>
      </w:r>
    </w:p>
    <w:p w14:paraId="527F6B6C" w14:textId="77777777" w:rsidR="00A40DAE" w:rsidRDefault="00836025">
      <w:pPr>
        <w:pStyle w:val="Akapitzlist"/>
        <w:numPr>
          <w:ilvl w:val="0"/>
          <w:numId w:val="11"/>
        </w:numPr>
        <w:tabs>
          <w:tab w:val="left" w:pos="996"/>
          <w:tab w:val="left" w:pos="997"/>
        </w:tabs>
        <w:spacing w:before="119"/>
        <w:ind w:hanging="361"/>
      </w:pPr>
      <w:r>
        <w:t>sprzęt i narzędzia niezbędne do wykonania zabiegu zapewnia</w:t>
      </w:r>
      <w:r>
        <w:rPr>
          <w:spacing w:val="-14"/>
        </w:rPr>
        <w:t xml:space="preserve"> </w:t>
      </w:r>
      <w:r>
        <w:t>Wykonawca.</w:t>
      </w:r>
    </w:p>
    <w:p w14:paraId="74AAC827" w14:textId="77777777" w:rsidR="00A40DAE" w:rsidRDefault="00836025">
      <w:pPr>
        <w:pStyle w:val="Nagwek1"/>
        <w:spacing w:before="77"/>
        <w:jc w:val="both"/>
      </w:pPr>
      <w:r>
        <w:t>Procedura odbioru:</w:t>
      </w:r>
    </w:p>
    <w:p w14:paraId="56CD7714" w14:textId="77777777" w:rsidR="00A40DAE" w:rsidRDefault="00836025">
      <w:pPr>
        <w:pStyle w:val="Tekstpodstawowy"/>
        <w:spacing w:before="122"/>
        <w:ind w:left="276" w:right="293" w:firstLine="0"/>
        <w:jc w:val="both"/>
      </w:pPr>
      <w: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235E1E4C" w14:textId="77777777" w:rsidR="00A40DAE" w:rsidRDefault="00836025">
      <w:pPr>
        <w:pStyle w:val="Akapitzlist"/>
        <w:numPr>
          <w:ilvl w:val="0"/>
          <w:numId w:val="11"/>
        </w:numPr>
        <w:tabs>
          <w:tab w:val="left" w:pos="997"/>
        </w:tabs>
        <w:spacing w:before="128" w:line="230" w:lineRule="auto"/>
        <w:ind w:right="297"/>
        <w:jc w:val="both"/>
      </w:pPr>
      <w:r>
        <w:t>ilość pozostałości drzewnych jest ściśle skorelowana z pozyskaną grubizną na danej powierzchni</w:t>
      </w:r>
      <w:r>
        <w:rPr>
          <w:spacing w:val="-1"/>
        </w:rPr>
        <w:t xml:space="preserve"> </w:t>
      </w:r>
      <w:r>
        <w:t>zrębowej;</w:t>
      </w:r>
    </w:p>
    <w:p w14:paraId="6CBD0FE4" w14:textId="77777777" w:rsidR="00A40DAE" w:rsidRDefault="00836025">
      <w:pPr>
        <w:pStyle w:val="Akapitzlist"/>
        <w:numPr>
          <w:ilvl w:val="0"/>
          <w:numId w:val="11"/>
        </w:numPr>
        <w:tabs>
          <w:tab w:val="left" w:pos="997"/>
        </w:tabs>
        <w:spacing w:before="2" w:line="264" w:lineRule="exact"/>
        <w:ind w:hanging="361"/>
        <w:jc w:val="both"/>
      </w:pPr>
      <w:r>
        <w:t>pozostałości drzewne to przede wszystkim drewno małowymiarowe oraz</w:t>
      </w:r>
      <w:r>
        <w:rPr>
          <w:spacing w:val="-8"/>
        </w:rPr>
        <w:t xml:space="preserve"> </w:t>
      </w:r>
      <w:r>
        <w:t>chrust;</w:t>
      </w:r>
    </w:p>
    <w:p w14:paraId="2C178634" w14:textId="77777777" w:rsidR="00A40DAE" w:rsidRDefault="00836025">
      <w:pPr>
        <w:pStyle w:val="Akapitzlist"/>
        <w:numPr>
          <w:ilvl w:val="0"/>
          <w:numId w:val="11"/>
        </w:numPr>
        <w:tabs>
          <w:tab w:val="left" w:pos="997"/>
        </w:tabs>
        <w:spacing w:line="235" w:lineRule="auto"/>
        <w:ind w:right="288"/>
        <w:jc w:val="both"/>
      </w:pPr>
      <w:r>
        <w:t>na</w:t>
      </w:r>
      <w:r>
        <w:rPr>
          <w:spacing w:val="-7"/>
        </w:rPr>
        <w:t xml:space="preserve"> </w:t>
      </w:r>
      <w:r>
        <w:t>potrzeby</w:t>
      </w:r>
      <w:r>
        <w:rPr>
          <w:spacing w:val="-8"/>
        </w:rPr>
        <w:t xml:space="preserve"> </w:t>
      </w:r>
      <w:r>
        <w:t>rozliczeń</w:t>
      </w:r>
      <w:r>
        <w:rPr>
          <w:spacing w:val="-8"/>
        </w:rPr>
        <w:t xml:space="preserve"> </w:t>
      </w:r>
      <w:r>
        <w:t>zamawiającego</w:t>
      </w:r>
      <w:r>
        <w:rPr>
          <w:spacing w:val="-6"/>
        </w:rPr>
        <w:t xml:space="preserve"> </w:t>
      </w:r>
      <w:r>
        <w:t>z</w:t>
      </w:r>
      <w:r>
        <w:rPr>
          <w:spacing w:val="-7"/>
        </w:rPr>
        <w:t xml:space="preserve"> </w:t>
      </w:r>
      <w:r>
        <w:t>wykonawcą,</w:t>
      </w:r>
      <w:r>
        <w:rPr>
          <w:spacing w:val="-7"/>
        </w:rPr>
        <w:t xml:space="preserve"> </w:t>
      </w:r>
      <w:r>
        <w:t>udział</w:t>
      </w:r>
      <w:r>
        <w:rPr>
          <w:spacing w:val="-8"/>
        </w:rPr>
        <w:t xml:space="preserve"> </w:t>
      </w:r>
      <w:r>
        <w:t>pozostałości</w:t>
      </w:r>
      <w:r>
        <w:rPr>
          <w:spacing w:val="-5"/>
        </w:rPr>
        <w:t xml:space="preserve"> </w:t>
      </w:r>
      <w:r>
        <w:t>drzewnych,</w:t>
      </w:r>
      <w:r>
        <w:rPr>
          <w:spacing w:val="-6"/>
        </w:rPr>
        <w:t xml:space="preserve"> </w:t>
      </w:r>
      <w:r>
        <w:t>oparty na udziale drewna małowymiarowego (M) w stosunku do drewna wielkowymiarowego i średniowymiarowego (W+S), ustala się na</w:t>
      </w:r>
      <w:r>
        <w:rPr>
          <w:spacing w:val="5"/>
        </w:rPr>
        <w:t xml:space="preserve"> </w:t>
      </w:r>
      <w:r>
        <w:t>;</w:t>
      </w:r>
    </w:p>
    <w:p w14:paraId="1D8453C8" w14:textId="77777777" w:rsidR="00A40DAE" w:rsidRDefault="00836025">
      <w:pPr>
        <w:pStyle w:val="Akapitzlist"/>
        <w:numPr>
          <w:ilvl w:val="0"/>
          <w:numId w:val="11"/>
        </w:numPr>
        <w:tabs>
          <w:tab w:val="left" w:pos="997"/>
        </w:tabs>
        <w:spacing w:before="2" w:line="237" w:lineRule="auto"/>
        <w:ind w:right="290"/>
        <w:jc w:val="both"/>
      </w:pPr>
      <w:r>
        <w:t>od tak określonej masy m</w:t>
      </w:r>
      <w:r>
        <w:rPr>
          <w:position w:val="5"/>
          <w:sz w:val="14"/>
        </w:rPr>
        <w:t xml:space="preserve">3 </w:t>
      </w:r>
      <w:r>
        <w:t>pozostałości drzewnych odejmuje się masę m</w:t>
      </w:r>
      <w:r>
        <w:rPr>
          <w:position w:val="5"/>
          <w:sz w:val="14"/>
        </w:rPr>
        <w:t xml:space="preserve">3 </w:t>
      </w:r>
      <w:r>
        <w:t>pozyskanej i sprzedanej</w:t>
      </w:r>
      <w:r>
        <w:rPr>
          <w:spacing w:val="-13"/>
        </w:rPr>
        <w:t xml:space="preserve"> </w:t>
      </w:r>
      <w:r>
        <w:t>drobnicy</w:t>
      </w:r>
      <w:r>
        <w:rPr>
          <w:spacing w:val="-11"/>
        </w:rPr>
        <w:t xml:space="preserve"> </w:t>
      </w:r>
      <w:r>
        <w:t>(z</w:t>
      </w:r>
      <w:r>
        <w:rPr>
          <w:spacing w:val="-10"/>
        </w:rPr>
        <w:t xml:space="preserve"> </w:t>
      </w:r>
      <w:r>
        <w:t>użytkowanego</w:t>
      </w:r>
      <w:r>
        <w:rPr>
          <w:spacing w:val="-10"/>
        </w:rPr>
        <w:t xml:space="preserve"> </w:t>
      </w:r>
      <w:r>
        <w:t>drzewostanu,</w:t>
      </w:r>
      <w:r>
        <w:rPr>
          <w:spacing w:val="-10"/>
        </w:rPr>
        <w:t xml:space="preserve"> </w:t>
      </w:r>
      <w:r>
        <w:t>za</w:t>
      </w:r>
      <w:r>
        <w:rPr>
          <w:spacing w:val="-10"/>
        </w:rPr>
        <w:t xml:space="preserve"> </w:t>
      </w:r>
      <w:r>
        <w:t>wyjątkiem</w:t>
      </w:r>
      <w:r>
        <w:rPr>
          <w:spacing w:val="-9"/>
        </w:rPr>
        <w:t xml:space="preserve"> </w:t>
      </w:r>
      <w:r>
        <w:t>pochodzącej</w:t>
      </w:r>
      <w:r>
        <w:rPr>
          <w:spacing w:val="-11"/>
        </w:rPr>
        <w:t xml:space="preserve"> </w:t>
      </w:r>
      <w:r>
        <w:t>z</w:t>
      </w:r>
      <w:r>
        <w:rPr>
          <w:spacing w:val="-10"/>
        </w:rPr>
        <w:t xml:space="preserve"> </w:t>
      </w:r>
      <w:r>
        <w:t>wyciętych podszytów</w:t>
      </w:r>
      <w:r>
        <w:rPr>
          <w:spacing w:val="-5"/>
        </w:rPr>
        <w:t xml:space="preserve"> </w:t>
      </w:r>
      <w:r>
        <w:t>i</w:t>
      </w:r>
      <w:r>
        <w:rPr>
          <w:spacing w:val="-4"/>
        </w:rPr>
        <w:t xml:space="preserve"> </w:t>
      </w:r>
      <w:r>
        <w:t>podrostów)</w:t>
      </w:r>
      <w:r>
        <w:rPr>
          <w:spacing w:val="-8"/>
        </w:rPr>
        <w:t xml:space="preserve"> </w:t>
      </w:r>
      <w:r>
        <w:t>i</w:t>
      </w:r>
      <w:r>
        <w:rPr>
          <w:spacing w:val="-5"/>
        </w:rPr>
        <w:t xml:space="preserve"> </w:t>
      </w:r>
      <w:r>
        <w:t>–</w:t>
      </w:r>
      <w:r>
        <w:rPr>
          <w:spacing w:val="-5"/>
        </w:rPr>
        <w:t xml:space="preserve"> </w:t>
      </w:r>
      <w:r>
        <w:t>jeśli</w:t>
      </w:r>
      <w:r>
        <w:rPr>
          <w:spacing w:val="-7"/>
        </w:rPr>
        <w:t xml:space="preserve"> </w:t>
      </w:r>
      <w:r>
        <w:t>wartość</w:t>
      </w:r>
      <w:r>
        <w:rPr>
          <w:spacing w:val="-6"/>
        </w:rPr>
        <w:t xml:space="preserve"> </w:t>
      </w:r>
      <w:r>
        <w:t>jest</w:t>
      </w:r>
      <w:r>
        <w:rPr>
          <w:spacing w:val="-6"/>
        </w:rPr>
        <w:t xml:space="preserve"> </w:t>
      </w:r>
      <w:r>
        <w:t>większa</w:t>
      </w:r>
      <w:r>
        <w:rPr>
          <w:spacing w:val="-5"/>
        </w:rPr>
        <w:t xml:space="preserve"> </w:t>
      </w:r>
      <w:r>
        <w:t>od</w:t>
      </w:r>
      <w:r>
        <w:rPr>
          <w:spacing w:val="-5"/>
        </w:rPr>
        <w:t xml:space="preserve"> </w:t>
      </w:r>
      <w:r>
        <w:t>zera</w:t>
      </w:r>
      <w:r>
        <w:rPr>
          <w:spacing w:val="-5"/>
        </w:rPr>
        <w:t xml:space="preserve"> </w:t>
      </w:r>
      <w:r>
        <w:t>-</w:t>
      </w:r>
      <w:r>
        <w:rPr>
          <w:spacing w:val="-4"/>
        </w:rPr>
        <w:t xml:space="preserve"> </w:t>
      </w:r>
      <w:r>
        <w:t>przyjmuje</w:t>
      </w:r>
      <w:r>
        <w:rPr>
          <w:spacing w:val="-6"/>
        </w:rPr>
        <w:t xml:space="preserve"> </w:t>
      </w:r>
      <w:r>
        <w:t>jako</w:t>
      </w:r>
      <w:r>
        <w:rPr>
          <w:spacing w:val="-8"/>
        </w:rPr>
        <w:t xml:space="preserve"> </w:t>
      </w:r>
      <w:r>
        <w:t>podstawę</w:t>
      </w:r>
      <w:r>
        <w:rPr>
          <w:spacing w:val="-4"/>
        </w:rPr>
        <w:t xml:space="preserve"> </w:t>
      </w:r>
      <w:r>
        <w:t>do rozliczeń;</w:t>
      </w:r>
    </w:p>
    <w:p w14:paraId="788EDFCB" w14:textId="77777777" w:rsidR="00A40DAE" w:rsidRDefault="00836025">
      <w:pPr>
        <w:pStyle w:val="Akapitzlist"/>
        <w:numPr>
          <w:ilvl w:val="0"/>
          <w:numId w:val="11"/>
        </w:numPr>
        <w:tabs>
          <w:tab w:val="left" w:pos="997"/>
        </w:tabs>
        <w:spacing w:before="5" w:line="232" w:lineRule="auto"/>
        <w:ind w:right="290"/>
        <w:jc w:val="both"/>
      </w:pPr>
      <w:r>
        <w:t>dla celów określenia M3P na podstawie M3 stosuje się przelicznik zamienny M3 bez kory na M3P w korze równy</w:t>
      </w:r>
      <w:r>
        <w:rPr>
          <w:spacing w:val="-4"/>
        </w:rPr>
        <w:t xml:space="preserve"> </w:t>
      </w:r>
      <w:r>
        <w:t>4.</w:t>
      </w:r>
    </w:p>
    <w:p w14:paraId="1C2C5B2B" w14:textId="77777777" w:rsidR="00A40DAE" w:rsidRDefault="00836025">
      <w:pPr>
        <w:spacing w:before="119"/>
        <w:ind w:left="1032"/>
        <w:jc w:val="both"/>
        <w:rPr>
          <w:i/>
        </w:rPr>
      </w:pPr>
      <w:r>
        <w:rPr>
          <w:i/>
        </w:rPr>
        <w:t>(rozliczenie z dokładnością do dwóch miejsc po przecinku)</w:t>
      </w:r>
    </w:p>
    <w:p w14:paraId="6CB2542A" w14:textId="77777777" w:rsidR="00A40DAE" w:rsidRDefault="00A40DAE">
      <w:pPr>
        <w:pStyle w:val="Tekstpodstawowy"/>
        <w:ind w:left="0" w:firstLine="0"/>
        <w:rPr>
          <w:i/>
          <w:sz w:val="20"/>
        </w:rPr>
      </w:pPr>
    </w:p>
    <w:p w14:paraId="1053BD68" w14:textId="77777777" w:rsidR="00A40DAE" w:rsidRDefault="00A40DAE">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087F00AB" w14:textId="77777777">
        <w:trPr>
          <w:trHeight w:val="1014"/>
        </w:trPr>
        <w:tc>
          <w:tcPr>
            <w:tcW w:w="667" w:type="dxa"/>
          </w:tcPr>
          <w:p w14:paraId="7795F2DA" w14:textId="77777777" w:rsidR="00A40DAE" w:rsidRDefault="00836025">
            <w:pPr>
              <w:pStyle w:val="TableParagraph"/>
              <w:ind w:left="0" w:right="196"/>
              <w:jc w:val="right"/>
              <w:rPr>
                <w:b/>
                <w:i/>
              </w:rPr>
            </w:pPr>
            <w:r>
              <w:rPr>
                <w:b/>
                <w:i/>
              </w:rPr>
              <w:lastRenderedPageBreak/>
              <w:t>Nr</w:t>
            </w:r>
          </w:p>
        </w:tc>
        <w:tc>
          <w:tcPr>
            <w:tcW w:w="1793" w:type="dxa"/>
          </w:tcPr>
          <w:p w14:paraId="4E929E9D" w14:textId="77777777" w:rsidR="00A40DAE" w:rsidRDefault="00836025">
            <w:pPr>
              <w:pStyle w:val="TableParagraph"/>
              <w:ind w:left="107" w:right="266"/>
              <w:rPr>
                <w:b/>
                <w:i/>
              </w:rPr>
            </w:pPr>
            <w:r>
              <w:rPr>
                <w:b/>
                <w:i/>
              </w:rPr>
              <w:t>Kod czynności do rozliczenia</w:t>
            </w:r>
          </w:p>
        </w:tc>
        <w:tc>
          <w:tcPr>
            <w:tcW w:w="1704" w:type="dxa"/>
          </w:tcPr>
          <w:p w14:paraId="69DBCBF8"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02CC841" w14:textId="77777777" w:rsidR="00A40DAE" w:rsidRDefault="00836025">
            <w:pPr>
              <w:pStyle w:val="TableParagraph"/>
              <w:spacing w:before="0"/>
              <w:ind w:left="0" w:right="93"/>
              <w:jc w:val="right"/>
              <w:rPr>
                <w:b/>
                <w:i/>
              </w:rPr>
            </w:pPr>
            <w:r>
              <w:rPr>
                <w:b/>
                <w:i/>
                <w:spacing w:val="-1"/>
              </w:rPr>
              <w:t>wyceny</w:t>
            </w:r>
          </w:p>
        </w:tc>
        <w:tc>
          <w:tcPr>
            <w:tcW w:w="3858" w:type="dxa"/>
          </w:tcPr>
          <w:p w14:paraId="410B3350" w14:textId="77777777" w:rsidR="00A40DAE" w:rsidRDefault="00836025">
            <w:pPr>
              <w:pStyle w:val="TableParagraph"/>
              <w:ind w:left="108"/>
              <w:rPr>
                <w:b/>
                <w:i/>
              </w:rPr>
            </w:pPr>
            <w:r>
              <w:rPr>
                <w:b/>
                <w:i/>
              </w:rPr>
              <w:t>Opis kodu czynności</w:t>
            </w:r>
          </w:p>
        </w:tc>
        <w:tc>
          <w:tcPr>
            <w:tcW w:w="1330" w:type="dxa"/>
          </w:tcPr>
          <w:p w14:paraId="65BC6BC3" w14:textId="77777777" w:rsidR="00A40DAE" w:rsidRDefault="00836025">
            <w:pPr>
              <w:pStyle w:val="TableParagraph"/>
              <w:ind w:left="108" w:right="215"/>
              <w:rPr>
                <w:b/>
                <w:i/>
              </w:rPr>
            </w:pPr>
            <w:r>
              <w:rPr>
                <w:b/>
                <w:i/>
              </w:rPr>
              <w:t>Jednostka miary</w:t>
            </w:r>
          </w:p>
        </w:tc>
      </w:tr>
      <w:tr w:rsidR="00A40DAE" w14:paraId="122DCB61" w14:textId="77777777">
        <w:trPr>
          <w:trHeight w:val="2560"/>
        </w:trPr>
        <w:tc>
          <w:tcPr>
            <w:tcW w:w="667" w:type="dxa"/>
          </w:tcPr>
          <w:p w14:paraId="0B495805" w14:textId="77777777" w:rsidR="00A40DAE" w:rsidRDefault="00836025">
            <w:pPr>
              <w:pStyle w:val="TableParagraph"/>
              <w:spacing w:before="120"/>
              <w:ind w:left="0" w:right="199"/>
              <w:jc w:val="right"/>
            </w:pPr>
            <w:r>
              <w:t>29</w:t>
            </w:r>
          </w:p>
        </w:tc>
        <w:tc>
          <w:tcPr>
            <w:tcW w:w="1793" w:type="dxa"/>
          </w:tcPr>
          <w:p w14:paraId="17C27EA0" w14:textId="77777777" w:rsidR="00A40DAE" w:rsidRDefault="00836025">
            <w:pPr>
              <w:pStyle w:val="TableParagraph"/>
              <w:spacing w:before="120"/>
              <w:ind w:left="107"/>
            </w:pPr>
            <w:r>
              <w:t>SPY</w:t>
            </w:r>
          </w:p>
        </w:tc>
        <w:tc>
          <w:tcPr>
            <w:tcW w:w="1704" w:type="dxa"/>
          </w:tcPr>
          <w:p w14:paraId="1B808C8E" w14:textId="77777777" w:rsidR="00A40DAE" w:rsidRDefault="00836025">
            <w:pPr>
              <w:pStyle w:val="TableParagraph"/>
              <w:spacing w:before="120" w:line="257" w:lineRule="exact"/>
              <w:ind w:left="108"/>
            </w:pPr>
            <w:r>
              <w:t>SPY-2-50,</w:t>
            </w:r>
          </w:p>
          <w:p w14:paraId="2D9CE18E" w14:textId="77777777" w:rsidR="00A40DAE" w:rsidRDefault="00836025">
            <w:pPr>
              <w:pStyle w:val="TableParagraph"/>
              <w:spacing w:before="0"/>
              <w:ind w:left="108" w:right="494"/>
            </w:pPr>
            <w:r>
              <w:t>SPY-4-50, SPY&gt;4-50, SPY-2-100, SPY-4-100, SPY&gt;4-100, SPY-2-150, SPY-4-150, SPY&gt;4-150</w:t>
            </w:r>
          </w:p>
        </w:tc>
        <w:tc>
          <w:tcPr>
            <w:tcW w:w="3858" w:type="dxa"/>
          </w:tcPr>
          <w:p w14:paraId="7685C060" w14:textId="77777777" w:rsidR="00A40DAE" w:rsidRDefault="00836025">
            <w:pPr>
              <w:pStyle w:val="TableParagraph"/>
              <w:spacing w:before="120"/>
              <w:ind w:left="108"/>
            </w:pPr>
            <w:r>
              <w:t>Spychanie karp i innych drzew</w:t>
            </w:r>
          </w:p>
        </w:tc>
        <w:tc>
          <w:tcPr>
            <w:tcW w:w="1330" w:type="dxa"/>
          </w:tcPr>
          <w:p w14:paraId="04322122" w14:textId="77777777" w:rsidR="00A40DAE" w:rsidRDefault="00836025">
            <w:pPr>
              <w:pStyle w:val="TableParagraph"/>
              <w:spacing w:before="120"/>
              <w:ind w:left="351" w:right="341"/>
              <w:jc w:val="center"/>
            </w:pPr>
            <w:r>
              <w:t>HA</w:t>
            </w:r>
          </w:p>
        </w:tc>
      </w:tr>
      <w:tr w:rsidR="00A40DAE" w14:paraId="498046B2" w14:textId="77777777">
        <w:trPr>
          <w:trHeight w:val="2561"/>
        </w:trPr>
        <w:tc>
          <w:tcPr>
            <w:tcW w:w="667" w:type="dxa"/>
          </w:tcPr>
          <w:p w14:paraId="01DFFA4B" w14:textId="77777777" w:rsidR="00A40DAE" w:rsidRDefault="00836025">
            <w:pPr>
              <w:pStyle w:val="TableParagraph"/>
              <w:ind w:left="0" w:right="199"/>
              <w:jc w:val="right"/>
            </w:pPr>
            <w:r>
              <w:t>30</w:t>
            </w:r>
          </w:p>
        </w:tc>
        <w:tc>
          <w:tcPr>
            <w:tcW w:w="1793" w:type="dxa"/>
          </w:tcPr>
          <w:p w14:paraId="0891CF9D" w14:textId="77777777" w:rsidR="00A40DAE" w:rsidRDefault="00836025">
            <w:pPr>
              <w:pStyle w:val="TableParagraph"/>
              <w:ind w:left="107"/>
            </w:pPr>
            <w:r>
              <w:t>WYC</w:t>
            </w:r>
          </w:p>
        </w:tc>
        <w:tc>
          <w:tcPr>
            <w:tcW w:w="1704" w:type="dxa"/>
          </w:tcPr>
          <w:p w14:paraId="5CD66EA3" w14:textId="77777777" w:rsidR="00A40DAE" w:rsidRDefault="00836025">
            <w:pPr>
              <w:pStyle w:val="TableParagraph"/>
              <w:ind w:left="108"/>
            </w:pPr>
            <w:r>
              <w:t>WYC-2-50,</w:t>
            </w:r>
          </w:p>
          <w:p w14:paraId="295F4151" w14:textId="77777777" w:rsidR="00A40DAE" w:rsidRDefault="00836025">
            <w:pPr>
              <w:pStyle w:val="TableParagraph"/>
              <w:spacing w:before="2"/>
              <w:ind w:left="108" w:right="352"/>
            </w:pPr>
            <w:r>
              <w:t>WYC-4-50, WYC&gt;4-50, WYC-2-100, WYC-4-100, WYC &gt;4-100, WYC-2-150, WYC-4-150, WYC&gt;4-150</w:t>
            </w:r>
          </w:p>
        </w:tc>
        <w:tc>
          <w:tcPr>
            <w:tcW w:w="3858" w:type="dxa"/>
          </w:tcPr>
          <w:p w14:paraId="46599060" w14:textId="77777777" w:rsidR="00A40DAE" w:rsidRDefault="00836025">
            <w:pPr>
              <w:pStyle w:val="TableParagraph"/>
              <w:ind w:left="108" w:right="1026"/>
            </w:pPr>
            <w:r>
              <w:t>Wyczesywanie korzeni z wyrównaniem powierzchni i spychanie</w:t>
            </w:r>
          </w:p>
        </w:tc>
        <w:tc>
          <w:tcPr>
            <w:tcW w:w="1330" w:type="dxa"/>
          </w:tcPr>
          <w:p w14:paraId="75048571" w14:textId="77777777" w:rsidR="00A40DAE" w:rsidRDefault="00836025">
            <w:pPr>
              <w:pStyle w:val="TableParagraph"/>
              <w:ind w:left="351" w:right="341"/>
              <w:jc w:val="center"/>
            </w:pPr>
            <w:r>
              <w:t>HA</w:t>
            </w:r>
          </w:p>
        </w:tc>
      </w:tr>
      <w:tr w:rsidR="00131340" w14:paraId="1468BC36" w14:textId="77777777" w:rsidTr="00DB1DDB">
        <w:trPr>
          <w:trHeight w:val="2575"/>
        </w:trPr>
        <w:tc>
          <w:tcPr>
            <w:tcW w:w="667" w:type="dxa"/>
          </w:tcPr>
          <w:p w14:paraId="5925043D" w14:textId="77777777" w:rsidR="00131340" w:rsidRDefault="00131340">
            <w:pPr>
              <w:pStyle w:val="TableParagraph"/>
              <w:spacing w:before="122"/>
              <w:ind w:left="0" w:right="199"/>
              <w:jc w:val="right"/>
            </w:pPr>
            <w:r>
              <w:t>31</w:t>
            </w:r>
          </w:p>
        </w:tc>
        <w:tc>
          <w:tcPr>
            <w:tcW w:w="1793" w:type="dxa"/>
          </w:tcPr>
          <w:p w14:paraId="7C206F60" w14:textId="77777777" w:rsidR="00131340" w:rsidRDefault="00131340">
            <w:pPr>
              <w:pStyle w:val="TableParagraph"/>
              <w:spacing w:before="122"/>
              <w:ind w:left="107"/>
            </w:pPr>
            <w:r>
              <w:t>WYK</w:t>
            </w:r>
          </w:p>
        </w:tc>
        <w:tc>
          <w:tcPr>
            <w:tcW w:w="1704" w:type="dxa"/>
          </w:tcPr>
          <w:p w14:paraId="035DA034" w14:textId="77777777" w:rsidR="00131340" w:rsidRDefault="00131340">
            <w:pPr>
              <w:pStyle w:val="TableParagraph"/>
              <w:spacing w:before="122" w:line="257" w:lineRule="exact"/>
              <w:ind w:left="108"/>
            </w:pPr>
            <w:r>
              <w:t>WYK-2-50,</w:t>
            </w:r>
          </w:p>
          <w:p w14:paraId="39D794C7" w14:textId="77777777" w:rsidR="00131340" w:rsidRDefault="00131340">
            <w:pPr>
              <w:pStyle w:val="TableParagraph"/>
              <w:spacing w:before="0"/>
              <w:ind w:left="108" w:right="338"/>
            </w:pPr>
            <w:r>
              <w:t>WYK-4-50, WYK&gt;4-50, WYK-2-100, WYK-4-100,</w:t>
            </w:r>
          </w:p>
          <w:p w14:paraId="58389833" w14:textId="77777777" w:rsidR="00131340" w:rsidRDefault="00131340">
            <w:pPr>
              <w:pStyle w:val="TableParagraph"/>
              <w:spacing w:before="4" w:line="256" w:lineRule="exact"/>
              <w:ind w:left="108" w:right="338"/>
            </w:pPr>
            <w:r>
              <w:t xml:space="preserve">WYK </w:t>
            </w:r>
            <w:r>
              <w:rPr>
                <w:spacing w:val="-3"/>
              </w:rPr>
              <w:t xml:space="preserve">&gt;4-100, </w:t>
            </w:r>
            <w:r>
              <w:t>WYK-2-150,</w:t>
            </w:r>
          </w:p>
          <w:p w14:paraId="1E735E60" w14:textId="0E33CF19" w:rsidR="00131340" w:rsidRDefault="00131340" w:rsidP="00F824AD">
            <w:pPr>
              <w:pStyle w:val="TableParagraph"/>
              <w:spacing w:before="0"/>
              <w:ind w:left="108" w:right="431"/>
            </w:pPr>
            <w:r>
              <w:t>WYK-4-150, WYK&gt;4-150</w:t>
            </w:r>
          </w:p>
        </w:tc>
        <w:tc>
          <w:tcPr>
            <w:tcW w:w="3858" w:type="dxa"/>
          </w:tcPr>
          <w:p w14:paraId="4AF858AC" w14:textId="77777777" w:rsidR="00131340" w:rsidRDefault="00131340">
            <w:pPr>
              <w:pStyle w:val="TableParagraph"/>
              <w:spacing w:before="122"/>
              <w:ind w:left="108" w:right="132"/>
            </w:pPr>
            <w:r>
              <w:t>Wyczesywanie korzeni ze spychaniem karp i wyrównaniem powierzchni</w:t>
            </w:r>
          </w:p>
        </w:tc>
        <w:tc>
          <w:tcPr>
            <w:tcW w:w="1330" w:type="dxa"/>
          </w:tcPr>
          <w:p w14:paraId="346EA97C" w14:textId="77777777" w:rsidR="00131340" w:rsidRDefault="00131340">
            <w:pPr>
              <w:pStyle w:val="TableParagraph"/>
              <w:spacing w:before="122"/>
              <w:ind w:left="351" w:right="341"/>
              <w:jc w:val="center"/>
            </w:pPr>
            <w:r>
              <w:t>HA</w:t>
            </w:r>
          </w:p>
        </w:tc>
      </w:tr>
    </w:tbl>
    <w:p w14:paraId="278BB9DB" w14:textId="77777777" w:rsidR="00A40DAE" w:rsidRDefault="00836025">
      <w:pPr>
        <w:pStyle w:val="Nagwek1"/>
        <w:spacing w:before="117"/>
      </w:pPr>
      <w:r>
        <w:t>Standard technologii prac obejmuje:</w:t>
      </w:r>
    </w:p>
    <w:p w14:paraId="3665CCB1" w14:textId="77777777" w:rsidR="00A40DAE" w:rsidRDefault="00836025">
      <w:pPr>
        <w:pStyle w:val="Akapitzlist"/>
        <w:numPr>
          <w:ilvl w:val="1"/>
          <w:numId w:val="16"/>
        </w:numPr>
        <w:tabs>
          <w:tab w:val="left" w:pos="996"/>
          <w:tab w:val="left" w:pos="997"/>
        </w:tabs>
        <w:spacing w:before="119"/>
        <w:ind w:hanging="361"/>
      </w:pPr>
      <w:r>
        <w:t>zawieszenie lub podczepienie sprzętu oraz</w:t>
      </w:r>
      <w:r>
        <w:rPr>
          <w:spacing w:val="-4"/>
        </w:rPr>
        <w:t xml:space="preserve"> </w:t>
      </w:r>
      <w:r>
        <w:t>regulacja,</w:t>
      </w:r>
    </w:p>
    <w:p w14:paraId="7A6A7CBC" w14:textId="77777777" w:rsidR="00A40DAE" w:rsidRDefault="00836025">
      <w:pPr>
        <w:pStyle w:val="Akapitzlist"/>
        <w:numPr>
          <w:ilvl w:val="1"/>
          <w:numId w:val="16"/>
        </w:numPr>
        <w:tabs>
          <w:tab w:val="left" w:pos="996"/>
          <w:tab w:val="left" w:pos="997"/>
        </w:tabs>
        <w:spacing w:before="1" w:line="269" w:lineRule="exact"/>
        <w:ind w:hanging="361"/>
      </w:pPr>
      <w:r>
        <w:t>spychanie karp i innych drzew na wskazane</w:t>
      </w:r>
      <w:r>
        <w:rPr>
          <w:spacing w:val="-6"/>
        </w:rPr>
        <w:t xml:space="preserve"> </w:t>
      </w:r>
      <w:r>
        <w:t>miejsce,</w:t>
      </w:r>
    </w:p>
    <w:p w14:paraId="624041B7" w14:textId="77777777" w:rsidR="00A40DAE" w:rsidRDefault="00836025">
      <w:pPr>
        <w:pStyle w:val="Akapitzlist"/>
        <w:numPr>
          <w:ilvl w:val="1"/>
          <w:numId w:val="16"/>
        </w:numPr>
        <w:tabs>
          <w:tab w:val="left" w:pos="996"/>
          <w:tab w:val="left" w:pos="997"/>
        </w:tabs>
        <w:spacing w:line="269" w:lineRule="exact"/>
        <w:ind w:hanging="361"/>
      </w:pPr>
      <w:r>
        <w:t>oczyszczenie sprzętu i jego</w:t>
      </w:r>
      <w:r>
        <w:rPr>
          <w:spacing w:val="-2"/>
        </w:rPr>
        <w:t xml:space="preserve"> </w:t>
      </w:r>
      <w:r>
        <w:t>odstawienie.</w:t>
      </w:r>
    </w:p>
    <w:p w14:paraId="5625E86A" w14:textId="77777777" w:rsidR="00A40DAE" w:rsidRDefault="00836025">
      <w:pPr>
        <w:pStyle w:val="Nagwek1"/>
        <w:spacing w:before="121"/>
      </w:pPr>
      <w:r>
        <w:t>Uwagi:</w:t>
      </w:r>
    </w:p>
    <w:p w14:paraId="075209AC" w14:textId="77777777" w:rsidR="00A40DAE" w:rsidRDefault="00836025">
      <w:pPr>
        <w:pStyle w:val="Akapitzlist"/>
        <w:numPr>
          <w:ilvl w:val="0"/>
          <w:numId w:val="11"/>
        </w:numPr>
        <w:tabs>
          <w:tab w:val="left" w:pos="996"/>
          <w:tab w:val="left" w:pos="997"/>
        </w:tabs>
        <w:spacing w:before="119"/>
        <w:ind w:hanging="361"/>
      </w:pPr>
      <w:r>
        <w:t>sprzęt i narzędzia niezbędne do wykonania zabiegu zapewnia</w:t>
      </w:r>
      <w:r>
        <w:rPr>
          <w:spacing w:val="-14"/>
        </w:rPr>
        <w:t xml:space="preserve"> </w:t>
      </w:r>
      <w:r>
        <w:t>Wykonawca.</w:t>
      </w:r>
    </w:p>
    <w:p w14:paraId="7149B2D2" w14:textId="77777777" w:rsidR="00A40DAE" w:rsidRDefault="00836025">
      <w:pPr>
        <w:pStyle w:val="Nagwek1"/>
        <w:spacing w:before="111"/>
      </w:pPr>
      <w:r>
        <w:t>Procedura odbioru:</w:t>
      </w:r>
    </w:p>
    <w:p w14:paraId="335E09FE" w14:textId="355C79BD" w:rsidR="00A40DAE" w:rsidRDefault="00836025">
      <w:pPr>
        <w:pStyle w:val="Tekstpodstawowy"/>
        <w:spacing w:before="119"/>
        <w:ind w:left="276" w:firstLine="0"/>
      </w:pPr>
      <w:r>
        <w:t>Odbi</w:t>
      </w:r>
      <w:r w:rsidR="0022603F">
        <w:t>ó</w:t>
      </w:r>
      <w:r>
        <w:t>r prac nastąpi poprzez:</w:t>
      </w:r>
    </w:p>
    <w:p w14:paraId="39B217BC" w14:textId="12A2CF78" w:rsidR="00A40DAE" w:rsidRDefault="00836025">
      <w:pPr>
        <w:pStyle w:val="Akapitzlist"/>
        <w:numPr>
          <w:ilvl w:val="0"/>
          <w:numId w:val="11"/>
        </w:numPr>
        <w:tabs>
          <w:tab w:val="left" w:pos="997"/>
        </w:tabs>
        <w:spacing w:before="121" w:line="263" w:lineRule="exact"/>
        <w:ind w:hanging="361"/>
        <w:jc w:val="both"/>
      </w:pPr>
      <w:r>
        <w:t xml:space="preserve">zweryfikowanie </w:t>
      </w:r>
      <w:r>
        <w:rPr>
          <w:spacing w:val="-4"/>
        </w:rPr>
        <w:t>prawidłowo</w:t>
      </w:r>
      <w:r w:rsidR="0022603F">
        <w:rPr>
          <w:spacing w:val="-4"/>
        </w:rPr>
        <w:t>ś</w:t>
      </w:r>
      <w:r>
        <w:t xml:space="preserve">ci ich wykonania z opisem </w:t>
      </w:r>
      <w:r>
        <w:rPr>
          <w:spacing w:val="-3"/>
        </w:rPr>
        <w:t>czynno</w:t>
      </w:r>
      <w:r w:rsidR="0022603F">
        <w:rPr>
          <w:spacing w:val="-3"/>
        </w:rPr>
        <w:t>ś</w:t>
      </w:r>
      <w:r>
        <w:t>ci i</w:t>
      </w:r>
      <w:r>
        <w:rPr>
          <w:spacing w:val="33"/>
        </w:rPr>
        <w:t xml:space="preserve"> </w:t>
      </w:r>
      <w:r>
        <w:t>zleceniem,</w:t>
      </w:r>
    </w:p>
    <w:p w14:paraId="00456590" w14:textId="5CCCC211" w:rsidR="00A40DAE" w:rsidRDefault="00836025">
      <w:pPr>
        <w:pStyle w:val="Akapitzlist"/>
        <w:numPr>
          <w:ilvl w:val="0"/>
          <w:numId w:val="11"/>
        </w:numPr>
        <w:tabs>
          <w:tab w:val="left" w:pos="997"/>
        </w:tabs>
        <w:spacing w:line="237" w:lineRule="auto"/>
        <w:ind w:right="290"/>
        <w:jc w:val="both"/>
      </w:pPr>
      <w:r>
        <w:t xml:space="preserve">dokonanie pomiaru powierzchni wykonanego zabiegu (np. przy pomocy: dalmierza, </w:t>
      </w:r>
      <w:r>
        <w:rPr>
          <w:spacing w:val="-7"/>
        </w:rPr>
        <w:t>ta</w:t>
      </w:r>
      <w:r w:rsidR="0022603F">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0155E5C3" w14:textId="23D1403B" w:rsidR="00A40DAE" w:rsidRDefault="00836025">
      <w:pPr>
        <w:spacing w:before="113"/>
        <w:ind w:left="984"/>
        <w:jc w:val="both"/>
      </w:pPr>
      <w:r>
        <w:t>(</w:t>
      </w:r>
      <w:r>
        <w:rPr>
          <w:i/>
        </w:rPr>
        <w:t xml:space="preserve">rozliczenie </w:t>
      </w:r>
      <w:r>
        <w:t>z dokładno</w:t>
      </w:r>
      <w:r w:rsidR="0022603F">
        <w:t>ś</w:t>
      </w:r>
      <w:r>
        <w:t>cią do dw</w:t>
      </w:r>
      <w:r w:rsidR="0022603F">
        <w:t>ó</w:t>
      </w:r>
      <w:r>
        <w:t>ch miejsc po przecinku)</w:t>
      </w:r>
    </w:p>
    <w:p w14:paraId="2D99E19D" w14:textId="03711722" w:rsidR="00131340" w:rsidRDefault="00131340">
      <w:pPr>
        <w:spacing w:before="113"/>
        <w:ind w:left="984"/>
        <w:jc w:val="both"/>
      </w:pPr>
    </w:p>
    <w:p w14:paraId="249137B0" w14:textId="77777777" w:rsidR="00131340" w:rsidRDefault="00131340">
      <w:pPr>
        <w:spacing w:before="113"/>
        <w:ind w:left="984"/>
        <w:jc w:val="both"/>
      </w:pPr>
    </w:p>
    <w:p w14:paraId="575C0FE7" w14:textId="77777777" w:rsidR="00A40DAE" w:rsidRDefault="00A40DAE">
      <w:pPr>
        <w:pStyle w:val="Tekstpodstawowy"/>
        <w:ind w:left="0" w:firstLine="0"/>
        <w:rPr>
          <w:sz w:val="20"/>
        </w:rPr>
      </w:pPr>
    </w:p>
    <w:p w14:paraId="01DB03A0" w14:textId="77777777" w:rsidR="00A40DAE" w:rsidRDefault="00A40DAE">
      <w:pPr>
        <w:pStyle w:val="Tekstpodstawowy"/>
        <w:ind w:left="0" w:firstLine="0"/>
        <w:rPr>
          <w:sz w:val="20"/>
        </w:rPr>
      </w:pPr>
    </w:p>
    <w:p w14:paraId="4A26BCBC" w14:textId="77777777" w:rsidR="00A40DAE" w:rsidRDefault="00A40DAE">
      <w:pPr>
        <w:pStyle w:val="Tekstpodstawowy"/>
        <w:spacing w:before="6" w:after="1"/>
        <w:ind w:left="0" w:firstLine="0"/>
        <w:rPr>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54448D48" w14:textId="77777777">
        <w:trPr>
          <w:trHeight w:val="1012"/>
        </w:trPr>
        <w:tc>
          <w:tcPr>
            <w:tcW w:w="667" w:type="dxa"/>
            <w:tcBorders>
              <w:bottom w:val="single" w:sz="6" w:space="0" w:color="000000"/>
            </w:tcBorders>
          </w:tcPr>
          <w:p w14:paraId="4B234733" w14:textId="77777777" w:rsidR="00A40DAE" w:rsidRDefault="00836025">
            <w:pPr>
              <w:pStyle w:val="TableParagraph"/>
              <w:spacing w:before="122"/>
              <w:ind w:left="0" w:right="196"/>
              <w:jc w:val="right"/>
              <w:rPr>
                <w:b/>
                <w:i/>
              </w:rPr>
            </w:pPr>
            <w:r>
              <w:rPr>
                <w:b/>
                <w:i/>
              </w:rPr>
              <w:lastRenderedPageBreak/>
              <w:t>Nr</w:t>
            </w:r>
          </w:p>
        </w:tc>
        <w:tc>
          <w:tcPr>
            <w:tcW w:w="1793" w:type="dxa"/>
            <w:tcBorders>
              <w:bottom w:val="single" w:sz="6" w:space="0" w:color="000000"/>
            </w:tcBorders>
          </w:tcPr>
          <w:p w14:paraId="236F4446" w14:textId="77777777" w:rsidR="00A40DAE" w:rsidRDefault="00836025">
            <w:pPr>
              <w:pStyle w:val="TableParagraph"/>
              <w:spacing w:before="122"/>
              <w:ind w:left="107" w:right="266"/>
              <w:rPr>
                <w:b/>
                <w:i/>
              </w:rPr>
            </w:pPr>
            <w:r>
              <w:rPr>
                <w:b/>
                <w:i/>
              </w:rPr>
              <w:t>Kod czynności do rozliczenia</w:t>
            </w:r>
          </w:p>
        </w:tc>
        <w:tc>
          <w:tcPr>
            <w:tcW w:w="1704" w:type="dxa"/>
            <w:tcBorders>
              <w:bottom w:val="single" w:sz="6" w:space="0" w:color="000000"/>
            </w:tcBorders>
          </w:tcPr>
          <w:p w14:paraId="7E9AF59C" w14:textId="77777777" w:rsidR="00A40DAE" w:rsidRDefault="00836025">
            <w:pPr>
              <w:pStyle w:val="TableParagraph"/>
              <w:spacing w:before="122"/>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9CD6D1E" w14:textId="77777777" w:rsidR="00A40DAE" w:rsidRDefault="00836025">
            <w:pPr>
              <w:pStyle w:val="TableParagraph"/>
              <w:spacing w:before="0" w:line="256" w:lineRule="exact"/>
              <w:ind w:left="0" w:right="93"/>
              <w:jc w:val="right"/>
              <w:rPr>
                <w:b/>
                <w:i/>
              </w:rPr>
            </w:pPr>
            <w:r>
              <w:rPr>
                <w:b/>
                <w:i/>
                <w:spacing w:val="-1"/>
              </w:rPr>
              <w:t>wyceny</w:t>
            </w:r>
          </w:p>
        </w:tc>
        <w:tc>
          <w:tcPr>
            <w:tcW w:w="3858" w:type="dxa"/>
            <w:tcBorders>
              <w:bottom w:val="single" w:sz="6" w:space="0" w:color="000000"/>
            </w:tcBorders>
          </w:tcPr>
          <w:p w14:paraId="78DFCCB8" w14:textId="77777777" w:rsidR="00A40DAE" w:rsidRDefault="00836025">
            <w:pPr>
              <w:pStyle w:val="TableParagraph"/>
              <w:spacing w:before="122"/>
              <w:ind w:left="108"/>
              <w:rPr>
                <w:b/>
                <w:i/>
              </w:rPr>
            </w:pPr>
            <w:r>
              <w:rPr>
                <w:b/>
                <w:i/>
              </w:rPr>
              <w:t>Opis kodu czynności</w:t>
            </w:r>
          </w:p>
        </w:tc>
        <w:tc>
          <w:tcPr>
            <w:tcW w:w="1330" w:type="dxa"/>
            <w:tcBorders>
              <w:bottom w:val="single" w:sz="6" w:space="0" w:color="000000"/>
            </w:tcBorders>
          </w:tcPr>
          <w:p w14:paraId="3CBDB138" w14:textId="77777777" w:rsidR="00A40DAE" w:rsidRDefault="00836025">
            <w:pPr>
              <w:pStyle w:val="TableParagraph"/>
              <w:spacing w:before="122"/>
              <w:ind w:left="108" w:right="215"/>
              <w:rPr>
                <w:b/>
                <w:i/>
              </w:rPr>
            </w:pPr>
            <w:r>
              <w:rPr>
                <w:b/>
                <w:i/>
              </w:rPr>
              <w:t>Jednostka miary</w:t>
            </w:r>
          </w:p>
        </w:tc>
      </w:tr>
      <w:tr w:rsidR="00A40DAE" w14:paraId="514AD429" w14:textId="77777777">
        <w:trPr>
          <w:trHeight w:val="2042"/>
        </w:trPr>
        <w:tc>
          <w:tcPr>
            <w:tcW w:w="667" w:type="dxa"/>
            <w:tcBorders>
              <w:top w:val="single" w:sz="6" w:space="0" w:color="000000"/>
            </w:tcBorders>
          </w:tcPr>
          <w:p w14:paraId="64ECD81F" w14:textId="77777777" w:rsidR="00A40DAE" w:rsidRDefault="00836025">
            <w:pPr>
              <w:pStyle w:val="TableParagraph"/>
              <w:spacing w:before="117"/>
              <w:ind w:left="0" w:right="199"/>
              <w:jc w:val="right"/>
            </w:pPr>
            <w:r>
              <w:t>32</w:t>
            </w:r>
          </w:p>
        </w:tc>
        <w:tc>
          <w:tcPr>
            <w:tcW w:w="1793" w:type="dxa"/>
            <w:tcBorders>
              <w:top w:val="single" w:sz="6" w:space="0" w:color="000000"/>
            </w:tcBorders>
          </w:tcPr>
          <w:p w14:paraId="6D2C1CB6" w14:textId="77777777" w:rsidR="00A40DAE" w:rsidRDefault="00836025">
            <w:pPr>
              <w:pStyle w:val="TableParagraph"/>
              <w:spacing w:before="117"/>
              <w:ind w:left="107"/>
            </w:pPr>
            <w:r>
              <w:t>KARPS</w:t>
            </w:r>
          </w:p>
        </w:tc>
        <w:tc>
          <w:tcPr>
            <w:tcW w:w="1704" w:type="dxa"/>
            <w:tcBorders>
              <w:top w:val="single" w:sz="6" w:space="0" w:color="000000"/>
            </w:tcBorders>
          </w:tcPr>
          <w:p w14:paraId="50567132" w14:textId="77777777" w:rsidR="00A40DAE" w:rsidRDefault="00836025">
            <w:pPr>
              <w:pStyle w:val="TableParagraph"/>
              <w:spacing w:before="117"/>
              <w:ind w:left="108" w:right="646"/>
              <w:jc w:val="both"/>
            </w:pPr>
            <w:r>
              <w:t>KARPS&lt;1, KARPS-2, KARPS-3, KARPS-4, KARPS-6, KARPS-8, KARPS&gt;8,</w:t>
            </w:r>
          </w:p>
        </w:tc>
        <w:tc>
          <w:tcPr>
            <w:tcW w:w="3858" w:type="dxa"/>
            <w:tcBorders>
              <w:top w:val="single" w:sz="6" w:space="0" w:color="000000"/>
            </w:tcBorders>
          </w:tcPr>
          <w:p w14:paraId="1F416767" w14:textId="77777777" w:rsidR="00A40DAE" w:rsidRDefault="00836025">
            <w:pPr>
              <w:pStyle w:val="TableParagraph"/>
              <w:spacing w:before="117"/>
              <w:ind w:left="108"/>
            </w:pPr>
            <w:r>
              <w:t>Karczowanie pniaków starych</w:t>
            </w:r>
          </w:p>
        </w:tc>
        <w:tc>
          <w:tcPr>
            <w:tcW w:w="1330" w:type="dxa"/>
            <w:tcBorders>
              <w:top w:val="single" w:sz="6" w:space="0" w:color="000000"/>
            </w:tcBorders>
          </w:tcPr>
          <w:p w14:paraId="2B28A4E6" w14:textId="77777777" w:rsidR="00A40DAE" w:rsidRDefault="00836025">
            <w:pPr>
              <w:pStyle w:val="TableParagraph"/>
              <w:spacing w:before="117"/>
              <w:ind w:left="351" w:right="341"/>
              <w:jc w:val="center"/>
            </w:pPr>
            <w:r>
              <w:t>HA</w:t>
            </w:r>
          </w:p>
        </w:tc>
      </w:tr>
      <w:tr w:rsidR="00A40DAE" w14:paraId="0D11A7CD" w14:textId="77777777">
        <w:trPr>
          <w:trHeight w:val="2047"/>
        </w:trPr>
        <w:tc>
          <w:tcPr>
            <w:tcW w:w="667" w:type="dxa"/>
          </w:tcPr>
          <w:p w14:paraId="3EBA031C" w14:textId="77777777" w:rsidR="00A40DAE" w:rsidRDefault="00836025">
            <w:pPr>
              <w:pStyle w:val="TableParagraph"/>
              <w:spacing w:before="122"/>
              <w:ind w:left="0" w:right="199"/>
              <w:jc w:val="right"/>
            </w:pPr>
            <w:r>
              <w:t>33</w:t>
            </w:r>
          </w:p>
        </w:tc>
        <w:tc>
          <w:tcPr>
            <w:tcW w:w="1793" w:type="dxa"/>
          </w:tcPr>
          <w:p w14:paraId="01161754" w14:textId="77777777" w:rsidR="00A40DAE" w:rsidRDefault="00836025">
            <w:pPr>
              <w:pStyle w:val="TableParagraph"/>
              <w:spacing w:before="122"/>
              <w:ind w:left="107"/>
            </w:pPr>
            <w:r>
              <w:t>KARŚWBP</w:t>
            </w:r>
          </w:p>
        </w:tc>
        <w:tc>
          <w:tcPr>
            <w:tcW w:w="1704" w:type="dxa"/>
          </w:tcPr>
          <w:p w14:paraId="47898FF0" w14:textId="77777777" w:rsidR="00A40DAE" w:rsidRDefault="00836025">
            <w:pPr>
              <w:pStyle w:val="TableParagraph"/>
              <w:spacing w:before="122"/>
              <w:ind w:left="108" w:right="444"/>
              <w:jc w:val="both"/>
            </w:pPr>
            <w:r>
              <w:t>KARPŚW&lt;1, KARPŚW-2, KARPŚW-3, KARPŚW-4, KARPŚW-6, KARPŚW-8, KARPŚW&gt;8,</w:t>
            </w:r>
          </w:p>
        </w:tc>
        <w:tc>
          <w:tcPr>
            <w:tcW w:w="3858" w:type="dxa"/>
          </w:tcPr>
          <w:p w14:paraId="0363BA4B" w14:textId="77777777" w:rsidR="00A40DAE" w:rsidRDefault="00836025">
            <w:pPr>
              <w:pStyle w:val="TableParagraph"/>
              <w:spacing w:before="122"/>
              <w:ind w:left="108" w:right="348"/>
            </w:pPr>
            <w:r>
              <w:t>Karczowanie pniaków świeżych bez przecinania</w:t>
            </w:r>
          </w:p>
        </w:tc>
        <w:tc>
          <w:tcPr>
            <w:tcW w:w="1330" w:type="dxa"/>
          </w:tcPr>
          <w:p w14:paraId="23EE6E7E" w14:textId="77777777" w:rsidR="00A40DAE" w:rsidRDefault="00836025">
            <w:pPr>
              <w:pStyle w:val="TableParagraph"/>
              <w:spacing w:before="122"/>
              <w:ind w:left="351" w:right="341"/>
              <w:jc w:val="center"/>
            </w:pPr>
            <w:r>
              <w:t>HA</w:t>
            </w:r>
          </w:p>
        </w:tc>
      </w:tr>
      <w:tr w:rsidR="00A40DAE" w14:paraId="406DFC7E" w14:textId="77777777">
        <w:trPr>
          <w:trHeight w:val="2044"/>
        </w:trPr>
        <w:tc>
          <w:tcPr>
            <w:tcW w:w="667" w:type="dxa"/>
          </w:tcPr>
          <w:p w14:paraId="795F16A5" w14:textId="77777777" w:rsidR="00A40DAE" w:rsidRDefault="00836025">
            <w:pPr>
              <w:pStyle w:val="TableParagraph"/>
              <w:ind w:left="0" w:right="199"/>
              <w:jc w:val="right"/>
            </w:pPr>
            <w:r>
              <w:t>34</w:t>
            </w:r>
          </w:p>
        </w:tc>
        <w:tc>
          <w:tcPr>
            <w:tcW w:w="1793" w:type="dxa"/>
          </w:tcPr>
          <w:p w14:paraId="4FF4BA77" w14:textId="77777777" w:rsidR="00A40DAE" w:rsidRDefault="00836025">
            <w:pPr>
              <w:pStyle w:val="TableParagraph"/>
              <w:ind w:left="107"/>
            </w:pPr>
            <w:r>
              <w:t>KARŚWZP</w:t>
            </w:r>
          </w:p>
        </w:tc>
        <w:tc>
          <w:tcPr>
            <w:tcW w:w="1704" w:type="dxa"/>
          </w:tcPr>
          <w:p w14:paraId="7AA25140" w14:textId="77777777" w:rsidR="00A40DAE" w:rsidRDefault="00836025">
            <w:pPr>
              <w:pStyle w:val="TableParagraph"/>
              <w:ind w:left="108" w:right="520"/>
              <w:jc w:val="both"/>
            </w:pPr>
            <w:r>
              <w:t>KARPŚP&lt;1, KARPŚP-2, KARPŚP-3, KARPŚP-4, KARPŚP-6, KARPŚP-8, KARPŚP&gt;8,</w:t>
            </w:r>
          </w:p>
        </w:tc>
        <w:tc>
          <w:tcPr>
            <w:tcW w:w="3858" w:type="dxa"/>
          </w:tcPr>
          <w:p w14:paraId="40140547" w14:textId="77777777" w:rsidR="00A40DAE" w:rsidRDefault="00836025">
            <w:pPr>
              <w:pStyle w:val="TableParagraph"/>
              <w:ind w:left="108" w:right="576"/>
            </w:pPr>
            <w:r>
              <w:t>Karczowanie pniaków świeżych z przecinaniem</w:t>
            </w:r>
          </w:p>
        </w:tc>
        <w:tc>
          <w:tcPr>
            <w:tcW w:w="1330" w:type="dxa"/>
          </w:tcPr>
          <w:p w14:paraId="5B1B468A" w14:textId="77777777" w:rsidR="00A40DAE" w:rsidRDefault="00836025">
            <w:pPr>
              <w:pStyle w:val="TableParagraph"/>
              <w:ind w:left="351" w:right="341"/>
              <w:jc w:val="center"/>
            </w:pPr>
            <w:r>
              <w:t>HA</w:t>
            </w:r>
          </w:p>
        </w:tc>
      </w:tr>
    </w:tbl>
    <w:p w14:paraId="567C37E0" w14:textId="77777777" w:rsidR="00A40DAE" w:rsidRDefault="00836025">
      <w:pPr>
        <w:pStyle w:val="Nagwek1"/>
      </w:pPr>
      <w:r>
        <w:t>Standard technologii prac obejmuje:</w:t>
      </w:r>
    </w:p>
    <w:p w14:paraId="76787EDD" w14:textId="77777777" w:rsidR="00A40DAE" w:rsidRDefault="00836025">
      <w:pPr>
        <w:pStyle w:val="Akapitzlist"/>
        <w:numPr>
          <w:ilvl w:val="1"/>
          <w:numId w:val="16"/>
        </w:numPr>
        <w:tabs>
          <w:tab w:val="left" w:pos="996"/>
          <w:tab w:val="left" w:pos="997"/>
        </w:tabs>
        <w:spacing w:before="122"/>
        <w:ind w:hanging="361"/>
      </w:pPr>
      <w:r>
        <w:t>dojazd do</w:t>
      </w:r>
      <w:r>
        <w:rPr>
          <w:spacing w:val="-1"/>
        </w:rPr>
        <w:t xml:space="preserve"> </w:t>
      </w:r>
      <w:r>
        <w:t>powierzchni,</w:t>
      </w:r>
    </w:p>
    <w:p w14:paraId="4C5A7F29" w14:textId="77777777" w:rsidR="00A40DAE" w:rsidRDefault="00836025">
      <w:pPr>
        <w:pStyle w:val="Akapitzlist"/>
        <w:numPr>
          <w:ilvl w:val="1"/>
          <w:numId w:val="16"/>
        </w:numPr>
        <w:tabs>
          <w:tab w:val="left" w:pos="996"/>
          <w:tab w:val="left" w:pos="997"/>
        </w:tabs>
        <w:spacing w:before="77"/>
        <w:ind w:right="298"/>
      </w:pPr>
      <w:r>
        <w:t>karczowanie (wykopanie i usunięcie systemu korzeniowego wraz z pniakiem, zasypanie powstałego wykopu ziemią i wywóz na wskazane</w:t>
      </w:r>
      <w:r>
        <w:rPr>
          <w:spacing w:val="-7"/>
        </w:rPr>
        <w:t xml:space="preserve"> </w:t>
      </w:r>
      <w:r>
        <w:t>miejsce),</w:t>
      </w:r>
    </w:p>
    <w:p w14:paraId="46CD2541" w14:textId="77777777" w:rsidR="00A40DAE" w:rsidRDefault="00836025">
      <w:pPr>
        <w:pStyle w:val="Akapitzlist"/>
        <w:numPr>
          <w:ilvl w:val="1"/>
          <w:numId w:val="16"/>
        </w:numPr>
        <w:tabs>
          <w:tab w:val="left" w:pos="996"/>
          <w:tab w:val="left" w:pos="997"/>
        </w:tabs>
        <w:ind w:hanging="361"/>
      </w:pPr>
      <w:r>
        <w:t>oczyszczenie sprzętu i jego</w:t>
      </w:r>
      <w:r>
        <w:rPr>
          <w:spacing w:val="-2"/>
        </w:rPr>
        <w:t xml:space="preserve"> </w:t>
      </w:r>
      <w:r>
        <w:t>odstawienie.</w:t>
      </w:r>
    </w:p>
    <w:p w14:paraId="471B14E4" w14:textId="77777777" w:rsidR="00A40DAE" w:rsidRDefault="00836025">
      <w:pPr>
        <w:pStyle w:val="Nagwek1"/>
        <w:spacing w:before="122"/>
      </w:pPr>
      <w:r>
        <w:t>Uwagi:</w:t>
      </w:r>
    </w:p>
    <w:p w14:paraId="74FD4657" w14:textId="77777777" w:rsidR="00A40DAE" w:rsidRDefault="00836025">
      <w:pPr>
        <w:pStyle w:val="Akapitzlist"/>
        <w:numPr>
          <w:ilvl w:val="0"/>
          <w:numId w:val="11"/>
        </w:numPr>
        <w:tabs>
          <w:tab w:val="left" w:pos="997"/>
        </w:tabs>
        <w:spacing w:before="120" w:line="237" w:lineRule="auto"/>
        <w:ind w:right="288"/>
        <w:jc w:val="both"/>
      </w:pPr>
      <w:r>
        <w:t>przy ustalaniu liczby pniaków na ha, pniaków o średnicy do 15 cm nie uwzględnia się. Do pniaków</w:t>
      </w:r>
      <w:r>
        <w:rPr>
          <w:spacing w:val="-9"/>
        </w:rPr>
        <w:t xml:space="preserve"> </w:t>
      </w:r>
      <w:r>
        <w:t>z</w:t>
      </w:r>
      <w:r>
        <w:rPr>
          <w:spacing w:val="-8"/>
        </w:rPr>
        <w:t xml:space="preserve"> </w:t>
      </w:r>
      <w:r>
        <w:t>przecinaniem</w:t>
      </w:r>
      <w:r>
        <w:rPr>
          <w:spacing w:val="-8"/>
        </w:rPr>
        <w:t xml:space="preserve"> </w:t>
      </w:r>
      <w:r>
        <w:t>zalicza</w:t>
      </w:r>
      <w:r>
        <w:rPr>
          <w:spacing w:val="-8"/>
        </w:rPr>
        <w:t xml:space="preserve"> </w:t>
      </w:r>
      <w:r>
        <w:t>się</w:t>
      </w:r>
      <w:r>
        <w:rPr>
          <w:spacing w:val="-8"/>
        </w:rPr>
        <w:t xml:space="preserve"> </w:t>
      </w:r>
      <w:r>
        <w:t>powierzchnie,</w:t>
      </w:r>
      <w:r>
        <w:rPr>
          <w:spacing w:val="-8"/>
        </w:rPr>
        <w:t xml:space="preserve"> </w:t>
      </w:r>
      <w:r>
        <w:t>na</w:t>
      </w:r>
      <w:r>
        <w:rPr>
          <w:spacing w:val="-8"/>
        </w:rPr>
        <w:t xml:space="preserve"> </w:t>
      </w:r>
      <w:r>
        <w:t>których</w:t>
      </w:r>
      <w:r>
        <w:rPr>
          <w:spacing w:val="-8"/>
        </w:rPr>
        <w:t xml:space="preserve"> </w:t>
      </w:r>
      <w:r>
        <w:t>ponad</w:t>
      </w:r>
      <w:r>
        <w:rPr>
          <w:spacing w:val="-9"/>
        </w:rPr>
        <w:t xml:space="preserve"> </w:t>
      </w:r>
      <w:r>
        <w:t>30%</w:t>
      </w:r>
      <w:r>
        <w:rPr>
          <w:spacing w:val="-8"/>
        </w:rPr>
        <w:t xml:space="preserve"> </w:t>
      </w:r>
      <w:r>
        <w:t>pniaków</w:t>
      </w:r>
      <w:r>
        <w:rPr>
          <w:spacing w:val="-10"/>
        </w:rPr>
        <w:t xml:space="preserve"> </w:t>
      </w:r>
      <w:r>
        <w:t>wymaga przecinania.</w:t>
      </w:r>
    </w:p>
    <w:p w14:paraId="33807DCE" w14:textId="77777777" w:rsidR="00A40DAE" w:rsidRDefault="00836025">
      <w:pPr>
        <w:pStyle w:val="Akapitzlist"/>
        <w:numPr>
          <w:ilvl w:val="0"/>
          <w:numId w:val="11"/>
        </w:numPr>
        <w:tabs>
          <w:tab w:val="left" w:pos="997"/>
        </w:tabs>
        <w:spacing w:line="265" w:lineRule="exact"/>
        <w:ind w:hanging="361"/>
        <w:jc w:val="both"/>
      </w:pPr>
      <w:r>
        <w:t>sprzęt i narzędzia niezbędne do wykonania zabiegu zapewnia</w:t>
      </w:r>
      <w:r>
        <w:rPr>
          <w:spacing w:val="-14"/>
        </w:rPr>
        <w:t xml:space="preserve"> </w:t>
      </w:r>
      <w:r>
        <w:t>Wykonawca.</w:t>
      </w:r>
    </w:p>
    <w:p w14:paraId="63670799" w14:textId="77777777" w:rsidR="00A40DAE" w:rsidRDefault="00836025">
      <w:pPr>
        <w:pStyle w:val="Nagwek1"/>
        <w:spacing w:before="111"/>
        <w:jc w:val="both"/>
      </w:pPr>
      <w:r>
        <w:t>Procedura odbioru:</w:t>
      </w:r>
    </w:p>
    <w:p w14:paraId="029B6887" w14:textId="3A3B8887" w:rsidR="00A40DAE" w:rsidRDefault="00836025">
      <w:pPr>
        <w:pStyle w:val="Tekstpodstawowy"/>
        <w:spacing w:before="119"/>
        <w:ind w:left="276" w:firstLine="0"/>
        <w:jc w:val="both"/>
      </w:pPr>
      <w:r>
        <w:t>Odbi</w:t>
      </w:r>
      <w:r w:rsidR="0022603F">
        <w:t>ó</w:t>
      </w:r>
      <w:r>
        <w:t>r prac nastąpi poprzez:</w:t>
      </w:r>
    </w:p>
    <w:p w14:paraId="1F05C4C2" w14:textId="5D5E18DB" w:rsidR="00A40DAE" w:rsidRDefault="00836025">
      <w:pPr>
        <w:pStyle w:val="Akapitzlist"/>
        <w:numPr>
          <w:ilvl w:val="0"/>
          <w:numId w:val="11"/>
        </w:numPr>
        <w:tabs>
          <w:tab w:val="left" w:pos="997"/>
        </w:tabs>
        <w:spacing w:before="122" w:line="263" w:lineRule="exact"/>
        <w:ind w:hanging="361"/>
        <w:jc w:val="both"/>
      </w:pPr>
      <w:r>
        <w:t xml:space="preserve">zweryfikowanie </w:t>
      </w:r>
      <w:r>
        <w:rPr>
          <w:spacing w:val="-4"/>
        </w:rPr>
        <w:t>prawidłowo</w:t>
      </w:r>
      <w:r w:rsidR="0022603F">
        <w:rPr>
          <w:spacing w:val="-4"/>
        </w:rPr>
        <w:t>ś</w:t>
      </w:r>
      <w:r>
        <w:t xml:space="preserve">ci ich wykonania z opisem </w:t>
      </w:r>
      <w:r>
        <w:rPr>
          <w:spacing w:val="-3"/>
        </w:rPr>
        <w:t>czynno</w:t>
      </w:r>
      <w:r w:rsidR="0022603F">
        <w:rPr>
          <w:spacing w:val="-3"/>
        </w:rPr>
        <w:t>ś</w:t>
      </w:r>
      <w:r>
        <w:t>ci i</w:t>
      </w:r>
      <w:r>
        <w:rPr>
          <w:spacing w:val="33"/>
        </w:rPr>
        <w:t xml:space="preserve"> </w:t>
      </w:r>
      <w:r>
        <w:t>zleceniem,</w:t>
      </w:r>
    </w:p>
    <w:p w14:paraId="3B5A056B" w14:textId="4AC7F630" w:rsidR="00A40DAE" w:rsidRDefault="00836025">
      <w:pPr>
        <w:pStyle w:val="Akapitzlist"/>
        <w:numPr>
          <w:ilvl w:val="0"/>
          <w:numId w:val="11"/>
        </w:numPr>
        <w:tabs>
          <w:tab w:val="left" w:pos="997"/>
        </w:tabs>
        <w:spacing w:line="235" w:lineRule="auto"/>
        <w:ind w:right="290"/>
        <w:jc w:val="both"/>
      </w:pPr>
      <w:r>
        <w:t xml:space="preserve">dokonanie pomiaru powierzchni wykonanego zabiegu (np. przy pomocy: dalmierza, </w:t>
      </w:r>
      <w:r>
        <w:rPr>
          <w:spacing w:val="-7"/>
        </w:rPr>
        <w:t>ta</w:t>
      </w:r>
      <w:r w:rsidR="0022603F">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078EBA88" w14:textId="72122796" w:rsidR="00A40DAE" w:rsidRDefault="00836025">
      <w:pPr>
        <w:spacing w:before="121"/>
        <w:ind w:left="984"/>
        <w:jc w:val="both"/>
      </w:pPr>
      <w:r>
        <w:t>(</w:t>
      </w:r>
      <w:r>
        <w:rPr>
          <w:i/>
        </w:rPr>
        <w:t xml:space="preserve">rozliczenie </w:t>
      </w:r>
      <w:r>
        <w:t>z dokładno</w:t>
      </w:r>
      <w:r w:rsidR="0022603F">
        <w:t>ś</w:t>
      </w:r>
      <w:r>
        <w:t>cią do dw</w:t>
      </w:r>
      <w:r w:rsidR="0022603F">
        <w:t>ó</w:t>
      </w:r>
      <w:r>
        <w:t>ch miejsc po przecinku)</w:t>
      </w:r>
    </w:p>
    <w:p w14:paraId="3D859EBA" w14:textId="4A271B83" w:rsidR="00131340" w:rsidRDefault="00131340">
      <w:pPr>
        <w:spacing w:before="121"/>
        <w:ind w:left="984"/>
        <w:jc w:val="both"/>
      </w:pPr>
    </w:p>
    <w:p w14:paraId="5957578A" w14:textId="06C63901" w:rsidR="00131340" w:rsidRDefault="00131340">
      <w:pPr>
        <w:spacing w:before="121"/>
        <w:ind w:left="984"/>
        <w:jc w:val="both"/>
      </w:pPr>
    </w:p>
    <w:p w14:paraId="7D85961B" w14:textId="77777777" w:rsidR="00131340" w:rsidRDefault="00131340">
      <w:pPr>
        <w:spacing w:before="121"/>
        <w:ind w:left="984"/>
        <w:jc w:val="both"/>
      </w:pPr>
    </w:p>
    <w:p w14:paraId="0996B306" w14:textId="77777777" w:rsidR="00A40DAE" w:rsidRDefault="00A40DAE">
      <w:pPr>
        <w:pStyle w:val="Tekstpodstawowy"/>
        <w:ind w:left="0" w:firstLine="0"/>
        <w:rPr>
          <w:sz w:val="20"/>
        </w:rPr>
      </w:pPr>
    </w:p>
    <w:p w14:paraId="755EA8D2" w14:textId="77777777" w:rsidR="00A40DAE" w:rsidRDefault="00A40DAE">
      <w:pPr>
        <w:pStyle w:val="Tekstpodstawowy"/>
        <w:spacing w:before="5" w:after="1"/>
        <w:ind w:left="0" w:firstLine="0"/>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2EF876DC" w14:textId="77777777">
        <w:trPr>
          <w:trHeight w:val="1012"/>
        </w:trPr>
        <w:tc>
          <w:tcPr>
            <w:tcW w:w="667" w:type="dxa"/>
          </w:tcPr>
          <w:p w14:paraId="4B7F709B" w14:textId="77777777" w:rsidR="00A40DAE" w:rsidRDefault="00836025">
            <w:pPr>
              <w:pStyle w:val="TableParagraph"/>
              <w:ind w:left="0" w:right="196"/>
              <w:jc w:val="right"/>
              <w:rPr>
                <w:b/>
                <w:i/>
              </w:rPr>
            </w:pPr>
            <w:r>
              <w:rPr>
                <w:b/>
                <w:i/>
              </w:rPr>
              <w:lastRenderedPageBreak/>
              <w:t>Nr</w:t>
            </w:r>
          </w:p>
        </w:tc>
        <w:tc>
          <w:tcPr>
            <w:tcW w:w="1793" w:type="dxa"/>
          </w:tcPr>
          <w:p w14:paraId="730FCEEF" w14:textId="77777777" w:rsidR="00A40DAE" w:rsidRDefault="00836025">
            <w:pPr>
              <w:pStyle w:val="TableParagraph"/>
              <w:ind w:left="107" w:right="266"/>
              <w:rPr>
                <w:b/>
                <w:i/>
              </w:rPr>
            </w:pPr>
            <w:r>
              <w:rPr>
                <w:b/>
                <w:i/>
              </w:rPr>
              <w:t>Kod czynności do rozliczenia</w:t>
            </w:r>
          </w:p>
        </w:tc>
        <w:tc>
          <w:tcPr>
            <w:tcW w:w="1704" w:type="dxa"/>
          </w:tcPr>
          <w:p w14:paraId="4082A4DB"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EFB2D1D" w14:textId="77777777" w:rsidR="00A40DAE" w:rsidRDefault="00836025">
            <w:pPr>
              <w:pStyle w:val="TableParagraph"/>
              <w:spacing w:before="0"/>
              <w:ind w:left="0" w:right="93"/>
              <w:jc w:val="right"/>
              <w:rPr>
                <w:b/>
                <w:i/>
              </w:rPr>
            </w:pPr>
            <w:r>
              <w:rPr>
                <w:b/>
                <w:i/>
                <w:spacing w:val="-1"/>
              </w:rPr>
              <w:t>wyceny</w:t>
            </w:r>
          </w:p>
        </w:tc>
        <w:tc>
          <w:tcPr>
            <w:tcW w:w="3858" w:type="dxa"/>
          </w:tcPr>
          <w:p w14:paraId="34FE9D48" w14:textId="77777777" w:rsidR="00A40DAE" w:rsidRDefault="00836025">
            <w:pPr>
              <w:pStyle w:val="TableParagraph"/>
              <w:ind w:left="108"/>
              <w:rPr>
                <w:b/>
                <w:i/>
              </w:rPr>
            </w:pPr>
            <w:r>
              <w:rPr>
                <w:b/>
                <w:i/>
              </w:rPr>
              <w:t>Opis kodu czynności</w:t>
            </w:r>
          </w:p>
        </w:tc>
        <w:tc>
          <w:tcPr>
            <w:tcW w:w="1330" w:type="dxa"/>
          </w:tcPr>
          <w:p w14:paraId="26E4B4CA" w14:textId="77777777" w:rsidR="00A40DAE" w:rsidRDefault="00836025">
            <w:pPr>
              <w:pStyle w:val="TableParagraph"/>
              <w:ind w:left="108" w:right="215"/>
              <w:rPr>
                <w:b/>
                <w:i/>
              </w:rPr>
            </w:pPr>
            <w:r>
              <w:rPr>
                <w:b/>
                <w:i/>
              </w:rPr>
              <w:t>Jednostka miary</w:t>
            </w:r>
          </w:p>
        </w:tc>
      </w:tr>
      <w:tr w:rsidR="00A40DAE" w14:paraId="70F34F53" w14:textId="77777777">
        <w:trPr>
          <w:trHeight w:val="756"/>
        </w:trPr>
        <w:tc>
          <w:tcPr>
            <w:tcW w:w="667" w:type="dxa"/>
          </w:tcPr>
          <w:p w14:paraId="0CF4A8B9" w14:textId="77777777" w:rsidR="00A40DAE" w:rsidRDefault="00836025">
            <w:pPr>
              <w:pStyle w:val="TableParagraph"/>
              <w:ind w:left="0" w:right="199"/>
              <w:jc w:val="right"/>
            </w:pPr>
            <w:r>
              <w:t>35</w:t>
            </w:r>
          </w:p>
        </w:tc>
        <w:tc>
          <w:tcPr>
            <w:tcW w:w="1793" w:type="dxa"/>
          </w:tcPr>
          <w:p w14:paraId="20F969AC" w14:textId="77777777" w:rsidR="00A40DAE" w:rsidRDefault="00836025">
            <w:pPr>
              <w:pStyle w:val="TableParagraph"/>
              <w:ind w:left="107"/>
            </w:pPr>
            <w:r>
              <w:t>WYR-UG</w:t>
            </w:r>
          </w:p>
        </w:tc>
        <w:tc>
          <w:tcPr>
            <w:tcW w:w="1704" w:type="dxa"/>
          </w:tcPr>
          <w:p w14:paraId="1B57A242" w14:textId="77777777" w:rsidR="00A40DAE" w:rsidRDefault="00836025">
            <w:pPr>
              <w:pStyle w:val="TableParagraph"/>
              <w:ind w:left="108"/>
            </w:pPr>
            <w:r>
              <w:t>WYR-UG</w:t>
            </w:r>
          </w:p>
        </w:tc>
        <w:tc>
          <w:tcPr>
            <w:tcW w:w="3858" w:type="dxa"/>
          </w:tcPr>
          <w:p w14:paraId="0BF88F5A" w14:textId="77777777" w:rsidR="00A40DAE" w:rsidRDefault="00836025">
            <w:pPr>
              <w:pStyle w:val="TableParagraph"/>
              <w:ind w:left="108" w:right="718"/>
            </w:pPr>
            <w:r>
              <w:t>Wyrównywanie powierzchni po karczowaniu (łyżką spychacza)</w:t>
            </w:r>
          </w:p>
        </w:tc>
        <w:tc>
          <w:tcPr>
            <w:tcW w:w="1330" w:type="dxa"/>
          </w:tcPr>
          <w:p w14:paraId="59A02D36" w14:textId="77777777" w:rsidR="00A40DAE" w:rsidRDefault="00836025">
            <w:pPr>
              <w:pStyle w:val="TableParagraph"/>
              <w:ind w:left="351" w:right="341"/>
              <w:jc w:val="center"/>
            </w:pPr>
            <w:r>
              <w:t>HA</w:t>
            </w:r>
          </w:p>
        </w:tc>
      </w:tr>
      <w:tr w:rsidR="00A40DAE" w14:paraId="6E4FD2DC" w14:textId="77777777">
        <w:trPr>
          <w:trHeight w:val="626"/>
        </w:trPr>
        <w:tc>
          <w:tcPr>
            <w:tcW w:w="667" w:type="dxa"/>
          </w:tcPr>
          <w:p w14:paraId="413713C5" w14:textId="77777777" w:rsidR="00A40DAE" w:rsidRDefault="00836025">
            <w:pPr>
              <w:pStyle w:val="TableParagraph"/>
              <w:spacing w:before="122"/>
              <w:ind w:left="0" w:right="199"/>
              <w:jc w:val="right"/>
            </w:pPr>
            <w:r>
              <w:t>36</w:t>
            </w:r>
          </w:p>
        </w:tc>
        <w:tc>
          <w:tcPr>
            <w:tcW w:w="1793" w:type="dxa"/>
          </w:tcPr>
          <w:p w14:paraId="78FE46B4" w14:textId="77777777" w:rsidR="00A40DAE" w:rsidRDefault="00836025">
            <w:pPr>
              <w:pStyle w:val="TableParagraph"/>
              <w:spacing w:before="122"/>
              <w:ind w:left="107"/>
            </w:pPr>
            <w:r>
              <w:t>ORKA-UG</w:t>
            </w:r>
          </w:p>
        </w:tc>
        <w:tc>
          <w:tcPr>
            <w:tcW w:w="1704" w:type="dxa"/>
          </w:tcPr>
          <w:p w14:paraId="4DEB54EF" w14:textId="77777777" w:rsidR="00A40DAE" w:rsidRDefault="00836025">
            <w:pPr>
              <w:pStyle w:val="TableParagraph"/>
              <w:spacing w:before="122"/>
              <w:ind w:left="108"/>
            </w:pPr>
            <w:r>
              <w:t>ORKA-UG</w:t>
            </w:r>
          </w:p>
        </w:tc>
        <w:tc>
          <w:tcPr>
            <w:tcW w:w="3858" w:type="dxa"/>
          </w:tcPr>
          <w:p w14:paraId="5826443E" w14:textId="77777777" w:rsidR="00A40DAE" w:rsidRDefault="00836025">
            <w:pPr>
              <w:pStyle w:val="TableParagraph"/>
              <w:spacing w:before="122"/>
              <w:ind w:left="108"/>
            </w:pPr>
            <w:r>
              <w:t>Orka pełna</w:t>
            </w:r>
          </w:p>
        </w:tc>
        <w:tc>
          <w:tcPr>
            <w:tcW w:w="1330" w:type="dxa"/>
          </w:tcPr>
          <w:p w14:paraId="4F14DC2F" w14:textId="77777777" w:rsidR="00A40DAE" w:rsidRDefault="00836025">
            <w:pPr>
              <w:pStyle w:val="TableParagraph"/>
              <w:spacing w:before="122"/>
              <w:ind w:left="351" w:right="341"/>
              <w:jc w:val="center"/>
            </w:pPr>
            <w:r>
              <w:t>HA</w:t>
            </w:r>
          </w:p>
        </w:tc>
      </w:tr>
      <w:tr w:rsidR="00A40DAE" w14:paraId="4D0A131D" w14:textId="77777777">
        <w:trPr>
          <w:trHeight w:val="755"/>
        </w:trPr>
        <w:tc>
          <w:tcPr>
            <w:tcW w:w="667" w:type="dxa"/>
          </w:tcPr>
          <w:p w14:paraId="07592F52" w14:textId="77777777" w:rsidR="00A40DAE" w:rsidRDefault="00836025">
            <w:pPr>
              <w:pStyle w:val="TableParagraph"/>
              <w:ind w:left="0" w:right="199"/>
              <w:jc w:val="right"/>
            </w:pPr>
            <w:r>
              <w:t>37</w:t>
            </w:r>
          </w:p>
        </w:tc>
        <w:tc>
          <w:tcPr>
            <w:tcW w:w="1793" w:type="dxa"/>
          </w:tcPr>
          <w:p w14:paraId="037917C3" w14:textId="77777777" w:rsidR="00A40DAE" w:rsidRDefault="00836025">
            <w:pPr>
              <w:pStyle w:val="TableParagraph"/>
              <w:ind w:left="107"/>
            </w:pPr>
            <w:r>
              <w:t>WŁÓKA-UG</w:t>
            </w:r>
          </w:p>
        </w:tc>
        <w:tc>
          <w:tcPr>
            <w:tcW w:w="1704" w:type="dxa"/>
          </w:tcPr>
          <w:p w14:paraId="57914571" w14:textId="77777777" w:rsidR="00A40DAE" w:rsidRDefault="00836025">
            <w:pPr>
              <w:pStyle w:val="TableParagraph"/>
              <w:ind w:left="108"/>
            </w:pPr>
            <w:r>
              <w:t>WŁÓKA-UG</w:t>
            </w:r>
          </w:p>
        </w:tc>
        <w:tc>
          <w:tcPr>
            <w:tcW w:w="3858" w:type="dxa"/>
          </w:tcPr>
          <w:p w14:paraId="7B21E354" w14:textId="77777777" w:rsidR="00A40DAE" w:rsidRDefault="00836025">
            <w:pPr>
              <w:pStyle w:val="TableParagraph"/>
              <w:ind w:left="108" w:right="390"/>
            </w:pPr>
            <w:r>
              <w:t>Włókowanie - szerokość włóki do 5 mb</w:t>
            </w:r>
          </w:p>
        </w:tc>
        <w:tc>
          <w:tcPr>
            <w:tcW w:w="1330" w:type="dxa"/>
          </w:tcPr>
          <w:p w14:paraId="5E1B0134" w14:textId="77777777" w:rsidR="00A40DAE" w:rsidRDefault="00836025">
            <w:pPr>
              <w:pStyle w:val="TableParagraph"/>
              <w:ind w:left="351" w:right="341"/>
              <w:jc w:val="center"/>
            </w:pPr>
            <w:r>
              <w:t>HA</w:t>
            </w:r>
          </w:p>
        </w:tc>
      </w:tr>
      <w:tr w:rsidR="00A40DAE" w14:paraId="482A4757" w14:textId="77777777">
        <w:trPr>
          <w:trHeight w:val="626"/>
        </w:trPr>
        <w:tc>
          <w:tcPr>
            <w:tcW w:w="667" w:type="dxa"/>
          </w:tcPr>
          <w:p w14:paraId="168C169B" w14:textId="77777777" w:rsidR="00A40DAE" w:rsidRDefault="00836025">
            <w:pPr>
              <w:pStyle w:val="TableParagraph"/>
              <w:ind w:left="0" w:right="199"/>
              <w:jc w:val="right"/>
            </w:pPr>
            <w:r>
              <w:t>38</w:t>
            </w:r>
          </w:p>
        </w:tc>
        <w:tc>
          <w:tcPr>
            <w:tcW w:w="1793" w:type="dxa"/>
          </w:tcPr>
          <w:p w14:paraId="174BEE56" w14:textId="77777777" w:rsidR="00A40DAE" w:rsidRDefault="00836025">
            <w:pPr>
              <w:pStyle w:val="TableParagraph"/>
              <w:ind w:left="107"/>
            </w:pPr>
            <w:r>
              <w:t>WAŁ-UG</w:t>
            </w:r>
          </w:p>
        </w:tc>
        <w:tc>
          <w:tcPr>
            <w:tcW w:w="1704" w:type="dxa"/>
          </w:tcPr>
          <w:p w14:paraId="57030B4B" w14:textId="77777777" w:rsidR="00A40DAE" w:rsidRDefault="00836025">
            <w:pPr>
              <w:pStyle w:val="TableParagraph"/>
              <w:ind w:left="108"/>
            </w:pPr>
            <w:r>
              <w:t>WAŁ-UG</w:t>
            </w:r>
          </w:p>
        </w:tc>
        <w:tc>
          <w:tcPr>
            <w:tcW w:w="3858" w:type="dxa"/>
          </w:tcPr>
          <w:p w14:paraId="2AD522F9" w14:textId="77777777" w:rsidR="00A40DAE" w:rsidRDefault="00836025">
            <w:pPr>
              <w:pStyle w:val="TableParagraph"/>
              <w:ind w:left="108"/>
            </w:pPr>
            <w:r>
              <w:t>Wałowanie - szerokość wału do 4 mb</w:t>
            </w:r>
          </w:p>
        </w:tc>
        <w:tc>
          <w:tcPr>
            <w:tcW w:w="1330" w:type="dxa"/>
          </w:tcPr>
          <w:p w14:paraId="4DAB856B" w14:textId="77777777" w:rsidR="00A40DAE" w:rsidRDefault="00836025">
            <w:pPr>
              <w:pStyle w:val="TableParagraph"/>
              <w:ind w:left="351" w:right="341"/>
              <w:jc w:val="center"/>
            </w:pPr>
            <w:r>
              <w:t>HA</w:t>
            </w:r>
          </w:p>
        </w:tc>
      </w:tr>
      <w:tr w:rsidR="00A40DAE" w14:paraId="5EC09D7C" w14:textId="77777777">
        <w:trPr>
          <w:trHeight w:val="623"/>
        </w:trPr>
        <w:tc>
          <w:tcPr>
            <w:tcW w:w="667" w:type="dxa"/>
          </w:tcPr>
          <w:p w14:paraId="18FFBCE9" w14:textId="77777777" w:rsidR="00A40DAE" w:rsidRDefault="00836025">
            <w:pPr>
              <w:pStyle w:val="TableParagraph"/>
              <w:ind w:left="0" w:right="199"/>
              <w:jc w:val="right"/>
            </w:pPr>
            <w:r>
              <w:t>39</w:t>
            </w:r>
          </w:p>
        </w:tc>
        <w:tc>
          <w:tcPr>
            <w:tcW w:w="1793" w:type="dxa"/>
          </w:tcPr>
          <w:p w14:paraId="25FEE421" w14:textId="77777777" w:rsidR="00A40DAE" w:rsidRDefault="00836025">
            <w:pPr>
              <w:pStyle w:val="TableParagraph"/>
              <w:ind w:left="107"/>
            </w:pPr>
            <w:r>
              <w:t>NIW-UG</w:t>
            </w:r>
          </w:p>
        </w:tc>
        <w:tc>
          <w:tcPr>
            <w:tcW w:w="1704" w:type="dxa"/>
          </w:tcPr>
          <w:p w14:paraId="3E828348" w14:textId="77777777" w:rsidR="00A40DAE" w:rsidRDefault="00836025">
            <w:pPr>
              <w:pStyle w:val="TableParagraph"/>
              <w:ind w:left="108"/>
            </w:pPr>
            <w:r>
              <w:t>NIW-UG</w:t>
            </w:r>
          </w:p>
        </w:tc>
        <w:tc>
          <w:tcPr>
            <w:tcW w:w="3858" w:type="dxa"/>
          </w:tcPr>
          <w:p w14:paraId="2FF32AF6" w14:textId="77777777" w:rsidR="00A40DAE" w:rsidRDefault="00836025">
            <w:pPr>
              <w:pStyle w:val="TableParagraph"/>
              <w:ind w:left="108"/>
            </w:pPr>
            <w:r>
              <w:t>Niwelowanie terenu</w:t>
            </w:r>
          </w:p>
        </w:tc>
        <w:tc>
          <w:tcPr>
            <w:tcW w:w="1330" w:type="dxa"/>
          </w:tcPr>
          <w:p w14:paraId="1EC3F5FD" w14:textId="77777777" w:rsidR="00A40DAE" w:rsidRDefault="00836025">
            <w:pPr>
              <w:pStyle w:val="TableParagraph"/>
              <w:ind w:left="351" w:right="341"/>
              <w:jc w:val="center"/>
            </w:pPr>
            <w:r>
              <w:t>HA</w:t>
            </w:r>
          </w:p>
        </w:tc>
      </w:tr>
    </w:tbl>
    <w:p w14:paraId="1E668F31" w14:textId="77777777" w:rsidR="00A40DAE" w:rsidRDefault="00836025">
      <w:pPr>
        <w:pStyle w:val="Nagwek1"/>
      </w:pPr>
      <w:r>
        <w:t>Standard technologii prac obejmuje:</w:t>
      </w:r>
    </w:p>
    <w:p w14:paraId="5F9008EA" w14:textId="77777777" w:rsidR="00A40DAE" w:rsidRDefault="00836025">
      <w:pPr>
        <w:pStyle w:val="Akapitzlist"/>
        <w:numPr>
          <w:ilvl w:val="1"/>
          <w:numId w:val="16"/>
        </w:numPr>
        <w:tabs>
          <w:tab w:val="left" w:pos="996"/>
          <w:tab w:val="left" w:pos="997"/>
        </w:tabs>
        <w:spacing w:before="122" w:line="269" w:lineRule="exact"/>
        <w:ind w:hanging="361"/>
      </w:pPr>
      <w:r>
        <w:t>zawieszenie lub podczepienie</w:t>
      </w:r>
      <w:r>
        <w:rPr>
          <w:spacing w:val="-2"/>
        </w:rPr>
        <w:t xml:space="preserve"> </w:t>
      </w:r>
      <w:r>
        <w:t>sprzętu,</w:t>
      </w:r>
    </w:p>
    <w:p w14:paraId="33B2E91A" w14:textId="77777777" w:rsidR="00A40DAE" w:rsidRDefault="00836025">
      <w:pPr>
        <w:pStyle w:val="Akapitzlist"/>
        <w:numPr>
          <w:ilvl w:val="1"/>
          <w:numId w:val="16"/>
        </w:numPr>
        <w:tabs>
          <w:tab w:val="left" w:pos="996"/>
          <w:tab w:val="left" w:pos="997"/>
        </w:tabs>
        <w:spacing w:line="269" w:lineRule="exact"/>
        <w:ind w:hanging="361"/>
      </w:pPr>
      <w:r>
        <w:t>spychanie, orka, włókowanie, wałowanie lub niwelowanie</w:t>
      </w:r>
      <w:r>
        <w:rPr>
          <w:spacing w:val="-5"/>
        </w:rPr>
        <w:t xml:space="preserve"> </w:t>
      </w:r>
      <w:r>
        <w:t>terenu,</w:t>
      </w:r>
    </w:p>
    <w:p w14:paraId="71A55A17" w14:textId="77777777" w:rsidR="00A40DAE" w:rsidRDefault="00836025">
      <w:pPr>
        <w:pStyle w:val="Akapitzlist"/>
        <w:numPr>
          <w:ilvl w:val="1"/>
          <w:numId w:val="16"/>
        </w:numPr>
        <w:tabs>
          <w:tab w:val="left" w:pos="996"/>
          <w:tab w:val="left" w:pos="997"/>
        </w:tabs>
        <w:spacing w:before="1"/>
        <w:ind w:hanging="361"/>
      </w:pPr>
      <w:r>
        <w:t>oczyszczenie sprzętu i jego</w:t>
      </w:r>
      <w:r>
        <w:rPr>
          <w:spacing w:val="-2"/>
        </w:rPr>
        <w:t xml:space="preserve"> </w:t>
      </w:r>
      <w:r>
        <w:t>odstawienie.</w:t>
      </w:r>
    </w:p>
    <w:p w14:paraId="6F7E27C7" w14:textId="77777777" w:rsidR="00A40DAE" w:rsidRDefault="00836025">
      <w:pPr>
        <w:pStyle w:val="Nagwek1"/>
      </w:pPr>
      <w:r>
        <w:t>Uwagi:</w:t>
      </w:r>
    </w:p>
    <w:p w14:paraId="55C8EE35" w14:textId="77777777" w:rsidR="00A40DAE" w:rsidRDefault="00836025">
      <w:pPr>
        <w:pStyle w:val="Akapitzlist"/>
        <w:numPr>
          <w:ilvl w:val="0"/>
          <w:numId w:val="11"/>
        </w:numPr>
        <w:tabs>
          <w:tab w:val="left" w:pos="996"/>
          <w:tab w:val="left" w:pos="997"/>
        </w:tabs>
        <w:spacing w:before="121"/>
        <w:ind w:hanging="361"/>
      </w:pPr>
      <w:r>
        <w:t>sprzęt i narzędzia niezbędne do wykonania zabiegu zapewnia</w:t>
      </w:r>
      <w:r>
        <w:rPr>
          <w:spacing w:val="-14"/>
        </w:rPr>
        <w:t xml:space="preserve"> </w:t>
      </w:r>
      <w:r>
        <w:t>Wykonawca.</w:t>
      </w:r>
    </w:p>
    <w:p w14:paraId="18675D45" w14:textId="77777777" w:rsidR="00A40DAE" w:rsidRDefault="00836025">
      <w:pPr>
        <w:pStyle w:val="Nagwek1"/>
        <w:spacing w:before="111"/>
      </w:pPr>
      <w:r>
        <w:t>Procedura odbioru:</w:t>
      </w:r>
    </w:p>
    <w:p w14:paraId="5071D6C3" w14:textId="259803FC" w:rsidR="00A40DAE" w:rsidRDefault="00836025">
      <w:pPr>
        <w:pStyle w:val="Tekstpodstawowy"/>
        <w:spacing w:before="119"/>
        <w:ind w:left="276" w:firstLine="0"/>
      </w:pPr>
      <w:r>
        <w:t>Odbi</w:t>
      </w:r>
      <w:r w:rsidR="00F83FB8">
        <w:t>ó</w:t>
      </w:r>
      <w:r>
        <w:t>r prac nastąpi poprzez:</w:t>
      </w:r>
    </w:p>
    <w:p w14:paraId="3A48E79C" w14:textId="42467A4A" w:rsidR="00A40DAE" w:rsidRDefault="00836025">
      <w:pPr>
        <w:pStyle w:val="Akapitzlist"/>
        <w:numPr>
          <w:ilvl w:val="0"/>
          <w:numId w:val="11"/>
        </w:numPr>
        <w:tabs>
          <w:tab w:val="left" w:pos="997"/>
        </w:tabs>
        <w:spacing w:before="118" w:line="264" w:lineRule="exact"/>
        <w:ind w:hanging="361"/>
        <w:jc w:val="both"/>
      </w:pPr>
      <w:r>
        <w:t xml:space="preserve">zweryfikowanie </w:t>
      </w:r>
      <w:r>
        <w:rPr>
          <w:spacing w:val="-4"/>
        </w:rPr>
        <w:t>prawidłowo</w:t>
      </w:r>
      <w:r w:rsidR="00F83FB8">
        <w:rPr>
          <w:spacing w:val="-4"/>
        </w:rPr>
        <w:t>ś</w:t>
      </w:r>
      <w:r>
        <w:t xml:space="preserve">ci ich wykonania z opisem </w:t>
      </w:r>
      <w:r>
        <w:rPr>
          <w:spacing w:val="-3"/>
        </w:rPr>
        <w:t>czynno</w:t>
      </w:r>
      <w:r w:rsidR="00F83FB8">
        <w:rPr>
          <w:spacing w:val="-3"/>
        </w:rPr>
        <w:t>ś</w:t>
      </w:r>
      <w:r>
        <w:t>ci i</w:t>
      </w:r>
      <w:r>
        <w:rPr>
          <w:spacing w:val="33"/>
        </w:rPr>
        <w:t xml:space="preserve"> </w:t>
      </w:r>
      <w:r>
        <w:t>zleceniem,</w:t>
      </w:r>
    </w:p>
    <w:p w14:paraId="19EA0D50" w14:textId="30BEA486" w:rsidR="00A40DAE" w:rsidRDefault="00836025">
      <w:pPr>
        <w:pStyle w:val="Akapitzlist"/>
        <w:numPr>
          <w:ilvl w:val="0"/>
          <w:numId w:val="11"/>
        </w:numPr>
        <w:tabs>
          <w:tab w:val="left" w:pos="997"/>
        </w:tabs>
        <w:spacing w:line="235" w:lineRule="auto"/>
        <w:ind w:right="289"/>
        <w:jc w:val="both"/>
      </w:pPr>
      <w:r>
        <w:t xml:space="preserve">dokonanie pomiaru powierzchni wykonanego zabiegu (np. przy pomocy: dalmierza, </w:t>
      </w:r>
      <w:r>
        <w:rPr>
          <w:spacing w:val="-7"/>
        </w:rPr>
        <w:t>ta</w:t>
      </w:r>
      <w:r w:rsidR="00F83FB8">
        <w:rPr>
          <w:spacing w:val="-7"/>
        </w:rPr>
        <w:t>ś</w:t>
      </w:r>
      <w:r>
        <w:rPr>
          <w:spacing w:val="-18"/>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430D6E09" w14:textId="7092E529" w:rsidR="00A40DAE" w:rsidRDefault="00836025">
      <w:pPr>
        <w:spacing w:before="123"/>
        <w:ind w:left="984"/>
        <w:jc w:val="both"/>
      </w:pPr>
      <w:r>
        <w:t>(</w:t>
      </w:r>
      <w:r>
        <w:rPr>
          <w:i/>
        </w:rPr>
        <w:t xml:space="preserve">rozliczenie </w:t>
      </w:r>
      <w:r>
        <w:t>z dokładno</w:t>
      </w:r>
      <w:r w:rsidR="00F83FB8">
        <w:t>ś</w:t>
      </w:r>
      <w:r>
        <w:t>cią do dw</w:t>
      </w:r>
      <w:r w:rsidR="00F83FB8">
        <w:t>ó</w:t>
      </w:r>
      <w:r>
        <w:t>ch miejsc po przecinku)</w:t>
      </w:r>
    </w:p>
    <w:p w14:paraId="2ABE1DAB" w14:textId="77777777" w:rsidR="00A40DAE" w:rsidRDefault="00A40DAE">
      <w:pPr>
        <w:pStyle w:val="Tekstpodstawowy"/>
        <w:spacing w:before="9"/>
        <w:ind w:left="0" w:firstLine="0"/>
        <w:rPr>
          <w:sz w:val="16"/>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0BE84DAC" w14:textId="77777777">
        <w:trPr>
          <w:trHeight w:val="1012"/>
        </w:trPr>
        <w:tc>
          <w:tcPr>
            <w:tcW w:w="667" w:type="dxa"/>
          </w:tcPr>
          <w:p w14:paraId="5A84E789" w14:textId="77777777" w:rsidR="00A40DAE" w:rsidRDefault="00836025">
            <w:pPr>
              <w:pStyle w:val="TableParagraph"/>
              <w:ind w:left="0" w:right="196"/>
              <w:jc w:val="right"/>
              <w:rPr>
                <w:b/>
                <w:i/>
              </w:rPr>
            </w:pPr>
            <w:r>
              <w:rPr>
                <w:b/>
                <w:i/>
              </w:rPr>
              <w:t>Nr</w:t>
            </w:r>
          </w:p>
        </w:tc>
        <w:tc>
          <w:tcPr>
            <w:tcW w:w="1793" w:type="dxa"/>
          </w:tcPr>
          <w:p w14:paraId="37B35860" w14:textId="77777777" w:rsidR="00A40DAE" w:rsidRDefault="00836025">
            <w:pPr>
              <w:pStyle w:val="TableParagraph"/>
              <w:ind w:left="107" w:right="266"/>
              <w:rPr>
                <w:b/>
                <w:i/>
              </w:rPr>
            </w:pPr>
            <w:r>
              <w:rPr>
                <w:b/>
                <w:i/>
              </w:rPr>
              <w:t>Kod czynności do rozliczenia</w:t>
            </w:r>
          </w:p>
        </w:tc>
        <w:tc>
          <w:tcPr>
            <w:tcW w:w="1704" w:type="dxa"/>
          </w:tcPr>
          <w:p w14:paraId="76521A09"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6BDD031" w14:textId="77777777" w:rsidR="00A40DAE" w:rsidRDefault="00836025">
            <w:pPr>
              <w:pStyle w:val="TableParagraph"/>
              <w:spacing w:before="0"/>
              <w:ind w:left="0" w:right="93"/>
              <w:jc w:val="right"/>
              <w:rPr>
                <w:b/>
                <w:i/>
              </w:rPr>
            </w:pPr>
            <w:r>
              <w:rPr>
                <w:b/>
                <w:i/>
                <w:spacing w:val="-1"/>
              </w:rPr>
              <w:t>wyceny</w:t>
            </w:r>
          </w:p>
        </w:tc>
        <w:tc>
          <w:tcPr>
            <w:tcW w:w="3858" w:type="dxa"/>
          </w:tcPr>
          <w:p w14:paraId="7AE8CAA1" w14:textId="77777777" w:rsidR="00A40DAE" w:rsidRDefault="00836025">
            <w:pPr>
              <w:pStyle w:val="TableParagraph"/>
              <w:ind w:left="108"/>
              <w:rPr>
                <w:b/>
                <w:i/>
              </w:rPr>
            </w:pPr>
            <w:r>
              <w:rPr>
                <w:b/>
                <w:i/>
              </w:rPr>
              <w:t>Opis kodu czynności</w:t>
            </w:r>
          </w:p>
        </w:tc>
        <w:tc>
          <w:tcPr>
            <w:tcW w:w="1330" w:type="dxa"/>
          </w:tcPr>
          <w:p w14:paraId="4FB272BB" w14:textId="77777777" w:rsidR="00A40DAE" w:rsidRDefault="00836025">
            <w:pPr>
              <w:pStyle w:val="TableParagraph"/>
              <w:ind w:left="108" w:right="215"/>
              <w:rPr>
                <w:b/>
                <w:i/>
              </w:rPr>
            </w:pPr>
            <w:r>
              <w:rPr>
                <w:b/>
                <w:i/>
              </w:rPr>
              <w:t>Jednostka miary</w:t>
            </w:r>
          </w:p>
        </w:tc>
      </w:tr>
      <w:tr w:rsidR="00A40DAE" w14:paraId="2D88249D" w14:textId="77777777">
        <w:trPr>
          <w:trHeight w:val="1271"/>
        </w:trPr>
        <w:tc>
          <w:tcPr>
            <w:tcW w:w="667" w:type="dxa"/>
          </w:tcPr>
          <w:p w14:paraId="69F87BE0" w14:textId="77777777" w:rsidR="00A40DAE" w:rsidRDefault="00836025">
            <w:pPr>
              <w:pStyle w:val="TableParagraph"/>
              <w:spacing w:before="122"/>
              <w:ind w:left="0" w:right="199"/>
              <w:jc w:val="right"/>
            </w:pPr>
            <w:r>
              <w:t>40</w:t>
            </w:r>
          </w:p>
        </w:tc>
        <w:tc>
          <w:tcPr>
            <w:tcW w:w="1793" w:type="dxa"/>
          </w:tcPr>
          <w:p w14:paraId="7CB529A5" w14:textId="77777777" w:rsidR="00A40DAE" w:rsidRDefault="00836025">
            <w:pPr>
              <w:pStyle w:val="TableParagraph"/>
              <w:spacing w:before="122"/>
              <w:ind w:left="107"/>
            </w:pPr>
            <w:r>
              <w:t>OBAL-SŚW</w:t>
            </w:r>
          </w:p>
        </w:tc>
        <w:tc>
          <w:tcPr>
            <w:tcW w:w="1704" w:type="dxa"/>
          </w:tcPr>
          <w:p w14:paraId="4D0BA703" w14:textId="77777777" w:rsidR="00A40DAE" w:rsidRDefault="00836025">
            <w:pPr>
              <w:pStyle w:val="TableParagraph"/>
              <w:spacing w:before="122"/>
              <w:ind w:left="108" w:right="450"/>
              <w:jc w:val="both"/>
            </w:pPr>
            <w:r>
              <w:t>OBAL-S2ŚG, OBAL-S3ŚG, OBAL-S4ŚG, OBAL&gt;S4ŚG</w:t>
            </w:r>
          </w:p>
        </w:tc>
        <w:tc>
          <w:tcPr>
            <w:tcW w:w="3858" w:type="dxa"/>
          </w:tcPr>
          <w:p w14:paraId="5312F288" w14:textId="77777777" w:rsidR="00A40DAE" w:rsidRDefault="00836025">
            <w:pPr>
              <w:pStyle w:val="TableParagraph"/>
              <w:spacing w:before="122"/>
              <w:ind w:left="108" w:right="551"/>
            </w:pPr>
            <w:r>
              <w:t>Obalanie drzew w drzewostanach starszych klas wieku – świerk</w:t>
            </w:r>
          </w:p>
        </w:tc>
        <w:tc>
          <w:tcPr>
            <w:tcW w:w="1330" w:type="dxa"/>
          </w:tcPr>
          <w:p w14:paraId="18EF4072" w14:textId="77777777" w:rsidR="00A40DAE" w:rsidRDefault="00836025">
            <w:pPr>
              <w:pStyle w:val="TableParagraph"/>
              <w:spacing w:before="122"/>
              <w:ind w:left="351" w:right="341"/>
              <w:jc w:val="center"/>
            </w:pPr>
            <w:r>
              <w:t>HA</w:t>
            </w:r>
          </w:p>
        </w:tc>
      </w:tr>
      <w:tr w:rsidR="00A40DAE" w14:paraId="3453B371" w14:textId="77777777">
        <w:trPr>
          <w:trHeight w:val="1274"/>
        </w:trPr>
        <w:tc>
          <w:tcPr>
            <w:tcW w:w="667" w:type="dxa"/>
          </w:tcPr>
          <w:p w14:paraId="5AF174A6" w14:textId="77777777" w:rsidR="00A40DAE" w:rsidRDefault="00836025">
            <w:pPr>
              <w:pStyle w:val="TableParagraph"/>
              <w:spacing w:before="122"/>
              <w:ind w:left="0" w:right="199"/>
              <w:jc w:val="right"/>
            </w:pPr>
            <w:r>
              <w:t>41</w:t>
            </w:r>
          </w:p>
        </w:tc>
        <w:tc>
          <w:tcPr>
            <w:tcW w:w="1793" w:type="dxa"/>
          </w:tcPr>
          <w:p w14:paraId="7C14E76E" w14:textId="77777777" w:rsidR="00A40DAE" w:rsidRDefault="00836025">
            <w:pPr>
              <w:pStyle w:val="TableParagraph"/>
              <w:spacing w:before="122"/>
              <w:ind w:left="107"/>
            </w:pPr>
            <w:r>
              <w:t>OBAL-SIG</w:t>
            </w:r>
          </w:p>
        </w:tc>
        <w:tc>
          <w:tcPr>
            <w:tcW w:w="1704" w:type="dxa"/>
          </w:tcPr>
          <w:p w14:paraId="48FF7314" w14:textId="77777777" w:rsidR="00A40DAE" w:rsidRDefault="00836025">
            <w:pPr>
              <w:pStyle w:val="TableParagraph"/>
              <w:spacing w:before="122"/>
              <w:ind w:left="108" w:right="489"/>
              <w:jc w:val="both"/>
            </w:pPr>
            <w:r>
              <w:t>OBAL-S2IG, OBAL-S3IG, OBAL-S4IG, OBAL&gt;S4IG</w:t>
            </w:r>
          </w:p>
        </w:tc>
        <w:tc>
          <w:tcPr>
            <w:tcW w:w="3858" w:type="dxa"/>
          </w:tcPr>
          <w:p w14:paraId="0AEE9385" w14:textId="77777777" w:rsidR="00A40DAE" w:rsidRDefault="00836025">
            <w:pPr>
              <w:pStyle w:val="TableParagraph"/>
              <w:spacing w:before="122"/>
              <w:ind w:left="108" w:right="551"/>
            </w:pPr>
            <w:r>
              <w:t>Obalanie drzew w drzewostanach starszych klas wieku – pozostałe iglaste</w:t>
            </w:r>
          </w:p>
        </w:tc>
        <w:tc>
          <w:tcPr>
            <w:tcW w:w="1330" w:type="dxa"/>
          </w:tcPr>
          <w:p w14:paraId="7D9E1334" w14:textId="77777777" w:rsidR="00A40DAE" w:rsidRDefault="00836025">
            <w:pPr>
              <w:pStyle w:val="TableParagraph"/>
              <w:spacing w:before="122"/>
              <w:ind w:left="351" w:right="341"/>
              <w:jc w:val="center"/>
            </w:pPr>
            <w:r>
              <w:t>HA</w:t>
            </w:r>
          </w:p>
        </w:tc>
      </w:tr>
      <w:tr w:rsidR="00A40DAE" w14:paraId="5F06B246" w14:textId="77777777">
        <w:trPr>
          <w:trHeight w:val="1271"/>
        </w:trPr>
        <w:tc>
          <w:tcPr>
            <w:tcW w:w="667" w:type="dxa"/>
          </w:tcPr>
          <w:p w14:paraId="0A17D224" w14:textId="77777777" w:rsidR="00A40DAE" w:rsidRDefault="00836025">
            <w:pPr>
              <w:pStyle w:val="TableParagraph"/>
              <w:ind w:left="0" w:right="199"/>
              <w:jc w:val="right"/>
            </w:pPr>
            <w:r>
              <w:t>42</w:t>
            </w:r>
          </w:p>
        </w:tc>
        <w:tc>
          <w:tcPr>
            <w:tcW w:w="1793" w:type="dxa"/>
          </w:tcPr>
          <w:p w14:paraId="4EE56B9F" w14:textId="77777777" w:rsidR="00A40DAE" w:rsidRDefault="00836025">
            <w:pPr>
              <w:pStyle w:val="TableParagraph"/>
              <w:ind w:left="107"/>
            </w:pPr>
            <w:r>
              <w:t>OBAL-SLG</w:t>
            </w:r>
          </w:p>
        </w:tc>
        <w:tc>
          <w:tcPr>
            <w:tcW w:w="1704" w:type="dxa"/>
          </w:tcPr>
          <w:p w14:paraId="525E839C" w14:textId="77777777" w:rsidR="00A40DAE" w:rsidRDefault="00836025">
            <w:pPr>
              <w:pStyle w:val="TableParagraph"/>
              <w:ind w:left="108" w:right="443"/>
              <w:jc w:val="both"/>
            </w:pPr>
            <w:r>
              <w:t>OBAL-S2LG, OBAL-S3LG, OBAL-S4LG, OBAL&gt;S4LG</w:t>
            </w:r>
          </w:p>
        </w:tc>
        <w:tc>
          <w:tcPr>
            <w:tcW w:w="3858" w:type="dxa"/>
          </w:tcPr>
          <w:p w14:paraId="0EEBD124" w14:textId="77777777" w:rsidR="00A40DAE" w:rsidRDefault="00836025">
            <w:pPr>
              <w:pStyle w:val="TableParagraph"/>
              <w:ind w:left="108" w:right="551"/>
            </w:pPr>
            <w:r>
              <w:t>Obalanie drzew w drzewostanach starszych klas wieku – liściaste</w:t>
            </w:r>
          </w:p>
        </w:tc>
        <w:tc>
          <w:tcPr>
            <w:tcW w:w="1330" w:type="dxa"/>
          </w:tcPr>
          <w:p w14:paraId="07C300E9" w14:textId="77777777" w:rsidR="00A40DAE" w:rsidRDefault="00836025">
            <w:pPr>
              <w:pStyle w:val="TableParagraph"/>
              <w:ind w:left="351" w:right="341"/>
              <w:jc w:val="center"/>
            </w:pPr>
            <w:r>
              <w:t>HA</w:t>
            </w:r>
          </w:p>
        </w:tc>
      </w:tr>
      <w:tr w:rsidR="00A40DAE" w14:paraId="02DA92D3" w14:textId="77777777">
        <w:trPr>
          <w:trHeight w:val="1271"/>
        </w:trPr>
        <w:tc>
          <w:tcPr>
            <w:tcW w:w="667" w:type="dxa"/>
          </w:tcPr>
          <w:p w14:paraId="1EF21A26" w14:textId="77777777" w:rsidR="00A40DAE" w:rsidRDefault="00836025">
            <w:pPr>
              <w:pStyle w:val="TableParagraph"/>
              <w:ind w:left="0" w:right="199"/>
              <w:jc w:val="right"/>
            </w:pPr>
            <w:r>
              <w:t>43</w:t>
            </w:r>
          </w:p>
        </w:tc>
        <w:tc>
          <w:tcPr>
            <w:tcW w:w="1793" w:type="dxa"/>
          </w:tcPr>
          <w:p w14:paraId="48E1DACD" w14:textId="77777777" w:rsidR="00A40DAE" w:rsidRDefault="00836025">
            <w:pPr>
              <w:pStyle w:val="TableParagraph"/>
              <w:ind w:left="107"/>
            </w:pPr>
            <w:r>
              <w:t>OBAL-MŚW</w:t>
            </w:r>
          </w:p>
        </w:tc>
        <w:tc>
          <w:tcPr>
            <w:tcW w:w="1704" w:type="dxa"/>
          </w:tcPr>
          <w:p w14:paraId="1B93D0C1" w14:textId="77777777" w:rsidR="00A40DAE" w:rsidRDefault="00836025">
            <w:pPr>
              <w:pStyle w:val="TableParagraph"/>
              <w:ind w:left="108" w:right="380"/>
              <w:jc w:val="both"/>
            </w:pPr>
            <w:r>
              <w:t>OBAL-M2ŚG, OBAL-M3ŚG, OBAL-M4ŚG, OBAL&gt;M4ŚG</w:t>
            </w:r>
          </w:p>
        </w:tc>
        <w:tc>
          <w:tcPr>
            <w:tcW w:w="3858" w:type="dxa"/>
          </w:tcPr>
          <w:p w14:paraId="10BC2D45" w14:textId="77777777" w:rsidR="00A40DAE" w:rsidRDefault="00836025">
            <w:pPr>
              <w:pStyle w:val="TableParagraph"/>
              <w:ind w:left="108" w:right="551"/>
            </w:pPr>
            <w:r>
              <w:t>Obalanie drzew w drzewostanach młodszych klas wieku – świerk</w:t>
            </w:r>
          </w:p>
        </w:tc>
        <w:tc>
          <w:tcPr>
            <w:tcW w:w="1330" w:type="dxa"/>
          </w:tcPr>
          <w:p w14:paraId="1E21698A" w14:textId="77777777" w:rsidR="00A40DAE" w:rsidRDefault="00836025">
            <w:pPr>
              <w:pStyle w:val="TableParagraph"/>
              <w:ind w:left="351" w:right="341"/>
              <w:jc w:val="center"/>
            </w:pPr>
            <w:r>
              <w:t>HA</w:t>
            </w:r>
          </w:p>
        </w:tc>
      </w:tr>
      <w:tr w:rsidR="00A40DAE" w14:paraId="125254C8" w14:textId="77777777">
        <w:trPr>
          <w:trHeight w:val="1271"/>
        </w:trPr>
        <w:tc>
          <w:tcPr>
            <w:tcW w:w="667" w:type="dxa"/>
          </w:tcPr>
          <w:p w14:paraId="163F6B44" w14:textId="77777777" w:rsidR="00A40DAE" w:rsidRDefault="00836025">
            <w:pPr>
              <w:pStyle w:val="TableParagraph"/>
              <w:spacing w:before="120"/>
              <w:ind w:left="0" w:right="199"/>
              <w:jc w:val="right"/>
            </w:pPr>
            <w:r>
              <w:lastRenderedPageBreak/>
              <w:t>44</w:t>
            </w:r>
          </w:p>
        </w:tc>
        <w:tc>
          <w:tcPr>
            <w:tcW w:w="1793" w:type="dxa"/>
          </w:tcPr>
          <w:p w14:paraId="1A02D58B" w14:textId="77777777" w:rsidR="00A40DAE" w:rsidRDefault="00836025">
            <w:pPr>
              <w:pStyle w:val="TableParagraph"/>
              <w:spacing w:before="120"/>
              <w:ind w:left="107"/>
            </w:pPr>
            <w:r>
              <w:t>OBAL-MIG</w:t>
            </w:r>
          </w:p>
        </w:tc>
        <w:tc>
          <w:tcPr>
            <w:tcW w:w="1704" w:type="dxa"/>
          </w:tcPr>
          <w:p w14:paraId="79C6E4B3" w14:textId="77777777" w:rsidR="00A40DAE" w:rsidRDefault="00836025">
            <w:pPr>
              <w:pStyle w:val="TableParagraph"/>
              <w:spacing w:before="120"/>
              <w:ind w:left="108" w:right="418"/>
              <w:jc w:val="both"/>
            </w:pPr>
            <w:r>
              <w:t>OBAL-M2IG, OBAL-M3IG, OBAL-M4IG, OBAL&gt;M4IG</w:t>
            </w:r>
          </w:p>
        </w:tc>
        <w:tc>
          <w:tcPr>
            <w:tcW w:w="3858" w:type="dxa"/>
          </w:tcPr>
          <w:p w14:paraId="5E409180" w14:textId="77777777" w:rsidR="00A40DAE" w:rsidRDefault="00836025">
            <w:pPr>
              <w:pStyle w:val="TableParagraph"/>
              <w:spacing w:before="120"/>
              <w:ind w:left="108" w:right="558"/>
              <w:jc w:val="both"/>
            </w:pPr>
            <w:r>
              <w:t>Obalanie drzew w drzewostanach młodszych klas wieku – pozostałe iglaste</w:t>
            </w:r>
          </w:p>
        </w:tc>
        <w:tc>
          <w:tcPr>
            <w:tcW w:w="1330" w:type="dxa"/>
          </w:tcPr>
          <w:p w14:paraId="6E1AB9AF" w14:textId="77777777" w:rsidR="00A40DAE" w:rsidRDefault="00836025">
            <w:pPr>
              <w:pStyle w:val="TableParagraph"/>
              <w:spacing w:before="120"/>
              <w:ind w:left="351" w:right="341"/>
              <w:jc w:val="center"/>
            </w:pPr>
            <w:r>
              <w:t>HA</w:t>
            </w:r>
          </w:p>
        </w:tc>
      </w:tr>
      <w:tr w:rsidR="00A40DAE" w14:paraId="42BCB47D" w14:textId="77777777">
        <w:trPr>
          <w:trHeight w:val="1271"/>
        </w:trPr>
        <w:tc>
          <w:tcPr>
            <w:tcW w:w="667" w:type="dxa"/>
          </w:tcPr>
          <w:p w14:paraId="7B8B26D6" w14:textId="77777777" w:rsidR="00A40DAE" w:rsidRDefault="00836025">
            <w:pPr>
              <w:pStyle w:val="TableParagraph"/>
              <w:ind w:left="0" w:right="199"/>
              <w:jc w:val="right"/>
            </w:pPr>
            <w:r>
              <w:t>45</w:t>
            </w:r>
          </w:p>
        </w:tc>
        <w:tc>
          <w:tcPr>
            <w:tcW w:w="1793" w:type="dxa"/>
          </w:tcPr>
          <w:p w14:paraId="245DEA10" w14:textId="77777777" w:rsidR="00A40DAE" w:rsidRDefault="00836025">
            <w:pPr>
              <w:pStyle w:val="TableParagraph"/>
              <w:ind w:left="107"/>
            </w:pPr>
            <w:r>
              <w:t>OBAL-MLG</w:t>
            </w:r>
          </w:p>
        </w:tc>
        <w:tc>
          <w:tcPr>
            <w:tcW w:w="1704" w:type="dxa"/>
          </w:tcPr>
          <w:p w14:paraId="41E92747" w14:textId="77777777" w:rsidR="00A40DAE" w:rsidRDefault="00836025">
            <w:pPr>
              <w:pStyle w:val="TableParagraph"/>
              <w:ind w:left="108" w:right="373"/>
              <w:jc w:val="both"/>
            </w:pPr>
            <w:r>
              <w:t>OBAL-M2LG, OBAL-M3LG, OBAL-M4LG, OBAL&gt;M4LG</w:t>
            </w:r>
          </w:p>
        </w:tc>
        <w:tc>
          <w:tcPr>
            <w:tcW w:w="3858" w:type="dxa"/>
          </w:tcPr>
          <w:p w14:paraId="2894A2DD" w14:textId="77777777" w:rsidR="00A40DAE" w:rsidRDefault="00836025">
            <w:pPr>
              <w:pStyle w:val="TableParagraph"/>
              <w:ind w:left="108" w:right="551"/>
            </w:pPr>
            <w:r>
              <w:t>Obalanie drzew w drzewostanach młodszych klas wieku – liściaste</w:t>
            </w:r>
          </w:p>
        </w:tc>
        <w:tc>
          <w:tcPr>
            <w:tcW w:w="1330" w:type="dxa"/>
          </w:tcPr>
          <w:p w14:paraId="6938CA7B" w14:textId="77777777" w:rsidR="00A40DAE" w:rsidRDefault="00836025">
            <w:pPr>
              <w:pStyle w:val="TableParagraph"/>
              <w:ind w:left="351" w:right="341"/>
              <w:jc w:val="center"/>
            </w:pPr>
            <w:r>
              <w:t>HA</w:t>
            </w:r>
          </w:p>
        </w:tc>
      </w:tr>
    </w:tbl>
    <w:p w14:paraId="5C64F726" w14:textId="77777777" w:rsidR="00A40DAE" w:rsidRDefault="00836025">
      <w:pPr>
        <w:pStyle w:val="Nagwek1"/>
      </w:pPr>
      <w:r>
        <w:t>Standard technologii prac obejmuje:</w:t>
      </w:r>
    </w:p>
    <w:p w14:paraId="286A618B" w14:textId="77777777" w:rsidR="00A40DAE" w:rsidRDefault="00836025">
      <w:pPr>
        <w:pStyle w:val="Akapitzlist"/>
        <w:numPr>
          <w:ilvl w:val="1"/>
          <w:numId w:val="16"/>
        </w:numPr>
        <w:tabs>
          <w:tab w:val="left" w:pos="996"/>
          <w:tab w:val="left" w:pos="997"/>
        </w:tabs>
        <w:spacing w:before="119"/>
        <w:ind w:hanging="361"/>
      </w:pPr>
      <w:r>
        <w:t>zaczepianie drzewa, obalanie drzew z korzeniami oraz ich usunięcie poza</w:t>
      </w:r>
      <w:r>
        <w:rPr>
          <w:spacing w:val="-14"/>
        </w:rPr>
        <w:t xml:space="preserve"> </w:t>
      </w:r>
      <w:r>
        <w:t>powierzchnię.</w:t>
      </w:r>
    </w:p>
    <w:p w14:paraId="142CEB30" w14:textId="77777777" w:rsidR="00A40DAE" w:rsidRDefault="00836025">
      <w:pPr>
        <w:pStyle w:val="Nagwek1"/>
        <w:spacing w:before="122"/>
      </w:pPr>
      <w:r>
        <w:t>Uwagi:</w:t>
      </w:r>
    </w:p>
    <w:p w14:paraId="1A47542D" w14:textId="77777777" w:rsidR="00A40DAE" w:rsidRDefault="00836025">
      <w:pPr>
        <w:pStyle w:val="Akapitzlist"/>
        <w:numPr>
          <w:ilvl w:val="0"/>
          <w:numId w:val="11"/>
        </w:numPr>
        <w:tabs>
          <w:tab w:val="left" w:pos="996"/>
          <w:tab w:val="left" w:pos="997"/>
        </w:tabs>
        <w:spacing w:before="119"/>
        <w:ind w:hanging="361"/>
      </w:pPr>
      <w:r>
        <w:t>sprzęt i narzędzia niezbędne do wykonania zabiegu zapewnia</w:t>
      </w:r>
      <w:r>
        <w:rPr>
          <w:spacing w:val="-14"/>
        </w:rPr>
        <w:t xml:space="preserve"> </w:t>
      </w:r>
      <w:r>
        <w:t>Wykonawca.</w:t>
      </w:r>
    </w:p>
    <w:p w14:paraId="3D74FD9E" w14:textId="77777777" w:rsidR="00A40DAE" w:rsidRDefault="00836025">
      <w:pPr>
        <w:pStyle w:val="Nagwek1"/>
        <w:spacing w:before="111"/>
      </w:pPr>
      <w:r>
        <w:t>Procedura odbioru:</w:t>
      </w:r>
    </w:p>
    <w:p w14:paraId="4C3263E0" w14:textId="06AB92BD" w:rsidR="00A40DAE" w:rsidRDefault="00836025">
      <w:pPr>
        <w:pStyle w:val="Tekstpodstawowy"/>
        <w:spacing w:before="118"/>
        <w:ind w:left="276" w:firstLine="0"/>
      </w:pPr>
      <w:r>
        <w:t>Odbi</w:t>
      </w:r>
      <w:r w:rsidR="00F83FB8">
        <w:t>ó</w:t>
      </w:r>
      <w:r>
        <w:t>r prac nastąpi poprzez:</w:t>
      </w:r>
    </w:p>
    <w:p w14:paraId="442E5B2C" w14:textId="6F9C6DCF" w:rsidR="00A40DAE" w:rsidRDefault="00836025">
      <w:pPr>
        <w:pStyle w:val="Akapitzlist"/>
        <w:numPr>
          <w:ilvl w:val="0"/>
          <w:numId w:val="11"/>
        </w:numPr>
        <w:tabs>
          <w:tab w:val="left" w:pos="997"/>
        </w:tabs>
        <w:spacing w:before="121" w:line="263" w:lineRule="exact"/>
        <w:ind w:hanging="361"/>
        <w:jc w:val="both"/>
      </w:pPr>
      <w:r>
        <w:t xml:space="preserve">zweryfikowanie </w:t>
      </w:r>
      <w:r>
        <w:rPr>
          <w:spacing w:val="-4"/>
        </w:rPr>
        <w:t>prawidłowo</w:t>
      </w:r>
      <w:r w:rsidR="00F83FB8">
        <w:rPr>
          <w:spacing w:val="-4"/>
        </w:rPr>
        <w:t>ś</w:t>
      </w:r>
      <w:r>
        <w:t xml:space="preserve">ci ich wykonania z opisem </w:t>
      </w:r>
      <w:r>
        <w:rPr>
          <w:spacing w:val="-3"/>
        </w:rPr>
        <w:t>czynno</w:t>
      </w:r>
      <w:r w:rsidR="00F83FB8">
        <w:rPr>
          <w:spacing w:val="-3"/>
        </w:rPr>
        <w:t>ś</w:t>
      </w:r>
      <w:r>
        <w:t>ci i</w:t>
      </w:r>
      <w:r>
        <w:rPr>
          <w:spacing w:val="33"/>
        </w:rPr>
        <w:t xml:space="preserve"> </w:t>
      </w:r>
      <w:r>
        <w:t>zleceniem,</w:t>
      </w:r>
    </w:p>
    <w:p w14:paraId="416C75CF" w14:textId="37986944" w:rsidR="00A40DAE" w:rsidRDefault="00836025">
      <w:pPr>
        <w:pStyle w:val="Akapitzlist"/>
        <w:numPr>
          <w:ilvl w:val="0"/>
          <w:numId w:val="11"/>
        </w:numPr>
        <w:tabs>
          <w:tab w:val="left" w:pos="997"/>
        </w:tabs>
        <w:spacing w:line="237" w:lineRule="auto"/>
        <w:ind w:right="287"/>
        <w:jc w:val="both"/>
      </w:pPr>
      <w:r>
        <w:t xml:space="preserve">dokonanie pomiaru powierzchni wykonanego zabiegu (np. przy pomocy: dalmierza, </w:t>
      </w:r>
      <w:r>
        <w:rPr>
          <w:spacing w:val="-7"/>
        </w:rPr>
        <w:t>ta</w:t>
      </w:r>
      <w:r w:rsidR="00F83FB8">
        <w:rPr>
          <w:spacing w:val="-7"/>
        </w:rPr>
        <w:t>ś</w:t>
      </w:r>
      <w:r>
        <w:rPr>
          <w:spacing w:val="-17"/>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78F06355" w14:textId="08DC733D" w:rsidR="00A40DAE" w:rsidRDefault="00836025">
      <w:pPr>
        <w:spacing w:before="114"/>
        <w:ind w:left="984"/>
        <w:jc w:val="both"/>
      </w:pPr>
      <w:r>
        <w:t>(</w:t>
      </w:r>
      <w:r>
        <w:rPr>
          <w:i/>
        </w:rPr>
        <w:t xml:space="preserve">rozliczenie </w:t>
      </w:r>
      <w:r>
        <w:t>z dokładno</w:t>
      </w:r>
      <w:r w:rsidR="00F83FB8">
        <w:t>ś</w:t>
      </w:r>
      <w:r>
        <w:t>cią do dw</w:t>
      </w:r>
      <w:r w:rsidR="00F83FB8">
        <w:t>ó</w:t>
      </w:r>
      <w:r>
        <w:t>ch miejsc po przecinku)</w:t>
      </w:r>
    </w:p>
    <w:p w14:paraId="0C3D8E28" w14:textId="77777777" w:rsidR="00131340" w:rsidRDefault="00131340">
      <w:pPr>
        <w:spacing w:before="114"/>
        <w:ind w:left="984"/>
        <w:jc w:val="both"/>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0DDA9A21" w14:textId="77777777">
        <w:trPr>
          <w:trHeight w:val="1015"/>
        </w:trPr>
        <w:tc>
          <w:tcPr>
            <w:tcW w:w="667" w:type="dxa"/>
          </w:tcPr>
          <w:p w14:paraId="0F078A11" w14:textId="77777777" w:rsidR="00A40DAE" w:rsidRDefault="00836025">
            <w:pPr>
              <w:pStyle w:val="TableParagraph"/>
              <w:spacing w:before="120"/>
              <w:ind w:left="124" w:right="117"/>
              <w:jc w:val="center"/>
              <w:rPr>
                <w:b/>
                <w:i/>
              </w:rPr>
            </w:pPr>
            <w:r>
              <w:rPr>
                <w:b/>
                <w:i/>
              </w:rPr>
              <w:t>Nr</w:t>
            </w:r>
          </w:p>
        </w:tc>
        <w:tc>
          <w:tcPr>
            <w:tcW w:w="1793" w:type="dxa"/>
          </w:tcPr>
          <w:p w14:paraId="2F487476" w14:textId="77777777" w:rsidR="00A40DAE" w:rsidRDefault="00836025">
            <w:pPr>
              <w:pStyle w:val="TableParagraph"/>
              <w:spacing w:before="120"/>
              <w:ind w:left="107" w:right="266"/>
              <w:rPr>
                <w:b/>
                <w:i/>
              </w:rPr>
            </w:pPr>
            <w:r>
              <w:rPr>
                <w:b/>
                <w:i/>
              </w:rPr>
              <w:t>Kod czynności do rozliczenia</w:t>
            </w:r>
          </w:p>
        </w:tc>
        <w:tc>
          <w:tcPr>
            <w:tcW w:w="1704" w:type="dxa"/>
          </w:tcPr>
          <w:p w14:paraId="09A894E2" w14:textId="77777777" w:rsidR="00A40DAE" w:rsidRDefault="00836025">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364568E" w14:textId="77777777" w:rsidR="00A40DAE" w:rsidRDefault="00836025">
            <w:pPr>
              <w:pStyle w:val="TableParagraph"/>
              <w:spacing w:before="0"/>
              <w:ind w:left="0" w:right="93"/>
              <w:jc w:val="right"/>
              <w:rPr>
                <w:b/>
                <w:i/>
              </w:rPr>
            </w:pPr>
            <w:r>
              <w:rPr>
                <w:b/>
                <w:i/>
                <w:spacing w:val="-1"/>
              </w:rPr>
              <w:t>wyceny</w:t>
            </w:r>
          </w:p>
        </w:tc>
        <w:tc>
          <w:tcPr>
            <w:tcW w:w="3858" w:type="dxa"/>
          </w:tcPr>
          <w:p w14:paraId="5B593EC1" w14:textId="77777777" w:rsidR="00A40DAE" w:rsidRDefault="00836025">
            <w:pPr>
              <w:pStyle w:val="TableParagraph"/>
              <w:spacing w:before="120"/>
              <w:ind w:left="108"/>
              <w:rPr>
                <w:b/>
                <w:i/>
              </w:rPr>
            </w:pPr>
            <w:r>
              <w:rPr>
                <w:b/>
                <w:i/>
              </w:rPr>
              <w:t>Opis kodu czynności</w:t>
            </w:r>
          </w:p>
        </w:tc>
        <w:tc>
          <w:tcPr>
            <w:tcW w:w="1330" w:type="dxa"/>
          </w:tcPr>
          <w:p w14:paraId="09C962A9" w14:textId="77777777" w:rsidR="00A40DAE" w:rsidRDefault="00836025">
            <w:pPr>
              <w:pStyle w:val="TableParagraph"/>
              <w:spacing w:before="120"/>
              <w:ind w:left="108" w:right="215"/>
              <w:rPr>
                <w:b/>
                <w:i/>
              </w:rPr>
            </w:pPr>
            <w:r>
              <w:rPr>
                <w:b/>
                <w:i/>
              </w:rPr>
              <w:t>Jednostka miary</w:t>
            </w:r>
          </w:p>
        </w:tc>
      </w:tr>
      <w:tr w:rsidR="00A40DAE" w14:paraId="2B716020" w14:textId="77777777">
        <w:trPr>
          <w:trHeight w:val="1014"/>
        </w:trPr>
        <w:tc>
          <w:tcPr>
            <w:tcW w:w="667" w:type="dxa"/>
          </w:tcPr>
          <w:p w14:paraId="1657A853" w14:textId="77777777" w:rsidR="00A40DAE" w:rsidRDefault="00836025">
            <w:pPr>
              <w:pStyle w:val="TableParagraph"/>
              <w:spacing w:before="117"/>
              <w:ind w:left="126" w:right="117"/>
              <w:jc w:val="center"/>
            </w:pPr>
            <w:r>
              <w:t>46</w:t>
            </w:r>
          </w:p>
        </w:tc>
        <w:tc>
          <w:tcPr>
            <w:tcW w:w="1793" w:type="dxa"/>
          </w:tcPr>
          <w:p w14:paraId="3BE144CE" w14:textId="77777777" w:rsidR="00A40DAE" w:rsidRDefault="00836025">
            <w:pPr>
              <w:pStyle w:val="TableParagraph"/>
              <w:spacing w:before="117"/>
              <w:ind w:left="107"/>
            </w:pPr>
            <w:r>
              <w:t>PORZ-ZRB</w:t>
            </w:r>
          </w:p>
        </w:tc>
        <w:tc>
          <w:tcPr>
            <w:tcW w:w="1704" w:type="dxa"/>
          </w:tcPr>
          <w:p w14:paraId="4C1965B5" w14:textId="77777777" w:rsidR="00A40DAE" w:rsidRDefault="00836025">
            <w:pPr>
              <w:pStyle w:val="TableParagraph"/>
              <w:spacing w:before="117"/>
              <w:ind w:left="108" w:right="486"/>
              <w:jc w:val="both"/>
            </w:pPr>
            <w:r>
              <w:t>P ZRB&lt;150, P ZRB&lt;250, P ZRB&gt;250</w:t>
            </w:r>
          </w:p>
        </w:tc>
        <w:tc>
          <w:tcPr>
            <w:tcW w:w="3858" w:type="dxa"/>
          </w:tcPr>
          <w:p w14:paraId="055FA68D" w14:textId="77777777" w:rsidR="00A40DAE" w:rsidRDefault="00836025">
            <w:pPr>
              <w:pStyle w:val="TableParagraph"/>
              <w:spacing w:before="117"/>
              <w:ind w:left="108" w:right="135"/>
            </w:pPr>
            <w:r>
              <w:t>Porządkowanie zrębów z pozostałości drzewnych - mechaniczne</w:t>
            </w:r>
          </w:p>
        </w:tc>
        <w:tc>
          <w:tcPr>
            <w:tcW w:w="1330" w:type="dxa"/>
          </w:tcPr>
          <w:p w14:paraId="418521E0" w14:textId="77777777" w:rsidR="00A40DAE" w:rsidRDefault="00836025">
            <w:pPr>
              <w:pStyle w:val="TableParagraph"/>
              <w:spacing w:before="117"/>
              <w:ind w:left="351" w:right="341"/>
              <w:jc w:val="center"/>
            </w:pPr>
            <w:r>
              <w:t>HA</w:t>
            </w:r>
          </w:p>
        </w:tc>
      </w:tr>
    </w:tbl>
    <w:p w14:paraId="3781659F" w14:textId="77777777" w:rsidR="00A40DAE" w:rsidRDefault="00836025">
      <w:pPr>
        <w:pStyle w:val="Nagwek1"/>
        <w:spacing w:before="117"/>
      </w:pPr>
      <w:r>
        <w:t>Standard technologii prac obejmuje:</w:t>
      </w:r>
    </w:p>
    <w:p w14:paraId="7A244EDD" w14:textId="77777777" w:rsidR="00A40DAE" w:rsidRDefault="00836025">
      <w:pPr>
        <w:pStyle w:val="Akapitzlist"/>
        <w:numPr>
          <w:ilvl w:val="0"/>
          <w:numId w:val="10"/>
        </w:numPr>
        <w:tabs>
          <w:tab w:val="left" w:pos="985"/>
        </w:tabs>
        <w:spacing w:before="119"/>
        <w:ind w:right="293"/>
      </w:pPr>
      <w:r>
        <w:t>mechaniczny załadunek, zwożenie oraz składanie w pryzmach pozostałości drzewnych we wskazane przez Zamawiającego miejsce lub miejsca, które zostaną określone w</w:t>
      </w:r>
      <w:r>
        <w:rPr>
          <w:spacing w:val="-26"/>
        </w:rPr>
        <w:t xml:space="preserve"> </w:t>
      </w:r>
      <w:r>
        <w:t>zleceniu.</w:t>
      </w:r>
    </w:p>
    <w:p w14:paraId="5DF266C6" w14:textId="77777777" w:rsidR="00A40DAE" w:rsidRDefault="00836025">
      <w:pPr>
        <w:pStyle w:val="Nagwek1"/>
        <w:spacing w:before="121"/>
      </w:pPr>
      <w:r>
        <w:t>Uwagi:</w:t>
      </w:r>
    </w:p>
    <w:p w14:paraId="375DA8C0" w14:textId="77777777" w:rsidR="00A40DAE" w:rsidRDefault="00836025">
      <w:pPr>
        <w:pStyle w:val="Akapitzlist"/>
        <w:numPr>
          <w:ilvl w:val="0"/>
          <w:numId w:val="11"/>
        </w:numPr>
        <w:tabs>
          <w:tab w:val="left" w:pos="997"/>
        </w:tabs>
        <w:spacing w:before="123" w:line="237" w:lineRule="auto"/>
        <w:ind w:right="292"/>
        <w:jc w:val="both"/>
      </w:pPr>
      <w:r>
        <w:t>prace</w:t>
      </w:r>
      <w:r>
        <w:rPr>
          <w:spacing w:val="-13"/>
        </w:rPr>
        <w:t xml:space="preserve"> </w:t>
      </w:r>
      <w:r>
        <w:t>wykonywane</w:t>
      </w:r>
      <w:r>
        <w:rPr>
          <w:spacing w:val="-16"/>
        </w:rPr>
        <w:t xml:space="preserve"> </w:t>
      </w:r>
      <w:r>
        <w:t>będą</w:t>
      </w:r>
      <w:r>
        <w:rPr>
          <w:spacing w:val="-15"/>
        </w:rPr>
        <w:t xml:space="preserve"> </w:t>
      </w:r>
      <w:r>
        <w:t>na</w:t>
      </w:r>
      <w:r>
        <w:rPr>
          <w:spacing w:val="-13"/>
        </w:rPr>
        <w:t xml:space="preserve"> </w:t>
      </w:r>
      <w:r>
        <w:t>powierzchniach</w:t>
      </w:r>
      <w:r>
        <w:rPr>
          <w:spacing w:val="-15"/>
        </w:rPr>
        <w:t xml:space="preserve"> </w:t>
      </w:r>
      <w:r>
        <w:t>pozrębowych</w:t>
      </w:r>
      <w:r>
        <w:rPr>
          <w:spacing w:val="-13"/>
        </w:rPr>
        <w:t xml:space="preserve"> </w:t>
      </w:r>
      <w:r>
        <w:t>przy</w:t>
      </w:r>
      <w:r>
        <w:rPr>
          <w:spacing w:val="-14"/>
        </w:rPr>
        <w:t xml:space="preserve"> </w:t>
      </w:r>
      <w:r>
        <w:t>użyciu</w:t>
      </w:r>
      <w:r>
        <w:rPr>
          <w:spacing w:val="-15"/>
        </w:rPr>
        <w:t xml:space="preserve"> </w:t>
      </w:r>
      <w:r>
        <w:t>ciągnika</w:t>
      </w:r>
      <w:r>
        <w:rPr>
          <w:spacing w:val="-14"/>
        </w:rPr>
        <w:t xml:space="preserve"> </w:t>
      </w:r>
      <w:r>
        <w:t>z</w:t>
      </w:r>
      <w:r>
        <w:rPr>
          <w:spacing w:val="-13"/>
        </w:rPr>
        <w:t xml:space="preserve"> </w:t>
      </w:r>
      <w:r>
        <w:t>przyczepą samozaładowczą lub forwardera. Pozostałości drzewne są równomiernie rozrzucone po całej powierzchni lub ułożone w nieregularne wały przygotowane w trakcie prac pozyskaniowych. Układa się je w pryzmy usytuowane wzdłuż dróg wywozowych, na powierzchni</w:t>
      </w:r>
      <w:r>
        <w:rPr>
          <w:spacing w:val="-12"/>
        </w:rPr>
        <w:t xml:space="preserve"> </w:t>
      </w:r>
      <w:r>
        <w:t>zrębu</w:t>
      </w:r>
      <w:r>
        <w:rPr>
          <w:spacing w:val="-11"/>
        </w:rPr>
        <w:t xml:space="preserve"> </w:t>
      </w:r>
      <w:r>
        <w:t>lub</w:t>
      </w:r>
      <w:r>
        <w:rPr>
          <w:spacing w:val="-12"/>
        </w:rPr>
        <w:t xml:space="preserve"> </w:t>
      </w:r>
      <w:r>
        <w:t>w</w:t>
      </w:r>
      <w:r>
        <w:rPr>
          <w:spacing w:val="-12"/>
        </w:rPr>
        <w:t xml:space="preserve"> </w:t>
      </w:r>
      <w:r>
        <w:t>jego</w:t>
      </w:r>
      <w:r>
        <w:rPr>
          <w:spacing w:val="-11"/>
        </w:rPr>
        <w:t xml:space="preserve"> </w:t>
      </w:r>
      <w:r>
        <w:t>sąsiedztwie,</w:t>
      </w:r>
      <w:r>
        <w:rPr>
          <w:spacing w:val="-11"/>
        </w:rPr>
        <w:t xml:space="preserve"> </w:t>
      </w:r>
      <w:r>
        <w:t>w</w:t>
      </w:r>
      <w:r>
        <w:rPr>
          <w:spacing w:val="-13"/>
        </w:rPr>
        <w:t xml:space="preserve"> </w:t>
      </w:r>
      <w:r>
        <w:t>sposób</w:t>
      </w:r>
      <w:r>
        <w:rPr>
          <w:spacing w:val="-14"/>
        </w:rPr>
        <w:t xml:space="preserve"> </w:t>
      </w:r>
      <w:r>
        <w:t>umożliwiający</w:t>
      </w:r>
      <w:r>
        <w:rPr>
          <w:spacing w:val="-12"/>
        </w:rPr>
        <w:t xml:space="preserve"> </w:t>
      </w:r>
      <w:r>
        <w:t>swobodne</w:t>
      </w:r>
      <w:r>
        <w:rPr>
          <w:spacing w:val="-14"/>
        </w:rPr>
        <w:t xml:space="preserve"> </w:t>
      </w:r>
      <w:r>
        <w:t>zrębkowanie przez nabywcę tego</w:t>
      </w:r>
      <w:r>
        <w:rPr>
          <w:spacing w:val="-1"/>
        </w:rPr>
        <w:t xml:space="preserve"> </w:t>
      </w:r>
      <w:r>
        <w:t>sortymentu,</w:t>
      </w:r>
    </w:p>
    <w:p w14:paraId="1F1F9A08" w14:textId="77777777" w:rsidR="00A40DAE" w:rsidRDefault="00836025">
      <w:pPr>
        <w:pStyle w:val="Akapitzlist"/>
        <w:numPr>
          <w:ilvl w:val="0"/>
          <w:numId w:val="11"/>
        </w:numPr>
        <w:tabs>
          <w:tab w:val="left" w:pos="997"/>
        </w:tabs>
        <w:spacing w:before="7" w:line="235" w:lineRule="auto"/>
        <w:ind w:right="289"/>
        <w:jc w:val="both"/>
      </w:pPr>
      <w:r>
        <w:t>odległość pryzmy od drogi wywozowej powinna wynosić około 4 mb, co umożliwi ustawienie rębaka pomiędzy składowanymi pozostałościami drzewnymi i pojazdem transportującym zrębki na drodze</w:t>
      </w:r>
      <w:r>
        <w:rPr>
          <w:spacing w:val="-2"/>
        </w:rPr>
        <w:t xml:space="preserve"> </w:t>
      </w:r>
      <w:r>
        <w:t>wywozowej,</w:t>
      </w:r>
    </w:p>
    <w:p w14:paraId="1A64D4F0" w14:textId="77777777" w:rsidR="00A40DAE" w:rsidRDefault="00836025">
      <w:pPr>
        <w:pStyle w:val="Akapitzlist"/>
        <w:numPr>
          <w:ilvl w:val="0"/>
          <w:numId w:val="11"/>
        </w:numPr>
        <w:tabs>
          <w:tab w:val="left" w:pos="997"/>
        </w:tabs>
        <w:spacing w:before="4" w:line="235" w:lineRule="auto"/>
        <w:ind w:right="292"/>
        <w:jc w:val="both"/>
      </w:pPr>
      <w:r>
        <w:t>dokładność uprzątnięcia pozostałości z powierzchni zrębowych musi zapewnić możliwość swobodnego przygotowania gleby pod odnowienia przy użyciu sprzętu stosowanego w nadleśnictwie,</w:t>
      </w:r>
    </w:p>
    <w:p w14:paraId="2949BF39" w14:textId="30834157" w:rsidR="00A40DAE" w:rsidRDefault="00836025">
      <w:pPr>
        <w:pStyle w:val="Akapitzlist"/>
        <w:numPr>
          <w:ilvl w:val="0"/>
          <w:numId w:val="11"/>
        </w:numPr>
        <w:tabs>
          <w:tab w:val="left" w:pos="997"/>
        </w:tabs>
        <w:spacing w:before="3"/>
        <w:ind w:hanging="361"/>
        <w:jc w:val="both"/>
      </w:pPr>
      <w:r>
        <w:t>sprzęt i narzędzia niezbędne do wykonania zabiegu zapewnia</w:t>
      </w:r>
      <w:r>
        <w:rPr>
          <w:spacing w:val="-14"/>
        </w:rPr>
        <w:t xml:space="preserve"> </w:t>
      </w:r>
      <w:r>
        <w:t>Wykonawca.</w:t>
      </w:r>
    </w:p>
    <w:p w14:paraId="366E71E9" w14:textId="127D755D" w:rsidR="00131340" w:rsidRDefault="00131340" w:rsidP="00131340">
      <w:pPr>
        <w:tabs>
          <w:tab w:val="left" w:pos="997"/>
        </w:tabs>
        <w:spacing w:before="3"/>
        <w:jc w:val="both"/>
      </w:pPr>
    </w:p>
    <w:p w14:paraId="720C236F" w14:textId="56B8516F" w:rsidR="00131340" w:rsidRDefault="00131340" w:rsidP="00131340">
      <w:pPr>
        <w:tabs>
          <w:tab w:val="left" w:pos="997"/>
        </w:tabs>
        <w:spacing w:before="3"/>
        <w:jc w:val="both"/>
      </w:pPr>
    </w:p>
    <w:p w14:paraId="7818EFC1" w14:textId="6FB2B68C" w:rsidR="00131340" w:rsidRDefault="00131340" w:rsidP="00131340">
      <w:pPr>
        <w:tabs>
          <w:tab w:val="left" w:pos="997"/>
        </w:tabs>
        <w:spacing w:before="3"/>
        <w:jc w:val="both"/>
      </w:pPr>
    </w:p>
    <w:p w14:paraId="36120761" w14:textId="6CB1EB14" w:rsidR="00131340" w:rsidRDefault="00131340" w:rsidP="00131340">
      <w:pPr>
        <w:tabs>
          <w:tab w:val="left" w:pos="997"/>
        </w:tabs>
        <w:spacing w:before="3"/>
        <w:jc w:val="both"/>
      </w:pPr>
    </w:p>
    <w:p w14:paraId="00944C1D" w14:textId="77777777" w:rsidR="00131340" w:rsidRDefault="00131340" w:rsidP="00131340">
      <w:pPr>
        <w:tabs>
          <w:tab w:val="left" w:pos="997"/>
        </w:tabs>
        <w:spacing w:before="3"/>
        <w:jc w:val="both"/>
      </w:pPr>
    </w:p>
    <w:p w14:paraId="0D39C4DA" w14:textId="77777777" w:rsidR="00A40DAE" w:rsidRDefault="00836025">
      <w:pPr>
        <w:pStyle w:val="Nagwek1"/>
        <w:spacing w:before="108"/>
        <w:jc w:val="both"/>
      </w:pPr>
      <w:r>
        <w:lastRenderedPageBreak/>
        <w:t>Procedura odbioru:</w:t>
      </w:r>
    </w:p>
    <w:p w14:paraId="7C419C2F" w14:textId="62BD388E" w:rsidR="00A40DAE" w:rsidRDefault="00836025">
      <w:pPr>
        <w:pStyle w:val="Tekstpodstawowy"/>
        <w:spacing w:before="122"/>
        <w:ind w:left="276" w:firstLine="0"/>
        <w:jc w:val="both"/>
      </w:pPr>
      <w:r>
        <w:t>Odbi</w:t>
      </w:r>
      <w:r w:rsidR="00F83FB8">
        <w:t>ó</w:t>
      </w:r>
      <w:r>
        <w:t>r prac nastąpi poprzez:</w:t>
      </w:r>
    </w:p>
    <w:p w14:paraId="7C11B1BA" w14:textId="16F52F86" w:rsidR="00A40DAE" w:rsidRDefault="00836025">
      <w:pPr>
        <w:pStyle w:val="Akapitzlist"/>
        <w:numPr>
          <w:ilvl w:val="0"/>
          <w:numId w:val="11"/>
        </w:numPr>
        <w:tabs>
          <w:tab w:val="left" w:pos="997"/>
        </w:tabs>
        <w:spacing w:before="118" w:line="264" w:lineRule="exact"/>
        <w:ind w:hanging="361"/>
        <w:jc w:val="both"/>
      </w:pPr>
      <w:r>
        <w:t xml:space="preserve">zweryfikowanie </w:t>
      </w:r>
      <w:r>
        <w:rPr>
          <w:spacing w:val="-4"/>
        </w:rPr>
        <w:t>prawidłowo</w:t>
      </w:r>
      <w:r w:rsidR="00F83FB8">
        <w:rPr>
          <w:spacing w:val="-4"/>
        </w:rPr>
        <w:t>ś</w:t>
      </w:r>
      <w:r>
        <w:t xml:space="preserve">ci ich wykonania z opisem </w:t>
      </w:r>
      <w:r>
        <w:rPr>
          <w:spacing w:val="-3"/>
        </w:rPr>
        <w:t>czynno</w:t>
      </w:r>
      <w:r w:rsidR="00F83FB8">
        <w:rPr>
          <w:spacing w:val="-3"/>
        </w:rPr>
        <w:t>ś</w:t>
      </w:r>
      <w:r>
        <w:t>ci i</w:t>
      </w:r>
      <w:r>
        <w:rPr>
          <w:spacing w:val="33"/>
        </w:rPr>
        <w:t xml:space="preserve"> </w:t>
      </w:r>
      <w:r>
        <w:t>zleceniem,</w:t>
      </w:r>
    </w:p>
    <w:p w14:paraId="4DDC3A1C" w14:textId="342E26A3" w:rsidR="00A40DAE" w:rsidRDefault="00836025">
      <w:pPr>
        <w:pStyle w:val="Akapitzlist"/>
        <w:numPr>
          <w:ilvl w:val="0"/>
          <w:numId w:val="11"/>
        </w:numPr>
        <w:tabs>
          <w:tab w:val="left" w:pos="997"/>
        </w:tabs>
        <w:spacing w:line="235" w:lineRule="auto"/>
        <w:ind w:right="290"/>
        <w:jc w:val="both"/>
      </w:pPr>
      <w:r>
        <w:t xml:space="preserve">dokonanie pomiaru powierzchni wykonanego zabiegu (np. przy pomocy: dalmierza, </w:t>
      </w:r>
      <w:r>
        <w:rPr>
          <w:spacing w:val="-7"/>
        </w:rPr>
        <w:t>ta</w:t>
      </w:r>
      <w:r w:rsidR="00F83FB8">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14AE22A9" w14:textId="57E0E8AE" w:rsidR="00A40DAE" w:rsidRDefault="00836025">
      <w:pPr>
        <w:spacing w:before="122"/>
        <w:ind w:left="984"/>
        <w:jc w:val="both"/>
      </w:pPr>
      <w:r>
        <w:t>(</w:t>
      </w:r>
      <w:r>
        <w:rPr>
          <w:i/>
        </w:rPr>
        <w:t xml:space="preserve">rozliczenie </w:t>
      </w:r>
      <w:r>
        <w:t>z dokładno</w:t>
      </w:r>
      <w:r w:rsidR="00F83FB8">
        <w:t>ś</w:t>
      </w:r>
      <w:r>
        <w:t>cią do dw</w:t>
      </w:r>
      <w:r w:rsidR="00F83FB8">
        <w:t>ó</w:t>
      </w:r>
      <w:r>
        <w:t>ch miejsc po przecinku)</w:t>
      </w:r>
    </w:p>
    <w:p w14:paraId="46FCF973" w14:textId="77777777" w:rsidR="00A40DAE" w:rsidRDefault="00A40DAE">
      <w:pPr>
        <w:pStyle w:val="Tekstpodstawowy"/>
        <w:spacing w:before="7"/>
        <w:ind w:left="0" w:firstLine="0"/>
        <w:rPr>
          <w:sz w:val="36"/>
        </w:rPr>
      </w:pPr>
    </w:p>
    <w:p w14:paraId="71FA964D" w14:textId="77777777" w:rsidR="00A40DAE" w:rsidRDefault="00836025">
      <w:pPr>
        <w:pStyle w:val="Nagwek1"/>
        <w:spacing w:before="0"/>
      </w:pPr>
      <w:r>
        <w:t>Oczyszczanie powierzchni leśnych z gałęzi i innych pozostałości drzewnych</w:t>
      </w:r>
    </w:p>
    <w:p w14:paraId="35650CE5" w14:textId="77777777" w:rsidR="00A40DAE" w:rsidRDefault="00A40DAE">
      <w:pPr>
        <w:pStyle w:val="Tekstpodstawowy"/>
        <w:spacing w:before="5"/>
        <w:ind w:left="0" w:firstLine="0"/>
        <w:rPr>
          <w:b/>
          <w:sz w:val="2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2"/>
        <w:gridCol w:w="1404"/>
        <w:gridCol w:w="1415"/>
        <w:gridCol w:w="4049"/>
        <w:gridCol w:w="1194"/>
      </w:tblGrid>
      <w:tr w:rsidR="00A40DAE" w14:paraId="247E2E08" w14:textId="77777777">
        <w:trPr>
          <w:trHeight w:val="1031"/>
        </w:trPr>
        <w:tc>
          <w:tcPr>
            <w:tcW w:w="1142" w:type="dxa"/>
          </w:tcPr>
          <w:p w14:paraId="00AC9007" w14:textId="77777777" w:rsidR="00A40DAE" w:rsidRDefault="00836025">
            <w:pPr>
              <w:pStyle w:val="TableParagraph"/>
              <w:spacing w:before="2"/>
              <w:ind w:left="110"/>
              <w:rPr>
                <w:b/>
                <w:i/>
              </w:rPr>
            </w:pPr>
            <w:r>
              <w:rPr>
                <w:b/>
                <w:i/>
              </w:rPr>
              <w:t>Nr</w:t>
            </w:r>
          </w:p>
        </w:tc>
        <w:tc>
          <w:tcPr>
            <w:tcW w:w="1404" w:type="dxa"/>
          </w:tcPr>
          <w:p w14:paraId="771E000E" w14:textId="77777777" w:rsidR="00A40DAE" w:rsidRDefault="00836025">
            <w:pPr>
              <w:pStyle w:val="TableParagraph"/>
              <w:spacing w:before="2"/>
              <w:ind w:left="108" w:right="312"/>
              <w:rPr>
                <w:b/>
                <w:i/>
              </w:rPr>
            </w:pPr>
            <w:r>
              <w:rPr>
                <w:b/>
                <w:i/>
              </w:rPr>
              <w:t>Kod czynności do</w:t>
            </w:r>
          </w:p>
          <w:p w14:paraId="54F51D09" w14:textId="77777777" w:rsidR="00A40DAE" w:rsidRDefault="00836025">
            <w:pPr>
              <w:pStyle w:val="TableParagraph"/>
              <w:spacing w:before="0" w:line="236" w:lineRule="exact"/>
              <w:ind w:left="108"/>
              <w:rPr>
                <w:b/>
                <w:i/>
              </w:rPr>
            </w:pPr>
            <w:r>
              <w:rPr>
                <w:b/>
                <w:i/>
              </w:rPr>
              <w:t>rozliczenia</w:t>
            </w:r>
          </w:p>
        </w:tc>
        <w:tc>
          <w:tcPr>
            <w:tcW w:w="1415" w:type="dxa"/>
          </w:tcPr>
          <w:p w14:paraId="5A67C2B3" w14:textId="77777777" w:rsidR="00A40DAE" w:rsidRDefault="00836025">
            <w:pPr>
              <w:pStyle w:val="TableParagraph"/>
              <w:spacing w:before="2" w:line="257" w:lineRule="exact"/>
              <w:ind w:left="108"/>
              <w:rPr>
                <w:b/>
                <w:i/>
              </w:rPr>
            </w:pPr>
            <w:r>
              <w:rPr>
                <w:b/>
                <w:i/>
              </w:rPr>
              <w:t>Kod</w:t>
            </w:r>
            <w:r>
              <w:rPr>
                <w:b/>
                <w:i/>
                <w:spacing w:val="-4"/>
              </w:rPr>
              <w:t xml:space="preserve"> </w:t>
            </w:r>
            <w:r>
              <w:rPr>
                <w:b/>
                <w:i/>
              </w:rPr>
              <w:t>czynn.</w:t>
            </w:r>
          </w:p>
          <w:p w14:paraId="59A54476" w14:textId="77777777" w:rsidR="00A40DAE" w:rsidRDefault="00836025">
            <w:pPr>
              <w:pStyle w:val="TableParagraph"/>
              <w:spacing w:before="0"/>
              <w:ind w:left="108"/>
              <w:rPr>
                <w:b/>
                <w:i/>
              </w:rPr>
            </w:pPr>
            <w:r>
              <w:rPr>
                <w:b/>
                <w:i/>
              </w:rPr>
              <w:t xml:space="preserve">/ </w:t>
            </w:r>
            <w:r>
              <w:rPr>
                <w:b/>
                <w:i/>
                <w:spacing w:val="-3"/>
              </w:rPr>
              <w:t xml:space="preserve">materiału </w:t>
            </w:r>
            <w:r>
              <w:rPr>
                <w:b/>
                <w:i/>
              </w:rPr>
              <w:t>do</w:t>
            </w:r>
            <w:r>
              <w:rPr>
                <w:b/>
                <w:i/>
                <w:spacing w:val="-2"/>
              </w:rPr>
              <w:t xml:space="preserve"> </w:t>
            </w:r>
            <w:r>
              <w:rPr>
                <w:b/>
                <w:i/>
              </w:rPr>
              <w:t>wyceny</w:t>
            </w:r>
          </w:p>
        </w:tc>
        <w:tc>
          <w:tcPr>
            <w:tcW w:w="4049" w:type="dxa"/>
          </w:tcPr>
          <w:p w14:paraId="3440513D" w14:textId="77777777" w:rsidR="00A40DAE" w:rsidRDefault="00836025">
            <w:pPr>
              <w:pStyle w:val="TableParagraph"/>
              <w:spacing w:before="2"/>
              <w:ind w:left="112"/>
              <w:rPr>
                <w:b/>
                <w:i/>
              </w:rPr>
            </w:pPr>
            <w:r>
              <w:rPr>
                <w:b/>
                <w:i/>
              </w:rPr>
              <w:t>Opis kodu czynności</w:t>
            </w:r>
          </w:p>
        </w:tc>
        <w:tc>
          <w:tcPr>
            <w:tcW w:w="1194" w:type="dxa"/>
          </w:tcPr>
          <w:p w14:paraId="227959FE" w14:textId="77777777" w:rsidR="00A40DAE" w:rsidRDefault="00836025">
            <w:pPr>
              <w:pStyle w:val="TableParagraph"/>
              <w:spacing w:before="2"/>
              <w:ind w:left="110" w:right="77"/>
              <w:rPr>
                <w:b/>
                <w:i/>
              </w:rPr>
            </w:pPr>
            <w:r>
              <w:rPr>
                <w:b/>
                <w:i/>
              </w:rPr>
              <w:t>Jednostka miary</w:t>
            </w:r>
          </w:p>
        </w:tc>
      </w:tr>
      <w:tr w:rsidR="00A40DAE" w14:paraId="02121E13" w14:textId="77777777">
        <w:trPr>
          <w:trHeight w:val="894"/>
        </w:trPr>
        <w:tc>
          <w:tcPr>
            <w:tcW w:w="1142" w:type="dxa"/>
          </w:tcPr>
          <w:p w14:paraId="17B8AAB2" w14:textId="77777777" w:rsidR="00A40DAE" w:rsidRDefault="00A40DAE">
            <w:pPr>
              <w:pStyle w:val="TableParagraph"/>
              <w:spacing w:before="3"/>
              <w:ind w:left="0"/>
              <w:rPr>
                <w:b/>
                <w:sz w:val="32"/>
              </w:rPr>
            </w:pPr>
          </w:p>
          <w:p w14:paraId="22793493" w14:textId="77777777" w:rsidR="00A40DAE" w:rsidRDefault="00836025">
            <w:pPr>
              <w:pStyle w:val="TableParagraph"/>
              <w:spacing w:before="0"/>
              <w:ind w:left="431" w:right="417"/>
              <w:jc w:val="center"/>
            </w:pPr>
            <w:r>
              <w:t>47</w:t>
            </w:r>
          </w:p>
        </w:tc>
        <w:tc>
          <w:tcPr>
            <w:tcW w:w="1404" w:type="dxa"/>
          </w:tcPr>
          <w:p w14:paraId="1EE2B0F0" w14:textId="77777777" w:rsidR="00A40DAE" w:rsidRDefault="00A40DAE">
            <w:pPr>
              <w:pStyle w:val="TableParagraph"/>
              <w:spacing w:before="0"/>
              <w:ind w:left="0"/>
              <w:rPr>
                <w:b/>
              </w:rPr>
            </w:pPr>
          </w:p>
          <w:p w14:paraId="79AAB03D" w14:textId="77777777" w:rsidR="00A40DAE" w:rsidRDefault="00836025">
            <w:pPr>
              <w:pStyle w:val="TableParagraph"/>
              <w:spacing w:before="1"/>
              <w:ind w:left="132"/>
            </w:pPr>
            <w:r>
              <w:t>PORZ-GRAB</w:t>
            </w:r>
          </w:p>
        </w:tc>
        <w:tc>
          <w:tcPr>
            <w:tcW w:w="1415" w:type="dxa"/>
          </w:tcPr>
          <w:p w14:paraId="24381830" w14:textId="77777777" w:rsidR="00A40DAE" w:rsidRDefault="00A40DAE">
            <w:pPr>
              <w:pStyle w:val="TableParagraph"/>
              <w:spacing w:before="0"/>
              <w:ind w:left="0"/>
              <w:rPr>
                <w:b/>
              </w:rPr>
            </w:pPr>
          </w:p>
          <w:p w14:paraId="17049F04" w14:textId="77777777" w:rsidR="00A40DAE" w:rsidRDefault="00836025">
            <w:pPr>
              <w:pStyle w:val="TableParagraph"/>
              <w:spacing w:before="1"/>
              <w:ind w:left="139"/>
            </w:pPr>
            <w:r>
              <w:t>PORZ-GRAB</w:t>
            </w:r>
          </w:p>
        </w:tc>
        <w:tc>
          <w:tcPr>
            <w:tcW w:w="4049" w:type="dxa"/>
          </w:tcPr>
          <w:p w14:paraId="27550B0F" w14:textId="77777777" w:rsidR="00A40DAE" w:rsidRDefault="00836025">
            <w:pPr>
              <w:pStyle w:val="TableParagraph"/>
              <w:spacing w:before="2"/>
              <w:ind w:left="112" w:right="251"/>
            </w:pPr>
            <w:r>
              <w:t>Oczyszczanie powierzchni leśnych z gałęzi i innych pozostałości drzewnych przy użyciu zgrabiarki</w:t>
            </w:r>
          </w:p>
        </w:tc>
        <w:tc>
          <w:tcPr>
            <w:tcW w:w="1194" w:type="dxa"/>
          </w:tcPr>
          <w:p w14:paraId="0496178B" w14:textId="77777777" w:rsidR="00A40DAE" w:rsidRDefault="00A40DAE">
            <w:pPr>
              <w:pStyle w:val="TableParagraph"/>
              <w:spacing w:before="0"/>
              <w:ind w:left="0"/>
              <w:rPr>
                <w:b/>
              </w:rPr>
            </w:pPr>
          </w:p>
          <w:p w14:paraId="0D11E1DA" w14:textId="77777777" w:rsidR="00A40DAE" w:rsidRDefault="00836025">
            <w:pPr>
              <w:pStyle w:val="TableParagraph"/>
              <w:spacing w:before="1"/>
              <w:ind w:left="435" w:right="419"/>
              <w:jc w:val="center"/>
            </w:pPr>
            <w:r>
              <w:t>HA</w:t>
            </w:r>
          </w:p>
        </w:tc>
      </w:tr>
    </w:tbl>
    <w:p w14:paraId="1E3BB9A0" w14:textId="77777777" w:rsidR="00131340" w:rsidRDefault="00131340">
      <w:pPr>
        <w:ind w:left="276"/>
        <w:jc w:val="both"/>
        <w:rPr>
          <w:b/>
        </w:rPr>
      </w:pPr>
    </w:p>
    <w:p w14:paraId="0C186305" w14:textId="5438B319" w:rsidR="00A40DAE" w:rsidRDefault="00836025">
      <w:pPr>
        <w:ind w:left="276"/>
        <w:jc w:val="both"/>
        <w:rPr>
          <w:b/>
        </w:rPr>
      </w:pPr>
      <w:r>
        <w:rPr>
          <w:b/>
        </w:rPr>
        <w:t>Standard technologii prac obejmuje:</w:t>
      </w:r>
    </w:p>
    <w:p w14:paraId="1E9B7F6D" w14:textId="77777777" w:rsidR="00A40DAE" w:rsidRDefault="00836025">
      <w:pPr>
        <w:pStyle w:val="Akapitzlist"/>
        <w:numPr>
          <w:ilvl w:val="1"/>
          <w:numId w:val="16"/>
        </w:numPr>
        <w:tabs>
          <w:tab w:val="left" w:pos="997"/>
        </w:tabs>
        <w:spacing w:before="1"/>
        <w:ind w:right="293"/>
        <w:jc w:val="both"/>
      </w:pPr>
      <w:r>
        <w:t>oczyszczenie</w:t>
      </w:r>
      <w:r>
        <w:rPr>
          <w:spacing w:val="-6"/>
        </w:rPr>
        <w:t xml:space="preserve"> </w:t>
      </w:r>
      <w:r>
        <w:t>powierzchni</w:t>
      </w:r>
      <w:r>
        <w:rPr>
          <w:spacing w:val="-7"/>
        </w:rPr>
        <w:t xml:space="preserve"> </w:t>
      </w:r>
      <w:r>
        <w:t>po</w:t>
      </w:r>
      <w:r>
        <w:rPr>
          <w:spacing w:val="-7"/>
        </w:rPr>
        <w:t xml:space="preserve"> </w:t>
      </w:r>
      <w:r>
        <w:t>cięciach</w:t>
      </w:r>
      <w:r>
        <w:rPr>
          <w:spacing w:val="-5"/>
        </w:rPr>
        <w:t xml:space="preserve"> </w:t>
      </w:r>
      <w:r>
        <w:t>rębnych</w:t>
      </w:r>
      <w:r>
        <w:rPr>
          <w:spacing w:val="-6"/>
        </w:rPr>
        <w:t xml:space="preserve"> </w:t>
      </w:r>
      <w:r>
        <w:t>(lub</w:t>
      </w:r>
      <w:r>
        <w:rPr>
          <w:spacing w:val="-8"/>
        </w:rPr>
        <w:t xml:space="preserve"> </w:t>
      </w:r>
      <w:r>
        <w:t>innych),</w:t>
      </w:r>
      <w:r>
        <w:rPr>
          <w:spacing w:val="-5"/>
        </w:rPr>
        <w:t xml:space="preserve"> </w:t>
      </w:r>
      <w:r>
        <w:t>przy</w:t>
      </w:r>
      <w:r>
        <w:rPr>
          <w:spacing w:val="-7"/>
        </w:rPr>
        <w:t xml:space="preserve"> </w:t>
      </w:r>
      <w:r>
        <w:t>użyciu</w:t>
      </w:r>
      <w:r>
        <w:rPr>
          <w:spacing w:val="-5"/>
        </w:rPr>
        <w:t xml:space="preserve"> </w:t>
      </w:r>
      <w:r>
        <w:t>zgrabiarki,</w:t>
      </w:r>
      <w:r>
        <w:rPr>
          <w:spacing w:val="-6"/>
        </w:rPr>
        <w:t xml:space="preserve"> </w:t>
      </w:r>
      <w:r>
        <w:t>z</w:t>
      </w:r>
      <w:r>
        <w:rPr>
          <w:spacing w:val="-5"/>
        </w:rPr>
        <w:t xml:space="preserve"> </w:t>
      </w:r>
      <w:r>
        <w:t>gałęzi i innych pozostałości drzewnych, tj. części po usuniętych drzewach, które po należycie zrealizowanym pozyskaniu i zrywce nie znalazły się w zaewidencjonowanej miąższości surowca drzewnego w ramach użytkowania danego</w:t>
      </w:r>
      <w:r>
        <w:rPr>
          <w:spacing w:val="-4"/>
        </w:rPr>
        <w:t xml:space="preserve"> </w:t>
      </w:r>
      <w:r>
        <w:t>pododdziału;</w:t>
      </w:r>
    </w:p>
    <w:p w14:paraId="5D4C2240" w14:textId="77777777" w:rsidR="00A40DAE" w:rsidRDefault="00836025">
      <w:pPr>
        <w:pStyle w:val="Nagwek1"/>
        <w:spacing w:before="77"/>
      </w:pPr>
      <w:r>
        <w:t>Uwagi:</w:t>
      </w:r>
    </w:p>
    <w:p w14:paraId="4CCACB77" w14:textId="77777777" w:rsidR="00A40DAE" w:rsidRDefault="00836025">
      <w:pPr>
        <w:pStyle w:val="Tekstpodstawowy"/>
        <w:spacing w:before="2"/>
        <w:ind w:left="276" w:firstLine="0"/>
      </w:pPr>
      <w:r>
        <w:t>Sprzęt, narzędzia zapewnia:</w:t>
      </w:r>
    </w:p>
    <w:p w14:paraId="1AEC6262" w14:textId="24D77C2C" w:rsidR="00A40DAE" w:rsidRDefault="00836025">
      <w:pPr>
        <w:pStyle w:val="Tekstpodstawowy"/>
        <w:tabs>
          <w:tab w:val="left" w:pos="890"/>
          <w:tab w:val="left" w:pos="2619"/>
        </w:tabs>
        <w:spacing w:before="128"/>
        <w:ind w:left="276" w:firstLine="0"/>
      </w:pPr>
      <w:r>
        <w:t>-</w:t>
      </w:r>
      <w:r>
        <w:tab/>
      </w:r>
      <w:r>
        <w:rPr>
          <w:spacing w:val="-3"/>
        </w:rPr>
        <w:t>Wykonawca:</w:t>
      </w:r>
      <w:r>
        <w:rPr>
          <w:spacing w:val="-3"/>
        </w:rPr>
        <w:tab/>
      </w:r>
      <w:r>
        <w:t>…</w:t>
      </w:r>
      <w:r w:rsidR="009A4EA6">
        <w:t xml:space="preserve">- </w:t>
      </w:r>
      <w:r>
        <w:t>…………………………………………………………………………………………..…………</w:t>
      </w:r>
    </w:p>
    <w:p w14:paraId="79870E62" w14:textId="7B34092D" w:rsidR="00A40DAE" w:rsidRDefault="00836025">
      <w:pPr>
        <w:pStyle w:val="Tekstpodstawowy"/>
        <w:spacing w:before="129"/>
        <w:ind w:left="276" w:firstLine="0"/>
      </w:pPr>
      <w:r>
        <w:t>(wymieni</w:t>
      </w:r>
      <w:r w:rsidR="009A4EA6">
        <w:t>ć</w:t>
      </w:r>
      <w:r>
        <w:t xml:space="preserve"> )</w:t>
      </w:r>
    </w:p>
    <w:p w14:paraId="4D3FBC10" w14:textId="5B8DFB85" w:rsidR="00A40DAE" w:rsidRDefault="00836025">
      <w:pPr>
        <w:pStyle w:val="Tekstpodstawowy"/>
        <w:tabs>
          <w:tab w:val="left" w:pos="881"/>
          <w:tab w:val="left" w:pos="2693"/>
        </w:tabs>
        <w:spacing w:before="128"/>
        <w:ind w:left="276" w:firstLine="0"/>
      </w:pPr>
      <w:r>
        <w:t>-</w:t>
      </w:r>
      <w:r>
        <w:tab/>
        <w:t>Zamawiający:</w:t>
      </w:r>
      <w:r>
        <w:tab/>
        <w:t>…</w:t>
      </w:r>
      <w:r w:rsidR="009A4EA6">
        <w:t>-</w:t>
      </w:r>
      <w:r>
        <w:t>…………………………………………………………………………………..………………..</w:t>
      </w:r>
    </w:p>
    <w:p w14:paraId="211E9266" w14:textId="3A83E6AE" w:rsidR="00A40DAE" w:rsidRDefault="00836025">
      <w:pPr>
        <w:pStyle w:val="Tekstpodstawowy"/>
        <w:spacing w:before="131"/>
        <w:ind w:left="276" w:firstLine="0"/>
      </w:pPr>
      <w:r>
        <w:t>(wymieni</w:t>
      </w:r>
      <w:r w:rsidR="009A4EA6">
        <w:t>ć</w:t>
      </w:r>
      <w:r>
        <w:t xml:space="preserve"> )</w:t>
      </w:r>
    </w:p>
    <w:p w14:paraId="2CE30BB4" w14:textId="77777777" w:rsidR="00A40DAE" w:rsidRDefault="00A40DAE">
      <w:pPr>
        <w:pStyle w:val="Tekstpodstawowy"/>
        <w:spacing w:before="2"/>
        <w:ind w:left="0" w:firstLine="0"/>
        <w:rPr>
          <w:sz w:val="21"/>
        </w:rPr>
      </w:pPr>
    </w:p>
    <w:p w14:paraId="1D44B828" w14:textId="77777777" w:rsidR="00A40DAE" w:rsidRDefault="00836025">
      <w:pPr>
        <w:pStyle w:val="Nagwek1"/>
        <w:spacing w:before="0"/>
        <w:jc w:val="both"/>
      </w:pPr>
      <w:r>
        <w:t>Procedura odbioru:</w:t>
      </w:r>
    </w:p>
    <w:p w14:paraId="7059A01C" w14:textId="77777777" w:rsidR="00A40DAE" w:rsidRDefault="00836025">
      <w:pPr>
        <w:pStyle w:val="Akapitzlist"/>
        <w:numPr>
          <w:ilvl w:val="0"/>
          <w:numId w:val="11"/>
        </w:numPr>
        <w:tabs>
          <w:tab w:val="left" w:pos="997"/>
        </w:tabs>
        <w:spacing w:before="125" w:line="232" w:lineRule="auto"/>
        <w:ind w:right="295"/>
        <w:jc w:val="both"/>
      </w:pPr>
      <w:r>
        <w:t>Odbiór prac nastąpi poprzez zweryfikowanie prawidłowości ich wykonania z opisem czynności i</w:t>
      </w:r>
      <w:r>
        <w:rPr>
          <w:spacing w:val="-3"/>
        </w:rPr>
        <w:t xml:space="preserve"> </w:t>
      </w:r>
      <w:r>
        <w:t>zleceniem,</w:t>
      </w:r>
    </w:p>
    <w:p w14:paraId="39603A3F" w14:textId="77777777" w:rsidR="00A40DAE" w:rsidRDefault="00836025">
      <w:pPr>
        <w:pStyle w:val="Akapitzlist"/>
        <w:numPr>
          <w:ilvl w:val="0"/>
          <w:numId w:val="11"/>
        </w:numPr>
        <w:tabs>
          <w:tab w:val="left" w:pos="997"/>
        </w:tabs>
        <w:spacing w:before="2" w:line="237" w:lineRule="auto"/>
        <w:ind w:right="290"/>
        <w:jc w:val="both"/>
      </w:pPr>
      <w:r>
        <w:t>dokonanie pomiaru powierzchni wykonanego zabiegu (np. przy pomocy: dalmierza, taśmy mierniczej, GPS, itp). Zlecona powierzchnia powinna być pomniejszona o istniejące w wydzieleniu takie elementy jak: drogi, kępy drzewostanu nie objęte zabiegiem, bagna</w:t>
      </w:r>
      <w:r>
        <w:rPr>
          <w:spacing w:val="-20"/>
        </w:rPr>
        <w:t xml:space="preserve"> </w:t>
      </w:r>
      <w:r>
        <w:t>itp.</w:t>
      </w:r>
    </w:p>
    <w:p w14:paraId="3BA76844" w14:textId="77777777" w:rsidR="00A40DAE" w:rsidRDefault="00836025">
      <w:pPr>
        <w:spacing w:before="117"/>
        <w:ind w:left="984"/>
        <w:jc w:val="both"/>
      </w:pPr>
      <w:r>
        <w:t>(</w:t>
      </w:r>
      <w:r>
        <w:rPr>
          <w:i/>
        </w:rPr>
        <w:t xml:space="preserve">rozliczenie </w:t>
      </w:r>
      <w:r>
        <w:t>z dokładnością do dwóch miejsc po przecinku)</w:t>
      </w:r>
    </w:p>
    <w:p w14:paraId="2057C954" w14:textId="77777777" w:rsidR="00A40DAE" w:rsidRDefault="00A40DAE">
      <w:pPr>
        <w:pStyle w:val="Tekstpodstawowy"/>
        <w:ind w:left="0" w:firstLine="0"/>
        <w:rPr>
          <w:sz w:val="26"/>
        </w:rPr>
      </w:pPr>
    </w:p>
    <w:p w14:paraId="62199A75" w14:textId="77777777" w:rsidR="00A40DAE" w:rsidRDefault="00836025">
      <w:pPr>
        <w:pStyle w:val="Nagwek1"/>
        <w:spacing w:before="0"/>
        <w:jc w:val="both"/>
      </w:pPr>
      <w:r>
        <w:t>Ręczne przygotowanie gleby</w:t>
      </w:r>
    </w:p>
    <w:p w14:paraId="0B476761" w14:textId="77777777" w:rsidR="00A40DAE" w:rsidRDefault="00A40DAE">
      <w:pPr>
        <w:pStyle w:val="Tekstpodstawowy"/>
        <w:spacing w:before="6"/>
        <w:ind w:left="0" w:firstLine="0"/>
        <w:rPr>
          <w:b/>
          <w:sz w:val="15"/>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1793"/>
        <w:gridCol w:w="1701"/>
        <w:gridCol w:w="3857"/>
        <w:gridCol w:w="1468"/>
      </w:tblGrid>
      <w:tr w:rsidR="00A40DAE" w14:paraId="075ED319" w14:textId="77777777">
        <w:trPr>
          <w:trHeight w:val="1014"/>
        </w:trPr>
        <w:tc>
          <w:tcPr>
            <w:tcW w:w="672" w:type="dxa"/>
          </w:tcPr>
          <w:p w14:paraId="4D55A4CB" w14:textId="77777777" w:rsidR="00A40DAE" w:rsidRDefault="00836025">
            <w:pPr>
              <w:pStyle w:val="TableParagraph"/>
              <w:ind w:left="0" w:right="199"/>
              <w:jc w:val="right"/>
              <w:rPr>
                <w:b/>
                <w:i/>
              </w:rPr>
            </w:pPr>
            <w:r>
              <w:rPr>
                <w:b/>
                <w:i/>
              </w:rPr>
              <w:t>Nr</w:t>
            </w:r>
          </w:p>
        </w:tc>
        <w:tc>
          <w:tcPr>
            <w:tcW w:w="1793" w:type="dxa"/>
          </w:tcPr>
          <w:p w14:paraId="699FCE32" w14:textId="77777777" w:rsidR="00A40DAE" w:rsidRDefault="00836025">
            <w:pPr>
              <w:pStyle w:val="TableParagraph"/>
              <w:ind w:left="105" w:right="268"/>
              <w:rPr>
                <w:b/>
                <w:i/>
              </w:rPr>
            </w:pPr>
            <w:r>
              <w:rPr>
                <w:b/>
                <w:i/>
              </w:rPr>
              <w:t>Kod czynności do rozliczenia</w:t>
            </w:r>
          </w:p>
        </w:tc>
        <w:tc>
          <w:tcPr>
            <w:tcW w:w="1701" w:type="dxa"/>
          </w:tcPr>
          <w:p w14:paraId="32B634D3" w14:textId="77777777" w:rsidR="00A40DAE" w:rsidRDefault="00836025">
            <w:pPr>
              <w:pStyle w:val="TableParagraph"/>
              <w:ind w:left="297"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3154245" w14:textId="77777777" w:rsidR="00A40DAE" w:rsidRDefault="00836025">
            <w:pPr>
              <w:pStyle w:val="TableParagraph"/>
              <w:spacing w:before="0"/>
              <w:ind w:left="0" w:right="92"/>
              <w:jc w:val="right"/>
              <w:rPr>
                <w:b/>
                <w:i/>
              </w:rPr>
            </w:pPr>
            <w:r>
              <w:rPr>
                <w:b/>
                <w:i/>
                <w:spacing w:val="-1"/>
              </w:rPr>
              <w:t>wyceny</w:t>
            </w:r>
          </w:p>
        </w:tc>
        <w:tc>
          <w:tcPr>
            <w:tcW w:w="3857" w:type="dxa"/>
          </w:tcPr>
          <w:p w14:paraId="319C0CB6" w14:textId="77777777" w:rsidR="00A40DAE" w:rsidRDefault="00836025">
            <w:pPr>
              <w:pStyle w:val="TableParagraph"/>
              <w:ind w:left="108"/>
              <w:rPr>
                <w:b/>
                <w:i/>
              </w:rPr>
            </w:pPr>
            <w:r>
              <w:rPr>
                <w:b/>
                <w:i/>
              </w:rPr>
              <w:t>Opis kodu czynności</w:t>
            </w:r>
          </w:p>
        </w:tc>
        <w:tc>
          <w:tcPr>
            <w:tcW w:w="1468" w:type="dxa"/>
          </w:tcPr>
          <w:p w14:paraId="4AA06C12" w14:textId="77777777" w:rsidR="00A40DAE" w:rsidRDefault="00836025">
            <w:pPr>
              <w:pStyle w:val="TableParagraph"/>
              <w:ind w:left="109" w:right="352"/>
              <w:rPr>
                <w:b/>
                <w:i/>
              </w:rPr>
            </w:pPr>
            <w:r>
              <w:rPr>
                <w:b/>
                <w:i/>
              </w:rPr>
              <w:t>Jednostka miary</w:t>
            </w:r>
          </w:p>
        </w:tc>
      </w:tr>
      <w:tr w:rsidR="00A40DAE" w14:paraId="0DDFBFCF" w14:textId="77777777">
        <w:trPr>
          <w:trHeight w:val="755"/>
        </w:trPr>
        <w:tc>
          <w:tcPr>
            <w:tcW w:w="672" w:type="dxa"/>
          </w:tcPr>
          <w:p w14:paraId="5BD5106A" w14:textId="77777777" w:rsidR="00A40DAE" w:rsidRDefault="00836025">
            <w:pPr>
              <w:pStyle w:val="TableParagraph"/>
              <w:spacing w:before="120"/>
              <w:ind w:left="0" w:right="201"/>
              <w:jc w:val="right"/>
            </w:pPr>
            <w:r>
              <w:t>48</w:t>
            </w:r>
          </w:p>
        </w:tc>
        <w:tc>
          <w:tcPr>
            <w:tcW w:w="1793" w:type="dxa"/>
          </w:tcPr>
          <w:p w14:paraId="17E3A467" w14:textId="77777777" w:rsidR="00A40DAE" w:rsidRDefault="00836025">
            <w:pPr>
              <w:pStyle w:val="TableParagraph"/>
              <w:spacing w:before="120"/>
              <w:ind w:left="105"/>
            </w:pPr>
            <w:r>
              <w:t>WYK-PASR</w:t>
            </w:r>
          </w:p>
        </w:tc>
        <w:tc>
          <w:tcPr>
            <w:tcW w:w="1701" w:type="dxa"/>
          </w:tcPr>
          <w:p w14:paraId="1326BA7E" w14:textId="77777777" w:rsidR="00A40DAE" w:rsidRDefault="00836025">
            <w:pPr>
              <w:pStyle w:val="TableParagraph"/>
              <w:spacing w:before="120"/>
              <w:ind w:left="105"/>
            </w:pPr>
            <w:r>
              <w:t>WYK-PASR</w:t>
            </w:r>
          </w:p>
        </w:tc>
        <w:tc>
          <w:tcPr>
            <w:tcW w:w="3857" w:type="dxa"/>
          </w:tcPr>
          <w:p w14:paraId="4FCD3AA8" w14:textId="77777777" w:rsidR="00A40DAE" w:rsidRDefault="00836025">
            <w:pPr>
              <w:pStyle w:val="TableParagraph"/>
              <w:spacing w:before="120"/>
              <w:ind w:left="108"/>
            </w:pPr>
            <w:r>
              <w:t>Zdarcie pokrywy na pasach – prace ręczne</w:t>
            </w:r>
          </w:p>
        </w:tc>
        <w:tc>
          <w:tcPr>
            <w:tcW w:w="1468" w:type="dxa"/>
          </w:tcPr>
          <w:p w14:paraId="0F50126E" w14:textId="77777777" w:rsidR="00A40DAE" w:rsidRDefault="00836025">
            <w:pPr>
              <w:pStyle w:val="TableParagraph"/>
              <w:spacing w:before="120"/>
              <w:ind w:left="443"/>
            </w:pPr>
            <w:r>
              <w:t>KMTR</w:t>
            </w:r>
          </w:p>
        </w:tc>
      </w:tr>
    </w:tbl>
    <w:p w14:paraId="46DA05E2" w14:textId="77777777" w:rsidR="00131340" w:rsidRDefault="00131340">
      <w:pPr>
        <w:spacing w:before="119"/>
        <w:ind w:left="276"/>
        <w:rPr>
          <w:b/>
        </w:rPr>
      </w:pPr>
    </w:p>
    <w:p w14:paraId="39F930D4" w14:textId="77777777" w:rsidR="00131340" w:rsidRDefault="00131340">
      <w:pPr>
        <w:spacing w:before="119"/>
        <w:ind w:left="276"/>
        <w:rPr>
          <w:b/>
        </w:rPr>
      </w:pPr>
    </w:p>
    <w:p w14:paraId="68692828" w14:textId="77777777" w:rsidR="00131340" w:rsidRDefault="00131340">
      <w:pPr>
        <w:spacing w:before="119"/>
        <w:ind w:left="276"/>
        <w:rPr>
          <w:b/>
        </w:rPr>
      </w:pPr>
    </w:p>
    <w:p w14:paraId="36C1F8A5" w14:textId="77777777" w:rsidR="00131340" w:rsidRDefault="00131340">
      <w:pPr>
        <w:spacing w:before="119"/>
        <w:ind w:left="276"/>
        <w:rPr>
          <w:b/>
        </w:rPr>
      </w:pPr>
    </w:p>
    <w:p w14:paraId="5BCE245E" w14:textId="25367F64" w:rsidR="00A40DAE" w:rsidRDefault="00836025">
      <w:pPr>
        <w:spacing w:before="119"/>
        <w:ind w:left="276"/>
        <w:rPr>
          <w:b/>
        </w:rPr>
      </w:pPr>
      <w:r>
        <w:rPr>
          <w:b/>
        </w:rPr>
        <w:lastRenderedPageBreak/>
        <w:t>Standard technologii prac obejmuje:</w:t>
      </w:r>
    </w:p>
    <w:p w14:paraId="0E55FE85" w14:textId="77777777" w:rsidR="00A40DAE" w:rsidRDefault="00836025">
      <w:pPr>
        <w:pStyle w:val="Akapitzlist"/>
        <w:numPr>
          <w:ilvl w:val="1"/>
          <w:numId w:val="16"/>
        </w:numPr>
        <w:tabs>
          <w:tab w:val="left" w:pos="996"/>
          <w:tab w:val="left" w:pos="997"/>
        </w:tabs>
        <w:spacing w:before="122"/>
        <w:ind w:right="490"/>
      </w:pPr>
      <w:r>
        <w:t>ręczne zdarcie pokrywy gleby pasami (szerokość&gt;= 40 cm), przy pomocy np. motyki lub szpadla do gleby</w:t>
      </w:r>
      <w:r>
        <w:rPr>
          <w:spacing w:val="-4"/>
        </w:rPr>
        <w:t xml:space="preserve"> </w:t>
      </w:r>
      <w:r>
        <w:t>mineralnej,</w:t>
      </w:r>
    </w:p>
    <w:p w14:paraId="1411FC07" w14:textId="77777777" w:rsidR="00A40DAE" w:rsidRDefault="00836025">
      <w:pPr>
        <w:pStyle w:val="Akapitzlist"/>
        <w:numPr>
          <w:ilvl w:val="1"/>
          <w:numId w:val="16"/>
        </w:numPr>
        <w:tabs>
          <w:tab w:val="left" w:pos="996"/>
          <w:tab w:val="left" w:pos="997"/>
        </w:tabs>
        <w:spacing w:line="269" w:lineRule="exact"/>
        <w:ind w:hanging="361"/>
      </w:pPr>
      <w:r>
        <w:t>ręczne usunięcie chwastów i wytrząśnięcie próchnicy ze zdartej pokrywy</w:t>
      </w:r>
      <w:r>
        <w:rPr>
          <w:spacing w:val="-14"/>
        </w:rPr>
        <w:t xml:space="preserve"> </w:t>
      </w:r>
      <w:r>
        <w:t>gleby,</w:t>
      </w:r>
    </w:p>
    <w:p w14:paraId="10FE4581" w14:textId="77777777" w:rsidR="00A40DAE" w:rsidRDefault="00836025">
      <w:pPr>
        <w:pStyle w:val="Akapitzlist"/>
        <w:numPr>
          <w:ilvl w:val="1"/>
          <w:numId w:val="16"/>
        </w:numPr>
        <w:tabs>
          <w:tab w:val="left" w:pos="996"/>
          <w:tab w:val="left" w:pos="997"/>
        </w:tabs>
        <w:ind w:right="360"/>
      </w:pPr>
      <w:r>
        <w:t>poprawianie wyoranych bruzd i (lub) pasów w miejscach niedooranych lub z nieodłożoną bruzdą.</w:t>
      </w:r>
    </w:p>
    <w:p w14:paraId="05BD18BE" w14:textId="77777777" w:rsidR="00A40DAE" w:rsidRDefault="00836025">
      <w:pPr>
        <w:pStyle w:val="Nagwek1"/>
      </w:pPr>
      <w:r>
        <w:t>Uwagi:</w:t>
      </w:r>
    </w:p>
    <w:p w14:paraId="426AF150" w14:textId="77777777" w:rsidR="00A40DAE" w:rsidRDefault="00836025">
      <w:pPr>
        <w:pStyle w:val="Akapitzlist"/>
        <w:numPr>
          <w:ilvl w:val="0"/>
          <w:numId w:val="11"/>
        </w:numPr>
        <w:tabs>
          <w:tab w:val="left" w:pos="996"/>
          <w:tab w:val="left" w:pos="997"/>
        </w:tabs>
        <w:spacing w:before="121" w:line="263" w:lineRule="exact"/>
        <w:ind w:hanging="361"/>
      </w:pPr>
      <w:r>
        <w:t>dla pasów odległość pomiędzy środkami powinna wynosić ….. m (+/-</w:t>
      </w:r>
      <w:r>
        <w:rPr>
          <w:spacing w:val="-6"/>
        </w:rPr>
        <w:t xml:space="preserve"> </w:t>
      </w:r>
      <w:r>
        <w:t>10%),</w:t>
      </w:r>
    </w:p>
    <w:p w14:paraId="1BB85E0F" w14:textId="77777777" w:rsidR="00A40DAE" w:rsidRDefault="00836025">
      <w:pPr>
        <w:pStyle w:val="Akapitzlist"/>
        <w:numPr>
          <w:ilvl w:val="0"/>
          <w:numId w:val="11"/>
        </w:numPr>
        <w:tabs>
          <w:tab w:val="left" w:pos="996"/>
          <w:tab w:val="left" w:pos="997"/>
        </w:tabs>
        <w:spacing w:line="263" w:lineRule="exact"/>
        <w:ind w:hanging="361"/>
      </w:pPr>
      <w:r>
        <w:t>sprzęt i narzędzia niezbędne do wykonania zabiegu zapewnia</w:t>
      </w:r>
      <w:r>
        <w:rPr>
          <w:spacing w:val="-14"/>
        </w:rPr>
        <w:t xml:space="preserve"> </w:t>
      </w:r>
      <w:r>
        <w:t>Wykonawca.</w:t>
      </w:r>
    </w:p>
    <w:p w14:paraId="0AFD30AE" w14:textId="77777777" w:rsidR="00A40DAE" w:rsidRDefault="00836025">
      <w:pPr>
        <w:pStyle w:val="Nagwek1"/>
        <w:spacing w:before="111"/>
      </w:pPr>
      <w:r>
        <w:t>Procedura odbioru:</w:t>
      </w:r>
    </w:p>
    <w:p w14:paraId="2E4144C6" w14:textId="77777777" w:rsidR="00A40DAE" w:rsidRDefault="00836025">
      <w:pPr>
        <w:pStyle w:val="Akapitzlist"/>
        <w:numPr>
          <w:ilvl w:val="0"/>
          <w:numId w:val="11"/>
        </w:numPr>
        <w:tabs>
          <w:tab w:val="left" w:pos="997"/>
        </w:tabs>
        <w:spacing w:before="121" w:line="237" w:lineRule="auto"/>
        <w:ind w:right="292"/>
        <w:jc w:val="both"/>
      </w:pPr>
      <w:r>
        <w:t>odbiór prac nastąpi poprzez zweryfikowanie prawidłowości ich wykonania z opisem czynności i zleceniem i określeniem długości pasów na podstawie pomiaru powierzchni wykonanego zabiegu (np. przy pomocy: dalmierza, taśmy mierniczej, GPS, itp.). Przyjmuje się,</w:t>
      </w:r>
      <w:r>
        <w:rPr>
          <w:spacing w:val="13"/>
        </w:rPr>
        <w:t xml:space="preserve"> </w:t>
      </w:r>
      <w:r>
        <w:t>że</w:t>
      </w:r>
      <w:r>
        <w:rPr>
          <w:spacing w:val="14"/>
        </w:rPr>
        <w:t xml:space="preserve"> </w:t>
      </w:r>
      <w:r>
        <w:t>na</w:t>
      </w:r>
      <w:r>
        <w:rPr>
          <w:spacing w:val="13"/>
        </w:rPr>
        <w:t xml:space="preserve"> </w:t>
      </w:r>
      <w:r>
        <w:t>1</w:t>
      </w:r>
      <w:r>
        <w:rPr>
          <w:spacing w:val="12"/>
        </w:rPr>
        <w:t xml:space="preserve"> </w:t>
      </w:r>
      <w:r>
        <w:t>HA,</w:t>
      </w:r>
      <w:r>
        <w:rPr>
          <w:spacing w:val="14"/>
        </w:rPr>
        <w:t xml:space="preserve"> </w:t>
      </w:r>
      <w:r>
        <w:t>gdzie</w:t>
      </w:r>
      <w:r>
        <w:rPr>
          <w:spacing w:val="15"/>
        </w:rPr>
        <w:t xml:space="preserve"> </w:t>
      </w:r>
      <w:r>
        <w:t>odległość</w:t>
      </w:r>
      <w:r>
        <w:rPr>
          <w:spacing w:val="14"/>
        </w:rPr>
        <w:t xml:space="preserve"> </w:t>
      </w:r>
      <w:r>
        <w:t>pomiędzy</w:t>
      </w:r>
      <w:r>
        <w:rPr>
          <w:spacing w:val="12"/>
        </w:rPr>
        <w:t xml:space="preserve"> </w:t>
      </w:r>
      <w:r>
        <w:t>pasami</w:t>
      </w:r>
      <w:r>
        <w:rPr>
          <w:spacing w:val="12"/>
        </w:rPr>
        <w:t xml:space="preserve"> </w:t>
      </w:r>
      <w:r>
        <w:t>wynosi</w:t>
      </w:r>
      <w:r>
        <w:rPr>
          <w:spacing w:val="14"/>
        </w:rPr>
        <w:t xml:space="preserve"> </w:t>
      </w:r>
      <w:r>
        <w:t>ok.</w:t>
      </w:r>
      <w:r>
        <w:rPr>
          <w:spacing w:val="13"/>
        </w:rPr>
        <w:t xml:space="preserve"> </w:t>
      </w:r>
      <w:r>
        <w:t>…...</w:t>
      </w:r>
      <w:r>
        <w:rPr>
          <w:spacing w:val="13"/>
        </w:rPr>
        <w:t xml:space="preserve"> </w:t>
      </w:r>
      <w:r>
        <w:t>m</w:t>
      </w:r>
      <w:r>
        <w:rPr>
          <w:spacing w:val="14"/>
        </w:rPr>
        <w:t xml:space="preserve"> </w:t>
      </w:r>
      <w:r>
        <w:t>(+/-10</w:t>
      </w:r>
      <w:r>
        <w:rPr>
          <w:spacing w:val="11"/>
        </w:rPr>
        <w:t xml:space="preserve"> </w:t>
      </w:r>
      <w:r>
        <w:t>%)</w:t>
      </w:r>
      <w:r>
        <w:rPr>
          <w:spacing w:val="12"/>
        </w:rPr>
        <w:t xml:space="preserve"> </w:t>
      </w:r>
      <w:r>
        <w:t>jest</w:t>
      </w:r>
      <w:r>
        <w:rPr>
          <w:spacing w:val="2"/>
        </w:rPr>
        <w:t xml:space="preserve"> </w:t>
      </w:r>
      <w:r>
        <w:t>m</w:t>
      </w:r>
    </w:p>
    <w:p w14:paraId="18F8374C" w14:textId="77777777" w:rsidR="00A40DAE" w:rsidRDefault="00836025">
      <w:pPr>
        <w:pStyle w:val="Tekstpodstawowy"/>
        <w:ind w:right="289" w:firstLine="0"/>
        <w:jc w:val="both"/>
      </w:pPr>
      <w:r>
        <w:t>(metrów)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w:t>
      </w:r>
      <w:r>
        <w:rPr>
          <w:spacing w:val="-8"/>
        </w:rPr>
        <w:t xml:space="preserve"> </w:t>
      </w:r>
      <w:r>
        <w:t>jest</w:t>
      </w:r>
      <w:r>
        <w:rPr>
          <w:spacing w:val="-9"/>
        </w:rPr>
        <w:t xml:space="preserve"> </w:t>
      </w:r>
      <w:r>
        <w:t>średnia</w:t>
      </w:r>
      <w:r>
        <w:rPr>
          <w:spacing w:val="-9"/>
        </w:rPr>
        <w:t xml:space="preserve"> </w:t>
      </w:r>
      <w:r>
        <w:t>z</w:t>
      </w:r>
      <w:r>
        <w:rPr>
          <w:spacing w:val="-6"/>
        </w:rPr>
        <w:t xml:space="preserve"> </w:t>
      </w:r>
      <w:r>
        <w:t>wszystkich</w:t>
      </w:r>
      <w:r>
        <w:rPr>
          <w:spacing w:val="-6"/>
        </w:rPr>
        <w:t xml:space="preserve"> </w:t>
      </w:r>
      <w:r>
        <w:t>prób</w:t>
      </w:r>
      <w:r>
        <w:rPr>
          <w:spacing w:val="-8"/>
        </w:rPr>
        <w:t xml:space="preserve"> </w:t>
      </w:r>
      <w:r>
        <w:t>(np.</w:t>
      </w:r>
      <w:r>
        <w:rPr>
          <w:spacing w:val="-9"/>
        </w:rPr>
        <w:t xml:space="preserve"> </w:t>
      </w:r>
      <w:r>
        <w:t>z</w:t>
      </w:r>
      <w:r>
        <w:rPr>
          <w:spacing w:val="-6"/>
        </w:rPr>
        <w:t xml:space="preserve"> </w:t>
      </w:r>
      <w:r>
        <w:t>12</w:t>
      </w:r>
      <w:r>
        <w:rPr>
          <w:spacing w:val="-7"/>
        </w:rPr>
        <w:t xml:space="preserve"> </w:t>
      </w:r>
      <w:r>
        <w:t>prób</w:t>
      </w:r>
      <w:r>
        <w:rPr>
          <w:spacing w:val="-8"/>
        </w:rPr>
        <w:t xml:space="preserve"> </w:t>
      </w:r>
      <w:r>
        <w:t>wykonanych</w:t>
      </w:r>
      <w:r>
        <w:rPr>
          <w:spacing w:val="-6"/>
        </w:rPr>
        <w:t xml:space="preserve"> </w:t>
      </w:r>
      <w:r>
        <w:t>na</w:t>
      </w:r>
      <w:r>
        <w:rPr>
          <w:spacing w:val="-9"/>
        </w:rPr>
        <w:t xml:space="preserve"> </w:t>
      </w:r>
      <w:r>
        <w:t>4</w:t>
      </w:r>
      <w:r>
        <w:rPr>
          <w:spacing w:val="-7"/>
        </w:rPr>
        <w:t xml:space="preserve"> </w:t>
      </w:r>
      <w:r>
        <w:t>HA</w:t>
      </w:r>
      <w:r>
        <w:rPr>
          <w:spacing w:val="-11"/>
        </w:rPr>
        <w:t xml:space="preserve"> </w:t>
      </w:r>
      <w:r>
        <w:t>powierzchni).</w:t>
      </w:r>
    </w:p>
    <w:p w14:paraId="056E3083" w14:textId="77777777" w:rsidR="00A40DAE" w:rsidRDefault="00836025">
      <w:pPr>
        <w:pStyle w:val="Akapitzlist"/>
        <w:numPr>
          <w:ilvl w:val="0"/>
          <w:numId w:val="11"/>
        </w:numPr>
        <w:tabs>
          <w:tab w:val="left" w:pos="997"/>
        </w:tabs>
        <w:spacing w:before="3" w:line="235" w:lineRule="auto"/>
        <w:ind w:right="287"/>
        <w:jc w:val="both"/>
        <w:rPr>
          <w:i/>
        </w:rPr>
      </w:pPr>
      <w:r>
        <w:t xml:space="preserve">sprawdzenie szerokości pasów zostanie wykonane miarą prostopadle do osi pasa w ilości min. 5 pomiarów na każdy hektar. Dopuszcza się tolerancję +/- 10%. </w:t>
      </w:r>
      <w:r>
        <w:rPr>
          <w:i/>
        </w:rPr>
        <w:t>(rozliczenie z dokładnością do dwóch miejsc po</w:t>
      </w:r>
      <w:r>
        <w:rPr>
          <w:i/>
          <w:spacing w:val="-2"/>
        </w:rPr>
        <w:t xml:space="preserve"> </w:t>
      </w:r>
      <w:r>
        <w:rPr>
          <w:i/>
        </w:rPr>
        <w:t>przecinku)</w:t>
      </w:r>
    </w:p>
    <w:p w14:paraId="2CB0EDC2" w14:textId="77777777" w:rsidR="00A40DAE" w:rsidRDefault="00A40DAE">
      <w:pPr>
        <w:pStyle w:val="Tekstpodstawowy"/>
        <w:spacing w:before="9"/>
        <w:ind w:left="0" w:firstLine="0"/>
        <w:rPr>
          <w:i/>
          <w:sz w:val="16"/>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46B74297" w14:textId="77777777">
        <w:trPr>
          <w:trHeight w:val="1012"/>
        </w:trPr>
        <w:tc>
          <w:tcPr>
            <w:tcW w:w="667" w:type="dxa"/>
          </w:tcPr>
          <w:p w14:paraId="1A9DF86E" w14:textId="77777777" w:rsidR="00A40DAE" w:rsidRDefault="00836025">
            <w:pPr>
              <w:pStyle w:val="TableParagraph"/>
              <w:ind w:left="0" w:right="196"/>
              <w:jc w:val="right"/>
              <w:rPr>
                <w:b/>
                <w:i/>
              </w:rPr>
            </w:pPr>
            <w:r>
              <w:rPr>
                <w:b/>
                <w:i/>
              </w:rPr>
              <w:t>Nr</w:t>
            </w:r>
          </w:p>
        </w:tc>
        <w:tc>
          <w:tcPr>
            <w:tcW w:w="1793" w:type="dxa"/>
          </w:tcPr>
          <w:p w14:paraId="39505C58" w14:textId="77777777" w:rsidR="00A40DAE" w:rsidRDefault="00836025">
            <w:pPr>
              <w:pStyle w:val="TableParagraph"/>
              <w:ind w:left="107" w:right="266"/>
              <w:rPr>
                <w:b/>
                <w:i/>
              </w:rPr>
            </w:pPr>
            <w:r>
              <w:rPr>
                <w:b/>
                <w:i/>
              </w:rPr>
              <w:t>Kod czynności do rozliczenia</w:t>
            </w:r>
          </w:p>
        </w:tc>
        <w:tc>
          <w:tcPr>
            <w:tcW w:w="1704" w:type="dxa"/>
          </w:tcPr>
          <w:p w14:paraId="5AF36147"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5E7BB4E" w14:textId="77777777" w:rsidR="00A40DAE" w:rsidRDefault="00836025">
            <w:pPr>
              <w:pStyle w:val="TableParagraph"/>
              <w:spacing w:before="0"/>
              <w:ind w:left="0" w:right="93"/>
              <w:jc w:val="right"/>
              <w:rPr>
                <w:b/>
                <w:i/>
              </w:rPr>
            </w:pPr>
            <w:r>
              <w:rPr>
                <w:b/>
                <w:i/>
                <w:spacing w:val="-1"/>
              </w:rPr>
              <w:t>wyceny</w:t>
            </w:r>
          </w:p>
        </w:tc>
        <w:tc>
          <w:tcPr>
            <w:tcW w:w="3858" w:type="dxa"/>
          </w:tcPr>
          <w:p w14:paraId="6609895C" w14:textId="77777777" w:rsidR="00A40DAE" w:rsidRDefault="00836025">
            <w:pPr>
              <w:pStyle w:val="TableParagraph"/>
              <w:ind w:left="108"/>
              <w:rPr>
                <w:b/>
                <w:i/>
              </w:rPr>
            </w:pPr>
            <w:r>
              <w:rPr>
                <w:b/>
                <w:i/>
              </w:rPr>
              <w:t>Opis kodu czynności</w:t>
            </w:r>
          </w:p>
        </w:tc>
        <w:tc>
          <w:tcPr>
            <w:tcW w:w="1330" w:type="dxa"/>
          </w:tcPr>
          <w:p w14:paraId="16E76917" w14:textId="77777777" w:rsidR="00A40DAE" w:rsidRDefault="00836025">
            <w:pPr>
              <w:pStyle w:val="TableParagraph"/>
              <w:ind w:left="108" w:right="215"/>
              <w:rPr>
                <w:b/>
                <w:i/>
              </w:rPr>
            </w:pPr>
            <w:r>
              <w:rPr>
                <w:b/>
                <w:i/>
              </w:rPr>
              <w:t>Jednostka miary</w:t>
            </w:r>
          </w:p>
        </w:tc>
      </w:tr>
      <w:tr w:rsidR="00A40DAE" w14:paraId="3D912656" w14:textId="77777777">
        <w:trPr>
          <w:trHeight w:val="757"/>
        </w:trPr>
        <w:tc>
          <w:tcPr>
            <w:tcW w:w="667" w:type="dxa"/>
          </w:tcPr>
          <w:p w14:paraId="7F826D46" w14:textId="77777777" w:rsidR="00A40DAE" w:rsidRDefault="00836025">
            <w:pPr>
              <w:pStyle w:val="TableParagraph"/>
              <w:spacing w:before="122"/>
              <w:ind w:left="0" w:right="199"/>
              <w:jc w:val="right"/>
            </w:pPr>
            <w:r>
              <w:t>49</w:t>
            </w:r>
          </w:p>
        </w:tc>
        <w:tc>
          <w:tcPr>
            <w:tcW w:w="1793" w:type="dxa"/>
          </w:tcPr>
          <w:p w14:paraId="49A70F24" w14:textId="77777777" w:rsidR="00A40DAE" w:rsidRDefault="00836025">
            <w:pPr>
              <w:pStyle w:val="TableParagraph"/>
              <w:spacing w:before="122"/>
              <w:ind w:left="107"/>
            </w:pPr>
            <w:r>
              <w:t>WYK-PASK</w:t>
            </w:r>
          </w:p>
        </w:tc>
        <w:tc>
          <w:tcPr>
            <w:tcW w:w="1704" w:type="dxa"/>
          </w:tcPr>
          <w:p w14:paraId="28FCA388" w14:textId="77777777" w:rsidR="00A40DAE" w:rsidRDefault="00836025">
            <w:pPr>
              <w:pStyle w:val="TableParagraph"/>
              <w:spacing w:before="122"/>
              <w:ind w:left="108"/>
            </w:pPr>
            <w:r>
              <w:t>WYK-PASK</w:t>
            </w:r>
          </w:p>
        </w:tc>
        <w:tc>
          <w:tcPr>
            <w:tcW w:w="3858" w:type="dxa"/>
          </w:tcPr>
          <w:p w14:paraId="7F1A6EDF" w14:textId="77777777" w:rsidR="00A40DAE" w:rsidRDefault="00836025">
            <w:pPr>
              <w:pStyle w:val="TableParagraph"/>
              <w:spacing w:before="122"/>
              <w:ind w:left="108" w:right="127"/>
            </w:pPr>
            <w:r>
              <w:t>Zdarcie pokrywy pasami – sprzężajem konnym</w:t>
            </w:r>
          </w:p>
        </w:tc>
        <w:tc>
          <w:tcPr>
            <w:tcW w:w="1330" w:type="dxa"/>
          </w:tcPr>
          <w:p w14:paraId="341C5261" w14:textId="77777777" w:rsidR="00A40DAE" w:rsidRDefault="00836025">
            <w:pPr>
              <w:pStyle w:val="TableParagraph"/>
              <w:spacing w:before="122"/>
              <w:ind w:left="353" w:right="341"/>
              <w:jc w:val="center"/>
            </w:pPr>
            <w:r>
              <w:t>KMTR</w:t>
            </w:r>
          </w:p>
        </w:tc>
      </w:tr>
      <w:tr w:rsidR="00A40DAE" w14:paraId="39B9214C" w14:textId="77777777">
        <w:trPr>
          <w:trHeight w:val="755"/>
        </w:trPr>
        <w:tc>
          <w:tcPr>
            <w:tcW w:w="667" w:type="dxa"/>
          </w:tcPr>
          <w:p w14:paraId="04787595" w14:textId="77777777" w:rsidR="00A40DAE" w:rsidRDefault="00836025">
            <w:pPr>
              <w:pStyle w:val="TableParagraph"/>
              <w:ind w:left="0" w:right="199"/>
              <w:jc w:val="right"/>
            </w:pPr>
            <w:r>
              <w:t>50</w:t>
            </w:r>
          </w:p>
        </w:tc>
        <w:tc>
          <w:tcPr>
            <w:tcW w:w="1793" w:type="dxa"/>
          </w:tcPr>
          <w:p w14:paraId="1C437B6B" w14:textId="77777777" w:rsidR="00A40DAE" w:rsidRDefault="00836025">
            <w:pPr>
              <w:pStyle w:val="TableParagraph"/>
              <w:ind w:left="107"/>
            </w:pPr>
            <w:r>
              <w:t>WYK-PASKO</w:t>
            </w:r>
          </w:p>
        </w:tc>
        <w:tc>
          <w:tcPr>
            <w:tcW w:w="1704" w:type="dxa"/>
          </w:tcPr>
          <w:p w14:paraId="63E28ABD" w14:textId="77777777" w:rsidR="00A40DAE" w:rsidRDefault="00836025">
            <w:pPr>
              <w:pStyle w:val="TableParagraph"/>
              <w:ind w:left="108"/>
            </w:pPr>
            <w:r>
              <w:t>WYK-PASKO</w:t>
            </w:r>
          </w:p>
        </w:tc>
        <w:tc>
          <w:tcPr>
            <w:tcW w:w="3858" w:type="dxa"/>
          </w:tcPr>
          <w:p w14:paraId="04F170D2" w14:textId="77777777" w:rsidR="00A40DAE" w:rsidRDefault="00836025">
            <w:pPr>
              <w:pStyle w:val="TableParagraph"/>
              <w:ind w:left="108" w:right="127"/>
            </w:pPr>
            <w:r>
              <w:t>Zdarcie pokrywy pasami – sprzężajem konnym pod okapem drzewostanu</w:t>
            </w:r>
          </w:p>
        </w:tc>
        <w:tc>
          <w:tcPr>
            <w:tcW w:w="1330" w:type="dxa"/>
          </w:tcPr>
          <w:p w14:paraId="3D81DAF1" w14:textId="77777777" w:rsidR="00A40DAE" w:rsidRDefault="00836025">
            <w:pPr>
              <w:pStyle w:val="TableParagraph"/>
              <w:ind w:left="353" w:right="341"/>
              <w:jc w:val="center"/>
            </w:pPr>
            <w:r>
              <w:t>KMTR</w:t>
            </w:r>
          </w:p>
        </w:tc>
      </w:tr>
    </w:tbl>
    <w:p w14:paraId="0E3F40F8" w14:textId="77777777" w:rsidR="00A40DAE" w:rsidRDefault="00836025">
      <w:pPr>
        <w:pStyle w:val="Nagwek1"/>
      </w:pPr>
      <w:r>
        <w:t>Standard technologii prac obejmuje:</w:t>
      </w:r>
    </w:p>
    <w:p w14:paraId="2BAC3433" w14:textId="77777777" w:rsidR="00A40DAE" w:rsidRDefault="00836025">
      <w:pPr>
        <w:pStyle w:val="Akapitzlist"/>
        <w:numPr>
          <w:ilvl w:val="1"/>
          <w:numId w:val="16"/>
        </w:numPr>
        <w:tabs>
          <w:tab w:val="left" w:pos="996"/>
          <w:tab w:val="left" w:pos="997"/>
        </w:tabs>
        <w:spacing w:before="120"/>
        <w:ind w:hanging="361"/>
      </w:pPr>
      <w:r>
        <w:t>przygotowanie sprzężaju i narzędzi do</w:t>
      </w:r>
      <w:r>
        <w:rPr>
          <w:spacing w:val="-5"/>
        </w:rPr>
        <w:t xml:space="preserve"> </w:t>
      </w:r>
      <w:r>
        <w:t>pracy,</w:t>
      </w:r>
    </w:p>
    <w:p w14:paraId="085B54A9" w14:textId="77777777" w:rsidR="00A40DAE" w:rsidRDefault="00836025">
      <w:pPr>
        <w:pStyle w:val="Akapitzlist"/>
        <w:numPr>
          <w:ilvl w:val="1"/>
          <w:numId w:val="16"/>
        </w:numPr>
        <w:tabs>
          <w:tab w:val="left" w:pos="996"/>
          <w:tab w:val="left" w:pos="997"/>
        </w:tabs>
        <w:spacing w:before="1" w:line="269" w:lineRule="exact"/>
        <w:ind w:hanging="361"/>
      </w:pPr>
      <w:r>
        <w:t>zdarcie pokrywy gleby pasami (szerokość&gt;= 40 cm), wraz z poprawieniem</w:t>
      </w:r>
      <w:r>
        <w:rPr>
          <w:spacing w:val="-13"/>
        </w:rPr>
        <w:t xml:space="preserve"> </w:t>
      </w:r>
      <w:r>
        <w:t>pasów,</w:t>
      </w:r>
    </w:p>
    <w:p w14:paraId="32CB797D" w14:textId="77777777" w:rsidR="00A40DAE" w:rsidRDefault="00836025">
      <w:pPr>
        <w:pStyle w:val="Akapitzlist"/>
        <w:numPr>
          <w:ilvl w:val="1"/>
          <w:numId w:val="16"/>
        </w:numPr>
        <w:tabs>
          <w:tab w:val="left" w:pos="996"/>
          <w:tab w:val="left" w:pos="997"/>
        </w:tabs>
        <w:spacing w:line="269" w:lineRule="exact"/>
        <w:ind w:hanging="361"/>
      </w:pPr>
      <w:r>
        <w:t>oczyszczenie narzędzi oraz drobne naprawy</w:t>
      </w:r>
      <w:r>
        <w:rPr>
          <w:spacing w:val="-5"/>
        </w:rPr>
        <w:t xml:space="preserve"> </w:t>
      </w:r>
      <w:r>
        <w:t>sprzętu.</w:t>
      </w:r>
    </w:p>
    <w:p w14:paraId="43007CB0" w14:textId="77777777" w:rsidR="00A40DAE" w:rsidRDefault="00836025">
      <w:pPr>
        <w:pStyle w:val="Nagwek1"/>
        <w:spacing w:before="121"/>
      </w:pPr>
      <w:r>
        <w:t>Uwagi:</w:t>
      </w:r>
    </w:p>
    <w:p w14:paraId="04BC4255" w14:textId="77777777" w:rsidR="00A40DAE" w:rsidRDefault="00836025">
      <w:pPr>
        <w:pStyle w:val="Akapitzlist"/>
        <w:numPr>
          <w:ilvl w:val="0"/>
          <w:numId w:val="11"/>
        </w:numPr>
        <w:tabs>
          <w:tab w:val="left" w:pos="996"/>
          <w:tab w:val="left" w:pos="997"/>
        </w:tabs>
        <w:spacing w:before="125" w:line="232" w:lineRule="auto"/>
        <w:ind w:right="289"/>
      </w:pPr>
      <w:r>
        <w:t>dla pasów odległość pomiędzy środkami powinna wynosić ….. m (+/- 10%) – nie dotyczy pasów wykonywanych pod okapem</w:t>
      </w:r>
      <w:r>
        <w:rPr>
          <w:spacing w:val="-2"/>
        </w:rPr>
        <w:t xml:space="preserve"> </w:t>
      </w:r>
      <w:r>
        <w:t>drzewostanu.</w:t>
      </w:r>
    </w:p>
    <w:p w14:paraId="45497AEA" w14:textId="4A6C9933" w:rsidR="00A40DAE" w:rsidRDefault="00836025">
      <w:pPr>
        <w:pStyle w:val="Akapitzlist"/>
        <w:numPr>
          <w:ilvl w:val="0"/>
          <w:numId w:val="11"/>
        </w:numPr>
        <w:tabs>
          <w:tab w:val="left" w:pos="996"/>
          <w:tab w:val="left" w:pos="997"/>
        </w:tabs>
        <w:spacing w:line="268" w:lineRule="exact"/>
        <w:ind w:hanging="361"/>
      </w:pPr>
      <w:r>
        <w:t>sprzęt i narzędzia niezbędne do wykonania zabiegu zapewnia</w:t>
      </w:r>
      <w:r>
        <w:rPr>
          <w:spacing w:val="-14"/>
        </w:rPr>
        <w:t xml:space="preserve"> </w:t>
      </w:r>
      <w:r>
        <w:t>Wykonawca.</w:t>
      </w:r>
    </w:p>
    <w:p w14:paraId="433E0967" w14:textId="20F3E1ED" w:rsidR="00131340" w:rsidRDefault="00131340" w:rsidP="00131340">
      <w:pPr>
        <w:tabs>
          <w:tab w:val="left" w:pos="996"/>
          <w:tab w:val="left" w:pos="997"/>
        </w:tabs>
        <w:spacing w:line="268" w:lineRule="exact"/>
      </w:pPr>
    </w:p>
    <w:p w14:paraId="2EFD3A27" w14:textId="77777777" w:rsidR="00A40DAE" w:rsidRDefault="00836025">
      <w:pPr>
        <w:pStyle w:val="Nagwek1"/>
        <w:spacing w:before="111"/>
      </w:pPr>
      <w:r>
        <w:t>Procedura odbioru:</w:t>
      </w:r>
    </w:p>
    <w:p w14:paraId="43ACA729" w14:textId="77777777" w:rsidR="00A40DAE" w:rsidRDefault="00836025">
      <w:pPr>
        <w:pStyle w:val="Akapitzlist"/>
        <w:numPr>
          <w:ilvl w:val="0"/>
          <w:numId w:val="11"/>
        </w:numPr>
        <w:tabs>
          <w:tab w:val="left" w:pos="997"/>
        </w:tabs>
        <w:spacing w:before="123" w:line="237" w:lineRule="auto"/>
        <w:ind w:right="290"/>
        <w:jc w:val="both"/>
      </w:pPr>
      <w:r>
        <w:t>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 m jest</w:t>
      </w:r>
      <w:r>
        <w:rPr>
          <w:spacing w:val="1"/>
        </w:rPr>
        <w:t xml:space="preserve"> </w:t>
      </w:r>
      <w:r>
        <w:t>m (metrów)</w:t>
      </w:r>
    </w:p>
    <w:p w14:paraId="5195A430" w14:textId="77777777" w:rsidR="00A40DAE" w:rsidRDefault="00836025">
      <w:pPr>
        <w:pStyle w:val="Tekstpodstawowy"/>
        <w:ind w:right="288" w:firstLine="0"/>
        <w:jc w:val="both"/>
      </w:pPr>
      <w:r>
        <w:t>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w:t>
      </w:r>
      <w:r>
        <w:rPr>
          <w:spacing w:val="-7"/>
        </w:rPr>
        <w:t xml:space="preserve"> </w:t>
      </w:r>
      <w:r>
        <w:t>jest</w:t>
      </w:r>
      <w:r>
        <w:rPr>
          <w:spacing w:val="-9"/>
        </w:rPr>
        <w:t xml:space="preserve"> </w:t>
      </w:r>
      <w:r>
        <w:t>średnia</w:t>
      </w:r>
      <w:r>
        <w:rPr>
          <w:spacing w:val="-9"/>
        </w:rPr>
        <w:t xml:space="preserve"> </w:t>
      </w:r>
      <w:r>
        <w:t>z</w:t>
      </w:r>
      <w:r>
        <w:rPr>
          <w:spacing w:val="-6"/>
        </w:rPr>
        <w:t xml:space="preserve"> </w:t>
      </w:r>
      <w:r>
        <w:t>wszystkich</w:t>
      </w:r>
      <w:r>
        <w:rPr>
          <w:spacing w:val="-6"/>
        </w:rPr>
        <w:t xml:space="preserve"> </w:t>
      </w:r>
      <w:r>
        <w:t>prób</w:t>
      </w:r>
      <w:r>
        <w:rPr>
          <w:spacing w:val="-8"/>
        </w:rPr>
        <w:t xml:space="preserve"> </w:t>
      </w:r>
      <w:r>
        <w:t>(np.</w:t>
      </w:r>
      <w:r>
        <w:rPr>
          <w:spacing w:val="-9"/>
        </w:rPr>
        <w:t xml:space="preserve"> </w:t>
      </w:r>
      <w:r>
        <w:t>z</w:t>
      </w:r>
      <w:r>
        <w:rPr>
          <w:spacing w:val="-6"/>
        </w:rPr>
        <w:t xml:space="preserve"> </w:t>
      </w:r>
      <w:r>
        <w:t>12</w:t>
      </w:r>
      <w:r>
        <w:rPr>
          <w:spacing w:val="-7"/>
        </w:rPr>
        <w:t xml:space="preserve"> </w:t>
      </w:r>
      <w:r>
        <w:t>prób</w:t>
      </w:r>
      <w:r>
        <w:rPr>
          <w:spacing w:val="-6"/>
        </w:rPr>
        <w:t xml:space="preserve"> </w:t>
      </w:r>
      <w:r>
        <w:t>wykonanych</w:t>
      </w:r>
      <w:r>
        <w:rPr>
          <w:spacing w:val="-6"/>
        </w:rPr>
        <w:t xml:space="preserve"> </w:t>
      </w:r>
      <w:r>
        <w:t>na</w:t>
      </w:r>
      <w:r>
        <w:rPr>
          <w:spacing w:val="-9"/>
        </w:rPr>
        <w:t xml:space="preserve"> </w:t>
      </w:r>
      <w:r>
        <w:t>4</w:t>
      </w:r>
      <w:r>
        <w:rPr>
          <w:spacing w:val="-7"/>
        </w:rPr>
        <w:t xml:space="preserve"> </w:t>
      </w:r>
      <w:r>
        <w:t>HA</w:t>
      </w:r>
      <w:r>
        <w:rPr>
          <w:spacing w:val="-10"/>
        </w:rPr>
        <w:t xml:space="preserve"> </w:t>
      </w:r>
      <w:r>
        <w:t>powierzchni).</w:t>
      </w:r>
    </w:p>
    <w:p w14:paraId="74C8AC89" w14:textId="77777777" w:rsidR="00A40DAE" w:rsidRDefault="00836025">
      <w:pPr>
        <w:pStyle w:val="Akapitzlist"/>
        <w:numPr>
          <w:ilvl w:val="0"/>
          <w:numId w:val="11"/>
        </w:numPr>
        <w:tabs>
          <w:tab w:val="left" w:pos="997"/>
        </w:tabs>
        <w:spacing w:before="3" w:line="232" w:lineRule="auto"/>
        <w:ind w:right="298"/>
        <w:jc w:val="both"/>
      </w:pPr>
      <w:r>
        <w:lastRenderedPageBreak/>
        <w:t>sprawdzenie szerokości pasów zostanie wykonane miarą prostopadle do osi pasa w ilości min. 5 pomiarów na każdy</w:t>
      </w:r>
      <w:r>
        <w:rPr>
          <w:spacing w:val="-4"/>
        </w:rPr>
        <w:t xml:space="preserve"> </w:t>
      </w:r>
      <w:r>
        <w:t>hektar.</w:t>
      </w:r>
    </w:p>
    <w:p w14:paraId="51900193" w14:textId="77777777" w:rsidR="00A40DAE" w:rsidRDefault="00836025">
      <w:pPr>
        <w:spacing w:before="122"/>
        <w:ind w:left="1032"/>
        <w:jc w:val="both"/>
        <w:rPr>
          <w:i/>
        </w:rPr>
      </w:pPr>
      <w:r>
        <w:rPr>
          <w:i/>
        </w:rPr>
        <w:t>(rozliczenie z dokładnością do dwóch miejsc po przecinku)</w:t>
      </w:r>
    </w:p>
    <w:p w14:paraId="1C993D58" w14:textId="77777777" w:rsidR="00A40DAE" w:rsidRDefault="00A40DAE">
      <w:pPr>
        <w:pStyle w:val="Tekstpodstawowy"/>
        <w:ind w:left="0" w:firstLine="0"/>
        <w:rPr>
          <w:i/>
          <w:sz w:val="20"/>
        </w:rPr>
      </w:pPr>
    </w:p>
    <w:p w14:paraId="3DD323BF" w14:textId="77777777" w:rsidR="00A40DAE" w:rsidRDefault="00A40DAE">
      <w:pPr>
        <w:pStyle w:val="Tekstpodstawowy"/>
        <w:spacing w:before="4"/>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9"/>
        <w:gridCol w:w="1328"/>
      </w:tblGrid>
      <w:tr w:rsidR="00A40DAE" w14:paraId="382273D8" w14:textId="77777777">
        <w:trPr>
          <w:trHeight w:val="1014"/>
        </w:trPr>
        <w:tc>
          <w:tcPr>
            <w:tcW w:w="670" w:type="dxa"/>
          </w:tcPr>
          <w:p w14:paraId="680F3ADD" w14:textId="77777777" w:rsidR="00A40DAE" w:rsidRDefault="00836025">
            <w:pPr>
              <w:pStyle w:val="TableParagraph"/>
              <w:spacing w:before="122"/>
              <w:ind w:left="0" w:right="199"/>
              <w:jc w:val="right"/>
              <w:rPr>
                <w:b/>
                <w:i/>
              </w:rPr>
            </w:pPr>
            <w:r>
              <w:rPr>
                <w:b/>
                <w:i/>
              </w:rPr>
              <w:t>Nr</w:t>
            </w:r>
          </w:p>
        </w:tc>
        <w:tc>
          <w:tcPr>
            <w:tcW w:w="1794" w:type="dxa"/>
          </w:tcPr>
          <w:p w14:paraId="2B522061" w14:textId="77777777" w:rsidR="00A40DAE" w:rsidRDefault="00836025">
            <w:pPr>
              <w:pStyle w:val="TableParagraph"/>
              <w:spacing w:before="122"/>
              <w:ind w:left="107" w:right="267"/>
              <w:rPr>
                <w:b/>
                <w:i/>
              </w:rPr>
            </w:pPr>
            <w:r>
              <w:rPr>
                <w:b/>
                <w:i/>
              </w:rPr>
              <w:t>Kod czynności do rozliczenia</w:t>
            </w:r>
          </w:p>
        </w:tc>
        <w:tc>
          <w:tcPr>
            <w:tcW w:w="1705" w:type="dxa"/>
          </w:tcPr>
          <w:p w14:paraId="08B0F8E4" w14:textId="77777777" w:rsidR="00A40DAE" w:rsidRDefault="00836025">
            <w:pPr>
              <w:pStyle w:val="TableParagraph"/>
              <w:spacing w:before="122"/>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848F988" w14:textId="77777777" w:rsidR="00A40DAE" w:rsidRDefault="00836025">
            <w:pPr>
              <w:pStyle w:val="TableParagraph"/>
              <w:spacing w:before="0"/>
              <w:ind w:left="0" w:right="95"/>
              <w:jc w:val="right"/>
              <w:rPr>
                <w:b/>
                <w:i/>
              </w:rPr>
            </w:pPr>
            <w:r>
              <w:rPr>
                <w:b/>
                <w:i/>
                <w:spacing w:val="-1"/>
              </w:rPr>
              <w:t>wyceny</w:t>
            </w:r>
          </w:p>
        </w:tc>
        <w:tc>
          <w:tcPr>
            <w:tcW w:w="3859" w:type="dxa"/>
          </w:tcPr>
          <w:p w14:paraId="72997A72" w14:textId="77777777" w:rsidR="00A40DAE" w:rsidRDefault="00836025">
            <w:pPr>
              <w:pStyle w:val="TableParagraph"/>
              <w:spacing w:before="122"/>
              <w:ind w:left="105"/>
              <w:rPr>
                <w:b/>
                <w:i/>
              </w:rPr>
            </w:pPr>
            <w:r>
              <w:rPr>
                <w:b/>
                <w:i/>
              </w:rPr>
              <w:t>Opis kodu czynności</w:t>
            </w:r>
          </w:p>
        </w:tc>
        <w:tc>
          <w:tcPr>
            <w:tcW w:w="1328" w:type="dxa"/>
          </w:tcPr>
          <w:p w14:paraId="04FB4F6B" w14:textId="77777777" w:rsidR="00A40DAE" w:rsidRDefault="00836025">
            <w:pPr>
              <w:pStyle w:val="TableParagraph"/>
              <w:spacing w:before="122"/>
              <w:ind w:left="104" w:right="217"/>
              <w:rPr>
                <w:b/>
                <w:i/>
              </w:rPr>
            </w:pPr>
            <w:r>
              <w:rPr>
                <w:b/>
                <w:i/>
              </w:rPr>
              <w:t>Jednostka miary</w:t>
            </w:r>
          </w:p>
        </w:tc>
      </w:tr>
      <w:tr w:rsidR="00A40DAE" w14:paraId="3FC24134" w14:textId="77777777">
        <w:trPr>
          <w:trHeight w:val="755"/>
        </w:trPr>
        <w:tc>
          <w:tcPr>
            <w:tcW w:w="670" w:type="dxa"/>
          </w:tcPr>
          <w:p w14:paraId="1CC2F33F" w14:textId="77777777" w:rsidR="00A40DAE" w:rsidRDefault="00836025">
            <w:pPr>
              <w:pStyle w:val="TableParagraph"/>
              <w:ind w:left="0" w:right="202"/>
              <w:jc w:val="right"/>
            </w:pPr>
            <w:r>
              <w:t>51</w:t>
            </w:r>
          </w:p>
        </w:tc>
        <w:tc>
          <w:tcPr>
            <w:tcW w:w="1794" w:type="dxa"/>
          </w:tcPr>
          <w:p w14:paraId="7DFA8030" w14:textId="77777777" w:rsidR="00A40DAE" w:rsidRDefault="00836025">
            <w:pPr>
              <w:pStyle w:val="TableParagraph"/>
              <w:ind w:left="107"/>
            </w:pPr>
            <w:r>
              <w:t>WYK-TAL40</w:t>
            </w:r>
          </w:p>
        </w:tc>
        <w:tc>
          <w:tcPr>
            <w:tcW w:w="1705" w:type="dxa"/>
          </w:tcPr>
          <w:p w14:paraId="0E14BC82" w14:textId="77777777" w:rsidR="00A40DAE" w:rsidRDefault="00836025">
            <w:pPr>
              <w:pStyle w:val="TableParagraph"/>
            </w:pPr>
            <w:r>
              <w:t>WYK-TAL40</w:t>
            </w:r>
          </w:p>
        </w:tc>
        <w:tc>
          <w:tcPr>
            <w:tcW w:w="3859" w:type="dxa"/>
          </w:tcPr>
          <w:p w14:paraId="4C907F7F" w14:textId="77777777" w:rsidR="00A40DAE" w:rsidRDefault="00836025">
            <w:pPr>
              <w:pStyle w:val="TableParagraph"/>
              <w:ind w:left="105" w:right="165"/>
            </w:pPr>
            <w:r>
              <w:t>Zdarcie pokrywy na talerzach 40 cm x 40 cm</w:t>
            </w:r>
          </w:p>
        </w:tc>
        <w:tc>
          <w:tcPr>
            <w:tcW w:w="1328" w:type="dxa"/>
          </w:tcPr>
          <w:p w14:paraId="5E7814C9" w14:textId="77777777" w:rsidR="00A40DAE" w:rsidRDefault="00836025">
            <w:pPr>
              <w:pStyle w:val="TableParagraph"/>
              <w:ind w:left="396" w:right="393"/>
              <w:jc w:val="center"/>
            </w:pPr>
            <w:r>
              <w:t>TSZT</w:t>
            </w:r>
          </w:p>
        </w:tc>
      </w:tr>
      <w:tr w:rsidR="00A40DAE" w14:paraId="64CA169E" w14:textId="77777777">
        <w:trPr>
          <w:trHeight w:val="755"/>
        </w:trPr>
        <w:tc>
          <w:tcPr>
            <w:tcW w:w="670" w:type="dxa"/>
          </w:tcPr>
          <w:p w14:paraId="1A4C4E18" w14:textId="77777777" w:rsidR="00A40DAE" w:rsidRDefault="00836025">
            <w:pPr>
              <w:pStyle w:val="TableParagraph"/>
              <w:ind w:left="0" w:right="202"/>
              <w:jc w:val="right"/>
            </w:pPr>
            <w:r>
              <w:t>52</w:t>
            </w:r>
          </w:p>
        </w:tc>
        <w:tc>
          <w:tcPr>
            <w:tcW w:w="1794" w:type="dxa"/>
          </w:tcPr>
          <w:p w14:paraId="7C5CBF43" w14:textId="77777777" w:rsidR="00A40DAE" w:rsidRDefault="00836025">
            <w:pPr>
              <w:pStyle w:val="TableParagraph"/>
              <w:ind w:left="107"/>
            </w:pPr>
            <w:r>
              <w:t>WYK-TAL60</w:t>
            </w:r>
          </w:p>
        </w:tc>
        <w:tc>
          <w:tcPr>
            <w:tcW w:w="1705" w:type="dxa"/>
          </w:tcPr>
          <w:p w14:paraId="0D2277A9" w14:textId="77777777" w:rsidR="00A40DAE" w:rsidRDefault="00836025">
            <w:pPr>
              <w:pStyle w:val="TableParagraph"/>
            </w:pPr>
            <w:r>
              <w:t>WYK-TAL60</w:t>
            </w:r>
          </w:p>
        </w:tc>
        <w:tc>
          <w:tcPr>
            <w:tcW w:w="3859" w:type="dxa"/>
          </w:tcPr>
          <w:p w14:paraId="7E554DDB" w14:textId="77777777" w:rsidR="00A40DAE" w:rsidRDefault="00836025">
            <w:pPr>
              <w:pStyle w:val="TableParagraph"/>
              <w:ind w:left="105" w:right="165"/>
            </w:pPr>
            <w:r>
              <w:t>Zdarcie pokrywy na talerzach 60 cm x 60 cm</w:t>
            </w:r>
          </w:p>
        </w:tc>
        <w:tc>
          <w:tcPr>
            <w:tcW w:w="1328" w:type="dxa"/>
          </w:tcPr>
          <w:p w14:paraId="2998C4FE" w14:textId="77777777" w:rsidR="00A40DAE" w:rsidRDefault="00836025">
            <w:pPr>
              <w:pStyle w:val="TableParagraph"/>
              <w:ind w:left="396" w:right="393"/>
              <w:jc w:val="center"/>
            </w:pPr>
            <w:r>
              <w:t>TSZT</w:t>
            </w:r>
          </w:p>
        </w:tc>
      </w:tr>
      <w:tr w:rsidR="00A40DAE" w14:paraId="68FD79A1" w14:textId="77777777">
        <w:trPr>
          <w:trHeight w:val="756"/>
        </w:trPr>
        <w:tc>
          <w:tcPr>
            <w:tcW w:w="670" w:type="dxa"/>
          </w:tcPr>
          <w:p w14:paraId="37D29D24" w14:textId="77777777" w:rsidR="00A40DAE" w:rsidRDefault="00836025">
            <w:pPr>
              <w:pStyle w:val="TableParagraph"/>
              <w:ind w:left="0" w:right="202"/>
              <w:jc w:val="right"/>
            </w:pPr>
            <w:r>
              <w:t>53</w:t>
            </w:r>
          </w:p>
        </w:tc>
        <w:tc>
          <w:tcPr>
            <w:tcW w:w="1794" w:type="dxa"/>
          </w:tcPr>
          <w:p w14:paraId="25E33D94" w14:textId="77777777" w:rsidR="00A40DAE" w:rsidRDefault="00836025">
            <w:pPr>
              <w:pStyle w:val="TableParagraph"/>
              <w:ind w:left="107"/>
            </w:pPr>
            <w:r>
              <w:t>WYK-PL12</w:t>
            </w:r>
          </w:p>
        </w:tc>
        <w:tc>
          <w:tcPr>
            <w:tcW w:w="1705" w:type="dxa"/>
          </w:tcPr>
          <w:p w14:paraId="19BE25E4" w14:textId="77777777" w:rsidR="00A40DAE" w:rsidRDefault="00836025">
            <w:pPr>
              <w:pStyle w:val="TableParagraph"/>
            </w:pPr>
            <w:r>
              <w:t>WYK-PL12</w:t>
            </w:r>
          </w:p>
        </w:tc>
        <w:tc>
          <w:tcPr>
            <w:tcW w:w="3859" w:type="dxa"/>
          </w:tcPr>
          <w:p w14:paraId="2EC06E7A" w14:textId="77777777" w:rsidR="00A40DAE" w:rsidRDefault="00836025">
            <w:pPr>
              <w:pStyle w:val="TableParagraph"/>
              <w:ind w:left="105" w:right="526"/>
            </w:pPr>
            <w:r>
              <w:t>Zdarcie pokrywy na placówkach o średnicy 1,2 m</w:t>
            </w:r>
          </w:p>
        </w:tc>
        <w:tc>
          <w:tcPr>
            <w:tcW w:w="1328" w:type="dxa"/>
          </w:tcPr>
          <w:p w14:paraId="275AFF36" w14:textId="77777777" w:rsidR="00A40DAE" w:rsidRDefault="00836025">
            <w:pPr>
              <w:pStyle w:val="TableParagraph"/>
              <w:ind w:left="396" w:right="393"/>
              <w:jc w:val="center"/>
            </w:pPr>
            <w:r>
              <w:t>TSZT</w:t>
            </w:r>
          </w:p>
        </w:tc>
      </w:tr>
      <w:tr w:rsidR="00A40DAE" w14:paraId="3721A389" w14:textId="77777777">
        <w:trPr>
          <w:trHeight w:val="758"/>
        </w:trPr>
        <w:tc>
          <w:tcPr>
            <w:tcW w:w="670" w:type="dxa"/>
          </w:tcPr>
          <w:p w14:paraId="515B68E1" w14:textId="77777777" w:rsidR="00A40DAE" w:rsidRDefault="00836025">
            <w:pPr>
              <w:pStyle w:val="TableParagraph"/>
              <w:spacing w:before="120"/>
              <w:ind w:left="0" w:right="202"/>
              <w:jc w:val="right"/>
            </w:pPr>
            <w:r>
              <w:t>54</w:t>
            </w:r>
          </w:p>
        </w:tc>
        <w:tc>
          <w:tcPr>
            <w:tcW w:w="1794" w:type="dxa"/>
          </w:tcPr>
          <w:p w14:paraId="3AD3614C" w14:textId="77777777" w:rsidR="00A40DAE" w:rsidRDefault="00836025">
            <w:pPr>
              <w:pStyle w:val="TableParagraph"/>
              <w:spacing w:before="120"/>
              <w:ind w:left="107"/>
            </w:pPr>
            <w:r>
              <w:t>WYK-PL2.2</w:t>
            </w:r>
          </w:p>
        </w:tc>
        <w:tc>
          <w:tcPr>
            <w:tcW w:w="1705" w:type="dxa"/>
          </w:tcPr>
          <w:p w14:paraId="5A48671E" w14:textId="77777777" w:rsidR="00A40DAE" w:rsidRDefault="00836025">
            <w:pPr>
              <w:pStyle w:val="TableParagraph"/>
              <w:spacing w:before="120"/>
            </w:pPr>
            <w:r>
              <w:t>WYK-PL2.2</w:t>
            </w:r>
          </w:p>
        </w:tc>
        <w:tc>
          <w:tcPr>
            <w:tcW w:w="3859" w:type="dxa"/>
          </w:tcPr>
          <w:p w14:paraId="26A8C0D1" w14:textId="77777777" w:rsidR="00A40DAE" w:rsidRDefault="00836025">
            <w:pPr>
              <w:pStyle w:val="TableParagraph"/>
              <w:spacing w:before="120"/>
              <w:ind w:left="105" w:right="526"/>
            </w:pPr>
            <w:r>
              <w:t>Zdarcie pokrywy na placówkach o wymiarach 2,2mx2,2m</w:t>
            </w:r>
          </w:p>
        </w:tc>
        <w:tc>
          <w:tcPr>
            <w:tcW w:w="1328" w:type="dxa"/>
          </w:tcPr>
          <w:p w14:paraId="32F9E060" w14:textId="77777777" w:rsidR="00A40DAE" w:rsidRDefault="00836025">
            <w:pPr>
              <w:pStyle w:val="TableParagraph"/>
              <w:spacing w:before="120"/>
              <w:ind w:left="396" w:right="393"/>
              <w:jc w:val="center"/>
            </w:pPr>
            <w:r>
              <w:t>TSZT</w:t>
            </w:r>
          </w:p>
        </w:tc>
      </w:tr>
      <w:tr w:rsidR="00A40DAE" w14:paraId="5CE3542C" w14:textId="77777777">
        <w:trPr>
          <w:trHeight w:val="1012"/>
        </w:trPr>
        <w:tc>
          <w:tcPr>
            <w:tcW w:w="670" w:type="dxa"/>
          </w:tcPr>
          <w:p w14:paraId="208B7E63" w14:textId="77777777" w:rsidR="00A40DAE" w:rsidRDefault="00836025">
            <w:pPr>
              <w:pStyle w:val="TableParagraph"/>
              <w:spacing w:before="117"/>
              <w:ind w:left="0" w:right="202"/>
              <w:jc w:val="right"/>
            </w:pPr>
            <w:r>
              <w:t>55</w:t>
            </w:r>
          </w:p>
        </w:tc>
        <w:tc>
          <w:tcPr>
            <w:tcW w:w="1794" w:type="dxa"/>
          </w:tcPr>
          <w:p w14:paraId="227C579C" w14:textId="77777777" w:rsidR="00A40DAE" w:rsidRDefault="00836025">
            <w:pPr>
              <w:pStyle w:val="TableParagraph"/>
              <w:spacing w:before="117"/>
              <w:ind w:left="107"/>
            </w:pPr>
            <w:r>
              <w:t>WYK-TALOK</w:t>
            </w:r>
          </w:p>
        </w:tc>
        <w:tc>
          <w:tcPr>
            <w:tcW w:w="1705" w:type="dxa"/>
          </w:tcPr>
          <w:p w14:paraId="1739C5A1" w14:textId="77777777" w:rsidR="00A40DAE" w:rsidRDefault="00836025">
            <w:pPr>
              <w:pStyle w:val="TableParagraph"/>
              <w:spacing w:before="117"/>
            </w:pPr>
            <w:r>
              <w:t>WYK-TALOK</w:t>
            </w:r>
          </w:p>
        </w:tc>
        <w:tc>
          <w:tcPr>
            <w:tcW w:w="3859" w:type="dxa"/>
          </w:tcPr>
          <w:p w14:paraId="1E5F6FAE" w14:textId="77777777" w:rsidR="00A40DAE" w:rsidRDefault="00836025">
            <w:pPr>
              <w:pStyle w:val="TableParagraph"/>
              <w:spacing w:before="117"/>
              <w:ind w:left="105" w:right="139"/>
            </w:pPr>
            <w:r>
              <w:t>Zdarcie pokrywy na talerzach pod okapem drzewostanu o wymiarach 40 cm x 40 cm</w:t>
            </w:r>
          </w:p>
        </w:tc>
        <w:tc>
          <w:tcPr>
            <w:tcW w:w="1328" w:type="dxa"/>
          </w:tcPr>
          <w:p w14:paraId="4E4C36E8" w14:textId="77777777" w:rsidR="00A40DAE" w:rsidRDefault="00836025">
            <w:pPr>
              <w:pStyle w:val="TableParagraph"/>
              <w:spacing w:before="117"/>
              <w:ind w:left="396" w:right="393"/>
              <w:jc w:val="center"/>
            </w:pPr>
            <w:r>
              <w:t>TSZT</w:t>
            </w:r>
          </w:p>
        </w:tc>
      </w:tr>
      <w:tr w:rsidR="00A40DAE" w14:paraId="23FD08DB" w14:textId="77777777">
        <w:trPr>
          <w:trHeight w:val="626"/>
        </w:trPr>
        <w:tc>
          <w:tcPr>
            <w:tcW w:w="670" w:type="dxa"/>
          </w:tcPr>
          <w:p w14:paraId="1820F96C" w14:textId="77777777" w:rsidR="00A40DAE" w:rsidRDefault="00836025">
            <w:pPr>
              <w:pStyle w:val="TableParagraph"/>
              <w:spacing w:before="117"/>
              <w:ind w:left="0" w:right="202"/>
              <w:jc w:val="right"/>
            </w:pPr>
            <w:r>
              <w:t>56</w:t>
            </w:r>
          </w:p>
        </w:tc>
        <w:tc>
          <w:tcPr>
            <w:tcW w:w="1794" w:type="dxa"/>
          </w:tcPr>
          <w:p w14:paraId="440D6B1E" w14:textId="77777777" w:rsidR="00A40DAE" w:rsidRDefault="00836025">
            <w:pPr>
              <w:pStyle w:val="TableParagraph"/>
              <w:spacing w:before="117"/>
              <w:ind w:left="107"/>
            </w:pPr>
            <w:r>
              <w:t>POP-TAL</w:t>
            </w:r>
          </w:p>
        </w:tc>
        <w:tc>
          <w:tcPr>
            <w:tcW w:w="1705" w:type="dxa"/>
          </w:tcPr>
          <w:p w14:paraId="51D3314B" w14:textId="77777777" w:rsidR="00A40DAE" w:rsidRDefault="00836025">
            <w:pPr>
              <w:pStyle w:val="TableParagraph"/>
              <w:spacing w:before="117"/>
            </w:pPr>
            <w:r>
              <w:t>POP-TAL</w:t>
            </w:r>
          </w:p>
        </w:tc>
        <w:tc>
          <w:tcPr>
            <w:tcW w:w="3859" w:type="dxa"/>
          </w:tcPr>
          <w:p w14:paraId="2E16EA75" w14:textId="77777777" w:rsidR="00A40DAE" w:rsidRDefault="00836025">
            <w:pPr>
              <w:pStyle w:val="TableParagraph"/>
              <w:spacing w:before="117"/>
              <w:ind w:left="105"/>
            </w:pPr>
            <w:r>
              <w:t>Poprawianie talerzy - w poprawkach</w:t>
            </w:r>
          </w:p>
        </w:tc>
        <w:tc>
          <w:tcPr>
            <w:tcW w:w="1328" w:type="dxa"/>
          </w:tcPr>
          <w:p w14:paraId="402D46AC" w14:textId="77777777" w:rsidR="00A40DAE" w:rsidRDefault="00836025">
            <w:pPr>
              <w:pStyle w:val="TableParagraph"/>
              <w:spacing w:before="117"/>
              <w:ind w:left="396" w:right="393"/>
              <w:jc w:val="center"/>
            </w:pPr>
            <w:r>
              <w:t>TSZT</w:t>
            </w:r>
          </w:p>
        </w:tc>
      </w:tr>
    </w:tbl>
    <w:p w14:paraId="3D498144" w14:textId="77777777" w:rsidR="00A40DAE" w:rsidRDefault="00836025">
      <w:pPr>
        <w:pStyle w:val="Nagwek1"/>
        <w:spacing w:before="117"/>
        <w:jc w:val="both"/>
      </w:pPr>
      <w:r>
        <w:t>Standard technologii obejmuje:</w:t>
      </w:r>
    </w:p>
    <w:p w14:paraId="47F0E106" w14:textId="61EBDD27" w:rsidR="00A40DAE" w:rsidRDefault="00836025">
      <w:pPr>
        <w:pStyle w:val="Akapitzlist"/>
        <w:numPr>
          <w:ilvl w:val="1"/>
          <w:numId w:val="16"/>
        </w:numPr>
        <w:tabs>
          <w:tab w:val="left" w:pos="997"/>
        </w:tabs>
        <w:spacing w:before="119"/>
        <w:ind w:hanging="361"/>
        <w:jc w:val="both"/>
      </w:pPr>
      <w:r>
        <w:t xml:space="preserve">ręczne zdarcie pokrywy gleby na talerzach </w:t>
      </w:r>
      <w:r w:rsidR="004217C0" w:rsidRPr="00E833AC">
        <w:rPr>
          <w:rFonts w:asciiTheme="majorHAnsi" w:eastAsia="Calibri" w:hAnsiTheme="majorHAnsi" w:cs="Arial"/>
          <w:lang w:eastAsia="en-US"/>
        </w:rPr>
        <w:t>(40 x 40 cm lub 60x60 cm),</w:t>
      </w:r>
      <w:r>
        <w:t>na placówkach (o średnicy</w:t>
      </w:r>
      <w:r>
        <w:rPr>
          <w:spacing w:val="8"/>
        </w:rPr>
        <w:t xml:space="preserve"> </w:t>
      </w:r>
      <w:r w:rsidR="004217C0" w:rsidRPr="00E833AC">
        <w:rPr>
          <w:rFonts w:asciiTheme="majorHAnsi" w:eastAsia="Calibri" w:hAnsiTheme="majorHAnsi" w:cs="Arial"/>
          <w:lang w:eastAsia="en-US"/>
        </w:rPr>
        <w:t>1,2 m</w:t>
      </w:r>
      <w:r w:rsidR="004217C0">
        <w:rPr>
          <w:rFonts w:asciiTheme="majorHAnsi" w:eastAsia="Calibri" w:hAnsiTheme="majorHAnsi" w:cs="Arial"/>
          <w:lang w:eastAsia="en-US"/>
        </w:rPr>
        <w:t>)</w:t>
      </w:r>
      <w:r w:rsidR="004217C0">
        <w:t xml:space="preserve"> </w:t>
      </w:r>
    </w:p>
    <w:p w14:paraId="7EF57C6A" w14:textId="05B8BFF9" w:rsidR="00A40DAE" w:rsidRDefault="00836025">
      <w:pPr>
        <w:pStyle w:val="Tekstpodstawowy"/>
        <w:spacing w:before="2"/>
        <w:ind w:right="291" w:firstLine="0"/>
        <w:jc w:val="both"/>
      </w:pPr>
      <w:r>
        <w:t xml:space="preserve">m) oraz talerzach pod okapem drzewostanu </w:t>
      </w:r>
      <w:r w:rsidR="004217C0" w:rsidRPr="00E833AC">
        <w:rPr>
          <w:rFonts w:asciiTheme="majorHAnsi" w:eastAsia="Calibri" w:hAnsiTheme="majorHAnsi" w:cs="Arial"/>
          <w:lang w:eastAsia="en-US"/>
        </w:rPr>
        <w:t xml:space="preserve">(40x40 cm) </w:t>
      </w:r>
      <w:r>
        <w:t>np. przy pomocy motyki lub szpadla do gleby mineralnej, w więźbie (odległości pomiędzy środkami sąsiednich talerzy, placówek) lub ich ilości określonej w zleceniu.</w:t>
      </w:r>
    </w:p>
    <w:p w14:paraId="2AB2FB86" w14:textId="77777777" w:rsidR="00A40DAE" w:rsidRDefault="00836025">
      <w:pPr>
        <w:pStyle w:val="Akapitzlist"/>
        <w:numPr>
          <w:ilvl w:val="1"/>
          <w:numId w:val="16"/>
        </w:numPr>
        <w:tabs>
          <w:tab w:val="left" w:pos="997"/>
        </w:tabs>
        <w:spacing w:line="269" w:lineRule="exact"/>
        <w:ind w:hanging="361"/>
        <w:jc w:val="both"/>
      </w:pPr>
      <w:r>
        <w:t>ręczne usunięcie chwastów i wytrząśnięcie próchnicy ze zdartej pokrywy</w:t>
      </w:r>
      <w:r>
        <w:rPr>
          <w:spacing w:val="-15"/>
        </w:rPr>
        <w:t xml:space="preserve"> </w:t>
      </w:r>
      <w:r>
        <w:t>gleby.</w:t>
      </w:r>
    </w:p>
    <w:p w14:paraId="2F6817D3" w14:textId="77777777" w:rsidR="00A40DAE" w:rsidRDefault="00836025">
      <w:pPr>
        <w:pStyle w:val="Nagwek1"/>
        <w:spacing w:before="121"/>
      </w:pPr>
      <w:r>
        <w:t>Uwagi:</w:t>
      </w:r>
    </w:p>
    <w:p w14:paraId="4766D2D1" w14:textId="77777777" w:rsidR="00A40DAE" w:rsidRDefault="00836025">
      <w:pPr>
        <w:pStyle w:val="Akapitzlist"/>
        <w:numPr>
          <w:ilvl w:val="0"/>
          <w:numId w:val="11"/>
        </w:numPr>
        <w:tabs>
          <w:tab w:val="left" w:pos="996"/>
          <w:tab w:val="left" w:pos="997"/>
        </w:tabs>
        <w:spacing w:before="118"/>
        <w:ind w:hanging="361"/>
      </w:pPr>
      <w:r>
        <w:t>sprzęt i narzędzia niezbędne do wykonania zabiegu zapewnia</w:t>
      </w:r>
      <w:r>
        <w:rPr>
          <w:spacing w:val="-14"/>
        </w:rPr>
        <w:t xml:space="preserve"> </w:t>
      </w:r>
      <w:r>
        <w:t>Wykonawca.</w:t>
      </w:r>
    </w:p>
    <w:p w14:paraId="4EB27B9C" w14:textId="77777777" w:rsidR="00A40DAE" w:rsidRDefault="00836025">
      <w:pPr>
        <w:pStyle w:val="Nagwek1"/>
        <w:spacing w:before="111"/>
      </w:pPr>
      <w:r>
        <w:t>Procedura odbioru:</w:t>
      </w:r>
    </w:p>
    <w:p w14:paraId="303CE7CA" w14:textId="77777777" w:rsidR="00A40DAE" w:rsidRDefault="00836025">
      <w:pPr>
        <w:pStyle w:val="Akapitzlist"/>
        <w:numPr>
          <w:ilvl w:val="0"/>
          <w:numId w:val="11"/>
        </w:numPr>
        <w:tabs>
          <w:tab w:val="left" w:pos="997"/>
        </w:tabs>
        <w:spacing w:before="119"/>
        <w:ind w:right="288"/>
        <w:jc w:val="both"/>
      </w:pPr>
      <w: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w:t>
      </w:r>
      <w:r>
        <w:rPr>
          <w:spacing w:val="-5"/>
        </w:rPr>
        <w:t xml:space="preserve"> </w:t>
      </w:r>
      <w:r>
        <w:t>+/-</w:t>
      </w:r>
      <w:r>
        <w:rPr>
          <w:spacing w:val="-4"/>
        </w:rPr>
        <w:t xml:space="preserve"> </w:t>
      </w:r>
      <w:r>
        <w:t>10%</w:t>
      </w:r>
      <w:r>
        <w:rPr>
          <w:spacing w:val="-4"/>
        </w:rPr>
        <w:t xml:space="preserve"> </w:t>
      </w:r>
      <w:r>
        <w:t>w</w:t>
      </w:r>
      <w:r>
        <w:rPr>
          <w:spacing w:val="-6"/>
        </w:rPr>
        <w:t xml:space="preserve"> </w:t>
      </w:r>
      <w:r>
        <w:t>ilości</w:t>
      </w:r>
      <w:r>
        <w:rPr>
          <w:spacing w:val="-4"/>
        </w:rPr>
        <w:t xml:space="preserve"> </w:t>
      </w:r>
      <w:r>
        <w:t>wykonanych</w:t>
      </w:r>
      <w:r>
        <w:rPr>
          <w:spacing w:val="-4"/>
        </w:rPr>
        <w:t xml:space="preserve"> </w:t>
      </w:r>
      <w:r>
        <w:t>talerzy</w:t>
      </w:r>
      <w:r>
        <w:rPr>
          <w:spacing w:val="-6"/>
        </w:rPr>
        <w:t xml:space="preserve"> </w:t>
      </w:r>
      <w:r>
        <w:t>i</w:t>
      </w:r>
      <w:r>
        <w:rPr>
          <w:spacing w:val="-3"/>
        </w:rPr>
        <w:t xml:space="preserve"> </w:t>
      </w:r>
      <w:r>
        <w:t>placówek</w:t>
      </w:r>
      <w:r>
        <w:rPr>
          <w:spacing w:val="-6"/>
        </w:rPr>
        <w:t xml:space="preserve"> </w:t>
      </w:r>
      <w:r>
        <w:t>w</w:t>
      </w:r>
      <w:r>
        <w:rPr>
          <w:spacing w:val="-5"/>
        </w:rPr>
        <w:t xml:space="preserve"> </w:t>
      </w:r>
      <w:r>
        <w:t>stosunku</w:t>
      </w:r>
      <w:r>
        <w:rPr>
          <w:spacing w:val="-5"/>
        </w:rPr>
        <w:t xml:space="preserve"> </w:t>
      </w:r>
      <w:r>
        <w:t>do</w:t>
      </w:r>
      <w:r>
        <w:rPr>
          <w:spacing w:val="-5"/>
        </w:rPr>
        <w:t xml:space="preserve"> </w:t>
      </w:r>
      <w:r>
        <w:t>ilości</w:t>
      </w:r>
      <w:r>
        <w:rPr>
          <w:spacing w:val="-3"/>
        </w:rPr>
        <w:t xml:space="preserve"> </w:t>
      </w:r>
      <w:r>
        <w:t>podanej</w:t>
      </w:r>
      <w:r>
        <w:rPr>
          <w:spacing w:val="-6"/>
        </w:rPr>
        <w:t xml:space="preserve"> </w:t>
      </w:r>
      <w:r>
        <w:t>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w:t>
      </w:r>
      <w:r>
        <w:rPr>
          <w:spacing w:val="-11"/>
        </w:rPr>
        <w:t xml:space="preserve"> </w:t>
      </w:r>
      <w:r>
        <w:t>z</w:t>
      </w:r>
      <w:r>
        <w:rPr>
          <w:spacing w:val="-11"/>
        </w:rPr>
        <w:t xml:space="preserve"> </w:t>
      </w:r>
      <w:r>
        <w:t>braku</w:t>
      </w:r>
      <w:r>
        <w:rPr>
          <w:spacing w:val="-12"/>
        </w:rPr>
        <w:t xml:space="preserve"> </w:t>
      </w:r>
      <w:r>
        <w:t>możliwości</w:t>
      </w:r>
      <w:r>
        <w:rPr>
          <w:spacing w:val="-10"/>
        </w:rPr>
        <w:t xml:space="preserve"> </w:t>
      </w:r>
      <w:r>
        <w:t>jej</w:t>
      </w:r>
      <w:r>
        <w:rPr>
          <w:spacing w:val="-11"/>
        </w:rPr>
        <w:t xml:space="preserve"> </w:t>
      </w:r>
      <w:r>
        <w:t>utrzymania</w:t>
      </w:r>
      <w:r>
        <w:rPr>
          <w:spacing w:val="-11"/>
        </w:rPr>
        <w:t xml:space="preserve"> </w:t>
      </w:r>
      <w:r>
        <w:t>z</w:t>
      </w:r>
      <w:r>
        <w:rPr>
          <w:spacing w:val="-11"/>
        </w:rPr>
        <w:t xml:space="preserve"> </w:t>
      </w:r>
      <w:r>
        <w:t>przyczyn</w:t>
      </w:r>
      <w:r>
        <w:rPr>
          <w:spacing w:val="-11"/>
        </w:rPr>
        <w:t xml:space="preserve"> </w:t>
      </w:r>
      <w:r>
        <w:t>obiektywnych</w:t>
      </w:r>
      <w:r>
        <w:rPr>
          <w:spacing w:val="-11"/>
        </w:rPr>
        <w:t xml:space="preserve"> </w:t>
      </w:r>
      <w:r>
        <w:t>np.</w:t>
      </w:r>
      <w:r>
        <w:rPr>
          <w:spacing w:val="-10"/>
        </w:rPr>
        <w:t xml:space="preserve"> </w:t>
      </w:r>
      <w:r>
        <w:t>pniaki,</w:t>
      </w:r>
      <w:r>
        <w:rPr>
          <w:spacing w:val="-11"/>
        </w:rPr>
        <w:t xml:space="preserve"> </w:t>
      </w:r>
      <w:r>
        <w:t>zabagnienia itp.)</w:t>
      </w:r>
    </w:p>
    <w:p w14:paraId="2B94FB3D" w14:textId="77777777" w:rsidR="00A40DAE" w:rsidRDefault="00836025">
      <w:pPr>
        <w:spacing w:before="112"/>
        <w:ind w:left="984"/>
        <w:jc w:val="both"/>
        <w:rPr>
          <w:i/>
        </w:rPr>
      </w:pPr>
      <w:r>
        <w:rPr>
          <w:i/>
        </w:rPr>
        <w:t>(rozliczenie z dokładnością do dwóch miejsc po przecinku)</w:t>
      </w:r>
    </w:p>
    <w:p w14:paraId="0D77183F" w14:textId="77777777" w:rsidR="00A40DAE" w:rsidRDefault="00A40DAE">
      <w:pPr>
        <w:pStyle w:val="Tekstpodstawowy"/>
        <w:ind w:left="0" w:firstLine="0"/>
        <w:rPr>
          <w:i/>
          <w:sz w:val="2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3C716B6D" w14:textId="77777777">
        <w:trPr>
          <w:trHeight w:val="1013"/>
        </w:trPr>
        <w:tc>
          <w:tcPr>
            <w:tcW w:w="667" w:type="dxa"/>
          </w:tcPr>
          <w:p w14:paraId="256F4E29" w14:textId="77777777" w:rsidR="00A40DAE" w:rsidRDefault="00836025">
            <w:pPr>
              <w:pStyle w:val="TableParagraph"/>
              <w:spacing w:before="120"/>
              <w:ind w:left="0" w:right="196"/>
              <w:jc w:val="right"/>
              <w:rPr>
                <w:b/>
                <w:i/>
              </w:rPr>
            </w:pPr>
            <w:r>
              <w:rPr>
                <w:b/>
                <w:i/>
              </w:rPr>
              <w:lastRenderedPageBreak/>
              <w:t>Nr</w:t>
            </w:r>
          </w:p>
        </w:tc>
        <w:tc>
          <w:tcPr>
            <w:tcW w:w="1793" w:type="dxa"/>
          </w:tcPr>
          <w:p w14:paraId="3A16546F" w14:textId="77777777" w:rsidR="00A40DAE" w:rsidRDefault="00836025">
            <w:pPr>
              <w:pStyle w:val="TableParagraph"/>
              <w:spacing w:before="120"/>
              <w:ind w:left="107" w:right="266"/>
              <w:rPr>
                <w:b/>
                <w:i/>
              </w:rPr>
            </w:pPr>
            <w:r>
              <w:rPr>
                <w:b/>
                <w:i/>
              </w:rPr>
              <w:t>Kod czynności do rozliczenia</w:t>
            </w:r>
          </w:p>
        </w:tc>
        <w:tc>
          <w:tcPr>
            <w:tcW w:w="1704" w:type="dxa"/>
          </w:tcPr>
          <w:p w14:paraId="05B2027D" w14:textId="77777777" w:rsidR="00A40DAE" w:rsidRDefault="00836025">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91638EC" w14:textId="77777777" w:rsidR="00A40DAE" w:rsidRDefault="00836025">
            <w:pPr>
              <w:pStyle w:val="TableParagraph"/>
              <w:spacing w:before="0"/>
              <w:ind w:left="0" w:right="93"/>
              <w:jc w:val="right"/>
              <w:rPr>
                <w:b/>
                <w:i/>
              </w:rPr>
            </w:pPr>
            <w:r>
              <w:rPr>
                <w:b/>
                <w:i/>
                <w:spacing w:val="-1"/>
              </w:rPr>
              <w:t>wyceny</w:t>
            </w:r>
          </w:p>
        </w:tc>
        <w:tc>
          <w:tcPr>
            <w:tcW w:w="3858" w:type="dxa"/>
          </w:tcPr>
          <w:p w14:paraId="04928277" w14:textId="77777777" w:rsidR="00A40DAE" w:rsidRDefault="00836025">
            <w:pPr>
              <w:pStyle w:val="TableParagraph"/>
              <w:spacing w:before="120"/>
              <w:ind w:left="108"/>
              <w:rPr>
                <w:b/>
                <w:i/>
              </w:rPr>
            </w:pPr>
            <w:r>
              <w:rPr>
                <w:b/>
                <w:i/>
              </w:rPr>
              <w:t>Opis kodu czynności</w:t>
            </w:r>
          </w:p>
        </w:tc>
        <w:tc>
          <w:tcPr>
            <w:tcW w:w="1330" w:type="dxa"/>
          </w:tcPr>
          <w:p w14:paraId="03A3C2B6" w14:textId="77777777" w:rsidR="00A40DAE" w:rsidRDefault="00836025">
            <w:pPr>
              <w:pStyle w:val="TableParagraph"/>
              <w:spacing w:before="120"/>
              <w:ind w:left="108" w:right="215"/>
              <w:rPr>
                <w:b/>
                <w:i/>
              </w:rPr>
            </w:pPr>
            <w:r>
              <w:rPr>
                <w:b/>
                <w:i/>
              </w:rPr>
              <w:t>Jednostka miary</w:t>
            </w:r>
          </w:p>
        </w:tc>
      </w:tr>
      <w:tr w:rsidR="00A40DAE" w14:paraId="06F50142" w14:textId="77777777">
        <w:trPr>
          <w:trHeight w:val="755"/>
        </w:trPr>
        <w:tc>
          <w:tcPr>
            <w:tcW w:w="667" w:type="dxa"/>
          </w:tcPr>
          <w:p w14:paraId="66330DFC" w14:textId="77777777" w:rsidR="00A40DAE" w:rsidRDefault="00836025">
            <w:pPr>
              <w:pStyle w:val="TableParagraph"/>
              <w:ind w:left="0" w:right="199"/>
              <w:jc w:val="right"/>
            </w:pPr>
            <w:r>
              <w:t>57</w:t>
            </w:r>
          </w:p>
        </w:tc>
        <w:tc>
          <w:tcPr>
            <w:tcW w:w="1793" w:type="dxa"/>
          </w:tcPr>
          <w:p w14:paraId="4FAC7122" w14:textId="77777777" w:rsidR="00A40DAE" w:rsidRDefault="00836025">
            <w:pPr>
              <w:pStyle w:val="TableParagraph"/>
              <w:ind w:left="107"/>
            </w:pPr>
            <w:r>
              <w:t>PRZ-PAS</w:t>
            </w:r>
          </w:p>
        </w:tc>
        <w:tc>
          <w:tcPr>
            <w:tcW w:w="1704" w:type="dxa"/>
          </w:tcPr>
          <w:p w14:paraId="257D1778" w14:textId="77777777" w:rsidR="00A40DAE" w:rsidRDefault="00836025">
            <w:pPr>
              <w:pStyle w:val="TableParagraph"/>
              <w:ind w:left="108"/>
            </w:pPr>
            <w:r>
              <w:t>PRZ-PAS</w:t>
            </w:r>
          </w:p>
        </w:tc>
        <w:tc>
          <w:tcPr>
            <w:tcW w:w="3858" w:type="dxa"/>
          </w:tcPr>
          <w:p w14:paraId="4AFA2292" w14:textId="77777777" w:rsidR="00A40DAE" w:rsidRDefault="00836025">
            <w:pPr>
              <w:pStyle w:val="TableParagraph"/>
              <w:ind w:left="108" w:right="204"/>
            </w:pPr>
            <w:r>
              <w:t>Przekopanie gleby na pasach w miejscu sadzenia</w:t>
            </w:r>
          </w:p>
        </w:tc>
        <w:tc>
          <w:tcPr>
            <w:tcW w:w="1330" w:type="dxa"/>
          </w:tcPr>
          <w:p w14:paraId="790D1BEB" w14:textId="77777777" w:rsidR="00A40DAE" w:rsidRDefault="00836025">
            <w:pPr>
              <w:pStyle w:val="TableParagraph"/>
              <w:ind w:left="372"/>
            </w:pPr>
            <w:r>
              <w:t>KMTR</w:t>
            </w:r>
          </w:p>
        </w:tc>
      </w:tr>
    </w:tbl>
    <w:p w14:paraId="003DF043" w14:textId="77777777" w:rsidR="00A40DAE" w:rsidRDefault="00836025">
      <w:pPr>
        <w:pStyle w:val="Nagwek1"/>
      </w:pPr>
      <w:r>
        <w:t>Standard technologii prac obejmuje:</w:t>
      </w:r>
    </w:p>
    <w:p w14:paraId="6336DF0E" w14:textId="77777777" w:rsidR="00A40DAE" w:rsidRDefault="00836025">
      <w:pPr>
        <w:pStyle w:val="Akapitzlist"/>
        <w:numPr>
          <w:ilvl w:val="1"/>
          <w:numId w:val="16"/>
        </w:numPr>
        <w:tabs>
          <w:tab w:val="left" w:pos="996"/>
          <w:tab w:val="left" w:pos="997"/>
        </w:tabs>
        <w:spacing w:before="122"/>
        <w:ind w:right="292"/>
      </w:pPr>
      <w:r>
        <w:t>przekopanie i spulchnienie gleby na pasach w miejscu sadzenia na głębokość minimum 25 cm; w warunkach górskich minimum 15</w:t>
      </w:r>
      <w:r>
        <w:rPr>
          <w:spacing w:val="-5"/>
        </w:rPr>
        <w:t xml:space="preserve"> </w:t>
      </w:r>
      <w:r>
        <w:t>cm.</w:t>
      </w:r>
    </w:p>
    <w:p w14:paraId="4B17F613" w14:textId="77777777" w:rsidR="00A40DAE" w:rsidRDefault="00836025">
      <w:pPr>
        <w:pStyle w:val="Nagwek1"/>
        <w:spacing w:before="120"/>
      </w:pPr>
      <w:r>
        <w:t>Uwagi:</w:t>
      </w:r>
    </w:p>
    <w:p w14:paraId="714824E5" w14:textId="77777777" w:rsidR="00A40DAE" w:rsidRDefault="00836025">
      <w:pPr>
        <w:pStyle w:val="Akapitzlist"/>
        <w:numPr>
          <w:ilvl w:val="0"/>
          <w:numId w:val="11"/>
        </w:numPr>
        <w:tabs>
          <w:tab w:val="left" w:pos="996"/>
          <w:tab w:val="left" w:pos="997"/>
        </w:tabs>
        <w:spacing w:before="119"/>
        <w:ind w:hanging="361"/>
      </w:pPr>
      <w:r>
        <w:t>sprzęt i narzędzia niezbędne do wykonania zabiegu zapewnia</w:t>
      </w:r>
      <w:r>
        <w:rPr>
          <w:spacing w:val="-14"/>
        </w:rPr>
        <w:t xml:space="preserve"> </w:t>
      </w:r>
      <w:r>
        <w:t>Wykonawca.</w:t>
      </w:r>
    </w:p>
    <w:p w14:paraId="0F853CB8" w14:textId="77777777" w:rsidR="00A40DAE" w:rsidRDefault="00836025">
      <w:pPr>
        <w:pStyle w:val="Nagwek1"/>
        <w:spacing w:before="77"/>
        <w:jc w:val="both"/>
      </w:pPr>
      <w:r>
        <w:t>Procedura odbioru:</w:t>
      </w:r>
    </w:p>
    <w:p w14:paraId="057725CE" w14:textId="77777777" w:rsidR="00A40DAE" w:rsidRDefault="00836025">
      <w:pPr>
        <w:pStyle w:val="Akapitzlist"/>
        <w:numPr>
          <w:ilvl w:val="0"/>
          <w:numId w:val="11"/>
        </w:numPr>
        <w:tabs>
          <w:tab w:val="left" w:pos="997"/>
        </w:tabs>
        <w:spacing w:before="123" w:line="237" w:lineRule="auto"/>
        <w:ind w:right="290"/>
        <w:jc w:val="both"/>
      </w:pPr>
      <w:r>
        <w:t>odbiór prac nastąpi poprzez zweryfikowanie prawidłowości ich wykonania z opisem czynności</w:t>
      </w:r>
      <w:r>
        <w:rPr>
          <w:spacing w:val="-13"/>
        </w:rPr>
        <w:t xml:space="preserve"> </w:t>
      </w:r>
      <w:r>
        <w:t>i</w:t>
      </w:r>
      <w:r>
        <w:rPr>
          <w:spacing w:val="-13"/>
        </w:rPr>
        <w:t xml:space="preserve"> </w:t>
      </w:r>
      <w:r>
        <w:t>zleceniem</w:t>
      </w:r>
      <w:r>
        <w:rPr>
          <w:spacing w:val="-12"/>
        </w:rPr>
        <w:t xml:space="preserve"> </w:t>
      </w:r>
      <w:r>
        <w:t>oraz</w:t>
      </w:r>
      <w:r>
        <w:rPr>
          <w:spacing w:val="-11"/>
        </w:rPr>
        <w:t xml:space="preserve"> </w:t>
      </w:r>
      <w:r>
        <w:t>określeniem</w:t>
      </w:r>
      <w:r>
        <w:rPr>
          <w:spacing w:val="-10"/>
        </w:rPr>
        <w:t xml:space="preserve"> </w:t>
      </w:r>
      <w:r>
        <w:t>długości</w:t>
      </w:r>
      <w:r>
        <w:rPr>
          <w:spacing w:val="-11"/>
        </w:rPr>
        <w:t xml:space="preserve"> </w:t>
      </w:r>
      <w:r>
        <w:t>pasów</w:t>
      </w:r>
      <w:r>
        <w:rPr>
          <w:spacing w:val="-11"/>
        </w:rPr>
        <w:t xml:space="preserve"> </w:t>
      </w:r>
      <w:r>
        <w:t>na</w:t>
      </w:r>
      <w:r>
        <w:rPr>
          <w:spacing w:val="-13"/>
        </w:rPr>
        <w:t xml:space="preserve"> </w:t>
      </w:r>
      <w:r>
        <w:t>podstawie</w:t>
      </w:r>
      <w:r>
        <w:rPr>
          <w:spacing w:val="-11"/>
        </w:rPr>
        <w:t xml:space="preserve"> </w:t>
      </w:r>
      <w:r>
        <w:t>pomiaru</w:t>
      </w:r>
      <w:r>
        <w:rPr>
          <w:spacing w:val="-11"/>
        </w:rPr>
        <w:t xml:space="preserve"> </w:t>
      </w:r>
      <w:r>
        <w:t>powierzchni wykonanego zabiegu (np. przy pomocy: dalmierza, taśmy mierniczej, GPS, itp). Przyjmuje się, że na 1 HA, gdzie odległość pomiędzy pasami wynosi …... m (+/- 10%) jest</w:t>
      </w:r>
      <w:r>
        <w:rPr>
          <w:spacing w:val="20"/>
        </w:rPr>
        <w:t xml:space="preserve"> </w:t>
      </w:r>
      <w:r>
        <w:t>mb</w:t>
      </w:r>
    </w:p>
    <w:p w14:paraId="46F203D6" w14:textId="77777777" w:rsidR="00A40DAE" w:rsidRDefault="00836025">
      <w:pPr>
        <w:pStyle w:val="Tekstpodstawowy"/>
        <w:ind w:right="292" w:firstLine="0"/>
        <w:jc w:val="both"/>
      </w:pPr>
      <w:r>
        <w:t>(metrów bieżących) wykonanych pasów. W celu ustalenia odległości pomiędzy pasami zgodnie     z     powyższym     założeniem     należy     dokonać     pomiaru     w     minimum  3</w:t>
      </w:r>
    </w:p>
    <w:p w14:paraId="4D8A04D4" w14:textId="77777777" w:rsidR="00A40DAE" w:rsidRDefault="00836025">
      <w:pPr>
        <w:pStyle w:val="Tekstpodstawowy"/>
        <w:ind w:right="291" w:firstLine="0"/>
        <w:jc w:val="both"/>
      </w:pPr>
      <w:r>
        <w:t>(reprezentatywnych)</w:t>
      </w:r>
      <w:r>
        <w:rPr>
          <w:spacing w:val="-16"/>
        </w:rPr>
        <w:t xml:space="preserve"> </w:t>
      </w:r>
      <w:r>
        <w:t>miejscach</w:t>
      </w:r>
      <w:r>
        <w:rPr>
          <w:spacing w:val="-12"/>
        </w:rPr>
        <w:t xml:space="preserve"> </w:t>
      </w:r>
      <w:r>
        <w:t>na</w:t>
      </w:r>
      <w:r>
        <w:rPr>
          <w:spacing w:val="-13"/>
        </w:rPr>
        <w:t xml:space="preserve"> </w:t>
      </w:r>
      <w:r>
        <w:t>każdy</w:t>
      </w:r>
      <w:r>
        <w:rPr>
          <w:spacing w:val="-13"/>
        </w:rPr>
        <w:t xml:space="preserve"> </w:t>
      </w:r>
      <w:r>
        <w:t>zlecony</w:t>
      </w:r>
      <w:r>
        <w:rPr>
          <w:spacing w:val="-14"/>
        </w:rPr>
        <w:t xml:space="preserve"> </w:t>
      </w:r>
      <w:r>
        <w:t>do</w:t>
      </w:r>
      <w:r>
        <w:rPr>
          <w:spacing w:val="-15"/>
        </w:rPr>
        <w:t xml:space="preserve"> </w:t>
      </w:r>
      <w:r>
        <w:t>przygotowania</w:t>
      </w:r>
      <w:r>
        <w:rPr>
          <w:spacing w:val="-14"/>
        </w:rPr>
        <w:t xml:space="preserve"> </w:t>
      </w:r>
      <w:r>
        <w:t>hektar.</w:t>
      </w:r>
      <w:r>
        <w:rPr>
          <w:spacing w:val="-13"/>
        </w:rPr>
        <w:t xml:space="preserve"> </w:t>
      </w:r>
      <w:r>
        <w:t>Pomiar</w:t>
      </w:r>
      <w:r>
        <w:rPr>
          <w:spacing w:val="-13"/>
        </w:rPr>
        <w:t xml:space="preserve"> </w:t>
      </w:r>
      <w:r>
        <w:t>polegać będzie</w:t>
      </w:r>
      <w:r>
        <w:rPr>
          <w:spacing w:val="-10"/>
        </w:rPr>
        <w:t xml:space="preserve"> </w:t>
      </w:r>
      <w:r>
        <w:t>na</w:t>
      </w:r>
      <w:r>
        <w:rPr>
          <w:spacing w:val="-9"/>
        </w:rPr>
        <w:t xml:space="preserve"> </w:t>
      </w:r>
      <w:r>
        <w:t>określeniu</w:t>
      </w:r>
      <w:r>
        <w:rPr>
          <w:spacing w:val="-9"/>
        </w:rPr>
        <w:t xml:space="preserve"> </w:t>
      </w:r>
      <w:r>
        <w:t>średniej</w:t>
      </w:r>
      <w:r>
        <w:rPr>
          <w:spacing w:val="-10"/>
        </w:rPr>
        <w:t xml:space="preserve"> </w:t>
      </w:r>
      <w:r>
        <w:t>odległości</w:t>
      </w:r>
      <w:r>
        <w:rPr>
          <w:spacing w:val="-8"/>
        </w:rPr>
        <w:t xml:space="preserve"> </w:t>
      </w:r>
      <w:r>
        <w:t>pomiędzy</w:t>
      </w:r>
      <w:r>
        <w:rPr>
          <w:spacing w:val="-10"/>
        </w:rPr>
        <w:t xml:space="preserve"> </w:t>
      </w:r>
      <w:r>
        <w:t>jedenastoma</w:t>
      </w:r>
      <w:r>
        <w:rPr>
          <w:spacing w:val="-9"/>
        </w:rPr>
        <w:t xml:space="preserve"> </w:t>
      </w:r>
      <w:r>
        <w:t>(11)</w:t>
      </w:r>
      <w:r>
        <w:rPr>
          <w:spacing w:val="-10"/>
        </w:rPr>
        <w:t xml:space="preserve"> </w:t>
      </w:r>
      <w:r>
        <w:t>sąsiadującymi</w:t>
      </w:r>
      <w:r>
        <w:rPr>
          <w:spacing w:val="-8"/>
        </w:rPr>
        <w:t xml:space="preserve"> </w:t>
      </w:r>
      <w:r>
        <w:t>ze</w:t>
      </w:r>
      <w:r>
        <w:rPr>
          <w:spacing w:val="-8"/>
        </w:rPr>
        <w:t xml:space="preserve"> </w:t>
      </w:r>
      <w:r>
        <w:t>sobą pasami.</w:t>
      </w:r>
      <w:r>
        <w:rPr>
          <w:spacing w:val="-9"/>
        </w:rPr>
        <w:t xml:space="preserve"> </w:t>
      </w:r>
      <w:r>
        <w:t>Średnia</w:t>
      </w:r>
      <w:r>
        <w:rPr>
          <w:spacing w:val="-9"/>
        </w:rPr>
        <w:t xml:space="preserve"> </w:t>
      </w:r>
      <w:r>
        <w:t>odległość</w:t>
      </w:r>
      <w:r>
        <w:rPr>
          <w:spacing w:val="-10"/>
        </w:rPr>
        <w:t xml:space="preserve"> </w:t>
      </w:r>
      <w:r>
        <w:t>między</w:t>
      </w:r>
      <w:r>
        <w:rPr>
          <w:spacing w:val="-8"/>
        </w:rPr>
        <w:t xml:space="preserve"> </w:t>
      </w:r>
      <w:r>
        <w:t>pasami</w:t>
      </w:r>
      <w:r>
        <w:rPr>
          <w:spacing w:val="-8"/>
        </w:rPr>
        <w:t xml:space="preserve"> </w:t>
      </w:r>
      <w:r>
        <w:t>w</w:t>
      </w:r>
      <w:r>
        <w:rPr>
          <w:spacing w:val="-10"/>
        </w:rPr>
        <w:t xml:space="preserve"> </w:t>
      </w:r>
      <w:r>
        <w:t>danej</w:t>
      </w:r>
      <w:r>
        <w:rPr>
          <w:spacing w:val="-9"/>
        </w:rPr>
        <w:t xml:space="preserve"> </w:t>
      </w:r>
      <w:r>
        <w:t>próbie</w:t>
      </w:r>
      <w:r>
        <w:rPr>
          <w:spacing w:val="-8"/>
        </w:rPr>
        <w:t xml:space="preserve"> </w:t>
      </w:r>
      <w:r>
        <w:t>to</w:t>
      </w:r>
      <w:r>
        <w:rPr>
          <w:spacing w:val="-9"/>
        </w:rPr>
        <w:t xml:space="preserve"> </w:t>
      </w:r>
      <w:r>
        <w:t>1/10</w:t>
      </w:r>
      <w:r>
        <w:rPr>
          <w:spacing w:val="-8"/>
        </w:rPr>
        <w:t xml:space="preserve"> </w:t>
      </w:r>
      <w:r>
        <w:t>mierzonej</w:t>
      </w:r>
      <w:r>
        <w:rPr>
          <w:spacing w:val="-10"/>
        </w:rPr>
        <w:t xml:space="preserve"> </w:t>
      </w:r>
      <w:r>
        <w:t>prostopadle</w:t>
      </w:r>
      <w:r>
        <w:rPr>
          <w:spacing w:val="-9"/>
        </w:rPr>
        <w:t xml:space="preserve"> </w:t>
      </w:r>
      <w:r>
        <w:t>do przebiegu pasów odległości między osiami pasa 1 i 11 Odległością porównywaną z zakładaną</w:t>
      </w:r>
      <w:r>
        <w:rPr>
          <w:spacing w:val="-6"/>
        </w:rPr>
        <w:t xml:space="preserve"> </w:t>
      </w:r>
      <w:r>
        <w:t>jest</w:t>
      </w:r>
      <w:r>
        <w:rPr>
          <w:spacing w:val="-5"/>
        </w:rPr>
        <w:t xml:space="preserve"> </w:t>
      </w:r>
      <w:r>
        <w:t>średnia</w:t>
      </w:r>
      <w:r>
        <w:rPr>
          <w:spacing w:val="-4"/>
        </w:rPr>
        <w:t xml:space="preserve"> </w:t>
      </w:r>
      <w:r>
        <w:t>z</w:t>
      </w:r>
      <w:r>
        <w:rPr>
          <w:spacing w:val="-4"/>
        </w:rPr>
        <w:t xml:space="preserve"> </w:t>
      </w:r>
      <w:r>
        <w:t>wszystkich</w:t>
      </w:r>
      <w:r>
        <w:rPr>
          <w:spacing w:val="-4"/>
        </w:rPr>
        <w:t xml:space="preserve"> </w:t>
      </w:r>
      <w:r>
        <w:t>prób</w:t>
      </w:r>
      <w:r>
        <w:rPr>
          <w:spacing w:val="-5"/>
        </w:rPr>
        <w:t xml:space="preserve"> </w:t>
      </w:r>
      <w:r>
        <w:t>(np.</w:t>
      </w:r>
      <w:r>
        <w:rPr>
          <w:spacing w:val="-5"/>
        </w:rPr>
        <w:t xml:space="preserve"> </w:t>
      </w:r>
      <w:r>
        <w:t>z</w:t>
      </w:r>
      <w:r>
        <w:rPr>
          <w:spacing w:val="-4"/>
        </w:rPr>
        <w:t xml:space="preserve"> </w:t>
      </w:r>
      <w:r>
        <w:t>12</w:t>
      </w:r>
      <w:r>
        <w:rPr>
          <w:spacing w:val="-1"/>
        </w:rPr>
        <w:t xml:space="preserve"> </w:t>
      </w:r>
      <w:r>
        <w:t>prób</w:t>
      </w:r>
      <w:r>
        <w:rPr>
          <w:spacing w:val="-5"/>
        </w:rPr>
        <w:t xml:space="preserve"> </w:t>
      </w:r>
      <w:r>
        <w:t>wykonanych</w:t>
      </w:r>
      <w:r>
        <w:rPr>
          <w:spacing w:val="-5"/>
        </w:rPr>
        <w:t xml:space="preserve"> </w:t>
      </w:r>
      <w:r>
        <w:t>na</w:t>
      </w:r>
      <w:r>
        <w:rPr>
          <w:spacing w:val="-4"/>
        </w:rPr>
        <w:t xml:space="preserve"> </w:t>
      </w:r>
      <w:r>
        <w:t>4</w:t>
      </w:r>
      <w:r>
        <w:rPr>
          <w:spacing w:val="-4"/>
        </w:rPr>
        <w:t xml:space="preserve"> </w:t>
      </w:r>
      <w:r>
        <w:t>ha</w:t>
      </w:r>
      <w:r>
        <w:rPr>
          <w:spacing w:val="-1"/>
        </w:rPr>
        <w:t xml:space="preserve"> </w:t>
      </w:r>
      <w:r>
        <w:t>powierzchni).</w:t>
      </w:r>
    </w:p>
    <w:p w14:paraId="42E81BEC" w14:textId="77777777" w:rsidR="00A40DAE" w:rsidRDefault="00836025">
      <w:pPr>
        <w:pStyle w:val="Akapitzlist"/>
        <w:numPr>
          <w:ilvl w:val="0"/>
          <w:numId w:val="11"/>
        </w:numPr>
        <w:tabs>
          <w:tab w:val="left" w:pos="997"/>
        </w:tabs>
        <w:spacing w:before="3" w:line="235" w:lineRule="auto"/>
        <w:ind w:right="293"/>
        <w:jc w:val="both"/>
      </w:pPr>
      <w:r>
        <w:t>głębokość przekopania i spulchnienia zostanie zweryfikowana w sposób jednoznacznie potwierdzający</w:t>
      </w:r>
      <w:r>
        <w:rPr>
          <w:spacing w:val="-8"/>
        </w:rPr>
        <w:t xml:space="preserve"> </w:t>
      </w:r>
      <w:r>
        <w:t>jakość</w:t>
      </w:r>
      <w:r>
        <w:rPr>
          <w:spacing w:val="-5"/>
        </w:rPr>
        <w:t xml:space="preserve"> </w:t>
      </w:r>
      <w:r>
        <w:t>wykonanych</w:t>
      </w:r>
      <w:r>
        <w:rPr>
          <w:spacing w:val="-6"/>
        </w:rPr>
        <w:t xml:space="preserve"> </w:t>
      </w:r>
      <w:r>
        <w:t>prac,</w:t>
      </w:r>
      <w:r>
        <w:rPr>
          <w:spacing w:val="-6"/>
        </w:rPr>
        <w:t xml:space="preserve"> </w:t>
      </w:r>
      <w:r>
        <w:t>poprzez</w:t>
      </w:r>
      <w:r>
        <w:rPr>
          <w:spacing w:val="-6"/>
        </w:rPr>
        <w:t xml:space="preserve"> </w:t>
      </w:r>
      <w:r>
        <w:t>wciskanie</w:t>
      </w:r>
      <w:r>
        <w:rPr>
          <w:spacing w:val="-6"/>
        </w:rPr>
        <w:t xml:space="preserve"> </w:t>
      </w:r>
      <w:r>
        <w:t>w</w:t>
      </w:r>
      <w:r>
        <w:rPr>
          <w:spacing w:val="-7"/>
        </w:rPr>
        <w:t xml:space="preserve"> </w:t>
      </w:r>
      <w:r>
        <w:t>pasy</w:t>
      </w:r>
      <w:r>
        <w:rPr>
          <w:spacing w:val="-7"/>
        </w:rPr>
        <w:t xml:space="preserve"> </w:t>
      </w:r>
      <w:r>
        <w:t>odpowiedniej</w:t>
      </w:r>
      <w:r>
        <w:rPr>
          <w:spacing w:val="-8"/>
        </w:rPr>
        <w:t xml:space="preserve"> </w:t>
      </w:r>
      <w:r>
        <w:t>długości palika (pręta) o średnicy nie wpływającej na jakość</w:t>
      </w:r>
      <w:r>
        <w:rPr>
          <w:spacing w:val="-11"/>
        </w:rPr>
        <w:t xml:space="preserve"> </w:t>
      </w:r>
      <w:r>
        <w:t>pomiaru.</w:t>
      </w:r>
    </w:p>
    <w:p w14:paraId="5D83FD95" w14:textId="77777777" w:rsidR="00A40DAE" w:rsidRDefault="00836025">
      <w:pPr>
        <w:spacing w:before="122"/>
        <w:ind w:left="984"/>
        <w:jc w:val="both"/>
        <w:rPr>
          <w:i/>
        </w:rPr>
      </w:pPr>
      <w:r>
        <w:rPr>
          <w:i/>
        </w:rPr>
        <w:t>(rozliczenie z dokładnością do dwóch miejsc po przecinku)</w:t>
      </w:r>
    </w:p>
    <w:p w14:paraId="2BA41698" w14:textId="77777777" w:rsidR="00A40DAE" w:rsidRDefault="00A40DAE">
      <w:pPr>
        <w:pStyle w:val="Tekstpodstawowy"/>
        <w:spacing w:before="2"/>
        <w:ind w:left="0" w:firstLine="0"/>
        <w:rPr>
          <w:i/>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4E2E3722" w14:textId="77777777">
        <w:trPr>
          <w:trHeight w:val="1014"/>
        </w:trPr>
        <w:tc>
          <w:tcPr>
            <w:tcW w:w="667" w:type="dxa"/>
          </w:tcPr>
          <w:p w14:paraId="51039A69" w14:textId="77777777" w:rsidR="00A40DAE" w:rsidRDefault="00836025">
            <w:pPr>
              <w:pStyle w:val="TableParagraph"/>
              <w:ind w:left="0" w:right="196"/>
              <w:jc w:val="right"/>
              <w:rPr>
                <w:b/>
                <w:i/>
              </w:rPr>
            </w:pPr>
            <w:r>
              <w:rPr>
                <w:b/>
                <w:i/>
              </w:rPr>
              <w:t>Nr</w:t>
            </w:r>
          </w:p>
        </w:tc>
        <w:tc>
          <w:tcPr>
            <w:tcW w:w="1793" w:type="dxa"/>
          </w:tcPr>
          <w:p w14:paraId="12479C24" w14:textId="77777777" w:rsidR="00A40DAE" w:rsidRDefault="00836025">
            <w:pPr>
              <w:pStyle w:val="TableParagraph"/>
              <w:ind w:left="107" w:right="266"/>
              <w:rPr>
                <w:b/>
                <w:i/>
              </w:rPr>
            </w:pPr>
            <w:r>
              <w:rPr>
                <w:b/>
                <w:i/>
              </w:rPr>
              <w:t>Kod czynności do rozliczenia</w:t>
            </w:r>
          </w:p>
        </w:tc>
        <w:tc>
          <w:tcPr>
            <w:tcW w:w="1704" w:type="dxa"/>
          </w:tcPr>
          <w:p w14:paraId="603DDD6E" w14:textId="77777777" w:rsidR="00A40DAE" w:rsidRDefault="00836025" w:rsidP="009A4EA6">
            <w:pPr>
              <w:pStyle w:val="TableParagraph"/>
              <w:ind w:left="300" w:right="94" w:firstLine="81"/>
              <w:jc w:val="center"/>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064A252" w14:textId="77777777" w:rsidR="00A40DAE" w:rsidRDefault="00836025" w:rsidP="009A4EA6">
            <w:pPr>
              <w:pStyle w:val="TableParagraph"/>
              <w:spacing w:before="0"/>
              <w:ind w:left="0" w:right="93"/>
              <w:jc w:val="center"/>
              <w:rPr>
                <w:b/>
                <w:i/>
              </w:rPr>
            </w:pPr>
            <w:r>
              <w:rPr>
                <w:b/>
                <w:i/>
                <w:spacing w:val="-1"/>
              </w:rPr>
              <w:t>wyceny</w:t>
            </w:r>
          </w:p>
        </w:tc>
        <w:tc>
          <w:tcPr>
            <w:tcW w:w="3858" w:type="dxa"/>
          </w:tcPr>
          <w:p w14:paraId="6FB40A10" w14:textId="77777777" w:rsidR="00A40DAE" w:rsidRDefault="00836025">
            <w:pPr>
              <w:pStyle w:val="TableParagraph"/>
              <w:ind w:left="108"/>
              <w:rPr>
                <w:b/>
                <w:i/>
              </w:rPr>
            </w:pPr>
            <w:r>
              <w:rPr>
                <w:b/>
                <w:i/>
              </w:rPr>
              <w:t>Opis kodu czynności</w:t>
            </w:r>
          </w:p>
        </w:tc>
        <w:tc>
          <w:tcPr>
            <w:tcW w:w="1330" w:type="dxa"/>
          </w:tcPr>
          <w:p w14:paraId="68F305B1" w14:textId="77777777" w:rsidR="00A40DAE" w:rsidRDefault="00836025">
            <w:pPr>
              <w:pStyle w:val="TableParagraph"/>
              <w:ind w:left="108" w:right="215"/>
              <w:rPr>
                <w:b/>
                <w:i/>
              </w:rPr>
            </w:pPr>
            <w:r>
              <w:rPr>
                <w:b/>
                <w:i/>
              </w:rPr>
              <w:t>Jednostka miary</w:t>
            </w:r>
          </w:p>
        </w:tc>
      </w:tr>
      <w:tr w:rsidR="00A40DAE" w14:paraId="0473211F" w14:textId="77777777">
        <w:trPr>
          <w:trHeight w:val="755"/>
        </w:trPr>
        <w:tc>
          <w:tcPr>
            <w:tcW w:w="667" w:type="dxa"/>
          </w:tcPr>
          <w:p w14:paraId="5E05F967" w14:textId="77777777" w:rsidR="00A40DAE" w:rsidRDefault="00836025">
            <w:pPr>
              <w:pStyle w:val="TableParagraph"/>
              <w:ind w:left="0" w:right="199"/>
              <w:jc w:val="right"/>
            </w:pPr>
            <w:r>
              <w:t>58</w:t>
            </w:r>
          </w:p>
        </w:tc>
        <w:tc>
          <w:tcPr>
            <w:tcW w:w="1793" w:type="dxa"/>
          </w:tcPr>
          <w:p w14:paraId="263DCD65" w14:textId="77777777" w:rsidR="00A40DAE" w:rsidRDefault="00836025">
            <w:pPr>
              <w:pStyle w:val="TableParagraph"/>
              <w:ind w:left="107"/>
            </w:pPr>
            <w:r>
              <w:t>PRZ-TALSA</w:t>
            </w:r>
          </w:p>
        </w:tc>
        <w:tc>
          <w:tcPr>
            <w:tcW w:w="1704" w:type="dxa"/>
          </w:tcPr>
          <w:p w14:paraId="2BFD6187" w14:textId="77777777" w:rsidR="00A40DAE" w:rsidRDefault="00836025">
            <w:pPr>
              <w:pStyle w:val="TableParagraph"/>
              <w:ind w:left="108"/>
            </w:pPr>
            <w:r>
              <w:t>PRZ-TALSA</w:t>
            </w:r>
          </w:p>
        </w:tc>
        <w:tc>
          <w:tcPr>
            <w:tcW w:w="3858" w:type="dxa"/>
          </w:tcPr>
          <w:p w14:paraId="3293369C" w14:textId="77777777" w:rsidR="00A40DAE" w:rsidRDefault="00836025">
            <w:pPr>
              <w:pStyle w:val="TableParagraph"/>
              <w:ind w:left="108" w:right="576"/>
            </w:pPr>
            <w:r>
              <w:t>Przekopanie gleby na talerzach w miejscu sadzenia</w:t>
            </w:r>
          </w:p>
        </w:tc>
        <w:tc>
          <w:tcPr>
            <w:tcW w:w="1330" w:type="dxa"/>
          </w:tcPr>
          <w:p w14:paraId="54A2CBD9" w14:textId="77777777" w:rsidR="00A40DAE" w:rsidRDefault="00836025">
            <w:pPr>
              <w:pStyle w:val="TableParagraph"/>
              <w:ind w:left="420"/>
            </w:pPr>
            <w:r>
              <w:t>TSZT</w:t>
            </w:r>
          </w:p>
        </w:tc>
      </w:tr>
      <w:tr w:rsidR="00A40DAE" w14:paraId="3B461518" w14:textId="77777777">
        <w:trPr>
          <w:trHeight w:val="756"/>
        </w:trPr>
        <w:tc>
          <w:tcPr>
            <w:tcW w:w="667" w:type="dxa"/>
          </w:tcPr>
          <w:p w14:paraId="4FCA5B35" w14:textId="77777777" w:rsidR="00A40DAE" w:rsidRDefault="00836025">
            <w:pPr>
              <w:pStyle w:val="TableParagraph"/>
              <w:ind w:left="0" w:right="199"/>
              <w:jc w:val="right"/>
            </w:pPr>
            <w:r>
              <w:t>59</w:t>
            </w:r>
          </w:p>
        </w:tc>
        <w:tc>
          <w:tcPr>
            <w:tcW w:w="1793" w:type="dxa"/>
          </w:tcPr>
          <w:p w14:paraId="2119DBE5" w14:textId="77777777" w:rsidR="00A40DAE" w:rsidRDefault="00836025">
            <w:pPr>
              <w:pStyle w:val="TableParagraph"/>
              <w:ind w:left="107"/>
            </w:pPr>
            <w:r>
              <w:t>PRZ-PL12</w:t>
            </w:r>
          </w:p>
        </w:tc>
        <w:tc>
          <w:tcPr>
            <w:tcW w:w="1704" w:type="dxa"/>
          </w:tcPr>
          <w:p w14:paraId="78159949" w14:textId="77777777" w:rsidR="00A40DAE" w:rsidRDefault="00836025">
            <w:pPr>
              <w:pStyle w:val="TableParagraph"/>
              <w:ind w:left="108"/>
            </w:pPr>
            <w:r>
              <w:t>PRZ-PL12</w:t>
            </w:r>
          </w:p>
        </w:tc>
        <w:tc>
          <w:tcPr>
            <w:tcW w:w="3858" w:type="dxa"/>
          </w:tcPr>
          <w:p w14:paraId="6FA66F17" w14:textId="77777777" w:rsidR="00A40DAE" w:rsidRDefault="00836025">
            <w:pPr>
              <w:pStyle w:val="TableParagraph"/>
              <w:ind w:left="108" w:right="381"/>
            </w:pPr>
            <w:r>
              <w:t>Przekopanie gleby na placówkach o średnicy 1,2m</w:t>
            </w:r>
          </w:p>
        </w:tc>
        <w:tc>
          <w:tcPr>
            <w:tcW w:w="1330" w:type="dxa"/>
          </w:tcPr>
          <w:p w14:paraId="5F00C302" w14:textId="77777777" w:rsidR="00A40DAE" w:rsidRDefault="00836025">
            <w:pPr>
              <w:pStyle w:val="TableParagraph"/>
              <w:ind w:left="420"/>
            </w:pPr>
            <w:r>
              <w:t>TSZT</w:t>
            </w:r>
          </w:p>
        </w:tc>
      </w:tr>
    </w:tbl>
    <w:p w14:paraId="0AA40CBE" w14:textId="77777777" w:rsidR="00A40DAE" w:rsidRDefault="00836025">
      <w:pPr>
        <w:pStyle w:val="Nagwek1"/>
        <w:jc w:val="both"/>
      </w:pPr>
      <w:r>
        <w:t>Standard technologii prac obejmuje:</w:t>
      </w:r>
    </w:p>
    <w:p w14:paraId="52899264" w14:textId="77777777" w:rsidR="00A40DAE" w:rsidRDefault="00836025">
      <w:pPr>
        <w:pStyle w:val="Akapitzlist"/>
        <w:numPr>
          <w:ilvl w:val="1"/>
          <w:numId w:val="16"/>
        </w:numPr>
        <w:tabs>
          <w:tab w:val="left" w:pos="996"/>
          <w:tab w:val="left" w:pos="997"/>
        </w:tabs>
        <w:spacing w:before="122"/>
        <w:ind w:right="444"/>
      </w:pPr>
      <w:r>
        <w:t>przekopanie i spulchnienie gleby na talerzach, placówkach na głębokość minimum 25 cm w warunkach górskich minimum 15</w:t>
      </w:r>
      <w:r>
        <w:rPr>
          <w:spacing w:val="-6"/>
        </w:rPr>
        <w:t xml:space="preserve"> </w:t>
      </w:r>
      <w:r>
        <w:t>cm.</w:t>
      </w:r>
    </w:p>
    <w:p w14:paraId="02C1D71B" w14:textId="77777777" w:rsidR="00A40DAE" w:rsidRDefault="00836025">
      <w:pPr>
        <w:pStyle w:val="Nagwek1"/>
        <w:spacing w:before="120"/>
      </w:pPr>
      <w:r>
        <w:t>Uwagi:</w:t>
      </w:r>
    </w:p>
    <w:p w14:paraId="6165D2F1" w14:textId="77777777" w:rsidR="00A40DAE" w:rsidRDefault="00836025">
      <w:pPr>
        <w:pStyle w:val="Akapitzlist"/>
        <w:numPr>
          <w:ilvl w:val="0"/>
          <w:numId w:val="11"/>
        </w:numPr>
        <w:tabs>
          <w:tab w:val="left" w:pos="996"/>
          <w:tab w:val="left" w:pos="997"/>
        </w:tabs>
        <w:spacing w:before="124" w:line="232" w:lineRule="auto"/>
        <w:ind w:right="294"/>
      </w:pPr>
      <w:r>
        <w:t>przekopanie gleby w talerzach dotyczy powierzchni minimum 30x30 cm w środku talerza, przekopanie na placówkach o średnicy 1,2 m dotyczy powierzchni całej</w:t>
      </w:r>
      <w:r>
        <w:rPr>
          <w:spacing w:val="-16"/>
        </w:rPr>
        <w:t xml:space="preserve"> </w:t>
      </w:r>
      <w:r>
        <w:t>placówki.</w:t>
      </w:r>
    </w:p>
    <w:p w14:paraId="1A5A40DF" w14:textId="77777777" w:rsidR="00A40DAE" w:rsidRDefault="00836025">
      <w:pPr>
        <w:pStyle w:val="Akapitzlist"/>
        <w:numPr>
          <w:ilvl w:val="0"/>
          <w:numId w:val="11"/>
        </w:numPr>
        <w:tabs>
          <w:tab w:val="left" w:pos="996"/>
          <w:tab w:val="left" w:pos="997"/>
        </w:tabs>
        <w:spacing w:line="268" w:lineRule="exact"/>
        <w:ind w:hanging="361"/>
      </w:pPr>
      <w:r>
        <w:t>sprzęt i narzędzia niezbędne do wykonania zabiegu zapewnia</w:t>
      </w:r>
      <w:r>
        <w:rPr>
          <w:spacing w:val="-14"/>
        </w:rPr>
        <w:t xml:space="preserve"> </w:t>
      </w:r>
      <w:r>
        <w:t>Wykonawca.</w:t>
      </w:r>
    </w:p>
    <w:p w14:paraId="2F3463DB" w14:textId="77777777" w:rsidR="00131340" w:rsidRDefault="00131340">
      <w:pPr>
        <w:pStyle w:val="Nagwek1"/>
        <w:spacing w:before="112"/>
      </w:pPr>
    </w:p>
    <w:p w14:paraId="137762E9" w14:textId="3A4062E4" w:rsidR="00A40DAE" w:rsidRDefault="00836025">
      <w:pPr>
        <w:pStyle w:val="Nagwek1"/>
        <w:spacing w:before="112"/>
      </w:pPr>
      <w:r>
        <w:t>Procedura odbioru:</w:t>
      </w:r>
    </w:p>
    <w:p w14:paraId="661A4B73" w14:textId="77777777" w:rsidR="00A40DAE" w:rsidRDefault="00836025">
      <w:pPr>
        <w:pStyle w:val="Akapitzlist"/>
        <w:numPr>
          <w:ilvl w:val="0"/>
          <w:numId w:val="11"/>
        </w:numPr>
        <w:tabs>
          <w:tab w:val="left" w:pos="997"/>
        </w:tabs>
        <w:spacing w:before="119"/>
        <w:ind w:right="289"/>
        <w:jc w:val="both"/>
      </w:pPr>
      <w: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w:t>
      </w:r>
      <w:r>
        <w:lastRenderedPageBreak/>
        <w:t>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w:t>
      </w:r>
      <w:r>
        <w:rPr>
          <w:spacing w:val="-10"/>
        </w:rPr>
        <w:t xml:space="preserve"> </w:t>
      </w:r>
      <w:r>
        <w:t>pomiaru.</w:t>
      </w:r>
    </w:p>
    <w:p w14:paraId="19CD6D92" w14:textId="55419FC1" w:rsidR="00A40DAE" w:rsidRDefault="00836025">
      <w:pPr>
        <w:spacing w:before="111"/>
        <w:ind w:left="984"/>
        <w:jc w:val="both"/>
        <w:rPr>
          <w:i/>
        </w:rPr>
      </w:pPr>
      <w:r>
        <w:rPr>
          <w:i/>
        </w:rPr>
        <w:t>(rozliczenie z dokładnością do dwóch miejsc po przecinku)</w:t>
      </w:r>
    </w:p>
    <w:p w14:paraId="519A8FEB" w14:textId="77777777" w:rsidR="00131340" w:rsidRDefault="00131340">
      <w:pPr>
        <w:spacing w:before="111"/>
        <w:ind w:left="984"/>
        <w:jc w:val="both"/>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3623BC48" w14:textId="77777777">
        <w:trPr>
          <w:trHeight w:val="1015"/>
        </w:trPr>
        <w:tc>
          <w:tcPr>
            <w:tcW w:w="667" w:type="dxa"/>
          </w:tcPr>
          <w:p w14:paraId="58FE6085" w14:textId="77777777" w:rsidR="00A40DAE" w:rsidRDefault="00836025">
            <w:pPr>
              <w:pStyle w:val="TableParagraph"/>
              <w:spacing w:before="120"/>
              <w:ind w:left="124" w:right="117"/>
              <w:jc w:val="center"/>
              <w:rPr>
                <w:b/>
                <w:i/>
              </w:rPr>
            </w:pPr>
            <w:r>
              <w:rPr>
                <w:b/>
                <w:i/>
              </w:rPr>
              <w:t>Nr</w:t>
            </w:r>
          </w:p>
        </w:tc>
        <w:tc>
          <w:tcPr>
            <w:tcW w:w="1793" w:type="dxa"/>
          </w:tcPr>
          <w:p w14:paraId="31C9A65C" w14:textId="77777777" w:rsidR="00A40DAE" w:rsidRDefault="00836025">
            <w:pPr>
              <w:pStyle w:val="TableParagraph"/>
              <w:spacing w:before="120"/>
              <w:ind w:left="107" w:right="266"/>
              <w:rPr>
                <w:b/>
                <w:i/>
              </w:rPr>
            </w:pPr>
            <w:r>
              <w:rPr>
                <w:b/>
                <w:i/>
              </w:rPr>
              <w:t>Kod czynności do rozliczenia</w:t>
            </w:r>
          </w:p>
        </w:tc>
        <w:tc>
          <w:tcPr>
            <w:tcW w:w="1704" w:type="dxa"/>
          </w:tcPr>
          <w:p w14:paraId="1FFFDB4F" w14:textId="77777777" w:rsidR="00A40DAE" w:rsidRDefault="00836025">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58D2EE8" w14:textId="77777777" w:rsidR="00A40DAE" w:rsidRDefault="00836025">
            <w:pPr>
              <w:pStyle w:val="TableParagraph"/>
              <w:spacing w:before="0"/>
              <w:ind w:left="0" w:right="93"/>
              <w:jc w:val="right"/>
              <w:rPr>
                <w:b/>
                <w:i/>
              </w:rPr>
            </w:pPr>
            <w:r>
              <w:rPr>
                <w:b/>
                <w:i/>
                <w:spacing w:val="-1"/>
              </w:rPr>
              <w:t>wyceny</w:t>
            </w:r>
          </w:p>
        </w:tc>
        <w:tc>
          <w:tcPr>
            <w:tcW w:w="3858" w:type="dxa"/>
          </w:tcPr>
          <w:p w14:paraId="044D3F85" w14:textId="77777777" w:rsidR="00A40DAE" w:rsidRDefault="00836025">
            <w:pPr>
              <w:pStyle w:val="TableParagraph"/>
              <w:spacing w:before="120"/>
              <w:ind w:left="108"/>
              <w:rPr>
                <w:b/>
                <w:i/>
              </w:rPr>
            </w:pPr>
            <w:r>
              <w:rPr>
                <w:b/>
                <w:i/>
              </w:rPr>
              <w:t>Opis kodu czynności</w:t>
            </w:r>
          </w:p>
        </w:tc>
        <w:tc>
          <w:tcPr>
            <w:tcW w:w="1330" w:type="dxa"/>
          </w:tcPr>
          <w:p w14:paraId="228A7E80" w14:textId="77777777" w:rsidR="00A40DAE" w:rsidRDefault="00836025">
            <w:pPr>
              <w:pStyle w:val="TableParagraph"/>
              <w:spacing w:before="120"/>
              <w:ind w:left="108" w:right="215"/>
              <w:rPr>
                <w:b/>
                <w:i/>
              </w:rPr>
            </w:pPr>
            <w:r>
              <w:rPr>
                <w:b/>
                <w:i/>
              </w:rPr>
              <w:t>Jednostka miary</w:t>
            </w:r>
          </w:p>
        </w:tc>
      </w:tr>
      <w:tr w:rsidR="00A40DAE" w14:paraId="484B2913" w14:textId="77777777">
        <w:trPr>
          <w:trHeight w:val="1134"/>
        </w:trPr>
        <w:tc>
          <w:tcPr>
            <w:tcW w:w="667" w:type="dxa"/>
          </w:tcPr>
          <w:p w14:paraId="13FAF073" w14:textId="77777777" w:rsidR="00A40DAE" w:rsidRDefault="00836025">
            <w:pPr>
              <w:pStyle w:val="TableParagraph"/>
              <w:spacing w:before="117"/>
              <w:ind w:left="126" w:right="117"/>
              <w:jc w:val="center"/>
            </w:pPr>
            <w:r>
              <w:t>60</w:t>
            </w:r>
          </w:p>
        </w:tc>
        <w:tc>
          <w:tcPr>
            <w:tcW w:w="1793" w:type="dxa"/>
          </w:tcPr>
          <w:p w14:paraId="1CE71A89" w14:textId="77777777" w:rsidR="00A40DAE" w:rsidRDefault="00836025">
            <w:pPr>
              <w:pStyle w:val="TableParagraph"/>
              <w:spacing w:before="117"/>
              <w:ind w:left="107"/>
            </w:pPr>
            <w:r>
              <w:t>WYK KOPC</w:t>
            </w:r>
          </w:p>
        </w:tc>
        <w:tc>
          <w:tcPr>
            <w:tcW w:w="1704" w:type="dxa"/>
          </w:tcPr>
          <w:p w14:paraId="68F1BA6E" w14:textId="77777777" w:rsidR="00A40DAE" w:rsidRDefault="00836025">
            <w:pPr>
              <w:pStyle w:val="TableParagraph"/>
              <w:spacing w:before="117"/>
              <w:ind w:left="108" w:right="273"/>
            </w:pPr>
            <w:r>
              <w:t>WYK-KOPRM, WYK-KOPRD</w:t>
            </w:r>
          </w:p>
          <w:p w14:paraId="1C8A04CD" w14:textId="77777777" w:rsidR="00A40DAE" w:rsidRDefault="00836025">
            <w:pPr>
              <w:pStyle w:val="TableParagraph"/>
              <w:spacing w:before="120"/>
              <w:ind w:left="108"/>
            </w:pPr>
            <w:r>
              <w:t>GODZ GLE</w:t>
            </w:r>
          </w:p>
        </w:tc>
        <w:tc>
          <w:tcPr>
            <w:tcW w:w="3858" w:type="dxa"/>
          </w:tcPr>
          <w:p w14:paraId="75E6E318" w14:textId="77777777" w:rsidR="00A40DAE" w:rsidRDefault="00836025">
            <w:pPr>
              <w:pStyle w:val="TableParagraph"/>
              <w:spacing w:before="117"/>
              <w:ind w:left="108"/>
            </w:pPr>
            <w:r>
              <w:t>Wykonanie kopczyków</w:t>
            </w:r>
          </w:p>
        </w:tc>
        <w:tc>
          <w:tcPr>
            <w:tcW w:w="1330" w:type="dxa"/>
          </w:tcPr>
          <w:p w14:paraId="35A2F985" w14:textId="77777777" w:rsidR="00A40DAE" w:rsidRDefault="00836025">
            <w:pPr>
              <w:pStyle w:val="TableParagraph"/>
              <w:spacing w:before="117"/>
              <w:ind w:left="420"/>
            </w:pPr>
            <w:r>
              <w:t>TSZT</w:t>
            </w:r>
          </w:p>
        </w:tc>
      </w:tr>
    </w:tbl>
    <w:p w14:paraId="06739BDE" w14:textId="77777777" w:rsidR="00A40DAE" w:rsidRDefault="00836025">
      <w:pPr>
        <w:pStyle w:val="Nagwek1"/>
        <w:spacing w:before="117"/>
      </w:pPr>
      <w:r>
        <w:t>Standard technologii prac obejmuje:</w:t>
      </w:r>
    </w:p>
    <w:p w14:paraId="1C2F3E96" w14:textId="77777777" w:rsidR="00A40DAE" w:rsidRDefault="00836025">
      <w:pPr>
        <w:pStyle w:val="Akapitzlist"/>
        <w:numPr>
          <w:ilvl w:val="1"/>
          <w:numId w:val="16"/>
        </w:numPr>
        <w:tabs>
          <w:tab w:val="left" w:pos="996"/>
          <w:tab w:val="left" w:pos="997"/>
        </w:tabs>
        <w:spacing w:before="119"/>
        <w:ind w:hanging="361"/>
      </w:pPr>
      <w:r>
        <w:t>zdarcie i odłożenie pokrywy</w:t>
      </w:r>
      <w:r>
        <w:rPr>
          <w:spacing w:val="-5"/>
        </w:rPr>
        <w:t xml:space="preserve"> </w:t>
      </w:r>
      <w:r>
        <w:t>gleby,</w:t>
      </w:r>
    </w:p>
    <w:p w14:paraId="5B80B70A" w14:textId="77777777" w:rsidR="00A40DAE" w:rsidRDefault="00836025">
      <w:pPr>
        <w:pStyle w:val="Akapitzlist"/>
        <w:numPr>
          <w:ilvl w:val="1"/>
          <w:numId w:val="16"/>
        </w:numPr>
        <w:tabs>
          <w:tab w:val="left" w:pos="996"/>
          <w:tab w:val="left" w:pos="997"/>
        </w:tabs>
        <w:spacing w:before="1" w:line="270" w:lineRule="exact"/>
        <w:ind w:hanging="361"/>
      </w:pPr>
      <w:r>
        <w:t>doniesienie ziemi lub</w:t>
      </w:r>
      <w:r>
        <w:rPr>
          <w:spacing w:val="-1"/>
        </w:rPr>
        <w:t xml:space="preserve"> </w:t>
      </w:r>
      <w:r>
        <w:t>substratu,</w:t>
      </w:r>
    </w:p>
    <w:p w14:paraId="73FADD76" w14:textId="77777777" w:rsidR="00A40DAE" w:rsidRDefault="00836025">
      <w:pPr>
        <w:pStyle w:val="Akapitzlist"/>
        <w:numPr>
          <w:ilvl w:val="1"/>
          <w:numId w:val="16"/>
        </w:numPr>
        <w:tabs>
          <w:tab w:val="left" w:pos="996"/>
          <w:tab w:val="left" w:pos="997"/>
        </w:tabs>
        <w:ind w:right="475"/>
      </w:pPr>
      <w:r>
        <w:t>usypanie i formowanie kopczyków o wymiarach nie mniejszych niż 40x40x30 cm lub nie mniejszych niż 60x60x40 cm w więźbie (odległości pomiędzy środkami sąsiednich kopczyków) lub ich ilości określonej w</w:t>
      </w:r>
      <w:r>
        <w:rPr>
          <w:spacing w:val="-9"/>
        </w:rPr>
        <w:t xml:space="preserve"> </w:t>
      </w:r>
      <w:r>
        <w:t>zleceniu.</w:t>
      </w:r>
    </w:p>
    <w:p w14:paraId="7A0EE81B" w14:textId="77777777" w:rsidR="00A40DAE" w:rsidRDefault="00836025">
      <w:pPr>
        <w:pStyle w:val="Nagwek1"/>
        <w:spacing w:before="121"/>
      </w:pPr>
      <w:r>
        <w:t>Uwagi:</w:t>
      </w:r>
    </w:p>
    <w:p w14:paraId="28EB57E9" w14:textId="77777777" w:rsidR="00A40DAE" w:rsidRDefault="00836025">
      <w:pPr>
        <w:pStyle w:val="Akapitzlist"/>
        <w:numPr>
          <w:ilvl w:val="0"/>
          <w:numId w:val="11"/>
        </w:numPr>
        <w:tabs>
          <w:tab w:val="left" w:pos="996"/>
          <w:tab w:val="left" w:pos="997"/>
        </w:tabs>
        <w:spacing w:before="119" w:line="264" w:lineRule="exact"/>
        <w:ind w:hanging="361"/>
      </w:pPr>
      <w:r>
        <w:t>sprzęt i narzędzia niezbędne do wykonania zabiegu zapewnia</w:t>
      </w:r>
      <w:r>
        <w:rPr>
          <w:spacing w:val="-13"/>
        </w:rPr>
        <w:t xml:space="preserve"> </w:t>
      </w:r>
      <w:r>
        <w:t>Wykonawca,</w:t>
      </w:r>
    </w:p>
    <w:p w14:paraId="6798421C" w14:textId="77777777" w:rsidR="00A40DAE" w:rsidRDefault="00836025">
      <w:pPr>
        <w:pStyle w:val="Akapitzlist"/>
        <w:numPr>
          <w:ilvl w:val="0"/>
          <w:numId w:val="11"/>
        </w:numPr>
        <w:tabs>
          <w:tab w:val="left" w:pos="996"/>
          <w:tab w:val="left" w:pos="997"/>
        </w:tabs>
        <w:spacing w:before="3" w:line="230" w:lineRule="auto"/>
        <w:ind w:right="699"/>
      </w:pPr>
      <w:r>
        <w:t>kopczyki zostaną wykonane z miejscowej gleby lub dowiezionej z miejsca wskazanego przez Zamawiającego. Dowóz gleby stanowi wówczas oddzielną czynność GODZ</w:t>
      </w:r>
      <w:r>
        <w:rPr>
          <w:spacing w:val="-27"/>
        </w:rPr>
        <w:t xml:space="preserve"> </w:t>
      </w:r>
      <w:r>
        <w:t>GLE.</w:t>
      </w:r>
    </w:p>
    <w:p w14:paraId="572D1C6A" w14:textId="77777777" w:rsidR="00A40DAE" w:rsidRDefault="00836025">
      <w:pPr>
        <w:pStyle w:val="Nagwek1"/>
        <w:spacing w:before="123"/>
      </w:pPr>
      <w:r>
        <w:t>Procedura odbioru:</w:t>
      </w:r>
    </w:p>
    <w:p w14:paraId="78A7EC17" w14:textId="77777777" w:rsidR="00A40DAE" w:rsidRDefault="00836025">
      <w:pPr>
        <w:pStyle w:val="Akapitzlist"/>
        <w:numPr>
          <w:ilvl w:val="0"/>
          <w:numId w:val="11"/>
        </w:numPr>
        <w:tabs>
          <w:tab w:val="left" w:pos="997"/>
        </w:tabs>
        <w:spacing w:before="118"/>
        <w:ind w:right="290"/>
        <w:jc w:val="both"/>
      </w:pPr>
      <w:r>
        <w:t>odbiór prac nastąpi poprzez zweryfikowanie prawidłowości ich wykonania z opisem czynności</w:t>
      </w:r>
      <w:r>
        <w:rPr>
          <w:spacing w:val="-15"/>
        </w:rPr>
        <w:t xml:space="preserve"> </w:t>
      </w:r>
      <w:r>
        <w:t>i</w:t>
      </w:r>
      <w:r>
        <w:rPr>
          <w:spacing w:val="-15"/>
        </w:rPr>
        <w:t xml:space="preserve"> </w:t>
      </w:r>
      <w:r>
        <w:t>zleceniem</w:t>
      </w:r>
      <w:r>
        <w:rPr>
          <w:spacing w:val="-14"/>
        </w:rPr>
        <w:t xml:space="preserve"> </w:t>
      </w:r>
      <w:r>
        <w:t>oraz</w:t>
      </w:r>
      <w:r>
        <w:rPr>
          <w:spacing w:val="-15"/>
        </w:rPr>
        <w:t xml:space="preserve"> </w:t>
      </w:r>
      <w:r>
        <w:t>określenie</w:t>
      </w:r>
      <w:r>
        <w:rPr>
          <w:spacing w:val="-15"/>
        </w:rPr>
        <w:t xml:space="preserve"> </w:t>
      </w:r>
      <w:r>
        <w:t>ilości</w:t>
      </w:r>
      <w:r>
        <w:rPr>
          <w:spacing w:val="-15"/>
        </w:rPr>
        <w:t xml:space="preserve"> </w:t>
      </w:r>
      <w:r>
        <w:t>wykonanych</w:t>
      </w:r>
      <w:r>
        <w:rPr>
          <w:spacing w:val="-15"/>
        </w:rPr>
        <w:t xml:space="preserve"> </w:t>
      </w:r>
      <w:r>
        <w:t>kopczyków,</w:t>
      </w:r>
      <w:r>
        <w:rPr>
          <w:spacing w:val="-15"/>
        </w:rPr>
        <w:t xml:space="preserve"> </w:t>
      </w:r>
      <w:r>
        <w:t>poprzez</w:t>
      </w:r>
      <w:r>
        <w:rPr>
          <w:spacing w:val="-15"/>
        </w:rPr>
        <w:t xml:space="preserve"> </w:t>
      </w:r>
      <w:r>
        <w:t>ich</w:t>
      </w:r>
      <w:r>
        <w:rPr>
          <w:spacing w:val="-14"/>
        </w:rPr>
        <w:t xml:space="preserve"> </w:t>
      </w:r>
      <w:r>
        <w:t>policzenie na</w:t>
      </w:r>
      <w:r>
        <w:rPr>
          <w:spacing w:val="-9"/>
        </w:rPr>
        <w:t xml:space="preserve"> </w:t>
      </w:r>
      <w:r>
        <w:t>powierzchniach</w:t>
      </w:r>
      <w:r>
        <w:rPr>
          <w:spacing w:val="-9"/>
        </w:rPr>
        <w:t xml:space="preserve"> </w:t>
      </w:r>
      <w:r>
        <w:t>próbnych</w:t>
      </w:r>
      <w:r>
        <w:rPr>
          <w:spacing w:val="-9"/>
        </w:rPr>
        <w:t xml:space="preserve"> </w:t>
      </w:r>
      <w:r>
        <w:t>nie</w:t>
      </w:r>
      <w:r>
        <w:rPr>
          <w:spacing w:val="-9"/>
        </w:rPr>
        <w:t xml:space="preserve"> </w:t>
      </w:r>
      <w:r>
        <w:t>mniejszych</w:t>
      </w:r>
      <w:r>
        <w:rPr>
          <w:spacing w:val="-8"/>
        </w:rPr>
        <w:t xml:space="preserve"> </w:t>
      </w:r>
      <w:r>
        <w:t>niż</w:t>
      </w:r>
      <w:r>
        <w:rPr>
          <w:spacing w:val="-9"/>
        </w:rPr>
        <w:t xml:space="preserve"> </w:t>
      </w:r>
      <w:r>
        <w:t>2</w:t>
      </w:r>
      <w:r>
        <w:rPr>
          <w:spacing w:val="-9"/>
        </w:rPr>
        <w:t xml:space="preserve"> </w:t>
      </w:r>
      <w:r>
        <w:t>ary</w:t>
      </w:r>
      <w:r>
        <w:rPr>
          <w:spacing w:val="-10"/>
        </w:rPr>
        <w:t xml:space="preserve"> </w:t>
      </w:r>
      <w:r>
        <w:t>na</w:t>
      </w:r>
      <w:r>
        <w:rPr>
          <w:spacing w:val="-9"/>
        </w:rPr>
        <w:t xml:space="preserve"> </w:t>
      </w:r>
      <w:r>
        <w:t>każdy</w:t>
      </w:r>
      <w:r>
        <w:rPr>
          <w:spacing w:val="-9"/>
        </w:rPr>
        <w:t xml:space="preserve"> </w:t>
      </w:r>
      <w:r>
        <w:t>rozpoczęty</w:t>
      </w:r>
      <w:r>
        <w:rPr>
          <w:spacing w:val="-10"/>
        </w:rPr>
        <w:t xml:space="preserve"> </w:t>
      </w:r>
      <w:r>
        <w:t>HA</w:t>
      </w:r>
      <w:r>
        <w:rPr>
          <w:spacing w:val="-10"/>
        </w:rPr>
        <w:t xml:space="preserve"> </w:t>
      </w:r>
      <w:r>
        <w:t>i</w:t>
      </w:r>
      <w:r>
        <w:rPr>
          <w:spacing w:val="-8"/>
        </w:rPr>
        <w:t xml:space="preserve"> </w:t>
      </w:r>
      <w:r>
        <w:t>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w:t>
      </w:r>
      <w:r>
        <w:rPr>
          <w:spacing w:val="-6"/>
        </w:rPr>
        <w:t xml:space="preserve"> </w:t>
      </w:r>
      <w:r>
        <w:t>itp.)</w:t>
      </w:r>
    </w:p>
    <w:p w14:paraId="5D192989" w14:textId="31901E49" w:rsidR="00A40DAE" w:rsidRDefault="00836025">
      <w:pPr>
        <w:spacing w:before="111"/>
        <w:ind w:left="984"/>
        <w:jc w:val="both"/>
        <w:rPr>
          <w:i/>
        </w:rPr>
      </w:pPr>
      <w:r>
        <w:rPr>
          <w:i/>
        </w:rPr>
        <w:t>(rozliczenie z dokładnością do dwóch miejsc po przecinku)</w:t>
      </w:r>
    </w:p>
    <w:p w14:paraId="295B5E4A" w14:textId="77777777" w:rsidR="00A40DAE" w:rsidRDefault="00A40DAE">
      <w:pPr>
        <w:pStyle w:val="Tekstpodstawowy"/>
        <w:ind w:left="0" w:firstLine="0"/>
        <w:rPr>
          <w:i/>
          <w:sz w:val="20"/>
        </w:rPr>
      </w:pPr>
    </w:p>
    <w:p w14:paraId="313CF77A" w14:textId="77777777" w:rsidR="00A40DAE" w:rsidRDefault="00A40DAE">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76ED74A5" w14:textId="77777777">
        <w:trPr>
          <w:trHeight w:val="1015"/>
        </w:trPr>
        <w:tc>
          <w:tcPr>
            <w:tcW w:w="667" w:type="dxa"/>
          </w:tcPr>
          <w:p w14:paraId="0AEEDED0" w14:textId="77777777" w:rsidR="00A40DAE" w:rsidRDefault="00836025">
            <w:pPr>
              <w:pStyle w:val="TableParagraph"/>
              <w:spacing w:before="120"/>
              <w:ind w:left="0" w:right="196"/>
              <w:jc w:val="right"/>
              <w:rPr>
                <w:b/>
                <w:i/>
              </w:rPr>
            </w:pPr>
            <w:r>
              <w:rPr>
                <w:b/>
                <w:i/>
              </w:rPr>
              <w:t>Nr</w:t>
            </w:r>
          </w:p>
        </w:tc>
        <w:tc>
          <w:tcPr>
            <w:tcW w:w="1793" w:type="dxa"/>
          </w:tcPr>
          <w:p w14:paraId="08E67CBA" w14:textId="77777777" w:rsidR="00A40DAE" w:rsidRDefault="00836025">
            <w:pPr>
              <w:pStyle w:val="TableParagraph"/>
              <w:spacing w:before="120"/>
              <w:ind w:left="107" w:right="266"/>
              <w:rPr>
                <w:b/>
                <w:i/>
              </w:rPr>
            </w:pPr>
            <w:r>
              <w:rPr>
                <w:b/>
                <w:i/>
              </w:rPr>
              <w:t>Kod czynności do rozliczenia</w:t>
            </w:r>
          </w:p>
        </w:tc>
        <w:tc>
          <w:tcPr>
            <w:tcW w:w="1704" w:type="dxa"/>
          </w:tcPr>
          <w:p w14:paraId="0D4B90AA" w14:textId="77777777" w:rsidR="00A40DAE" w:rsidRDefault="00836025">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6F979DD" w14:textId="77777777" w:rsidR="00A40DAE" w:rsidRDefault="00836025">
            <w:pPr>
              <w:pStyle w:val="TableParagraph"/>
              <w:spacing w:before="0"/>
              <w:ind w:left="0" w:right="93"/>
              <w:jc w:val="right"/>
              <w:rPr>
                <w:b/>
                <w:i/>
              </w:rPr>
            </w:pPr>
            <w:r>
              <w:rPr>
                <w:b/>
                <w:i/>
                <w:spacing w:val="-1"/>
              </w:rPr>
              <w:t>wyceny</w:t>
            </w:r>
          </w:p>
        </w:tc>
        <w:tc>
          <w:tcPr>
            <w:tcW w:w="3858" w:type="dxa"/>
          </w:tcPr>
          <w:p w14:paraId="4BC4DE4A" w14:textId="77777777" w:rsidR="00A40DAE" w:rsidRDefault="00836025">
            <w:pPr>
              <w:pStyle w:val="TableParagraph"/>
              <w:spacing w:before="120"/>
              <w:ind w:left="108"/>
              <w:rPr>
                <w:b/>
                <w:i/>
              </w:rPr>
            </w:pPr>
            <w:r>
              <w:rPr>
                <w:b/>
                <w:i/>
              </w:rPr>
              <w:t>Opis kodu czynności</w:t>
            </w:r>
          </w:p>
        </w:tc>
        <w:tc>
          <w:tcPr>
            <w:tcW w:w="1330" w:type="dxa"/>
          </w:tcPr>
          <w:p w14:paraId="5A908FE7" w14:textId="77777777" w:rsidR="00A40DAE" w:rsidRDefault="00836025">
            <w:pPr>
              <w:pStyle w:val="TableParagraph"/>
              <w:spacing w:before="120"/>
              <w:ind w:left="108" w:right="215"/>
              <w:rPr>
                <w:b/>
                <w:i/>
              </w:rPr>
            </w:pPr>
            <w:r>
              <w:rPr>
                <w:b/>
                <w:i/>
              </w:rPr>
              <w:t>Jednostka miary</w:t>
            </w:r>
          </w:p>
        </w:tc>
      </w:tr>
      <w:tr w:rsidR="00A40DAE" w14:paraId="0586C6D3" w14:textId="77777777">
        <w:trPr>
          <w:trHeight w:val="1132"/>
        </w:trPr>
        <w:tc>
          <w:tcPr>
            <w:tcW w:w="667" w:type="dxa"/>
          </w:tcPr>
          <w:p w14:paraId="0EA0D515" w14:textId="77777777" w:rsidR="00A40DAE" w:rsidRDefault="00836025">
            <w:pPr>
              <w:pStyle w:val="TableParagraph"/>
              <w:ind w:left="0" w:right="199"/>
              <w:jc w:val="right"/>
            </w:pPr>
            <w:r>
              <w:t>61</w:t>
            </w:r>
          </w:p>
        </w:tc>
        <w:tc>
          <w:tcPr>
            <w:tcW w:w="1793" w:type="dxa"/>
          </w:tcPr>
          <w:p w14:paraId="4B1B32E9" w14:textId="77777777" w:rsidR="00A40DAE" w:rsidRDefault="00836025">
            <w:pPr>
              <w:pStyle w:val="TableParagraph"/>
              <w:ind w:left="107"/>
            </w:pPr>
            <w:r>
              <w:t>WYK-PLWY</w:t>
            </w:r>
          </w:p>
        </w:tc>
        <w:tc>
          <w:tcPr>
            <w:tcW w:w="1704" w:type="dxa"/>
          </w:tcPr>
          <w:p w14:paraId="6D7CFBE5" w14:textId="77777777" w:rsidR="00A40DAE" w:rsidRDefault="00836025">
            <w:pPr>
              <w:pStyle w:val="TableParagraph"/>
              <w:ind w:left="108" w:right="304"/>
            </w:pPr>
            <w:r>
              <w:t>WYK-PLWY1, WYK-PLWY2</w:t>
            </w:r>
          </w:p>
          <w:p w14:paraId="6ED86591" w14:textId="77777777" w:rsidR="00A40DAE" w:rsidRDefault="00836025">
            <w:pPr>
              <w:pStyle w:val="TableParagraph"/>
              <w:spacing w:before="120"/>
              <w:ind w:left="108"/>
            </w:pPr>
            <w:r>
              <w:t>GODZ GLE</w:t>
            </w:r>
          </w:p>
        </w:tc>
        <w:tc>
          <w:tcPr>
            <w:tcW w:w="3858" w:type="dxa"/>
          </w:tcPr>
          <w:p w14:paraId="7EBD62BC" w14:textId="77777777" w:rsidR="00A40DAE" w:rsidRDefault="00836025">
            <w:pPr>
              <w:pStyle w:val="TableParagraph"/>
              <w:ind w:left="108"/>
            </w:pPr>
            <w:r>
              <w:t>Wykonanie placówek wywyższonych</w:t>
            </w:r>
          </w:p>
        </w:tc>
        <w:tc>
          <w:tcPr>
            <w:tcW w:w="1330" w:type="dxa"/>
          </w:tcPr>
          <w:p w14:paraId="4281B843" w14:textId="77777777" w:rsidR="00A40DAE" w:rsidRDefault="00836025">
            <w:pPr>
              <w:pStyle w:val="TableParagraph"/>
              <w:ind w:left="420"/>
            </w:pPr>
            <w:r>
              <w:t>TSZT</w:t>
            </w:r>
          </w:p>
        </w:tc>
      </w:tr>
    </w:tbl>
    <w:p w14:paraId="2C5DA28C" w14:textId="77777777" w:rsidR="00BC7453" w:rsidRDefault="00BC7453">
      <w:pPr>
        <w:pStyle w:val="Nagwek1"/>
      </w:pPr>
    </w:p>
    <w:p w14:paraId="4F5B6275" w14:textId="77777777" w:rsidR="00BC7453" w:rsidRDefault="00BC7453">
      <w:pPr>
        <w:pStyle w:val="Nagwek1"/>
      </w:pPr>
    </w:p>
    <w:p w14:paraId="1E863005" w14:textId="1F31AA34" w:rsidR="00A40DAE" w:rsidRDefault="00836025">
      <w:pPr>
        <w:pStyle w:val="Nagwek1"/>
      </w:pPr>
      <w:r>
        <w:lastRenderedPageBreak/>
        <w:t>Standard technologii prac obejmuje:</w:t>
      </w:r>
    </w:p>
    <w:p w14:paraId="1CECFF78" w14:textId="77777777" w:rsidR="00A40DAE" w:rsidRDefault="00836025">
      <w:pPr>
        <w:pStyle w:val="Akapitzlist"/>
        <w:numPr>
          <w:ilvl w:val="1"/>
          <w:numId w:val="16"/>
        </w:numPr>
        <w:tabs>
          <w:tab w:val="left" w:pos="996"/>
          <w:tab w:val="left" w:pos="997"/>
        </w:tabs>
        <w:spacing w:before="122" w:line="269" w:lineRule="exact"/>
        <w:ind w:hanging="361"/>
      </w:pPr>
      <w:r>
        <w:t>zdarcie i odłożenie pokrywy</w:t>
      </w:r>
      <w:r>
        <w:rPr>
          <w:spacing w:val="-5"/>
        </w:rPr>
        <w:t xml:space="preserve"> </w:t>
      </w:r>
      <w:r>
        <w:t>gleby,</w:t>
      </w:r>
    </w:p>
    <w:p w14:paraId="4B11554B" w14:textId="77777777" w:rsidR="00A40DAE" w:rsidRDefault="00836025">
      <w:pPr>
        <w:pStyle w:val="Akapitzlist"/>
        <w:numPr>
          <w:ilvl w:val="1"/>
          <w:numId w:val="16"/>
        </w:numPr>
        <w:tabs>
          <w:tab w:val="left" w:pos="996"/>
          <w:tab w:val="left" w:pos="997"/>
        </w:tabs>
        <w:spacing w:line="269" w:lineRule="exact"/>
        <w:ind w:hanging="361"/>
      </w:pPr>
      <w:r>
        <w:t>podwyższenie placówki o około 0,4 m wraz z doniesieniem lub</w:t>
      </w:r>
      <w:r>
        <w:rPr>
          <w:spacing w:val="-14"/>
        </w:rPr>
        <w:t xml:space="preserve"> </w:t>
      </w:r>
      <w:r>
        <w:t>wykorzystaniem</w:t>
      </w:r>
    </w:p>
    <w:p w14:paraId="7301E8A6" w14:textId="77777777" w:rsidR="00A40DAE" w:rsidRDefault="00836025">
      <w:pPr>
        <w:pStyle w:val="Tekstpodstawowy"/>
        <w:spacing w:before="1"/>
        <w:ind w:right="459" w:firstLine="0"/>
      </w:pPr>
      <w:r>
        <w:t>(wykopaniem) miejscowej gleby (górna powierzchnia placówki powinna być równoległa w stosunku do otaczającego ją gruntu).</w:t>
      </w:r>
    </w:p>
    <w:p w14:paraId="60495EAB" w14:textId="77777777" w:rsidR="00A40DAE" w:rsidRDefault="00836025">
      <w:pPr>
        <w:pStyle w:val="Nagwek1"/>
        <w:spacing w:before="77"/>
      </w:pPr>
      <w:r>
        <w:t>Uwagi:</w:t>
      </w:r>
    </w:p>
    <w:p w14:paraId="79C1BA42" w14:textId="77777777" w:rsidR="00A40DAE" w:rsidRDefault="00836025">
      <w:pPr>
        <w:pStyle w:val="Akapitzlist"/>
        <w:numPr>
          <w:ilvl w:val="0"/>
          <w:numId w:val="11"/>
        </w:numPr>
        <w:tabs>
          <w:tab w:val="left" w:pos="996"/>
          <w:tab w:val="left" w:pos="997"/>
        </w:tabs>
        <w:spacing w:before="121" w:line="264" w:lineRule="exact"/>
        <w:ind w:hanging="361"/>
      </w:pPr>
      <w:r>
        <w:t>średnica placówki powinna wynosić minimum 1,2 m lub minimum 2</w:t>
      </w:r>
      <w:r>
        <w:rPr>
          <w:spacing w:val="-5"/>
        </w:rPr>
        <w:t xml:space="preserve"> </w:t>
      </w:r>
      <w:r>
        <w:t>m,</w:t>
      </w:r>
    </w:p>
    <w:p w14:paraId="181364A6" w14:textId="77777777" w:rsidR="00A40DAE" w:rsidRDefault="00836025">
      <w:pPr>
        <w:pStyle w:val="Akapitzlist"/>
        <w:numPr>
          <w:ilvl w:val="0"/>
          <w:numId w:val="11"/>
        </w:numPr>
        <w:tabs>
          <w:tab w:val="left" w:pos="996"/>
          <w:tab w:val="left" w:pos="997"/>
        </w:tabs>
        <w:spacing w:line="258" w:lineRule="exact"/>
        <w:ind w:hanging="361"/>
      </w:pPr>
      <w:r>
        <w:t>sprzęt i narzędzia niezbędne do wykonania zabiegu zapewnia</w:t>
      </w:r>
      <w:r>
        <w:rPr>
          <w:spacing w:val="-13"/>
        </w:rPr>
        <w:t xml:space="preserve"> </w:t>
      </w:r>
      <w:r>
        <w:t>Wykonawca,</w:t>
      </w:r>
    </w:p>
    <w:p w14:paraId="3B08F2B8" w14:textId="77777777" w:rsidR="00A40DAE" w:rsidRDefault="00836025">
      <w:pPr>
        <w:pStyle w:val="Akapitzlist"/>
        <w:numPr>
          <w:ilvl w:val="0"/>
          <w:numId w:val="11"/>
        </w:numPr>
        <w:tabs>
          <w:tab w:val="left" w:pos="996"/>
          <w:tab w:val="left" w:pos="997"/>
        </w:tabs>
        <w:spacing w:before="1" w:line="232" w:lineRule="auto"/>
        <w:ind w:right="695"/>
      </w:pPr>
      <w:r>
        <w:t>placówki zostaną wykonane z miejscowej gleby lub dowiezionej. Dowóz gleby stanowi wówczas oddzielną czynność GODZ</w:t>
      </w:r>
      <w:r>
        <w:rPr>
          <w:spacing w:val="-2"/>
        </w:rPr>
        <w:t xml:space="preserve"> </w:t>
      </w:r>
      <w:r>
        <w:t>GLE.</w:t>
      </w:r>
    </w:p>
    <w:p w14:paraId="61546272" w14:textId="77777777" w:rsidR="00A40DAE" w:rsidRDefault="00836025">
      <w:pPr>
        <w:pStyle w:val="Nagwek1"/>
      </w:pPr>
      <w:r>
        <w:t>Procedura</w:t>
      </w:r>
      <w:r>
        <w:rPr>
          <w:spacing w:val="-8"/>
        </w:rPr>
        <w:t xml:space="preserve"> </w:t>
      </w:r>
      <w:r>
        <w:t>odbioru:</w:t>
      </w:r>
    </w:p>
    <w:p w14:paraId="7D5194F0" w14:textId="77777777" w:rsidR="00A40DAE" w:rsidRDefault="00836025">
      <w:pPr>
        <w:pStyle w:val="Akapitzlist"/>
        <w:numPr>
          <w:ilvl w:val="0"/>
          <w:numId w:val="11"/>
        </w:numPr>
        <w:tabs>
          <w:tab w:val="left" w:pos="997"/>
        </w:tabs>
        <w:spacing w:before="123" w:line="237" w:lineRule="auto"/>
        <w:ind w:right="289"/>
        <w:jc w:val="both"/>
      </w:pPr>
      <w: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w:t>
      </w:r>
      <w:r>
        <w:rPr>
          <w:spacing w:val="-13"/>
        </w:rPr>
        <w:t xml:space="preserve"> </w:t>
      </w:r>
      <w:r>
        <w:t>przy</w:t>
      </w:r>
      <w:r>
        <w:rPr>
          <w:spacing w:val="-14"/>
        </w:rPr>
        <w:t xml:space="preserve"> </w:t>
      </w:r>
      <w:r>
        <w:t>pomiarze</w:t>
      </w:r>
      <w:r>
        <w:rPr>
          <w:spacing w:val="-13"/>
        </w:rPr>
        <w:t xml:space="preserve"> </w:t>
      </w:r>
      <w:r>
        <w:t>więźby</w:t>
      </w:r>
      <w:r>
        <w:rPr>
          <w:spacing w:val="-15"/>
        </w:rPr>
        <w:t xml:space="preserve"> </w:t>
      </w:r>
      <w:r>
        <w:t>należy</w:t>
      </w:r>
      <w:r>
        <w:rPr>
          <w:spacing w:val="-14"/>
        </w:rPr>
        <w:t xml:space="preserve"> </w:t>
      </w:r>
      <w:r>
        <w:t>przyjąć</w:t>
      </w:r>
      <w:r>
        <w:rPr>
          <w:spacing w:val="-15"/>
        </w:rPr>
        <w:t xml:space="preserve"> </w:t>
      </w:r>
      <w:r>
        <w:t>środek</w:t>
      </w:r>
      <w:r>
        <w:rPr>
          <w:spacing w:val="-13"/>
        </w:rPr>
        <w:t xml:space="preserve"> </w:t>
      </w:r>
      <w:r>
        <w:t>placówki.</w:t>
      </w:r>
      <w:r>
        <w:rPr>
          <w:spacing w:val="-13"/>
        </w:rPr>
        <w:t xml:space="preserve"> </w:t>
      </w:r>
      <w:r>
        <w:t>Dopuszcza</w:t>
      </w:r>
      <w:r>
        <w:rPr>
          <w:spacing w:val="-15"/>
        </w:rPr>
        <w:t xml:space="preserve"> </w:t>
      </w:r>
      <w:r>
        <w:t>się</w:t>
      </w:r>
      <w:r>
        <w:rPr>
          <w:spacing w:val="-13"/>
        </w:rPr>
        <w:t xml:space="preserve"> </w:t>
      </w:r>
      <w:r>
        <w:t>tolerancję</w:t>
      </w:r>
    </w:p>
    <w:p w14:paraId="3DCBC01C" w14:textId="77777777" w:rsidR="00A40DAE" w:rsidRDefault="00836025">
      <w:pPr>
        <w:pStyle w:val="Tekstpodstawowy"/>
        <w:spacing w:before="4"/>
        <w:ind w:right="288" w:firstLine="0"/>
        <w:jc w:val="both"/>
      </w:pPr>
      <w:r>
        <w:t>+/- 10% w wykonaniu w stosunku do więźby podanej w zleceniu (nie dotyczy sytuacji, w których</w:t>
      </w:r>
      <w:r>
        <w:rPr>
          <w:spacing w:val="-15"/>
        </w:rPr>
        <w:t xml:space="preserve"> </w:t>
      </w:r>
      <w:r>
        <w:t>nieregularność</w:t>
      </w:r>
      <w:r>
        <w:rPr>
          <w:spacing w:val="-14"/>
        </w:rPr>
        <w:t xml:space="preserve"> </w:t>
      </w:r>
      <w:r>
        <w:t>wynika</w:t>
      </w:r>
      <w:r>
        <w:rPr>
          <w:spacing w:val="-15"/>
        </w:rPr>
        <w:t xml:space="preserve"> </w:t>
      </w:r>
      <w:r>
        <w:t>z</w:t>
      </w:r>
      <w:r>
        <w:rPr>
          <w:spacing w:val="-14"/>
        </w:rPr>
        <w:t xml:space="preserve"> </w:t>
      </w:r>
      <w:r>
        <w:t>braku</w:t>
      </w:r>
      <w:r>
        <w:rPr>
          <w:spacing w:val="-15"/>
        </w:rPr>
        <w:t xml:space="preserve"> </w:t>
      </w:r>
      <w:r>
        <w:t>możliwości</w:t>
      </w:r>
      <w:r>
        <w:rPr>
          <w:spacing w:val="-15"/>
        </w:rPr>
        <w:t xml:space="preserve"> </w:t>
      </w:r>
      <w:r>
        <w:t>jej</w:t>
      </w:r>
      <w:r>
        <w:rPr>
          <w:spacing w:val="-16"/>
        </w:rPr>
        <w:t xml:space="preserve"> </w:t>
      </w:r>
      <w:r>
        <w:t>utrzymania</w:t>
      </w:r>
      <w:r>
        <w:rPr>
          <w:spacing w:val="-15"/>
        </w:rPr>
        <w:t xml:space="preserve"> </w:t>
      </w:r>
      <w:r>
        <w:t>z</w:t>
      </w:r>
      <w:r>
        <w:rPr>
          <w:spacing w:val="-14"/>
        </w:rPr>
        <w:t xml:space="preserve"> </w:t>
      </w:r>
      <w:r>
        <w:t>przyczyn</w:t>
      </w:r>
      <w:r>
        <w:rPr>
          <w:spacing w:val="-16"/>
        </w:rPr>
        <w:t xml:space="preserve"> </w:t>
      </w:r>
      <w:r>
        <w:t>obiektywnych np. lokalizacja pni, lokalne zabagnienia</w:t>
      </w:r>
      <w:r>
        <w:rPr>
          <w:spacing w:val="-2"/>
        </w:rPr>
        <w:t xml:space="preserve"> </w:t>
      </w:r>
      <w:r>
        <w:t>itp.).</w:t>
      </w:r>
    </w:p>
    <w:p w14:paraId="4C95D500" w14:textId="77777777" w:rsidR="00A40DAE" w:rsidRDefault="00836025">
      <w:pPr>
        <w:spacing w:before="120"/>
        <w:ind w:left="984"/>
        <w:jc w:val="both"/>
        <w:rPr>
          <w:i/>
        </w:rPr>
      </w:pPr>
      <w:r>
        <w:rPr>
          <w:i/>
        </w:rPr>
        <w:t>(rozliczenie z dokładnością do 1 sztuki)</w:t>
      </w:r>
    </w:p>
    <w:p w14:paraId="2B19513F" w14:textId="77777777" w:rsidR="00A40DAE" w:rsidRDefault="00A40DAE">
      <w:pPr>
        <w:pStyle w:val="Tekstpodstawowy"/>
        <w:ind w:left="0" w:firstLine="0"/>
        <w:rPr>
          <w:i/>
          <w:sz w:val="20"/>
        </w:rPr>
      </w:pPr>
    </w:p>
    <w:p w14:paraId="054E951D" w14:textId="77777777" w:rsidR="00A40DAE" w:rsidRDefault="00A40DAE">
      <w:pPr>
        <w:pStyle w:val="Tekstpodstawowy"/>
        <w:spacing w:before="5"/>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44CD9331" w14:textId="77777777">
        <w:trPr>
          <w:trHeight w:val="1014"/>
        </w:trPr>
        <w:tc>
          <w:tcPr>
            <w:tcW w:w="667" w:type="dxa"/>
          </w:tcPr>
          <w:p w14:paraId="32BB27FE" w14:textId="77777777" w:rsidR="00A40DAE" w:rsidRDefault="00836025">
            <w:pPr>
              <w:pStyle w:val="TableParagraph"/>
              <w:ind w:left="0" w:right="196"/>
              <w:jc w:val="right"/>
              <w:rPr>
                <w:b/>
                <w:i/>
              </w:rPr>
            </w:pPr>
            <w:r>
              <w:rPr>
                <w:b/>
                <w:i/>
              </w:rPr>
              <w:t>Nr</w:t>
            </w:r>
          </w:p>
        </w:tc>
        <w:tc>
          <w:tcPr>
            <w:tcW w:w="1793" w:type="dxa"/>
          </w:tcPr>
          <w:p w14:paraId="50FA066D" w14:textId="77777777" w:rsidR="00A40DAE" w:rsidRDefault="00836025">
            <w:pPr>
              <w:pStyle w:val="TableParagraph"/>
              <w:ind w:left="107" w:right="266"/>
              <w:rPr>
                <w:b/>
                <w:i/>
              </w:rPr>
            </w:pPr>
            <w:r>
              <w:rPr>
                <w:b/>
                <w:i/>
              </w:rPr>
              <w:t>Kod czynności do rozliczenia</w:t>
            </w:r>
          </w:p>
        </w:tc>
        <w:tc>
          <w:tcPr>
            <w:tcW w:w="1704" w:type="dxa"/>
          </w:tcPr>
          <w:p w14:paraId="22D5648F"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F7F7712" w14:textId="77777777" w:rsidR="00A40DAE" w:rsidRDefault="00836025">
            <w:pPr>
              <w:pStyle w:val="TableParagraph"/>
              <w:spacing w:before="0"/>
              <w:ind w:left="0" w:right="93"/>
              <w:jc w:val="right"/>
              <w:rPr>
                <w:b/>
                <w:i/>
              </w:rPr>
            </w:pPr>
            <w:r>
              <w:rPr>
                <w:b/>
                <w:i/>
                <w:spacing w:val="-1"/>
              </w:rPr>
              <w:t>wyceny</w:t>
            </w:r>
          </w:p>
        </w:tc>
        <w:tc>
          <w:tcPr>
            <w:tcW w:w="3858" w:type="dxa"/>
          </w:tcPr>
          <w:p w14:paraId="0807E56E" w14:textId="77777777" w:rsidR="00A40DAE" w:rsidRDefault="00836025">
            <w:pPr>
              <w:pStyle w:val="TableParagraph"/>
              <w:ind w:left="108"/>
              <w:rPr>
                <w:b/>
                <w:i/>
              </w:rPr>
            </w:pPr>
            <w:r>
              <w:rPr>
                <w:b/>
                <w:i/>
              </w:rPr>
              <w:t>Opis kodu czynności</w:t>
            </w:r>
          </w:p>
        </w:tc>
        <w:tc>
          <w:tcPr>
            <w:tcW w:w="1330" w:type="dxa"/>
          </w:tcPr>
          <w:p w14:paraId="31F9520D" w14:textId="77777777" w:rsidR="00A40DAE" w:rsidRDefault="00836025">
            <w:pPr>
              <w:pStyle w:val="TableParagraph"/>
              <w:ind w:left="108" w:right="215"/>
              <w:rPr>
                <w:b/>
                <w:i/>
              </w:rPr>
            </w:pPr>
            <w:r>
              <w:rPr>
                <w:b/>
                <w:i/>
              </w:rPr>
              <w:t>Jednostka miary</w:t>
            </w:r>
          </w:p>
        </w:tc>
      </w:tr>
      <w:tr w:rsidR="00A40DAE" w14:paraId="4465F56F" w14:textId="77777777">
        <w:trPr>
          <w:trHeight w:val="1012"/>
        </w:trPr>
        <w:tc>
          <w:tcPr>
            <w:tcW w:w="667" w:type="dxa"/>
          </w:tcPr>
          <w:p w14:paraId="1D9489CE" w14:textId="77777777" w:rsidR="00A40DAE" w:rsidRDefault="00836025">
            <w:pPr>
              <w:pStyle w:val="TableParagraph"/>
              <w:ind w:left="0" w:right="199"/>
              <w:jc w:val="right"/>
            </w:pPr>
            <w:r>
              <w:t>62</w:t>
            </w:r>
          </w:p>
        </w:tc>
        <w:tc>
          <w:tcPr>
            <w:tcW w:w="1793" w:type="dxa"/>
          </w:tcPr>
          <w:p w14:paraId="667776DB" w14:textId="77777777" w:rsidR="00A40DAE" w:rsidRDefault="00836025">
            <w:pPr>
              <w:pStyle w:val="TableParagraph"/>
              <w:ind w:left="107"/>
            </w:pPr>
            <w:r>
              <w:t>PODK DOR</w:t>
            </w:r>
          </w:p>
        </w:tc>
        <w:tc>
          <w:tcPr>
            <w:tcW w:w="1704" w:type="dxa"/>
          </w:tcPr>
          <w:p w14:paraId="1017934B" w14:textId="77777777" w:rsidR="00A40DAE" w:rsidRDefault="00836025">
            <w:pPr>
              <w:pStyle w:val="TableParagraph"/>
              <w:ind w:left="108" w:right="313"/>
              <w:jc w:val="both"/>
            </w:pPr>
            <w:r>
              <w:t>PODK&lt;4DOR, PODK&lt;6DOR, PODK4-6DO</w:t>
            </w:r>
          </w:p>
        </w:tc>
        <w:tc>
          <w:tcPr>
            <w:tcW w:w="3858" w:type="dxa"/>
          </w:tcPr>
          <w:p w14:paraId="737A4EA7" w14:textId="77777777" w:rsidR="00A40DAE" w:rsidRDefault="00836025">
            <w:pPr>
              <w:pStyle w:val="TableParagraph"/>
              <w:ind w:left="108"/>
            </w:pPr>
            <w:r>
              <w:t>Podkrzesywanie drzew dorodnych</w:t>
            </w:r>
          </w:p>
        </w:tc>
        <w:tc>
          <w:tcPr>
            <w:tcW w:w="1330" w:type="dxa"/>
          </w:tcPr>
          <w:p w14:paraId="36285587" w14:textId="77777777" w:rsidR="00A40DAE" w:rsidRDefault="00836025">
            <w:pPr>
              <w:pStyle w:val="TableParagraph"/>
              <w:ind w:left="420"/>
            </w:pPr>
            <w:r>
              <w:t>TSZT</w:t>
            </w:r>
          </w:p>
        </w:tc>
      </w:tr>
    </w:tbl>
    <w:p w14:paraId="1685718D" w14:textId="77777777" w:rsidR="00A40DAE" w:rsidRDefault="00836025">
      <w:pPr>
        <w:pStyle w:val="Nagwek1"/>
      </w:pPr>
      <w:r>
        <w:t>Standard technologii prac obejmuje:</w:t>
      </w:r>
    </w:p>
    <w:p w14:paraId="1861F9FA" w14:textId="77777777" w:rsidR="00A40DAE" w:rsidRDefault="00836025">
      <w:pPr>
        <w:pStyle w:val="Akapitzlist"/>
        <w:numPr>
          <w:ilvl w:val="1"/>
          <w:numId w:val="16"/>
        </w:numPr>
        <w:tabs>
          <w:tab w:val="left" w:pos="996"/>
          <w:tab w:val="left" w:pos="997"/>
        </w:tabs>
        <w:spacing w:before="122"/>
        <w:ind w:right="331"/>
      </w:pPr>
      <w:r>
        <w:t>usunięcie gałęzi z 3, 5 lub 6-metrowej odziomkowej części drzew dorodnych dębów, buka, jesionu, świerka, sosny, modrzewia lub</w:t>
      </w:r>
      <w:r>
        <w:rPr>
          <w:spacing w:val="-6"/>
        </w:rPr>
        <w:t xml:space="preserve"> </w:t>
      </w:r>
      <w:r>
        <w:t>daglezji,</w:t>
      </w:r>
    </w:p>
    <w:p w14:paraId="01BFB7CD" w14:textId="77777777" w:rsidR="00A40DAE" w:rsidRDefault="00836025">
      <w:pPr>
        <w:pStyle w:val="Akapitzlist"/>
        <w:numPr>
          <w:ilvl w:val="1"/>
          <w:numId w:val="16"/>
        </w:numPr>
        <w:tabs>
          <w:tab w:val="left" w:pos="996"/>
          <w:tab w:val="left" w:pos="997"/>
        </w:tabs>
        <w:ind w:hanging="361"/>
      </w:pPr>
      <w:r>
        <w:t>ewentualne zebranie i usunięcie ściętych</w:t>
      </w:r>
      <w:r>
        <w:rPr>
          <w:spacing w:val="-6"/>
        </w:rPr>
        <w:t xml:space="preserve"> </w:t>
      </w:r>
      <w:r>
        <w:t>gałęzi.</w:t>
      </w:r>
    </w:p>
    <w:p w14:paraId="32FAEDFE" w14:textId="77777777" w:rsidR="00A40DAE" w:rsidRDefault="00836025">
      <w:pPr>
        <w:pStyle w:val="Nagwek1"/>
      </w:pPr>
      <w:r>
        <w:t>Uwagi:</w:t>
      </w:r>
    </w:p>
    <w:p w14:paraId="5F88FDCB" w14:textId="3CFE48B2" w:rsidR="00A40DAE" w:rsidRDefault="00836025">
      <w:pPr>
        <w:pStyle w:val="Akapitzlist"/>
        <w:numPr>
          <w:ilvl w:val="0"/>
          <w:numId w:val="11"/>
        </w:numPr>
        <w:tabs>
          <w:tab w:val="left" w:pos="996"/>
          <w:tab w:val="left" w:pos="997"/>
        </w:tabs>
        <w:spacing w:before="120"/>
        <w:ind w:hanging="361"/>
      </w:pPr>
      <w:r>
        <w:t>sprzęt i narzędzia niezbędne do wykonania zabiegu zapewnia</w:t>
      </w:r>
      <w:r>
        <w:rPr>
          <w:spacing w:val="-14"/>
        </w:rPr>
        <w:t xml:space="preserve"> </w:t>
      </w:r>
      <w:r>
        <w:t>Wykonawca.</w:t>
      </w:r>
    </w:p>
    <w:p w14:paraId="257D4165" w14:textId="77777777" w:rsidR="00A40DAE" w:rsidRDefault="00836025">
      <w:pPr>
        <w:pStyle w:val="Nagwek1"/>
        <w:spacing w:before="109"/>
      </w:pPr>
      <w:r>
        <w:t>Procedura odbioru:</w:t>
      </w:r>
    </w:p>
    <w:p w14:paraId="514281B4" w14:textId="77777777" w:rsidR="00A40DAE" w:rsidRDefault="00836025">
      <w:pPr>
        <w:pStyle w:val="Akapitzlist"/>
        <w:numPr>
          <w:ilvl w:val="0"/>
          <w:numId w:val="11"/>
        </w:numPr>
        <w:tabs>
          <w:tab w:val="left" w:pos="997"/>
        </w:tabs>
        <w:spacing w:before="124" w:line="237" w:lineRule="auto"/>
        <w:ind w:right="291"/>
        <w:jc w:val="both"/>
      </w:pPr>
      <w:r>
        <w:t>odbiór prac nastąpi poprzez zweryfikowanie prawidłowości ich wykonania z opisem czynności i zleceniem oraz określenie ilości podkrzesanych drzew poprzez ich policzenie na</w:t>
      </w:r>
      <w:r>
        <w:rPr>
          <w:spacing w:val="-9"/>
        </w:rPr>
        <w:t xml:space="preserve"> </w:t>
      </w:r>
      <w:r>
        <w:t>powierzchniach</w:t>
      </w:r>
      <w:r>
        <w:rPr>
          <w:spacing w:val="-9"/>
        </w:rPr>
        <w:t xml:space="preserve"> </w:t>
      </w:r>
      <w:r>
        <w:t>próbnych</w:t>
      </w:r>
      <w:r>
        <w:rPr>
          <w:spacing w:val="-9"/>
        </w:rPr>
        <w:t xml:space="preserve"> </w:t>
      </w:r>
      <w:r>
        <w:t>nie</w:t>
      </w:r>
      <w:r>
        <w:rPr>
          <w:spacing w:val="-9"/>
        </w:rPr>
        <w:t xml:space="preserve"> </w:t>
      </w:r>
      <w:r>
        <w:t>mniejszych</w:t>
      </w:r>
      <w:r>
        <w:rPr>
          <w:spacing w:val="-9"/>
        </w:rPr>
        <w:t xml:space="preserve"> </w:t>
      </w:r>
      <w:r>
        <w:t>niż</w:t>
      </w:r>
      <w:r>
        <w:rPr>
          <w:spacing w:val="-9"/>
        </w:rPr>
        <w:t xml:space="preserve"> </w:t>
      </w:r>
      <w:r>
        <w:t>2</w:t>
      </w:r>
      <w:r>
        <w:rPr>
          <w:spacing w:val="-9"/>
        </w:rPr>
        <w:t xml:space="preserve"> </w:t>
      </w:r>
      <w:r>
        <w:t>ary</w:t>
      </w:r>
      <w:r>
        <w:rPr>
          <w:spacing w:val="-10"/>
        </w:rPr>
        <w:t xml:space="preserve"> </w:t>
      </w:r>
      <w:r>
        <w:t>na</w:t>
      </w:r>
      <w:r>
        <w:rPr>
          <w:spacing w:val="-9"/>
        </w:rPr>
        <w:t xml:space="preserve"> </w:t>
      </w:r>
      <w:r>
        <w:t>każdy</w:t>
      </w:r>
      <w:r>
        <w:rPr>
          <w:spacing w:val="-10"/>
        </w:rPr>
        <w:t xml:space="preserve"> </w:t>
      </w:r>
      <w:r>
        <w:t>rozpoczęty</w:t>
      </w:r>
      <w:r>
        <w:rPr>
          <w:spacing w:val="-10"/>
        </w:rPr>
        <w:t xml:space="preserve"> </w:t>
      </w:r>
      <w:r>
        <w:t>HA</w:t>
      </w:r>
      <w:r>
        <w:rPr>
          <w:spacing w:val="-10"/>
        </w:rPr>
        <w:t xml:space="preserve"> </w:t>
      </w:r>
      <w:r>
        <w:t>i</w:t>
      </w:r>
      <w:r>
        <w:rPr>
          <w:spacing w:val="-8"/>
        </w:rPr>
        <w:t xml:space="preserve"> </w:t>
      </w:r>
      <w:r>
        <w:t>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w:t>
      </w:r>
      <w:r>
        <w:rPr>
          <w:spacing w:val="-2"/>
        </w:rPr>
        <w:t xml:space="preserve"> </w:t>
      </w:r>
      <w:r>
        <w:t>dorodnych).</w:t>
      </w:r>
    </w:p>
    <w:p w14:paraId="7F76B133" w14:textId="7FDD0CF9" w:rsidR="00A40DAE" w:rsidRDefault="00836025">
      <w:pPr>
        <w:spacing w:before="129"/>
        <w:ind w:left="984"/>
        <w:rPr>
          <w:i/>
        </w:rPr>
      </w:pPr>
      <w:r>
        <w:rPr>
          <w:i/>
        </w:rPr>
        <w:t>(rozliczenie z dokładnością do dwóch miejsc po przecinku)</w:t>
      </w:r>
    </w:p>
    <w:p w14:paraId="5E47B0EE" w14:textId="77777777" w:rsidR="00BC7453" w:rsidRDefault="00BC7453">
      <w:pPr>
        <w:spacing w:before="129"/>
        <w:ind w:left="984"/>
        <w:rPr>
          <w:i/>
        </w:rPr>
      </w:pPr>
    </w:p>
    <w:p w14:paraId="1B44E001" w14:textId="77777777" w:rsidR="00131340" w:rsidRDefault="00131340">
      <w:pPr>
        <w:spacing w:before="129"/>
        <w:ind w:left="984"/>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5DB3ACED" w14:textId="77777777">
        <w:trPr>
          <w:trHeight w:val="1015"/>
        </w:trPr>
        <w:tc>
          <w:tcPr>
            <w:tcW w:w="667" w:type="dxa"/>
          </w:tcPr>
          <w:p w14:paraId="46B8DADA" w14:textId="77777777" w:rsidR="00A40DAE" w:rsidRDefault="00836025">
            <w:pPr>
              <w:pStyle w:val="TableParagraph"/>
              <w:spacing w:before="120"/>
              <w:ind w:left="124" w:right="117"/>
              <w:jc w:val="center"/>
              <w:rPr>
                <w:b/>
                <w:i/>
              </w:rPr>
            </w:pPr>
            <w:r>
              <w:rPr>
                <w:b/>
                <w:i/>
              </w:rPr>
              <w:lastRenderedPageBreak/>
              <w:t>Nr</w:t>
            </w:r>
          </w:p>
        </w:tc>
        <w:tc>
          <w:tcPr>
            <w:tcW w:w="1793" w:type="dxa"/>
          </w:tcPr>
          <w:p w14:paraId="3CB0B742" w14:textId="77777777" w:rsidR="00A40DAE" w:rsidRDefault="00836025">
            <w:pPr>
              <w:pStyle w:val="TableParagraph"/>
              <w:spacing w:before="120"/>
              <w:ind w:left="107" w:right="266"/>
              <w:rPr>
                <w:b/>
                <w:i/>
              </w:rPr>
            </w:pPr>
            <w:r>
              <w:rPr>
                <w:b/>
                <w:i/>
              </w:rPr>
              <w:t>Kod czynności do rozliczenia</w:t>
            </w:r>
          </w:p>
        </w:tc>
        <w:tc>
          <w:tcPr>
            <w:tcW w:w="1704" w:type="dxa"/>
          </w:tcPr>
          <w:p w14:paraId="6273458D" w14:textId="77777777" w:rsidR="00A40DAE" w:rsidRDefault="00836025">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B40259C" w14:textId="77777777" w:rsidR="00A40DAE" w:rsidRDefault="00836025">
            <w:pPr>
              <w:pStyle w:val="TableParagraph"/>
              <w:spacing w:before="0"/>
              <w:ind w:left="0" w:right="93"/>
              <w:jc w:val="right"/>
              <w:rPr>
                <w:b/>
                <w:i/>
              </w:rPr>
            </w:pPr>
            <w:r>
              <w:rPr>
                <w:b/>
                <w:i/>
                <w:spacing w:val="-1"/>
              </w:rPr>
              <w:t>wyceny</w:t>
            </w:r>
          </w:p>
        </w:tc>
        <w:tc>
          <w:tcPr>
            <w:tcW w:w="3858" w:type="dxa"/>
          </w:tcPr>
          <w:p w14:paraId="66EFC762" w14:textId="77777777" w:rsidR="00A40DAE" w:rsidRDefault="00836025">
            <w:pPr>
              <w:pStyle w:val="TableParagraph"/>
              <w:spacing w:before="120"/>
              <w:ind w:left="108"/>
              <w:rPr>
                <w:b/>
                <w:i/>
              </w:rPr>
            </w:pPr>
            <w:r>
              <w:rPr>
                <w:b/>
                <w:i/>
              </w:rPr>
              <w:t>Opis kodu czynności</w:t>
            </w:r>
          </w:p>
        </w:tc>
        <w:tc>
          <w:tcPr>
            <w:tcW w:w="1330" w:type="dxa"/>
          </w:tcPr>
          <w:p w14:paraId="17C0E23B" w14:textId="77777777" w:rsidR="00A40DAE" w:rsidRDefault="00836025">
            <w:pPr>
              <w:pStyle w:val="TableParagraph"/>
              <w:spacing w:before="120"/>
              <w:ind w:left="108" w:right="215"/>
              <w:rPr>
                <w:b/>
                <w:i/>
              </w:rPr>
            </w:pPr>
            <w:r>
              <w:rPr>
                <w:b/>
                <w:i/>
              </w:rPr>
              <w:t>Jednostka miary</w:t>
            </w:r>
          </w:p>
        </w:tc>
      </w:tr>
      <w:tr w:rsidR="00A40DAE" w14:paraId="1314C388" w14:textId="77777777">
        <w:trPr>
          <w:trHeight w:val="1271"/>
        </w:trPr>
        <w:tc>
          <w:tcPr>
            <w:tcW w:w="667" w:type="dxa"/>
          </w:tcPr>
          <w:p w14:paraId="50FDE27A" w14:textId="77777777" w:rsidR="00A40DAE" w:rsidRDefault="00836025">
            <w:pPr>
              <w:pStyle w:val="TableParagraph"/>
              <w:spacing w:before="117"/>
              <w:ind w:left="126" w:right="117"/>
              <w:jc w:val="center"/>
            </w:pPr>
            <w:r>
              <w:t>63</w:t>
            </w:r>
          </w:p>
        </w:tc>
        <w:tc>
          <w:tcPr>
            <w:tcW w:w="1793" w:type="dxa"/>
          </w:tcPr>
          <w:p w14:paraId="36E64F1E" w14:textId="77777777" w:rsidR="00A40DAE" w:rsidRDefault="00836025">
            <w:pPr>
              <w:pStyle w:val="TableParagraph"/>
              <w:spacing w:before="117"/>
              <w:ind w:left="107"/>
            </w:pPr>
            <w:r>
              <w:t>PODK-TOP</w:t>
            </w:r>
          </w:p>
        </w:tc>
        <w:tc>
          <w:tcPr>
            <w:tcW w:w="1704" w:type="dxa"/>
          </w:tcPr>
          <w:p w14:paraId="3C7601D9" w14:textId="77777777" w:rsidR="00A40DAE" w:rsidRDefault="00836025">
            <w:pPr>
              <w:pStyle w:val="TableParagraph"/>
              <w:spacing w:before="117"/>
              <w:ind w:left="108" w:right="385"/>
              <w:jc w:val="both"/>
            </w:pPr>
            <w:r>
              <w:t>PODK-3TOP, PODK-5TOP, PODK-8TOP, PODK&gt;8TOP</w:t>
            </w:r>
          </w:p>
        </w:tc>
        <w:tc>
          <w:tcPr>
            <w:tcW w:w="3858" w:type="dxa"/>
          </w:tcPr>
          <w:p w14:paraId="1631B468" w14:textId="77777777" w:rsidR="00A40DAE" w:rsidRDefault="00836025">
            <w:pPr>
              <w:pStyle w:val="TableParagraph"/>
              <w:spacing w:before="117"/>
              <w:ind w:left="108" w:right="866"/>
            </w:pPr>
            <w:r>
              <w:t>Podkrzesywanie i formowanie drzewek topoli</w:t>
            </w:r>
          </w:p>
        </w:tc>
        <w:tc>
          <w:tcPr>
            <w:tcW w:w="1330" w:type="dxa"/>
          </w:tcPr>
          <w:p w14:paraId="0BE2B3B4" w14:textId="77777777" w:rsidR="00A40DAE" w:rsidRDefault="00836025">
            <w:pPr>
              <w:pStyle w:val="TableParagraph"/>
              <w:spacing w:before="117"/>
              <w:ind w:left="420"/>
            </w:pPr>
            <w:r>
              <w:t>TSZT</w:t>
            </w:r>
          </w:p>
        </w:tc>
      </w:tr>
    </w:tbl>
    <w:p w14:paraId="1E9DE24B" w14:textId="77777777" w:rsidR="00A40DAE" w:rsidRDefault="00836025">
      <w:pPr>
        <w:pStyle w:val="Nagwek1"/>
        <w:spacing w:before="117"/>
      </w:pPr>
      <w:r>
        <w:t>Standard technologii prac obejmuje:</w:t>
      </w:r>
    </w:p>
    <w:p w14:paraId="29FF1F54" w14:textId="77777777" w:rsidR="00A40DAE" w:rsidRDefault="00836025">
      <w:pPr>
        <w:pStyle w:val="Akapitzlist"/>
        <w:numPr>
          <w:ilvl w:val="1"/>
          <w:numId w:val="16"/>
        </w:numPr>
        <w:tabs>
          <w:tab w:val="left" w:pos="996"/>
          <w:tab w:val="left" w:pos="997"/>
        </w:tabs>
        <w:spacing w:before="121" w:line="269" w:lineRule="exact"/>
        <w:ind w:hanging="361"/>
      </w:pPr>
      <w:r>
        <w:t>usunięcie zbędnych</w:t>
      </w:r>
      <w:r>
        <w:rPr>
          <w:spacing w:val="-7"/>
        </w:rPr>
        <w:t xml:space="preserve"> </w:t>
      </w:r>
      <w:r>
        <w:t>odgałęzień,</w:t>
      </w:r>
    </w:p>
    <w:p w14:paraId="3B61A951" w14:textId="77777777" w:rsidR="00A40DAE" w:rsidRDefault="00836025">
      <w:pPr>
        <w:pStyle w:val="Akapitzlist"/>
        <w:numPr>
          <w:ilvl w:val="1"/>
          <w:numId w:val="16"/>
        </w:numPr>
        <w:tabs>
          <w:tab w:val="left" w:pos="996"/>
          <w:tab w:val="left" w:pos="997"/>
        </w:tabs>
        <w:spacing w:line="269" w:lineRule="exact"/>
        <w:ind w:hanging="361"/>
      </w:pPr>
      <w:r>
        <w:t>zabezpieczenie przed infekcją preparatami miejsc po odciętych</w:t>
      </w:r>
      <w:r>
        <w:rPr>
          <w:spacing w:val="-6"/>
        </w:rPr>
        <w:t xml:space="preserve"> </w:t>
      </w:r>
      <w:r>
        <w:t>gałęziach,</w:t>
      </w:r>
    </w:p>
    <w:p w14:paraId="2CA94D10" w14:textId="77777777" w:rsidR="00A40DAE" w:rsidRDefault="00836025">
      <w:pPr>
        <w:pStyle w:val="Akapitzlist"/>
        <w:numPr>
          <w:ilvl w:val="1"/>
          <w:numId w:val="16"/>
        </w:numPr>
        <w:tabs>
          <w:tab w:val="left" w:pos="996"/>
          <w:tab w:val="left" w:pos="997"/>
        </w:tabs>
        <w:spacing w:before="2"/>
        <w:ind w:hanging="361"/>
      </w:pPr>
      <w:r>
        <w:t>ewentualne zebranie i usunięcie ściętych</w:t>
      </w:r>
      <w:r>
        <w:rPr>
          <w:spacing w:val="-6"/>
        </w:rPr>
        <w:t xml:space="preserve"> </w:t>
      </w:r>
      <w:r>
        <w:t>gałęzi,</w:t>
      </w:r>
    </w:p>
    <w:p w14:paraId="75FE20F9" w14:textId="77777777" w:rsidR="00A40DAE" w:rsidRDefault="00836025">
      <w:pPr>
        <w:pStyle w:val="Nagwek1"/>
      </w:pPr>
      <w:r>
        <w:t>Uwagi:</w:t>
      </w:r>
    </w:p>
    <w:p w14:paraId="3143D935" w14:textId="77777777" w:rsidR="00A40DAE" w:rsidRDefault="00836025">
      <w:pPr>
        <w:pStyle w:val="Akapitzlist"/>
        <w:numPr>
          <w:ilvl w:val="0"/>
          <w:numId w:val="11"/>
        </w:numPr>
        <w:tabs>
          <w:tab w:val="left" w:pos="996"/>
          <w:tab w:val="left" w:pos="997"/>
        </w:tabs>
        <w:spacing w:before="121"/>
        <w:ind w:hanging="361"/>
      </w:pPr>
      <w:r>
        <w:t>sprzęt i narzędzia i preparat niezbędne do wykonania zabiegu zapewnia</w:t>
      </w:r>
      <w:r>
        <w:rPr>
          <w:spacing w:val="-14"/>
        </w:rPr>
        <w:t xml:space="preserve"> </w:t>
      </w:r>
      <w:r>
        <w:t>Wykonawca.</w:t>
      </w:r>
    </w:p>
    <w:p w14:paraId="12F09DB3" w14:textId="77777777" w:rsidR="00A40DAE" w:rsidRDefault="00836025">
      <w:pPr>
        <w:pStyle w:val="Nagwek1"/>
        <w:spacing w:before="108"/>
      </w:pPr>
      <w:r>
        <w:t>Procedura odbioru:</w:t>
      </w:r>
    </w:p>
    <w:p w14:paraId="33DE8E88" w14:textId="77777777" w:rsidR="00A40DAE" w:rsidRDefault="00836025">
      <w:pPr>
        <w:pStyle w:val="Akapitzlist"/>
        <w:numPr>
          <w:ilvl w:val="0"/>
          <w:numId w:val="11"/>
        </w:numPr>
        <w:tabs>
          <w:tab w:val="left" w:pos="997"/>
        </w:tabs>
        <w:spacing w:before="123" w:line="237" w:lineRule="auto"/>
        <w:ind w:right="291"/>
        <w:jc w:val="both"/>
      </w:pPr>
      <w:r>
        <w:t>odbiór prac nastąpi poprzez zweryfikowanie prawidłowości ich wykonania z opisem czynności i zleceniem oraz określenie ilości podkrzesanych drzew poprzez ich policzenie na</w:t>
      </w:r>
      <w:r>
        <w:rPr>
          <w:spacing w:val="-9"/>
        </w:rPr>
        <w:t xml:space="preserve"> </w:t>
      </w:r>
      <w:r>
        <w:t>powierzchniach</w:t>
      </w:r>
      <w:r>
        <w:rPr>
          <w:spacing w:val="-9"/>
        </w:rPr>
        <w:t xml:space="preserve"> </w:t>
      </w:r>
      <w:r>
        <w:t>próbnych</w:t>
      </w:r>
      <w:r>
        <w:rPr>
          <w:spacing w:val="-9"/>
        </w:rPr>
        <w:t xml:space="preserve"> </w:t>
      </w:r>
      <w:r>
        <w:t>nie</w:t>
      </w:r>
      <w:r>
        <w:rPr>
          <w:spacing w:val="-9"/>
        </w:rPr>
        <w:t xml:space="preserve"> </w:t>
      </w:r>
      <w:r>
        <w:t>mniejszych</w:t>
      </w:r>
      <w:r>
        <w:rPr>
          <w:spacing w:val="-9"/>
        </w:rPr>
        <w:t xml:space="preserve"> </w:t>
      </w:r>
      <w:r>
        <w:t>niż</w:t>
      </w:r>
      <w:r>
        <w:rPr>
          <w:spacing w:val="-9"/>
        </w:rPr>
        <w:t xml:space="preserve"> </w:t>
      </w:r>
      <w:r>
        <w:t>2</w:t>
      </w:r>
      <w:r>
        <w:rPr>
          <w:spacing w:val="-9"/>
        </w:rPr>
        <w:t xml:space="preserve"> </w:t>
      </w:r>
      <w:r>
        <w:t>ary</w:t>
      </w:r>
      <w:r>
        <w:rPr>
          <w:spacing w:val="-10"/>
        </w:rPr>
        <w:t xml:space="preserve"> </w:t>
      </w:r>
      <w:r>
        <w:t>na</w:t>
      </w:r>
      <w:r>
        <w:rPr>
          <w:spacing w:val="-9"/>
        </w:rPr>
        <w:t xml:space="preserve"> </w:t>
      </w:r>
      <w:r>
        <w:t>każdy</w:t>
      </w:r>
      <w:r>
        <w:rPr>
          <w:spacing w:val="-10"/>
        </w:rPr>
        <w:t xml:space="preserve"> </w:t>
      </w:r>
      <w:r>
        <w:t>rozpoczęty</w:t>
      </w:r>
      <w:r>
        <w:rPr>
          <w:spacing w:val="-10"/>
        </w:rPr>
        <w:t xml:space="preserve"> </w:t>
      </w:r>
      <w:r>
        <w:t>HA</w:t>
      </w:r>
      <w:r>
        <w:rPr>
          <w:spacing w:val="-10"/>
        </w:rPr>
        <w:t xml:space="preserve"> </w:t>
      </w:r>
      <w:r>
        <w:t>i</w:t>
      </w:r>
      <w:r>
        <w:rPr>
          <w:spacing w:val="-8"/>
        </w:rPr>
        <w:t xml:space="preserve"> </w:t>
      </w:r>
      <w:r>
        <w:t>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w:t>
      </w:r>
      <w:r>
        <w:rPr>
          <w:spacing w:val="-1"/>
        </w:rPr>
        <w:t xml:space="preserve"> </w:t>
      </w:r>
      <w:r>
        <w:t>drzew).</w:t>
      </w:r>
    </w:p>
    <w:p w14:paraId="7C0EBB37" w14:textId="77777777" w:rsidR="00A40DAE" w:rsidRDefault="00836025">
      <w:pPr>
        <w:spacing w:before="130"/>
        <w:ind w:left="984"/>
        <w:rPr>
          <w:i/>
        </w:rPr>
      </w:pPr>
      <w:r>
        <w:rPr>
          <w:i/>
        </w:rPr>
        <w:t>(rozliczenie z dokładnością do dwóch miejsc po przecinku)</w:t>
      </w:r>
    </w:p>
    <w:p w14:paraId="5C311594" w14:textId="77777777" w:rsidR="00A40DAE" w:rsidRDefault="00A40DAE">
      <w:pPr>
        <w:pStyle w:val="Tekstpodstawowy"/>
        <w:ind w:left="0" w:firstLine="0"/>
        <w:rPr>
          <w:i/>
          <w:sz w:val="2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5D0D3C3D" w14:textId="77777777">
        <w:trPr>
          <w:trHeight w:val="1012"/>
        </w:trPr>
        <w:tc>
          <w:tcPr>
            <w:tcW w:w="667" w:type="dxa"/>
          </w:tcPr>
          <w:p w14:paraId="77396E37" w14:textId="77777777" w:rsidR="00A40DAE" w:rsidRDefault="00836025">
            <w:pPr>
              <w:pStyle w:val="TableParagraph"/>
              <w:ind w:left="0" w:right="196"/>
              <w:jc w:val="right"/>
              <w:rPr>
                <w:b/>
                <w:i/>
              </w:rPr>
            </w:pPr>
            <w:r>
              <w:rPr>
                <w:b/>
                <w:i/>
              </w:rPr>
              <w:t>Nr</w:t>
            </w:r>
          </w:p>
        </w:tc>
        <w:tc>
          <w:tcPr>
            <w:tcW w:w="1793" w:type="dxa"/>
          </w:tcPr>
          <w:p w14:paraId="714625A5" w14:textId="77777777" w:rsidR="00A40DAE" w:rsidRDefault="00836025">
            <w:pPr>
              <w:pStyle w:val="TableParagraph"/>
              <w:ind w:left="107" w:right="266"/>
              <w:rPr>
                <w:b/>
                <w:i/>
              </w:rPr>
            </w:pPr>
            <w:r>
              <w:rPr>
                <w:b/>
                <w:i/>
              </w:rPr>
              <w:t>Kod czynności do rozliczenia</w:t>
            </w:r>
          </w:p>
        </w:tc>
        <w:tc>
          <w:tcPr>
            <w:tcW w:w="1704" w:type="dxa"/>
          </w:tcPr>
          <w:p w14:paraId="2B1F19E9"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331D9EE" w14:textId="77777777" w:rsidR="00A40DAE" w:rsidRDefault="00836025">
            <w:pPr>
              <w:pStyle w:val="TableParagraph"/>
              <w:spacing w:before="0"/>
              <w:ind w:left="0" w:right="93"/>
              <w:jc w:val="right"/>
              <w:rPr>
                <w:b/>
                <w:i/>
              </w:rPr>
            </w:pPr>
            <w:r>
              <w:rPr>
                <w:b/>
                <w:i/>
                <w:spacing w:val="-1"/>
              </w:rPr>
              <w:t>wyceny</w:t>
            </w:r>
          </w:p>
        </w:tc>
        <w:tc>
          <w:tcPr>
            <w:tcW w:w="3858" w:type="dxa"/>
          </w:tcPr>
          <w:p w14:paraId="0A827AF2" w14:textId="77777777" w:rsidR="00A40DAE" w:rsidRDefault="00836025">
            <w:pPr>
              <w:pStyle w:val="TableParagraph"/>
              <w:ind w:left="108"/>
              <w:rPr>
                <w:b/>
                <w:i/>
              </w:rPr>
            </w:pPr>
            <w:r>
              <w:rPr>
                <w:b/>
                <w:i/>
              </w:rPr>
              <w:t>Opis kodu czynności</w:t>
            </w:r>
          </w:p>
        </w:tc>
        <w:tc>
          <w:tcPr>
            <w:tcW w:w="1330" w:type="dxa"/>
          </w:tcPr>
          <w:p w14:paraId="4AB35694" w14:textId="77777777" w:rsidR="00A40DAE" w:rsidRDefault="00836025">
            <w:pPr>
              <w:pStyle w:val="TableParagraph"/>
              <w:ind w:left="108" w:right="215"/>
              <w:rPr>
                <w:b/>
                <w:i/>
              </w:rPr>
            </w:pPr>
            <w:r>
              <w:rPr>
                <w:b/>
                <w:i/>
              </w:rPr>
              <w:t>Jednostka miary</w:t>
            </w:r>
          </w:p>
        </w:tc>
      </w:tr>
      <w:tr w:rsidR="00A40DAE" w14:paraId="1F11F114" w14:textId="77777777">
        <w:trPr>
          <w:trHeight w:val="626"/>
        </w:trPr>
        <w:tc>
          <w:tcPr>
            <w:tcW w:w="667" w:type="dxa"/>
          </w:tcPr>
          <w:p w14:paraId="5FCCCD25" w14:textId="77777777" w:rsidR="00A40DAE" w:rsidRDefault="00836025">
            <w:pPr>
              <w:pStyle w:val="TableParagraph"/>
              <w:ind w:left="0" w:right="199"/>
              <w:jc w:val="right"/>
            </w:pPr>
            <w:r>
              <w:t>64</w:t>
            </w:r>
          </w:p>
        </w:tc>
        <w:tc>
          <w:tcPr>
            <w:tcW w:w="1793" w:type="dxa"/>
          </w:tcPr>
          <w:p w14:paraId="4EE6EE3D" w14:textId="77777777" w:rsidR="00A40DAE" w:rsidRDefault="00836025">
            <w:pPr>
              <w:pStyle w:val="TableParagraph"/>
              <w:ind w:left="107"/>
            </w:pPr>
            <w:r>
              <w:t>WYK-RABAT</w:t>
            </w:r>
          </w:p>
        </w:tc>
        <w:tc>
          <w:tcPr>
            <w:tcW w:w="1704" w:type="dxa"/>
          </w:tcPr>
          <w:p w14:paraId="0C4E8649" w14:textId="77777777" w:rsidR="00A40DAE" w:rsidRDefault="00836025">
            <w:pPr>
              <w:pStyle w:val="TableParagraph"/>
              <w:ind w:left="108"/>
            </w:pPr>
            <w:r>
              <w:t>WYK-RABAT</w:t>
            </w:r>
          </w:p>
        </w:tc>
        <w:tc>
          <w:tcPr>
            <w:tcW w:w="3858" w:type="dxa"/>
          </w:tcPr>
          <w:p w14:paraId="3B82561E" w14:textId="77777777" w:rsidR="00A40DAE" w:rsidRDefault="00836025">
            <w:pPr>
              <w:pStyle w:val="TableParagraph"/>
              <w:ind w:left="108"/>
            </w:pPr>
            <w:r>
              <w:t>Wykonanie rabatowałków</w:t>
            </w:r>
          </w:p>
        </w:tc>
        <w:tc>
          <w:tcPr>
            <w:tcW w:w="1330" w:type="dxa"/>
          </w:tcPr>
          <w:p w14:paraId="122E8E33" w14:textId="77777777" w:rsidR="00A40DAE" w:rsidRDefault="00836025">
            <w:pPr>
              <w:pStyle w:val="TableParagraph"/>
              <w:ind w:left="372"/>
            </w:pPr>
            <w:r>
              <w:t>KMTR</w:t>
            </w:r>
          </w:p>
        </w:tc>
      </w:tr>
    </w:tbl>
    <w:p w14:paraId="0E5A48BC" w14:textId="77777777" w:rsidR="00A40DAE" w:rsidRDefault="00836025">
      <w:pPr>
        <w:pStyle w:val="Nagwek1"/>
      </w:pPr>
      <w:r>
        <w:t>Standard technologii prac obejmuje:</w:t>
      </w:r>
    </w:p>
    <w:p w14:paraId="38A51E2D" w14:textId="77777777" w:rsidR="00A40DAE" w:rsidRDefault="00836025">
      <w:pPr>
        <w:pStyle w:val="Akapitzlist"/>
        <w:numPr>
          <w:ilvl w:val="0"/>
          <w:numId w:val="11"/>
        </w:numPr>
        <w:tabs>
          <w:tab w:val="left" w:pos="996"/>
          <w:tab w:val="left" w:pos="997"/>
        </w:tabs>
        <w:spacing w:before="120" w:line="264" w:lineRule="exact"/>
        <w:ind w:hanging="361"/>
      </w:pPr>
      <w:r>
        <w:t>zdarcie i odłożenie pokrywy</w:t>
      </w:r>
      <w:r>
        <w:rPr>
          <w:spacing w:val="-5"/>
        </w:rPr>
        <w:t xml:space="preserve"> </w:t>
      </w:r>
      <w:r>
        <w:t>gleby,</w:t>
      </w:r>
    </w:p>
    <w:p w14:paraId="318381EF" w14:textId="3C5235CB" w:rsidR="00A40DAE" w:rsidRDefault="00836025">
      <w:pPr>
        <w:pStyle w:val="Akapitzlist"/>
        <w:numPr>
          <w:ilvl w:val="0"/>
          <w:numId w:val="11"/>
        </w:numPr>
        <w:tabs>
          <w:tab w:val="left" w:pos="996"/>
          <w:tab w:val="left" w:pos="997"/>
        </w:tabs>
        <w:spacing w:line="264" w:lineRule="exact"/>
        <w:ind w:hanging="361"/>
      </w:pPr>
      <w:r>
        <w:t>wykopanie gleby oraz jej rozłożenie i uformowanie rabatowałka np. przy pomocy</w:t>
      </w:r>
      <w:r>
        <w:rPr>
          <w:spacing w:val="-28"/>
        </w:rPr>
        <w:t xml:space="preserve"> </w:t>
      </w:r>
      <w:r>
        <w:t>szpadla.</w:t>
      </w:r>
    </w:p>
    <w:p w14:paraId="38E685C3" w14:textId="38526B9A" w:rsidR="00131340" w:rsidRDefault="00131340" w:rsidP="00131340">
      <w:pPr>
        <w:tabs>
          <w:tab w:val="left" w:pos="996"/>
          <w:tab w:val="left" w:pos="997"/>
        </w:tabs>
        <w:spacing w:line="264" w:lineRule="exact"/>
      </w:pPr>
    </w:p>
    <w:p w14:paraId="1D1C82A5" w14:textId="77777777" w:rsidR="00A40DAE" w:rsidRDefault="00836025">
      <w:pPr>
        <w:pStyle w:val="Nagwek1"/>
        <w:spacing w:before="111"/>
      </w:pPr>
      <w:r>
        <w:t>Uwagi:</w:t>
      </w:r>
    </w:p>
    <w:p w14:paraId="69CCBF18" w14:textId="77777777" w:rsidR="00A40DAE" w:rsidRDefault="00836025">
      <w:pPr>
        <w:pStyle w:val="Akapitzlist"/>
        <w:numPr>
          <w:ilvl w:val="0"/>
          <w:numId w:val="11"/>
        </w:numPr>
        <w:tabs>
          <w:tab w:val="left" w:pos="996"/>
          <w:tab w:val="left" w:pos="997"/>
        </w:tabs>
        <w:spacing w:before="118" w:line="264" w:lineRule="exact"/>
        <w:ind w:hanging="361"/>
      </w:pPr>
      <w:r>
        <w:t>wysokość rabatowałka minimum 30 cm, szerokość u podstawy minimum 70</w:t>
      </w:r>
      <w:r>
        <w:rPr>
          <w:spacing w:val="-16"/>
        </w:rPr>
        <w:t xml:space="preserve"> </w:t>
      </w:r>
      <w:r>
        <w:t>cm.</w:t>
      </w:r>
    </w:p>
    <w:p w14:paraId="6ECBDCAC" w14:textId="77777777" w:rsidR="00A40DAE" w:rsidRDefault="00836025">
      <w:pPr>
        <w:pStyle w:val="Akapitzlist"/>
        <w:numPr>
          <w:ilvl w:val="0"/>
          <w:numId w:val="11"/>
        </w:numPr>
        <w:tabs>
          <w:tab w:val="left" w:pos="996"/>
          <w:tab w:val="left" w:pos="997"/>
        </w:tabs>
        <w:spacing w:line="258" w:lineRule="exact"/>
        <w:ind w:hanging="361"/>
      </w:pPr>
      <w:r>
        <w:t>odległość pomiędzy środkami rabatowałków powinna wynosić około 150 cm (+/-</w:t>
      </w:r>
      <w:r>
        <w:rPr>
          <w:spacing w:val="-13"/>
        </w:rPr>
        <w:t xml:space="preserve"> </w:t>
      </w:r>
      <w:r>
        <w:t>20%).</w:t>
      </w:r>
    </w:p>
    <w:p w14:paraId="1DDDB456" w14:textId="77777777" w:rsidR="00A40DAE" w:rsidRDefault="00836025">
      <w:pPr>
        <w:pStyle w:val="Akapitzlist"/>
        <w:numPr>
          <w:ilvl w:val="0"/>
          <w:numId w:val="11"/>
        </w:numPr>
        <w:tabs>
          <w:tab w:val="left" w:pos="996"/>
          <w:tab w:val="left" w:pos="997"/>
        </w:tabs>
        <w:spacing w:line="258" w:lineRule="exact"/>
        <w:ind w:hanging="361"/>
      </w:pPr>
      <w:r>
        <w:t>sprzęt i narzędzia niezbędne do wykonania zabiegu zapewnia</w:t>
      </w:r>
      <w:r>
        <w:rPr>
          <w:spacing w:val="-14"/>
        </w:rPr>
        <w:t xml:space="preserve"> </w:t>
      </w:r>
      <w:r>
        <w:t>Wykonawca.</w:t>
      </w:r>
    </w:p>
    <w:p w14:paraId="5D5C18D6" w14:textId="77777777" w:rsidR="00A40DAE" w:rsidRDefault="00836025">
      <w:pPr>
        <w:pStyle w:val="Akapitzlist"/>
        <w:numPr>
          <w:ilvl w:val="0"/>
          <w:numId w:val="11"/>
        </w:numPr>
        <w:tabs>
          <w:tab w:val="left" w:pos="996"/>
          <w:tab w:val="left" w:pos="997"/>
        </w:tabs>
        <w:spacing w:line="264" w:lineRule="exact"/>
        <w:ind w:hanging="361"/>
      </w:pPr>
      <w:r>
        <w:t>rabatowałki zostaną wykonane z miejscowej</w:t>
      </w:r>
      <w:r>
        <w:rPr>
          <w:spacing w:val="-4"/>
        </w:rPr>
        <w:t xml:space="preserve"> </w:t>
      </w:r>
      <w:r>
        <w:t>gleby.</w:t>
      </w:r>
    </w:p>
    <w:p w14:paraId="3131C287" w14:textId="77777777" w:rsidR="00A40DAE" w:rsidRDefault="00A40DAE">
      <w:pPr>
        <w:pStyle w:val="Tekstpodstawowy"/>
        <w:ind w:left="0" w:firstLine="0"/>
        <w:rPr>
          <w:sz w:val="26"/>
        </w:rPr>
      </w:pPr>
    </w:p>
    <w:p w14:paraId="5D008763" w14:textId="77777777" w:rsidR="00A40DAE" w:rsidRDefault="00836025">
      <w:pPr>
        <w:pStyle w:val="Nagwek1"/>
        <w:spacing w:before="183"/>
        <w:jc w:val="both"/>
      </w:pPr>
      <w:r>
        <w:t>Procedura odbioru:</w:t>
      </w:r>
    </w:p>
    <w:p w14:paraId="7856D2B4" w14:textId="7F5B79B1" w:rsidR="00A40DAE" w:rsidRDefault="00836025">
      <w:pPr>
        <w:pStyle w:val="Akapitzlist"/>
        <w:numPr>
          <w:ilvl w:val="0"/>
          <w:numId w:val="11"/>
        </w:numPr>
        <w:tabs>
          <w:tab w:val="left" w:pos="997"/>
        </w:tabs>
        <w:spacing w:before="123" w:line="237" w:lineRule="auto"/>
        <w:ind w:right="288"/>
        <w:jc w:val="both"/>
      </w:pPr>
      <w:r>
        <w:t>odbiór prac nastąpi poprzez zweryfikowanie prawidłowości ich wykonania z opisem czynności i zleceniem i określeniem długości rabatowałków na podstawie pomiaru powierzchni</w:t>
      </w:r>
      <w:r>
        <w:rPr>
          <w:spacing w:val="-11"/>
        </w:rPr>
        <w:t xml:space="preserve"> </w:t>
      </w:r>
      <w:r>
        <w:t>wykonanego</w:t>
      </w:r>
      <w:r>
        <w:rPr>
          <w:spacing w:val="-13"/>
        </w:rPr>
        <w:t xml:space="preserve"> </w:t>
      </w:r>
      <w:r>
        <w:t>zabiegu</w:t>
      </w:r>
      <w:r>
        <w:rPr>
          <w:spacing w:val="-10"/>
        </w:rPr>
        <w:t xml:space="preserve"> </w:t>
      </w:r>
      <w:r>
        <w:t>(np.</w:t>
      </w:r>
      <w:r>
        <w:rPr>
          <w:spacing w:val="-14"/>
        </w:rPr>
        <w:t xml:space="preserve"> </w:t>
      </w:r>
      <w:r>
        <w:t>przy</w:t>
      </w:r>
      <w:r>
        <w:rPr>
          <w:spacing w:val="-11"/>
        </w:rPr>
        <w:t xml:space="preserve"> </w:t>
      </w:r>
      <w:r>
        <w:t>pomocy:</w:t>
      </w:r>
      <w:r>
        <w:rPr>
          <w:spacing w:val="-13"/>
        </w:rPr>
        <w:t xml:space="preserve"> </w:t>
      </w:r>
      <w:r>
        <w:t>dalmierza,</w:t>
      </w:r>
      <w:r>
        <w:rPr>
          <w:spacing w:val="-10"/>
        </w:rPr>
        <w:t xml:space="preserve"> </w:t>
      </w:r>
      <w:r>
        <w:t>taśmy</w:t>
      </w:r>
      <w:r>
        <w:rPr>
          <w:spacing w:val="-12"/>
        </w:rPr>
        <w:t xml:space="preserve"> </w:t>
      </w:r>
      <w:r>
        <w:t>mierniczej,</w:t>
      </w:r>
      <w:r>
        <w:rPr>
          <w:spacing w:val="-8"/>
        </w:rPr>
        <w:t xml:space="preserve"> </w:t>
      </w:r>
      <w:r>
        <w:t>GPS,</w:t>
      </w:r>
      <w:r>
        <w:rPr>
          <w:spacing w:val="-13"/>
        </w:rPr>
        <w:t xml:space="preserve"> </w:t>
      </w:r>
      <w:r>
        <w:t>itp). Przyjmuje</w:t>
      </w:r>
      <w:r>
        <w:rPr>
          <w:spacing w:val="16"/>
        </w:rPr>
        <w:t xml:space="preserve"> </w:t>
      </w:r>
      <w:r>
        <w:t>się,</w:t>
      </w:r>
      <w:r>
        <w:rPr>
          <w:spacing w:val="18"/>
        </w:rPr>
        <w:t xml:space="preserve"> </w:t>
      </w:r>
      <w:r>
        <w:t>że</w:t>
      </w:r>
      <w:r>
        <w:rPr>
          <w:spacing w:val="18"/>
        </w:rPr>
        <w:t xml:space="preserve"> </w:t>
      </w:r>
      <w:r>
        <w:t>na</w:t>
      </w:r>
      <w:r>
        <w:rPr>
          <w:spacing w:val="16"/>
        </w:rPr>
        <w:t xml:space="preserve"> </w:t>
      </w:r>
      <w:r>
        <w:t>1</w:t>
      </w:r>
      <w:r>
        <w:rPr>
          <w:spacing w:val="17"/>
        </w:rPr>
        <w:t xml:space="preserve"> </w:t>
      </w:r>
      <w:r>
        <w:t>HA,</w:t>
      </w:r>
      <w:r>
        <w:rPr>
          <w:spacing w:val="17"/>
        </w:rPr>
        <w:t xml:space="preserve"> </w:t>
      </w:r>
      <w:r>
        <w:t>gdzie</w:t>
      </w:r>
      <w:r>
        <w:rPr>
          <w:spacing w:val="20"/>
        </w:rPr>
        <w:t xml:space="preserve"> </w:t>
      </w:r>
      <w:r>
        <w:t>odległość</w:t>
      </w:r>
      <w:r>
        <w:rPr>
          <w:spacing w:val="17"/>
        </w:rPr>
        <w:t xml:space="preserve"> </w:t>
      </w:r>
      <w:r>
        <w:t>pomiędzy</w:t>
      </w:r>
      <w:r>
        <w:rPr>
          <w:spacing w:val="16"/>
        </w:rPr>
        <w:t xml:space="preserve"> </w:t>
      </w:r>
      <w:r>
        <w:t>środkami</w:t>
      </w:r>
      <w:r>
        <w:rPr>
          <w:spacing w:val="18"/>
        </w:rPr>
        <w:t xml:space="preserve"> </w:t>
      </w:r>
      <w:r>
        <w:t>rabatowałków</w:t>
      </w:r>
      <w:r>
        <w:rPr>
          <w:spacing w:val="15"/>
        </w:rPr>
        <w:t xml:space="preserve"> </w:t>
      </w:r>
      <w:r>
        <w:t>wynosi</w:t>
      </w:r>
      <w:r>
        <w:rPr>
          <w:spacing w:val="18"/>
        </w:rPr>
        <w:t xml:space="preserve"> </w:t>
      </w:r>
      <w:r>
        <w:t>ok.</w:t>
      </w:r>
    </w:p>
    <w:p w14:paraId="73587655" w14:textId="34AA7A5E" w:rsidR="00BC7453" w:rsidRDefault="00BC7453" w:rsidP="00BC7453">
      <w:pPr>
        <w:tabs>
          <w:tab w:val="left" w:pos="997"/>
        </w:tabs>
        <w:spacing w:before="123" w:line="237" w:lineRule="auto"/>
        <w:ind w:right="288"/>
        <w:jc w:val="both"/>
      </w:pPr>
    </w:p>
    <w:p w14:paraId="0B254583" w14:textId="2FE87281" w:rsidR="00BC7453" w:rsidRDefault="00BC7453" w:rsidP="00BC7453">
      <w:pPr>
        <w:tabs>
          <w:tab w:val="left" w:pos="997"/>
        </w:tabs>
        <w:spacing w:before="123" w:line="237" w:lineRule="auto"/>
        <w:ind w:right="288"/>
        <w:jc w:val="both"/>
      </w:pPr>
    </w:p>
    <w:p w14:paraId="037D9662" w14:textId="77777777" w:rsidR="00BC7453" w:rsidRDefault="00BC7453" w:rsidP="00BC7453">
      <w:pPr>
        <w:tabs>
          <w:tab w:val="left" w:pos="997"/>
        </w:tabs>
        <w:spacing w:before="123" w:line="237" w:lineRule="auto"/>
        <w:ind w:right="288"/>
        <w:jc w:val="both"/>
      </w:pPr>
    </w:p>
    <w:p w14:paraId="294741D0" w14:textId="77777777" w:rsidR="00A40DAE" w:rsidRDefault="00836025">
      <w:pPr>
        <w:pStyle w:val="Tekstpodstawowy"/>
        <w:spacing w:before="77"/>
        <w:ind w:right="290" w:firstLine="0"/>
        <w:jc w:val="both"/>
      </w:pPr>
      <w:r>
        <w:lastRenderedPageBreak/>
        <w:t>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w:t>
      </w:r>
      <w:r>
        <w:rPr>
          <w:spacing w:val="-5"/>
        </w:rPr>
        <w:t xml:space="preserve"> </w:t>
      </w:r>
      <w:r>
        <w:t>w</w:t>
      </w:r>
      <w:r>
        <w:rPr>
          <w:spacing w:val="-6"/>
        </w:rPr>
        <w:t xml:space="preserve"> </w:t>
      </w:r>
      <w:r>
        <w:t>danej</w:t>
      </w:r>
      <w:r>
        <w:rPr>
          <w:spacing w:val="-6"/>
        </w:rPr>
        <w:t xml:space="preserve"> </w:t>
      </w:r>
      <w:r>
        <w:t>próbie</w:t>
      </w:r>
      <w:r>
        <w:rPr>
          <w:spacing w:val="-5"/>
        </w:rPr>
        <w:t xml:space="preserve"> </w:t>
      </w:r>
      <w:r>
        <w:t>to</w:t>
      </w:r>
      <w:r>
        <w:rPr>
          <w:spacing w:val="-6"/>
        </w:rPr>
        <w:t xml:space="preserve"> </w:t>
      </w:r>
      <w:r>
        <w:t>1/10</w:t>
      </w:r>
      <w:r>
        <w:rPr>
          <w:spacing w:val="-8"/>
        </w:rPr>
        <w:t xml:space="preserve"> </w:t>
      </w:r>
      <w:r>
        <w:t>mierzonej</w:t>
      </w:r>
      <w:r>
        <w:rPr>
          <w:spacing w:val="-6"/>
        </w:rPr>
        <w:t xml:space="preserve"> </w:t>
      </w:r>
      <w:r>
        <w:t>prostopadle</w:t>
      </w:r>
      <w:r>
        <w:rPr>
          <w:spacing w:val="-5"/>
        </w:rPr>
        <w:t xml:space="preserve"> </w:t>
      </w:r>
      <w:r>
        <w:t>do</w:t>
      </w:r>
      <w:r>
        <w:rPr>
          <w:spacing w:val="-6"/>
        </w:rPr>
        <w:t xml:space="preserve"> </w:t>
      </w:r>
      <w:r>
        <w:t>przebiegu</w:t>
      </w:r>
      <w:r>
        <w:rPr>
          <w:spacing w:val="-5"/>
        </w:rPr>
        <w:t xml:space="preserve"> </w:t>
      </w:r>
      <w:r>
        <w:t>rabatowałków odległości</w:t>
      </w:r>
      <w:r>
        <w:rPr>
          <w:spacing w:val="-7"/>
        </w:rPr>
        <w:t xml:space="preserve"> </w:t>
      </w:r>
      <w:r>
        <w:t>między</w:t>
      </w:r>
      <w:r>
        <w:rPr>
          <w:spacing w:val="-5"/>
        </w:rPr>
        <w:t xml:space="preserve"> </w:t>
      </w:r>
      <w:r>
        <w:t>osiami</w:t>
      </w:r>
      <w:r>
        <w:rPr>
          <w:spacing w:val="-7"/>
        </w:rPr>
        <w:t xml:space="preserve"> </w:t>
      </w:r>
      <w:r>
        <w:t>rabatowałków</w:t>
      </w:r>
      <w:r>
        <w:rPr>
          <w:spacing w:val="-5"/>
        </w:rPr>
        <w:t xml:space="preserve"> </w:t>
      </w:r>
      <w:r>
        <w:t>1.</w:t>
      </w:r>
      <w:r>
        <w:rPr>
          <w:spacing w:val="-5"/>
        </w:rPr>
        <w:t xml:space="preserve"> </w:t>
      </w:r>
      <w:r>
        <w:t>i</w:t>
      </w:r>
      <w:r>
        <w:rPr>
          <w:spacing w:val="-3"/>
        </w:rPr>
        <w:t xml:space="preserve"> </w:t>
      </w:r>
      <w:r>
        <w:t>11.</w:t>
      </w:r>
      <w:r>
        <w:rPr>
          <w:spacing w:val="-5"/>
        </w:rPr>
        <w:t xml:space="preserve"> </w:t>
      </w:r>
      <w:r>
        <w:t>Odległością</w:t>
      </w:r>
      <w:r>
        <w:rPr>
          <w:spacing w:val="-4"/>
        </w:rPr>
        <w:t xml:space="preserve"> </w:t>
      </w:r>
      <w:r>
        <w:t>porównywaną</w:t>
      </w:r>
      <w:r>
        <w:rPr>
          <w:spacing w:val="-5"/>
        </w:rPr>
        <w:t xml:space="preserve"> </w:t>
      </w:r>
      <w:r>
        <w:t>z</w:t>
      </w:r>
      <w:r>
        <w:rPr>
          <w:spacing w:val="-6"/>
        </w:rPr>
        <w:t xml:space="preserve"> </w:t>
      </w:r>
      <w:r>
        <w:t>zakładaną</w:t>
      </w:r>
      <w:r>
        <w:rPr>
          <w:spacing w:val="-6"/>
        </w:rPr>
        <w:t xml:space="preserve"> </w:t>
      </w:r>
      <w:r>
        <w:t>jest średnia z wszystkich prób (np. z 12 prób wykonanych na 4 HA</w:t>
      </w:r>
      <w:r>
        <w:rPr>
          <w:spacing w:val="-12"/>
        </w:rPr>
        <w:t xml:space="preserve"> </w:t>
      </w:r>
      <w:r>
        <w:t>powierzchni).</w:t>
      </w:r>
    </w:p>
    <w:p w14:paraId="2DB4A22E" w14:textId="77777777" w:rsidR="00A40DAE" w:rsidRDefault="00836025">
      <w:pPr>
        <w:pStyle w:val="Akapitzlist"/>
        <w:numPr>
          <w:ilvl w:val="0"/>
          <w:numId w:val="11"/>
        </w:numPr>
        <w:tabs>
          <w:tab w:val="left" w:pos="997"/>
        </w:tabs>
        <w:spacing w:before="10" w:line="230" w:lineRule="auto"/>
        <w:ind w:right="295"/>
        <w:jc w:val="both"/>
      </w:pPr>
      <w:r>
        <w:t>sprawdzenie szerokości rabatowałka zostanie wykonane miarą prostopadle do jego osi w ilości min. 5 pomiarów na każdy hektar. Dopuszcza się tolerancję +/-</w:t>
      </w:r>
      <w:r>
        <w:rPr>
          <w:spacing w:val="-15"/>
        </w:rPr>
        <w:t xml:space="preserve"> </w:t>
      </w:r>
      <w:r>
        <w:t>10%.</w:t>
      </w:r>
    </w:p>
    <w:p w14:paraId="05BE7B7B" w14:textId="77777777" w:rsidR="00A40DAE" w:rsidRDefault="00836025">
      <w:pPr>
        <w:pStyle w:val="Akapitzlist"/>
        <w:numPr>
          <w:ilvl w:val="0"/>
          <w:numId w:val="11"/>
        </w:numPr>
        <w:tabs>
          <w:tab w:val="left" w:pos="997"/>
        </w:tabs>
        <w:spacing w:before="11" w:line="230" w:lineRule="auto"/>
        <w:ind w:right="297"/>
        <w:jc w:val="both"/>
      </w:pPr>
      <w:r>
        <w:t>sprawdzenie wysokości rabatowałków zostanie wykonane miarą prostopadle do podłoża w ilości min. 5 pomiarów na każdy hektar. Dopuszcza się tolerancję +/-</w:t>
      </w:r>
      <w:r>
        <w:rPr>
          <w:spacing w:val="-14"/>
        </w:rPr>
        <w:t xml:space="preserve"> </w:t>
      </w:r>
      <w:r>
        <w:t>10%.</w:t>
      </w:r>
    </w:p>
    <w:p w14:paraId="7793DD12" w14:textId="77777777" w:rsidR="00A40DAE" w:rsidRDefault="00836025">
      <w:pPr>
        <w:spacing w:before="122"/>
        <w:ind w:left="984"/>
        <w:jc w:val="both"/>
        <w:rPr>
          <w:i/>
        </w:rPr>
      </w:pPr>
      <w:r>
        <w:rPr>
          <w:i/>
        </w:rPr>
        <w:t>(rozliczenie z dokładnością do dwóch miejsc po przecinku)</w:t>
      </w:r>
    </w:p>
    <w:p w14:paraId="7E94EF00" w14:textId="77777777" w:rsidR="00A40DAE" w:rsidRDefault="00A40DAE">
      <w:pPr>
        <w:pStyle w:val="Tekstpodstawowy"/>
        <w:ind w:left="0" w:firstLine="0"/>
        <w:rPr>
          <w:i/>
          <w:sz w:val="20"/>
        </w:rPr>
      </w:pPr>
    </w:p>
    <w:p w14:paraId="32A1CFC2" w14:textId="77777777" w:rsidR="00A40DAE" w:rsidRDefault="00A40DAE">
      <w:pPr>
        <w:pStyle w:val="Tekstpodstawowy"/>
        <w:spacing w:before="7"/>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5DA73A5D" w14:textId="77777777">
        <w:trPr>
          <w:trHeight w:val="1012"/>
        </w:trPr>
        <w:tc>
          <w:tcPr>
            <w:tcW w:w="667" w:type="dxa"/>
          </w:tcPr>
          <w:p w14:paraId="04AC0997" w14:textId="77777777" w:rsidR="00A40DAE" w:rsidRDefault="00836025">
            <w:pPr>
              <w:pStyle w:val="TableParagraph"/>
              <w:ind w:left="0" w:right="196"/>
              <w:jc w:val="right"/>
              <w:rPr>
                <w:b/>
                <w:i/>
              </w:rPr>
            </w:pPr>
            <w:r>
              <w:rPr>
                <w:b/>
                <w:i/>
              </w:rPr>
              <w:t>Nr</w:t>
            </w:r>
          </w:p>
        </w:tc>
        <w:tc>
          <w:tcPr>
            <w:tcW w:w="1793" w:type="dxa"/>
          </w:tcPr>
          <w:p w14:paraId="56F89D9A" w14:textId="77777777" w:rsidR="00A40DAE" w:rsidRDefault="00836025">
            <w:pPr>
              <w:pStyle w:val="TableParagraph"/>
              <w:ind w:left="107" w:right="266"/>
              <w:rPr>
                <w:b/>
                <w:i/>
              </w:rPr>
            </w:pPr>
            <w:r>
              <w:rPr>
                <w:b/>
                <w:i/>
              </w:rPr>
              <w:t>Kod czynności do rozliczenia</w:t>
            </w:r>
          </w:p>
        </w:tc>
        <w:tc>
          <w:tcPr>
            <w:tcW w:w="1704" w:type="dxa"/>
          </w:tcPr>
          <w:p w14:paraId="1AC2FC2F"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5514561" w14:textId="77777777" w:rsidR="00A40DAE" w:rsidRDefault="00836025">
            <w:pPr>
              <w:pStyle w:val="TableParagraph"/>
              <w:spacing w:before="0"/>
              <w:ind w:left="0" w:right="93"/>
              <w:jc w:val="right"/>
              <w:rPr>
                <w:b/>
                <w:i/>
              </w:rPr>
            </w:pPr>
            <w:r>
              <w:rPr>
                <w:b/>
                <w:i/>
                <w:spacing w:val="-1"/>
              </w:rPr>
              <w:t>wyceny</w:t>
            </w:r>
          </w:p>
        </w:tc>
        <w:tc>
          <w:tcPr>
            <w:tcW w:w="3858" w:type="dxa"/>
          </w:tcPr>
          <w:p w14:paraId="59DF7DD1" w14:textId="77777777" w:rsidR="00A40DAE" w:rsidRDefault="00836025">
            <w:pPr>
              <w:pStyle w:val="TableParagraph"/>
              <w:ind w:left="108"/>
              <w:rPr>
                <w:b/>
                <w:i/>
              </w:rPr>
            </w:pPr>
            <w:r>
              <w:rPr>
                <w:b/>
                <w:i/>
              </w:rPr>
              <w:t>Opis kodu czynności</w:t>
            </w:r>
          </w:p>
        </w:tc>
        <w:tc>
          <w:tcPr>
            <w:tcW w:w="1330" w:type="dxa"/>
          </w:tcPr>
          <w:p w14:paraId="6DEAA41F" w14:textId="77777777" w:rsidR="00A40DAE" w:rsidRDefault="00836025">
            <w:pPr>
              <w:pStyle w:val="TableParagraph"/>
              <w:ind w:left="108" w:right="215"/>
              <w:rPr>
                <w:b/>
                <w:i/>
              </w:rPr>
            </w:pPr>
            <w:r>
              <w:rPr>
                <w:b/>
                <w:i/>
              </w:rPr>
              <w:t>Jednostka miary</w:t>
            </w:r>
          </w:p>
        </w:tc>
      </w:tr>
      <w:tr w:rsidR="00A40DAE" w14:paraId="72A33A08" w14:textId="77777777">
        <w:trPr>
          <w:trHeight w:val="1014"/>
        </w:trPr>
        <w:tc>
          <w:tcPr>
            <w:tcW w:w="667" w:type="dxa"/>
          </w:tcPr>
          <w:p w14:paraId="7376DA6C" w14:textId="77777777" w:rsidR="00A40DAE" w:rsidRDefault="00836025">
            <w:pPr>
              <w:pStyle w:val="TableParagraph"/>
              <w:spacing w:before="122"/>
              <w:ind w:left="0" w:right="199"/>
              <w:jc w:val="right"/>
            </w:pPr>
            <w:r>
              <w:t>65</w:t>
            </w:r>
          </w:p>
        </w:tc>
        <w:tc>
          <w:tcPr>
            <w:tcW w:w="1793" w:type="dxa"/>
          </w:tcPr>
          <w:p w14:paraId="31A65CDE" w14:textId="77777777" w:rsidR="00A40DAE" w:rsidRDefault="00836025">
            <w:pPr>
              <w:pStyle w:val="TableParagraph"/>
              <w:spacing w:before="122"/>
              <w:ind w:left="107"/>
            </w:pPr>
            <w:r>
              <w:t>WYK-DOŁRM</w:t>
            </w:r>
          </w:p>
        </w:tc>
        <w:tc>
          <w:tcPr>
            <w:tcW w:w="1704" w:type="dxa"/>
          </w:tcPr>
          <w:p w14:paraId="56457F66" w14:textId="77777777" w:rsidR="00A40DAE" w:rsidRDefault="00836025">
            <w:pPr>
              <w:pStyle w:val="TableParagraph"/>
              <w:spacing w:before="122"/>
              <w:ind w:left="108"/>
            </w:pPr>
            <w:r>
              <w:t>WYK-DOŁRM</w:t>
            </w:r>
          </w:p>
        </w:tc>
        <w:tc>
          <w:tcPr>
            <w:tcW w:w="3858" w:type="dxa"/>
          </w:tcPr>
          <w:p w14:paraId="43354239" w14:textId="77777777" w:rsidR="00A40DAE" w:rsidRDefault="00836025">
            <w:pPr>
              <w:pStyle w:val="TableParagraph"/>
              <w:spacing w:before="122"/>
              <w:ind w:left="108" w:right="185"/>
            </w:pPr>
            <w:r>
              <w:t>Wykonanie dołków o wymiarach 40 x 40 x 40 cm w glebie bez zdartej pokrywy</w:t>
            </w:r>
          </w:p>
        </w:tc>
        <w:tc>
          <w:tcPr>
            <w:tcW w:w="1330" w:type="dxa"/>
          </w:tcPr>
          <w:p w14:paraId="6D3A5A33" w14:textId="77777777" w:rsidR="00A40DAE" w:rsidRDefault="00836025">
            <w:pPr>
              <w:pStyle w:val="TableParagraph"/>
              <w:spacing w:before="122"/>
              <w:ind w:left="420"/>
            </w:pPr>
            <w:r>
              <w:t>TSZT</w:t>
            </w:r>
          </w:p>
        </w:tc>
      </w:tr>
    </w:tbl>
    <w:p w14:paraId="7AF62722" w14:textId="77777777" w:rsidR="00A40DAE" w:rsidRDefault="00836025">
      <w:pPr>
        <w:pStyle w:val="Nagwek1"/>
        <w:jc w:val="both"/>
      </w:pPr>
      <w:r>
        <w:t>Standard technologii prac obejmuje:</w:t>
      </w:r>
    </w:p>
    <w:p w14:paraId="504848A6" w14:textId="77777777" w:rsidR="00A40DAE" w:rsidRDefault="00836025">
      <w:pPr>
        <w:pStyle w:val="Akapitzlist"/>
        <w:numPr>
          <w:ilvl w:val="1"/>
          <w:numId w:val="16"/>
        </w:numPr>
        <w:tabs>
          <w:tab w:val="left" w:pos="997"/>
        </w:tabs>
        <w:spacing w:before="122" w:line="270" w:lineRule="exact"/>
        <w:ind w:hanging="361"/>
        <w:jc w:val="both"/>
      </w:pPr>
      <w:r>
        <w:t>zdarcie i odłożenie pokrywy</w:t>
      </w:r>
      <w:r>
        <w:rPr>
          <w:spacing w:val="-5"/>
        </w:rPr>
        <w:t xml:space="preserve"> </w:t>
      </w:r>
      <w:r>
        <w:t>gleby,</w:t>
      </w:r>
    </w:p>
    <w:p w14:paraId="0017E78B" w14:textId="77777777" w:rsidR="00A40DAE" w:rsidRDefault="00836025">
      <w:pPr>
        <w:pStyle w:val="Akapitzlist"/>
        <w:numPr>
          <w:ilvl w:val="1"/>
          <w:numId w:val="16"/>
        </w:numPr>
        <w:tabs>
          <w:tab w:val="left" w:pos="997"/>
        </w:tabs>
        <w:ind w:right="293"/>
        <w:jc w:val="both"/>
      </w:pPr>
      <w:r>
        <w:t>ręczne wykonanie dołków np. przy pomocy szpadla, o wymiarach 40 x 40 x 40 cm, w więźbie (odległości pomiędzy środkami sąsiednich dołków) lub ich ilości określonej w zleceniu.</w:t>
      </w:r>
    </w:p>
    <w:p w14:paraId="301A6DCE" w14:textId="77777777" w:rsidR="00A40DAE" w:rsidRDefault="00836025">
      <w:pPr>
        <w:pStyle w:val="Akapitzlist"/>
        <w:numPr>
          <w:ilvl w:val="1"/>
          <w:numId w:val="16"/>
        </w:numPr>
        <w:tabs>
          <w:tab w:val="left" w:pos="997"/>
        </w:tabs>
        <w:ind w:hanging="361"/>
        <w:jc w:val="both"/>
      </w:pPr>
      <w:r>
        <w:t>ręczne usunięcie chwastów i wytrząśnięcie próchnicy ze zdartej pokrywy</w:t>
      </w:r>
      <w:r>
        <w:rPr>
          <w:spacing w:val="-14"/>
        </w:rPr>
        <w:t xml:space="preserve"> </w:t>
      </w:r>
      <w:r>
        <w:t>gleby.</w:t>
      </w:r>
    </w:p>
    <w:p w14:paraId="00F3350F" w14:textId="77777777" w:rsidR="00A40DAE" w:rsidRDefault="00836025">
      <w:pPr>
        <w:pStyle w:val="Nagwek1"/>
      </w:pPr>
      <w:r>
        <w:t>Uwagi:</w:t>
      </w:r>
    </w:p>
    <w:p w14:paraId="0D472A90" w14:textId="77777777" w:rsidR="00A40DAE" w:rsidRDefault="00836025">
      <w:pPr>
        <w:pStyle w:val="Akapitzlist"/>
        <w:numPr>
          <w:ilvl w:val="0"/>
          <w:numId w:val="11"/>
        </w:numPr>
        <w:tabs>
          <w:tab w:val="left" w:pos="996"/>
          <w:tab w:val="left" w:pos="997"/>
        </w:tabs>
        <w:spacing w:before="121"/>
        <w:ind w:hanging="361"/>
      </w:pPr>
      <w:r>
        <w:t>sprzęt i narzędzia niezbędne do wykonania zabiegu zapewnia</w:t>
      </w:r>
      <w:r>
        <w:rPr>
          <w:spacing w:val="-14"/>
        </w:rPr>
        <w:t xml:space="preserve"> </w:t>
      </w:r>
      <w:r>
        <w:t>Wykonawca.</w:t>
      </w:r>
    </w:p>
    <w:p w14:paraId="7E388CEF" w14:textId="77777777" w:rsidR="00A40DAE" w:rsidRDefault="00836025">
      <w:pPr>
        <w:pStyle w:val="Nagwek1"/>
        <w:spacing w:before="109"/>
      </w:pPr>
      <w:r>
        <w:t>Procedura odbioru:</w:t>
      </w:r>
    </w:p>
    <w:p w14:paraId="0ECA892E" w14:textId="115222A1" w:rsidR="00131340" w:rsidRDefault="00836025" w:rsidP="00BC7453">
      <w:pPr>
        <w:pStyle w:val="Akapitzlist"/>
        <w:numPr>
          <w:ilvl w:val="0"/>
          <w:numId w:val="11"/>
        </w:numPr>
        <w:tabs>
          <w:tab w:val="left" w:pos="997"/>
        </w:tabs>
        <w:spacing w:before="121"/>
        <w:ind w:right="287"/>
        <w:jc w:val="both"/>
      </w:pPr>
      <w:r>
        <w:t>odbiór prac nastąpi poprzez zweryfikowanie prawidłowości ich wykonania z opisem czynności i zleceniem oraz określenie ilości wykonanych dołków poprzez ich policzenie na powierzchniach</w:t>
      </w:r>
      <w:r>
        <w:rPr>
          <w:spacing w:val="-10"/>
        </w:rPr>
        <w:t xml:space="preserve"> </w:t>
      </w:r>
      <w:r>
        <w:t>próbnych</w:t>
      </w:r>
      <w:r>
        <w:rPr>
          <w:spacing w:val="-11"/>
        </w:rPr>
        <w:t xml:space="preserve"> </w:t>
      </w:r>
      <w:r>
        <w:t>nie</w:t>
      </w:r>
      <w:r>
        <w:rPr>
          <w:spacing w:val="-9"/>
        </w:rPr>
        <w:t xml:space="preserve"> </w:t>
      </w:r>
      <w:r>
        <w:t>mniejszych</w:t>
      </w:r>
      <w:r>
        <w:rPr>
          <w:spacing w:val="-9"/>
        </w:rPr>
        <w:t xml:space="preserve"> </w:t>
      </w:r>
      <w:r>
        <w:t>niż</w:t>
      </w:r>
      <w:r>
        <w:rPr>
          <w:spacing w:val="-11"/>
        </w:rPr>
        <w:t xml:space="preserve"> </w:t>
      </w:r>
      <w:r>
        <w:t>2</w:t>
      </w:r>
      <w:r>
        <w:rPr>
          <w:spacing w:val="-10"/>
        </w:rPr>
        <w:t xml:space="preserve"> </w:t>
      </w:r>
      <w:r>
        <w:t>ary</w:t>
      </w:r>
      <w:r>
        <w:rPr>
          <w:spacing w:val="-10"/>
        </w:rPr>
        <w:t xml:space="preserve"> </w:t>
      </w:r>
      <w:r>
        <w:t>na</w:t>
      </w:r>
      <w:r>
        <w:rPr>
          <w:spacing w:val="-9"/>
        </w:rPr>
        <w:t xml:space="preserve"> </w:t>
      </w:r>
      <w:r>
        <w:t>każdy</w:t>
      </w:r>
      <w:r>
        <w:rPr>
          <w:spacing w:val="-10"/>
        </w:rPr>
        <w:t xml:space="preserve"> </w:t>
      </w:r>
      <w:r>
        <w:t>rozpoczęty</w:t>
      </w:r>
      <w:r>
        <w:rPr>
          <w:spacing w:val="-10"/>
        </w:rPr>
        <w:t xml:space="preserve"> </w:t>
      </w:r>
      <w:r>
        <w:t>HA</w:t>
      </w:r>
      <w:r>
        <w:rPr>
          <w:spacing w:val="-11"/>
        </w:rPr>
        <w:t xml:space="preserve"> </w:t>
      </w:r>
      <w:r>
        <w:t>i</w:t>
      </w:r>
      <w:r>
        <w:rPr>
          <w:spacing w:val="-8"/>
        </w:rPr>
        <w:t xml:space="preserve"> </w:t>
      </w:r>
      <w:r>
        <w:t>odniesienie</w:t>
      </w:r>
      <w:r>
        <w:rPr>
          <w:spacing w:val="-9"/>
        </w:rPr>
        <w:t xml:space="preserve"> </w:t>
      </w:r>
      <w:r>
        <w:t>tej ilości do całej powierzchni, na której wykonywano przygotowanie gleby w dołki. Oznaczenie powierzchni próbnych – na żądanie stron. Dopuszcza się tolerancję +/- 10% w ilości</w:t>
      </w:r>
      <w:r>
        <w:rPr>
          <w:spacing w:val="-5"/>
        </w:rPr>
        <w:t xml:space="preserve"> </w:t>
      </w:r>
      <w:r>
        <w:t>wykonanych</w:t>
      </w:r>
      <w:r>
        <w:rPr>
          <w:spacing w:val="-5"/>
        </w:rPr>
        <w:t xml:space="preserve"> </w:t>
      </w:r>
      <w:r>
        <w:t>dołków</w:t>
      </w:r>
      <w:r>
        <w:rPr>
          <w:spacing w:val="-6"/>
        </w:rPr>
        <w:t xml:space="preserve"> </w:t>
      </w:r>
      <w:r>
        <w:t>w</w:t>
      </w:r>
      <w:r>
        <w:rPr>
          <w:spacing w:val="-7"/>
        </w:rPr>
        <w:t xml:space="preserve"> </w:t>
      </w:r>
      <w:r>
        <w:t>stosunku</w:t>
      </w:r>
      <w:r>
        <w:rPr>
          <w:spacing w:val="-7"/>
        </w:rPr>
        <w:t xml:space="preserve"> </w:t>
      </w:r>
      <w:r>
        <w:t>do</w:t>
      </w:r>
      <w:r>
        <w:rPr>
          <w:spacing w:val="-7"/>
        </w:rPr>
        <w:t xml:space="preserve"> </w:t>
      </w:r>
      <w:r>
        <w:t>ilości</w:t>
      </w:r>
      <w:r>
        <w:rPr>
          <w:spacing w:val="-5"/>
        </w:rPr>
        <w:t xml:space="preserve"> </w:t>
      </w:r>
      <w:r>
        <w:t>podanej</w:t>
      </w:r>
      <w:r>
        <w:rPr>
          <w:spacing w:val="-6"/>
        </w:rPr>
        <w:t xml:space="preserve"> </w:t>
      </w:r>
      <w:r>
        <w:t>w</w:t>
      </w:r>
      <w:r>
        <w:rPr>
          <w:spacing w:val="-6"/>
        </w:rPr>
        <w:t xml:space="preserve"> </w:t>
      </w:r>
      <w:r>
        <w:t>zleceniu</w:t>
      </w:r>
      <w:r>
        <w:rPr>
          <w:spacing w:val="-5"/>
        </w:rPr>
        <w:t xml:space="preserve"> </w:t>
      </w:r>
      <w:r>
        <w:t>(nie</w:t>
      </w:r>
      <w:r>
        <w:rPr>
          <w:spacing w:val="-6"/>
        </w:rPr>
        <w:t xml:space="preserve"> </w:t>
      </w:r>
      <w:r>
        <w:t>dotyczy</w:t>
      </w:r>
      <w:r>
        <w:rPr>
          <w:spacing w:val="-8"/>
        </w:rPr>
        <w:t xml:space="preserve"> </w:t>
      </w:r>
      <w:r>
        <w:t>sytuacji,</w:t>
      </w:r>
      <w:r>
        <w:rPr>
          <w:spacing w:val="-1"/>
        </w:rPr>
        <w:t xml:space="preserve"> </w:t>
      </w:r>
      <w:r>
        <w:t xml:space="preserve">w których różnica ilości wynika z braku możliwości wykonania z przyczyn obiektywnych np. lokalizacja pniaków, lokalne zabagnienia itp.) Na podstawie pomiaru wykonanego na powierzchniach próbnych określana jest również więźba wykonanych dołków. </w:t>
      </w:r>
    </w:p>
    <w:p w14:paraId="5A83A220" w14:textId="4EDCFC5E" w:rsidR="00A40DAE" w:rsidRDefault="00836025">
      <w:pPr>
        <w:pStyle w:val="Akapitzlist"/>
        <w:numPr>
          <w:ilvl w:val="0"/>
          <w:numId w:val="11"/>
        </w:numPr>
        <w:tabs>
          <w:tab w:val="left" w:pos="997"/>
        </w:tabs>
        <w:spacing w:before="121"/>
        <w:ind w:right="287"/>
        <w:jc w:val="both"/>
      </w:pPr>
      <w:r>
        <w:t>Dopuszcza się</w:t>
      </w:r>
      <w:r>
        <w:rPr>
          <w:spacing w:val="-10"/>
        </w:rPr>
        <w:t xml:space="preserve"> </w:t>
      </w:r>
      <w:r>
        <w:t>tolerancję</w:t>
      </w:r>
      <w:r>
        <w:rPr>
          <w:spacing w:val="-9"/>
        </w:rPr>
        <w:t xml:space="preserve"> </w:t>
      </w:r>
      <w:r>
        <w:t>+/-</w:t>
      </w:r>
      <w:r>
        <w:rPr>
          <w:spacing w:val="-7"/>
        </w:rPr>
        <w:t xml:space="preserve"> </w:t>
      </w:r>
      <w:r>
        <w:t>10%</w:t>
      </w:r>
      <w:r>
        <w:rPr>
          <w:spacing w:val="-9"/>
        </w:rPr>
        <w:t xml:space="preserve"> </w:t>
      </w:r>
      <w:r>
        <w:t>w</w:t>
      </w:r>
      <w:r>
        <w:rPr>
          <w:spacing w:val="-12"/>
        </w:rPr>
        <w:t xml:space="preserve"> </w:t>
      </w:r>
      <w:r>
        <w:t>wykonaniu</w:t>
      </w:r>
      <w:r>
        <w:rPr>
          <w:spacing w:val="-8"/>
        </w:rPr>
        <w:t xml:space="preserve"> </w:t>
      </w:r>
      <w:r>
        <w:t>w</w:t>
      </w:r>
      <w:r>
        <w:rPr>
          <w:spacing w:val="-10"/>
        </w:rPr>
        <w:t xml:space="preserve"> </w:t>
      </w:r>
      <w:r>
        <w:t>stosunku</w:t>
      </w:r>
      <w:r>
        <w:rPr>
          <w:spacing w:val="-10"/>
        </w:rPr>
        <w:t xml:space="preserve"> </w:t>
      </w:r>
      <w:r>
        <w:t>do</w:t>
      </w:r>
      <w:r>
        <w:rPr>
          <w:spacing w:val="-11"/>
        </w:rPr>
        <w:t xml:space="preserve"> </w:t>
      </w:r>
      <w:r>
        <w:t>więźby</w:t>
      </w:r>
      <w:r>
        <w:rPr>
          <w:spacing w:val="-10"/>
        </w:rPr>
        <w:t xml:space="preserve"> </w:t>
      </w:r>
      <w:r>
        <w:t>podanej</w:t>
      </w:r>
      <w:r>
        <w:rPr>
          <w:spacing w:val="-10"/>
        </w:rPr>
        <w:t xml:space="preserve"> </w:t>
      </w:r>
      <w:r>
        <w:t>w</w:t>
      </w:r>
      <w:r>
        <w:rPr>
          <w:spacing w:val="-10"/>
        </w:rPr>
        <w:t xml:space="preserve"> </w:t>
      </w:r>
      <w:r>
        <w:t>zleceniu</w:t>
      </w:r>
      <w:r>
        <w:rPr>
          <w:spacing w:val="-9"/>
        </w:rPr>
        <w:t xml:space="preserve"> </w:t>
      </w:r>
      <w:r>
        <w:t>(nie</w:t>
      </w:r>
      <w:r>
        <w:rPr>
          <w:spacing w:val="-9"/>
        </w:rPr>
        <w:t xml:space="preserve"> </w:t>
      </w:r>
      <w:r>
        <w:t>dotyczy sytuacji, w których nieregularność wynika z braku możliwości jej utrzymania z przyczyn obiektywnych np. pniaki, zabagnienia</w:t>
      </w:r>
      <w:r>
        <w:rPr>
          <w:spacing w:val="-4"/>
        </w:rPr>
        <w:t xml:space="preserve"> </w:t>
      </w:r>
      <w:r>
        <w:t>itp.)</w:t>
      </w:r>
    </w:p>
    <w:p w14:paraId="06EF7A13" w14:textId="22FD733B" w:rsidR="00A40DAE" w:rsidRDefault="00836025">
      <w:pPr>
        <w:spacing w:before="109"/>
        <w:ind w:left="984"/>
        <w:jc w:val="both"/>
        <w:rPr>
          <w:i/>
        </w:rPr>
      </w:pPr>
      <w:r>
        <w:rPr>
          <w:i/>
        </w:rPr>
        <w:t>(rozliczenie z dokładnością do dwóch miejsc po przecinku)</w:t>
      </w:r>
    </w:p>
    <w:p w14:paraId="703A6430" w14:textId="77777777" w:rsidR="00131340" w:rsidRDefault="00131340">
      <w:pPr>
        <w:spacing w:before="109"/>
        <w:ind w:left="984"/>
        <w:jc w:val="both"/>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31F8E312" w14:textId="77777777">
        <w:trPr>
          <w:trHeight w:val="1015"/>
        </w:trPr>
        <w:tc>
          <w:tcPr>
            <w:tcW w:w="667" w:type="dxa"/>
          </w:tcPr>
          <w:p w14:paraId="33857C47" w14:textId="77777777" w:rsidR="00131340" w:rsidRDefault="00131340">
            <w:pPr>
              <w:pStyle w:val="TableParagraph"/>
              <w:spacing w:before="120"/>
              <w:ind w:left="124" w:right="117"/>
              <w:jc w:val="center"/>
              <w:rPr>
                <w:b/>
                <w:i/>
              </w:rPr>
            </w:pPr>
          </w:p>
          <w:p w14:paraId="01F5B42F" w14:textId="0AFD53D3" w:rsidR="00A40DAE" w:rsidRDefault="00836025">
            <w:pPr>
              <w:pStyle w:val="TableParagraph"/>
              <w:spacing w:before="120"/>
              <w:ind w:left="124" w:right="117"/>
              <w:jc w:val="center"/>
              <w:rPr>
                <w:b/>
                <w:i/>
              </w:rPr>
            </w:pPr>
            <w:r>
              <w:rPr>
                <w:b/>
                <w:i/>
              </w:rPr>
              <w:t>Nr</w:t>
            </w:r>
          </w:p>
        </w:tc>
        <w:tc>
          <w:tcPr>
            <w:tcW w:w="1793" w:type="dxa"/>
          </w:tcPr>
          <w:p w14:paraId="4A0E2253" w14:textId="77777777" w:rsidR="00A40DAE" w:rsidRDefault="00836025">
            <w:pPr>
              <w:pStyle w:val="TableParagraph"/>
              <w:spacing w:before="120"/>
              <w:ind w:left="107" w:right="266"/>
              <w:rPr>
                <w:b/>
                <w:i/>
              </w:rPr>
            </w:pPr>
            <w:r>
              <w:rPr>
                <w:b/>
                <w:i/>
              </w:rPr>
              <w:t>Kod czynności do rozliczenia</w:t>
            </w:r>
          </w:p>
        </w:tc>
        <w:tc>
          <w:tcPr>
            <w:tcW w:w="1704" w:type="dxa"/>
          </w:tcPr>
          <w:p w14:paraId="1B47AD4A" w14:textId="77777777" w:rsidR="00A40DAE" w:rsidRDefault="00836025">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7CF9FEA" w14:textId="77777777" w:rsidR="00A40DAE" w:rsidRDefault="00836025">
            <w:pPr>
              <w:pStyle w:val="TableParagraph"/>
              <w:spacing w:before="0"/>
              <w:ind w:left="0" w:right="93"/>
              <w:jc w:val="right"/>
              <w:rPr>
                <w:b/>
                <w:i/>
              </w:rPr>
            </w:pPr>
            <w:r>
              <w:rPr>
                <w:b/>
                <w:i/>
                <w:spacing w:val="-1"/>
              </w:rPr>
              <w:t>wyceny</w:t>
            </w:r>
          </w:p>
        </w:tc>
        <w:tc>
          <w:tcPr>
            <w:tcW w:w="3858" w:type="dxa"/>
          </w:tcPr>
          <w:p w14:paraId="6336980A" w14:textId="77777777" w:rsidR="00A40DAE" w:rsidRDefault="00836025">
            <w:pPr>
              <w:pStyle w:val="TableParagraph"/>
              <w:spacing w:before="120"/>
              <w:ind w:left="108"/>
              <w:rPr>
                <w:b/>
                <w:i/>
              </w:rPr>
            </w:pPr>
            <w:r>
              <w:rPr>
                <w:b/>
                <w:i/>
              </w:rPr>
              <w:t>Opis kodu czynności</w:t>
            </w:r>
          </w:p>
        </w:tc>
        <w:tc>
          <w:tcPr>
            <w:tcW w:w="1330" w:type="dxa"/>
          </w:tcPr>
          <w:p w14:paraId="4073B523" w14:textId="77777777" w:rsidR="00A40DAE" w:rsidRDefault="00836025">
            <w:pPr>
              <w:pStyle w:val="TableParagraph"/>
              <w:spacing w:before="120"/>
              <w:ind w:left="108" w:right="215"/>
              <w:rPr>
                <w:b/>
                <w:i/>
              </w:rPr>
            </w:pPr>
            <w:r>
              <w:rPr>
                <w:b/>
                <w:i/>
              </w:rPr>
              <w:t>Jednostka miary</w:t>
            </w:r>
          </w:p>
        </w:tc>
      </w:tr>
      <w:tr w:rsidR="00A40DAE" w14:paraId="7BF4FABA" w14:textId="77777777">
        <w:trPr>
          <w:trHeight w:val="755"/>
        </w:trPr>
        <w:tc>
          <w:tcPr>
            <w:tcW w:w="667" w:type="dxa"/>
          </w:tcPr>
          <w:p w14:paraId="342BFDD6" w14:textId="77777777" w:rsidR="00A40DAE" w:rsidRDefault="00836025">
            <w:pPr>
              <w:pStyle w:val="TableParagraph"/>
              <w:spacing w:before="117"/>
              <w:ind w:left="126" w:right="117"/>
              <w:jc w:val="center"/>
            </w:pPr>
            <w:r>
              <w:t>66</w:t>
            </w:r>
          </w:p>
        </w:tc>
        <w:tc>
          <w:tcPr>
            <w:tcW w:w="1793" w:type="dxa"/>
          </w:tcPr>
          <w:p w14:paraId="16B5BB7C" w14:textId="77777777" w:rsidR="00A40DAE" w:rsidRDefault="00836025">
            <w:pPr>
              <w:pStyle w:val="TableParagraph"/>
              <w:spacing w:before="117"/>
              <w:ind w:left="107"/>
            </w:pPr>
            <w:r>
              <w:t>KOP-ROW</w:t>
            </w:r>
          </w:p>
        </w:tc>
        <w:tc>
          <w:tcPr>
            <w:tcW w:w="1704" w:type="dxa"/>
          </w:tcPr>
          <w:p w14:paraId="54E63520" w14:textId="77777777" w:rsidR="00A40DAE" w:rsidRDefault="00836025">
            <w:pPr>
              <w:pStyle w:val="TableParagraph"/>
              <w:spacing w:before="117"/>
              <w:ind w:left="108"/>
            </w:pPr>
            <w:r>
              <w:t>KOP-ROW</w:t>
            </w:r>
          </w:p>
        </w:tc>
        <w:tc>
          <w:tcPr>
            <w:tcW w:w="3858" w:type="dxa"/>
          </w:tcPr>
          <w:p w14:paraId="1E90E57E" w14:textId="77777777" w:rsidR="00A40DAE" w:rsidRDefault="00836025">
            <w:pPr>
              <w:pStyle w:val="TableParagraph"/>
              <w:spacing w:before="117"/>
              <w:ind w:left="108" w:right="1237"/>
            </w:pPr>
            <w:r>
              <w:t>Wykopy ziemne o różnych przekrojach</w:t>
            </w:r>
          </w:p>
        </w:tc>
        <w:tc>
          <w:tcPr>
            <w:tcW w:w="1330" w:type="dxa"/>
          </w:tcPr>
          <w:p w14:paraId="37C0D696" w14:textId="77777777" w:rsidR="00A40DAE" w:rsidRDefault="00836025">
            <w:pPr>
              <w:pStyle w:val="TableParagraph"/>
              <w:spacing w:before="117"/>
              <w:ind w:left="351" w:right="341"/>
              <w:jc w:val="center"/>
            </w:pPr>
            <w:r>
              <w:t>M³</w:t>
            </w:r>
          </w:p>
        </w:tc>
      </w:tr>
    </w:tbl>
    <w:p w14:paraId="089DD85D" w14:textId="77777777" w:rsidR="00BC7453" w:rsidRDefault="00BC7453">
      <w:pPr>
        <w:pStyle w:val="Nagwek1"/>
        <w:spacing w:before="117"/>
      </w:pPr>
    </w:p>
    <w:p w14:paraId="0043A14B" w14:textId="17072833" w:rsidR="00A40DAE" w:rsidRDefault="00836025">
      <w:pPr>
        <w:pStyle w:val="Nagwek1"/>
        <w:spacing w:before="117"/>
      </w:pPr>
      <w:r>
        <w:lastRenderedPageBreak/>
        <w:t>Standard technologii prac obejmuje:</w:t>
      </w:r>
    </w:p>
    <w:p w14:paraId="3D8F6721" w14:textId="77777777" w:rsidR="00A40DAE" w:rsidRDefault="00836025">
      <w:pPr>
        <w:pStyle w:val="Akapitzlist"/>
        <w:numPr>
          <w:ilvl w:val="1"/>
          <w:numId w:val="16"/>
        </w:numPr>
        <w:tabs>
          <w:tab w:val="left" w:pos="996"/>
          <w:tab w:val="left" w:pos="997"/>
        </w:tabs>
        <w:spacing w:before="121" w:line="269" w:lineRule="exact"/>
        <w:ind w:hanging="361"/>
      </w:pPr>
      <w:r>
        <w:t>wyznaczenie miejsca</w:t>
      </w:r>
      <w:r>
        <w:rPr>
          <w:spacing w:val="-4"/>
        </w:rPr>
        <w:t xml:space="preserve"> </w:t>
      </w:r>
      <w:r>
        <w:t>wykopu,</w:t>
      </w:r>
    </w:p>
    <w:p w14:paraId="41742F43" w14:textId="77777777" w:rsidR="00A40DAE" w:rsidRDefault="00836025">
      <w:pPr>
        <w:pStyle w:val="Akapitzlist"/>
        <w:numPr>
          <w:ilvl w:val="1"/>
          <w:numId w:val="16"/>
        </w:numPr>
        <w:tabs>
          <w:tab w:val="left" w:pos="996"/>
          <w:tab w:val="left" w:pos="997"/>
        </w:tabs>
        <w:spacing w:line="269" w:lineRule="exact"/>
        <w:ind w:hanging="361"/>
      </w:pPr>
      <w:r>
        <w:t>zdjęcie pokrywy i odłożenie wybranego</w:t>
      </w:r>
      <w:r>
        <w:rPr>
          <w:spacing w:val="-3"/>
        </w:rPr>
        <w:t xml:space="preserve"> </w:t>
      </w:r>
      <w:r>
        <w:t>gruntu,</w:t>
      </w:r>
    </w:p>
    <w:p w14:paraId="2145F023" w14:textId="77777777" w:rsidR="00A40DAE" w:rsidRDefault="00836025">
      <w:pPr>
        <w:pStyle w:val="Akapitzlist"/>
        <w:numPr>
          <w:ilvl w:val="1"/>
          <w:numId w:val="16"/>
        </w:numPr>
        <w:tabs>
          <w:tab w:val="left" w:pos="996"/>
          <w:tab w:val="left" w:pos="997"/>
        </w:tabs>
        <w:spacing w:before="1"/>
        <w:ind w:hanging="361"/>
      </w:pPr>
      <w:r>
        <w:t>wyrównanie skarpy i dna wykopu z uformowaniem bezpiecznego</w:t>
      </w:r>
      <w:r>
        <w:rPr>
          <w:spacing w:val="-13"/>
        </w:rPr>
        <w:t xml:space="preserve"> </w:t>
      </w:r>
      <w:r>
        <w:t>zejścia.</w:t>
      </w:r>
    </w:p>
    <w:p w14:paraId="131A3D8B" w14:textId="77777777" w:rsidR="00A40DAE" w:rsidRDefault="00836025">
      <w:pPr>
        <w:pStyle w:val="Nagwek1"/>
        <w:spacing w:before="120"/>
      </w:pPr>
      <w:r>
        <w:t>Uwagi:</w:t>
      </w:r>
    </w:p>
    <w:p w14:paraId="70B7B444" w14:textId="77777777" w:rsidR="00A40DAE" w:rsidRDefault="00836025">
      <w:pPr>
        <w:pStyle w:val="Akapitzlist"/>
        <w:numPr>
          <w:ilvl w:val="0"/>
          <w:numId w:val="11"/>
        </w:numPr>
        <w:tabs>
          <w:tab w:val="left" w:pos="996"/>
          <w:tab w:val="left" w:pos="997"/>
        </w:tabs>
        <w:spacing w:before="121" w:line="263" w:lineRule="exact"/>
        <w:ind w:hanging="361"/>
      </w:pPr>
      <w:r>
        <w:t>metoda i zakres prac zostaną określone przed ich rozpoczęciem w</w:t>
      </w:r>
      <w:r>
        <w:rPr>
          <w:spacing w:val="-6"/>
        </w:rPr>
        <w:t xml:space="preserve"> </w:t>
      </w:r>
      <w:r>
        <w:t>zleceniu,</w:t>
      </w:r>
    </w:p>
    <w:p w14:paraId="528B8C70" w14:textId="77777777" w:rsidR="00A40DAE" w:rsidRDefault="00836025">
      <w:pPr>
        <w:pStyle w:val="Akapitzlist"/>
        <w:numPr>
          <w:ilvl w:val="0"/>
          <w:numId w:val="11"/>
        </w:numPr>
        <w:tabs>
          <w:tab w:val="left" w:pos="996"/>
          <w:tab w:val="left" w:pos="997"/>
        </w:tabs>
        <w:spacing w:line="263" w:lineRule="exact"/>
        <w:ind w:hanging="361"/>
      </w:pPr>
      <w:r>
        <w:t>sprzęt i narzędzia niezbędne do wykonania prac zapewnia</w:t>
      </w:r>
      <w:r>
        <w:rPr>
          <w:spacing w:val="-6"/>
        </w:rPr>
        <w:t xml:space="preserve"> </w:t>
      </w:r>
      <w:r>
        <w:t>Wykonawca.</w:t>
      </w:r>
    </w:p>
    <w:p w14:paraId="4E9788B7" w14:textId="77777777" w:rsidR="00A40DAE" w:rsidRDefault="00836025">
      <w:pPr>
        <w:pStyle w:val="Nagwek1"/>
        <w:spacing w:before="111"/>
      </w:pPr>
      <w:r>
        <w:t>Procedura odbioru:</w:t>
      </w:r>
    </w:p>
    <w:p w14:paraId="2664C121" w14:textId="77777777" w:rsidR="00A40DAE" w:rsidRDefault="00836025">
      <w:pPr>
        <w:pStyle w:val="Akapitzlist"/>
        <w:numPr>
          <w:ilvl w:val="0"/>
          <w:numId w:val="11"/>
        </w:numPr>
        <w:tabs>
          <w:tab w:val="left" w:pos="997"/>
        </w:tabs>
        <w:spacing w:before="125" w:line="235" w:lineRule="auto"/>
        <w:ind w:right="294"/>
        <w:jc w:val="both"/>
      </w:pPr>
      <w:r>
        <w:t>odbiór prac nastąpi poprzez zweryfikowanie prawidłowości ich wykonania z opisem czynności i zleceniem i dokonanie pomiaru objętości wykonanego wykopu (np. przy pomocy: taśmy mierniczej, dalmierza,</w:t>
      </w:r>
      <w:r>
        <w:rPr>
          <w:spacing w:val="-3"/>
        </w:rPr>
        <w:t xml:space="preserve"> </w:t>
      </w:r>
      <w:r>
        <w:t>itp.).</w:t>
      </w:r>
    </w:p>
    <w:p w14:paraId="0251D101" w14:textId="77777777" w:rsidR="00A40DAE" w:rsidRDefault="00836025">
      <w:pPr>
        <w:spacing w:before="120"/>
        <w:ind w:left="984"/>
        <w:jc w:val="both"/>
        <w:rPr>
          <w:i/>
        </w:rPr>
      </w:pPr>
      <w:r>
        <w:rPr>
          <w:i/>
        </w:rPr>
        <w:t>(rozliczenie z dokładnością do dwóch miejsc po przecinku)</w:t>
      </w:r>
    </w:p>
    <w:p w14:paraId="17CBC7D1" w14:textId="77777777" w:rsidR="00A40DAE" w:rsidRDefault="00A40DAE">
      <w:pPr>
        <w:pStyle w:val="Tekstpodstawowy"/>
        <w:ind w:left="0" w:firstLine="0"/>
        <w:rPr>
          <w:i/>
          <w:sz w:val="26"/>
        </w:rPr>
      </w:pPr>
    </w:p>
    <w:p w14:paraId="7FBD5618" w14:textId="77777777" w:rsidR="00A40DAE" w:rsidRDefault="00A40DAE">
      <w:pPr>
        <w:pStyle w:val="Tekstpodstawowy"/>
        <w:spacing w:before="6"/>
        <w:ind w:left="0" w:firstLine="0"/>
        <w:rPr>
          <w:i/>
          <w:sz w:val="26"/>
        </w:rPr>
      </w:pPr>
    </w:p>
    <w:p w14:paraId="1D9CDE44" w14:textId="77777777" w:rsidR="00A40DAE" w:rsidRDefault="00836025">
      <w:pPr>
        <w:pStyle w:val="Nagwek1"/>
        <w:spacing w:before="0"/>
        <w:ind w:left="288" w:right="301"/>
        <w:jc w:val="center"/>
      </w:pPr>
      <w:r>
        <w:t>Mechaniczne przygotowanie gleby</w:t>
      </w:r>
    </w:p>
    <w:p w14:paraId="2607A0CF" w14:textId="77777777" w:rsidR="00A40DAE" w:rsidRDefault="00A40DAE">
      <w:pPr>
        <w:pStyle w:val="Tekstpodstawowy"/>
        <w:ind w:left="0" w:firstLine="0"/>
        <w:rPr>
          <w:b/>
          <w:sz w:val="20"/>
        </w:rPr>
      </w:pPr>
    </w:p>
    <w:p w14:paraId="0DB0F154" w14:textId="77777777" w:rsidR="00A40DAE" w:rsidRDefault="00A40DAE">
      <w:pPr>
        <w:pStyle w:val="Tekstpodstawowy"/>
        <w:spacing w:before="6"/>
        <w:ind w:left="0" w:firstLine="0"/>
        <w:rPr>
          <w:b/>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0EF4924D" w14:textId="77777777">
        <w:trPr>
          <w:trHeight w:val="1014"/>
        </w:trPr>
        <w:tc>
          <w:tcPr>
            <w:tcW w:w="667" w:type="dxa"/>
          </w:tcPr>
          <w:p w14:paraId="5826EBF8" w14:textId="77777777" w:rsidR="00A40DAE" w:rsidRDefault="00836025">
            <w:pPr>
              <w:pStyle w:val="TableParagraph"/>
              <w:spacing w:before="122"/>
              <w:ind w:left="0" w:right="196"/>
              <w:jc w:val="right"/>
              <w:rPr>
                <w:b/>
                <w:i/>
              </w:rPr>
            </w:pPr>
            <w:r>
              <w:rPr>
                <w:b/>
                <w:i/>
              </w:rPr>
              <w:t>Nr</w:t>
            </w:r>
          </w:p>
        </w:tc>
        <w:tc>
          <w:tcPr>
            <w:tcW w:w="1793" w:type="dxa"/>
          </w:tcPr>
          <w:p w14:paraId="68377BBB" w14:textId="77777777" w:rsidR="00A40DAE" w:rsidRDefault="00836025">
            <w:pPr>
              <w:pStyle w:val="TableParagraph"/>
              <w:spacing w:before="122"/>
              <w:ind w:left="107" w:right="266"/>
              <w:rPr>
                <w:b/>
                <w:i/>
              </w:rPr>
            </w:pPr>
            <w:r>
              <w:rPr>
                <w:b/>
                <w:i/>
              </w:rPr>
              <w:t>Kod czynności do rozliczenia</w:t>
            </w:r>
          </w:p>
        </w:tc>
        <w:tc>
          <w:tcPr>
            <w:tcW w:w="1704" w:type="dxa"/>
          </w:tcPr>
          <w:p w14:paraId="3392B1B1" w14:textId="77777777" w:rsidR="00A40DAE" w:rsidRDefault="00836025">
            <w:pPr>
              <w:pStyle w:val="TableParagraph"/>
              <w:spacing w:before="122"/>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DB79757" w14:textId="77777777" w:rsidR="00A40DAE" w:rsidRDefault="00836025">
            <w:pPr>
              <w:pStyle w:val="TableParagraph"/>
              <w:spacing w:before="0"/>
              <w:ind w:left="0" w:right="93"/>
              <w:jc w:val="right"/>
              <w:rPr>
                <w:b/>
                <w:i/>
              </w:rPr>
            </w:pPr>
            <w:r>
              <w:rPr>
                <w:b/>
                <w:i/>
                <w:spacing w:val="-1"/>
              </w:rPr>
              <w:t>wyceny</w:t>
            </w:r>
          </w:p>
        </w:tc>
        <w:tc>
          <w:tcPr>
            <w:tcW w:w="3858" w:type="dxa"/>
          </w:tcPr>
          <w:p w14:paraId="27359563" w14:textId="77777777" w:rsidR="00A40DAE" w:rsidRDefault="00836025">
            <w:pPr>
              <w:pStyle w:val="TableParagraph"/>
              <w:spacing w:before="122"/>
              <w:ind w:left="108"/>
              <w:rPr>
                <w:b/>
                <w:i/>
              </w:rPr>
            </w:pPr>
            <w:r>
              <w:rPr>
                <w:b/>
                <w:i/>
              </w:rPr>
              <w:t>Opis kodu czynności</w:t>
            </w:r>
          </w:p>
        </w:tc>
        <w:tc>
          <w:tcPr>
            <w:tcW w:w="1330" w:type="dxa"/>
          </w:tcPr>
          <w:p w14:paraId="4DB0B3F5" w14:textId="77777777" w:rsidR="00A40DAE" w:rsidRDefault="00836025">
            <w:pPr>
              <w:pStyle w:val="TableParagraph"/>
              <w:spacing w:before="122"/>
              <w:ind w:left="108" w:right="215"/>
              <w:rPr>
                <w:b/>
                <w:i/>
              </w:rPr>
            </w:pPr>
            <w:r>
              <w:rPr>
                <w:b/>
                <w:i/>
              </w:rPr>
              <w:t>Jednostka miary</w:t>
            </w:r>
          </w:p>
        </w:tc>
      </w:tr>
      <w:tr w:rsidR="00A40DAE" w14:paraId="4C4DD0E9" w14:textId="77777777">
        <w:trPr>
          <w:trHeight w:val="755"/>
        </w:trPr>
        <w:tc>
          <w:tcPr>
            <w:tcW w:w="667" w:type="dxa"/>
          </w:tcPr>
          <w:p w14:paraId="579D54B6" w14:textId="77777777" w:rsidR="00A40DAE" w:rsidRDefault="00836025">
            <w:pPr>
              <w:pStyle w:val="TableParagraph"/>
              <w:ind w:left="0" w:right="199"/>
              <w:jc w:val="right"/>
            </w:pPr>
            <w:r>
              <w:t>67</w:t>
            </w:r>
          </w:p>
        </w:tc>
        <w:tc>
          <w:tcPr>
            <w:tcW w:w="1793" w:type="dxa"/>
          </w:tcPr>
          <w:p w14:paraId="49C7A18F" w14:textId="77777777" w:rsidR="00A40DAE" w:rsidRDefault="00836025">
            <w:pPr>
              <w:pStyle w:val="TableParagraph"/>
              <w:ind w:left="107"/>
            </w:pPr>
            <w:r>
              <w:t>WYK-PASCZ</w:t>
            </w:r>
          </w:p>
        </w:tc>
        <w:tc>
          <w:tcPr>
            <w:tcW w:w="1704" w:type="dxa"/>
          </w:tcPr>
          <w:p w14:paraId="0A8DC3D1" w14:textId="77777777" w:rsidR="00A40DAE" w:rsidRDefault="00836025">
            <w:pPr>
              <w:pStyle w:val="TableParagraph"/>
              <w:ind w:left="108"/>
            </w:pPr>
            <w:r>
              <w:t>WYK-PASCZ</w:t>
            </w:r>
          </w:p>
        </w:tc>
        <w:tc>
          <w:tcPr>
            <w:tcW w:w="3858" w:type="dxa"/>
          </w:tcPr>
          <w:p w14:paraId="7B9DECBC" w14:textId="77777777" w:rsidR="00A40DAE" w:rsidRDefault="00836025">
            <w:pPr>
              <w:pStyle w:val="TableParagraph"/>
              <w:ind w:left="108" w:right="89"/>
            </w:pPr>
            <w:r>
              <w:t>Wyorywanie bruzd pługiem leśnym na powierzchni pow. 0,50 ha</w:t>
            </w:r>
          </w:p>
        </w:tc>
        <w:tc>
          <w:tcPr>
            <w:tcW w:w="1330" w:type="dxa"/>
          </w:tcPr>
          <w:p w14:paraId="748FD0E5" w14:textId="77777777" w:rsidR="00A40DAE" w:rsidRDefault="00836025">
            <w:pPr>
              <w:pStyle w:val="TableParagraph"/>
              <w:ind w:left="353" w:right="341"/>
              <w:jc w:val="center"/>
            </w:pPr>
            <w:r>
              <w:t>KMTR</w:t>
            </w:r>
          </w:p>
        </w:tc>
      </w:tr>
      <w:tr w:rsidR="00A40DAE" w14:paraId="7E9A3C08" w14:textId="77777777">
        <w:trPr>
          <w:trHeight w:val="755"/>
        </w:trPr>
        <w:tc>
          <w:tcPr>
            <w:tcW w:w="667" w:type="dxa"/>
          </w:tcPr>
          <w:p w14:paraId="60544DE3" w14:textId="77777777" w:rsidR="00A40DAE" w:rsidRDefault="00836025">
            <w:pPr>
              <w:pStyle w:val="TableParagraph"/>
              <w:ind w:left="0" w:right="199"/>
              <w:jc w:val="right"/>
            </w:pPr>
            <w:r>
              <w:t>68</w:t>
            </w:r>
          </w:p>
        </w:tc>
        <w:tc>
          <w:tcPr>
            <w:tcW w:w="1793" w:type="dxa"/>
          </w:tcPr>
          <w:p w14:paraId="1D3CF61A" w14:textId="77777777" w:rsidR="00A40DAE" w:rsidRDefault="00836025">
            <w:pPr>
              <w:pStyle w:val="TableParagraph"/>
              <w:ind w:left="107"/>
            </w:pPr>
            <w:r>
              <w:t>WYK-PA5CZ</w:t>
            </w:r>
          </w:p>
        </w:tc>
        <w:tc>
          <w:tcPr>
            <w:tcW w:w="1704" w:type="dxa"/>
          </w:tcPr>
          <w:p w14:paraId="46BA07DB" w14:textId="77777777" w:rsidR="00A40DAE" w:rsidRDefault="00836025">
            <w:pPr>
              <w:pStyle w:val="TableParagraph"/>
              <w:ind w:left="108"/>
            </w:pPr>
            <w:r>
              <w:t>WYK-PA5CZ</w:t>
            </w:r>
          </w:p>
        </w:tc>
        <w:tc>
          <w:tcPr>
            <w:tcW w:w="3858" w:type="dxa"/>
          </w:tcPr>
          <w:p w14:paraId="69CC302D" w14:textId="77777777" w:rsidR="00A40DAE" w:rsidRDefault="00836025">
            <w:pPr>
              <w:pStyle w:val="TableParagraph"/>
              <w:ind w:left="108" w:right="89"/>
            </w:pPr>
            <w:r>
              <w:t>Wyorywanie bruzd pługiem leśnym na pow. do 0,50 ha (np. gniazda)</w:t>
            </w:r>
          </w:p>
        </w:tc>
        <w:tc>
          <w:tcPr>
            <w:tcW w:w="1330" w:type="dxa"/>
          </w:tcPr>
          <w:p w14:paraId="59612376" w14:textId="77777777" w:rsidR="00A40DAE" w:rsidRDefault="00836025">
            <w:pPr>
              <w:pStyle w:val="TableParagraph"/>
              <w:ind w:left="353" w:right="341"/>
              <w:jc w:val="center"/>
            </w:pPr>
            <w:r>
              <w:t>KMTR</w:t>
            </w:r>
          </w:p>
        </w:tc>
      </w:tr>
      <w:tr w:rsidR="00A40DAE" w14:paraId="2CA3B100" w14:textId="77777777">
        <w:trPr>
          <w:trHeight w:val="756"/>
        </w:trPr>
        <w:tc>
          <w:tcPr>
            <w:tcW w:w="667" w:type="dxa"/>
          </w:tcPr>
          <w:p w14:paraId="7DFDFAC2" w14:textId="77777777" w:rsidR="00A40DAE" w:rsidRDefault="00836025">
            <w:pPr>
              <w:pStyle w:val="TableParagraph"/>
              <w:spacing w:before="120"/>
              <w:ind w:left="0" w:right="199"/>
              <w:jc w:val="right"/>
            </w:pPr>
            <w:r>
              <w:t>69</w:t>
            </w:r>
          </w:p>
        </w:tc>
        <w:tc>
          <w:tcPr>
            <w:tcW w:w="1793" w:type="dxa"/>
          </w:tcPr>
          <w:p w14:paraId="1389EE6C" w14:textId="77777777" w:rsidR="00A40DAE" w:rsidRDefault="00836025">
            <w:pPr>
              <w:pStyle w:val="TableParagraph"/>
              <w:spacing w:before="120"/>
              <w:ind w:left="107"/>
            </w:pPr>
            <w:r>
              <w:t>WYK-PASCP</w:t>
            </w:r>
          </w:p>
        </w:tc>
        <w:tc>
          <w:tcPr>
            <w:tcW w:w="1704" w:type="dxa"/>
          </w:tcPr>
          <w:p w14:paraId="2D8C6826" w14:textId="77777777" w:rsidR="00A40DAE" w:rsidRDefault="00836025">
            <w:pPr>
              <w:pStyle w:val="TableParagraph"/>
              <w:spacing w:before="120"/>
              <w:ind w:left="108"/>
            </w:pPr>
            <w:r>
              <w:t>WYK-PASCP</w:t>
            </w:r>
          </w:p>
        </w:tc>
        <w:tc>
          <w:tcPr>
            <w:tcW w:w="3858" w:type="dxa"/>
          </w:tcPr>
          <w:p w14:paraId="7E843525" w14:textId="77777777" w:rsidR="00A40DAE" w:rsidRDefault="00836025">
            <w:pPr>
              <w:pStyle w:val="TableParagraph"/>
              <w:spacing w:before="120"/>
              <w:ind w:left="108" w:right="368"/>
            </w:pPr>
            <w:r>
              <w:t>Wyorywanie bruzd pługiem leśnym pod okapem</w:t>
            </w:r>
          </w:p>
        </w:tc>
        <w:tc>
          <w:tcPr>
            <w:tcW w:w="1330" w:type="dxa"/>
          </w:tcPr>
          <w:p w14:paraId="30F7C740" w14:textId="77777777" w:rsidR="00A40DAE" w:rsidRDefault="00836025">
            <w:pPr>
              <w:pStyle w:val="TableParagraph"/>
              <w:spacing w:before="120"/>
              <w:ind w:left="353" w:right="341"/>
              <w:jc w:val="center"/>
            </w:pPr>
            <w:r>
              <w:t>KMTR</w:t>
            </w:r>
          </w:p>
        </w:tc>
      </w:tr>
    </w:tbl>
    <w:p w14:paraId="1ECA232B" w14:textId="77777777" w:rsidR="00A40DAE" w:rsidRDefault="00836025">
      <w:pPr>
        <w:spacing w:before="119"/>
        <w:ind w:left="276"/>
        <w:rPr>
          <w:b/>
        </w:rPr>
      </w:pPr>
      <w:r>
        <w:rPr>
          <w:b/>
        </w:rPr>
        <w:t>Standard technologii prac obejmuje:</w:t>
      </w:r>
    </w:p>
    <w:p w14:paraId="4BB3FE1D" w14:textId="77777777" w:rsidR="00A40DAE" w:rsidRDefault="00836025">
      <w:pPr>
        <w:pStyle w:val="Akapitzlist"/>
        <w:numPr>
          <w:ilvl w:val="1"/>
          <w:numId w:val="16"/>
        </w:numPr>
        <w:tabs>
          <w:tab w:val="left" w:pos="996"/>
          <w:tab w:val="left" w:pos="997"/>
        </w:tabs>
        <w:spacing w:before="122"/>
        <w:ind w:hanging="361"/>
      </w:pPr>
      <w:r>
        <w:t>mechaniczne wyoranie bruzd o szerokości ponad 30 cm pługiem</w:t>
      </w:r>
      <w:r>
        <w:rPr>
          <w:spacing w:val="-10"/>
        </w:rPr>
        <w:t xml:space="preserve"> </w:t>
      </w:r>
      <w:r>
        <w:t>dwuodkładnicowym.</w:t>
      </w:r>
    </w:p>
    <w:p w14:paraId="5328820A" w14:textId="77777777" w:rsidR="00A40DAE" w:rsidRDefault="00836025">
      <w:pPr>
        <w:pStyle w:val="Nagwek1"/>
        <w:spacing w:before="118"/>
      </w:pPr>
      <w:r>
        <w:t>Uwagi:</w:t>
      </w:r>
    </w:p>
    <w:p w14:paraId="54119BDD" w14:textId="77777777" w:rsidR="00A40DAE" w:rsidRDefault="00836025">
      <w:pPr>
        <w:pStyle w:val="Akapitzlist"/>
        <w:numPr>
          <w:ilvl w:val="0"/>
          <w:numId w:val="11"/>
        </w:numPr>
        <w:tabs>
          <w:tab w:val="left" w:pos="996"/>
          <w:tab w:val="left" w:pos="997"/>
          <w:tab w:val="left" w:leader="dot" w:pos="6646"/>
        </w:tabs>
        <w:spacing w:before="121" w:line="264" w:lineRule="exact"/>
        <w:ind w:hanging="361"/>
      </w:pPr>
      <w:r>
        <w:t>odległość pomiędzy środkami bruzd</w:t>
      </w:r>
      <w:r>
        <w:rPr>
          <w:spacing w:val="-5"/>
        </w:rPr>
        <w:t xml:space="preserve"> </w:t>
      </w:r>
      <w:r>
        <w:t>powinna wynosić</w:t>
      </w:r>
      <w:r>
        <w:tab/>
        <w:t>m (+/- 10%). Bruzdy</w:t>
      </w:r>
      <w:r>
        <w:rPr>
          <w:spacing w:val="4"/>
        </w:rPr>
        <w:t xml:space="preserve"> </w:t>
      </w:r>
      <w:r>
        <w:t>powinny</w:t>
      </w:r>
    </w:p>
    <w:p w14:paraId="42954C25" w14:textId="77777777" w:rsidR="00A40DAE" w:rsidRDefault="00836025">
      <w:pPr>
        <w:pStyle w:val="Tekstpodstawowy"/>
        <w:ind w:right="290" w:firstLine="0"/>
      </w:pPr>
      <w:r>
        <w:t>być możliwie płytkie i odsłaniać warstwę gleby mineralnej nie głębiej niż do około 5 cm. Powierzchnia gleby w bruzdach nie powinna tworzyć nadmiernych zagłębień.</w:t>
      </w:r>
    </w:p>
    <w:p w14:paraId="7496FFA1" w14:textId="77777777" w:rsidR="00A40DAE" w:rsidRDefault="00836025">
      <w:pPr>
        <w:pStyle w:val="Akapitzlist"/>
        <w:numPr>
          <w:ilvl w:val="0"/>
          <w:numId w:val="11"/>
        </w:numPr>
        <w:tabs>
          <w:tab w:val="left" w:pos="996"/>
          <w:tab w:val="left" w:pos="997"/>
        </w:tabs>
        <w:spacing w:line="232" w:lineRule="auto"/>
        <w:ind w:right="1007"/>
      </w:pPr>
      <w:r>
        <w:t>szczegółowe wskazanie kierunku przebiegu bruzd, pasów przekazuje Zamawiający podczas wprowadzenia Wykonawcy na</w:t>
      </w:r>
      <w:r>
        <w:rPr>
          <w:spacing w:val="-4"/>
        </w:rPr>
        <w:t xml:space="preserve"> </w:t>
      </w:r>
      <w:r>
        <w:t>powierzchnię.</w:t>
      </w:r>
    </w:p>
    <w:p w14:paraId="5FD9BBAC" w14:textId="0B2289C4" w:rsidR="00A40DAE" w:rsidRDefault="00836025">
      <w:pPr>
        <w:pStyle w:val="Akapitzlist"/>
        <w:numPr>
          <w:ilvl w:val="0"/>
          <w:numId w:val="11"/>
        </w:numPr>
        <w:tabs>
          <w:tab w:val="left" w:pos="996"/>
          <w:tab w:val="left" w:pos="997"/>
        </w:tabs>
        <w:spacing w:before="1"/>
        <w:ind w:hanging="361"/>
      </w:pPr>
      <w:r>
        <w:t>sprzęt i narzędzia niezbędne do wykonania zabiegu zapewnia</w:t>
      </w:r>
      <w:r>
        <w:rPr>
          <w:spacing w:val="-14"/>
        </w:rPr>
        <w:t xml:space="preserve"> </w:t>
      </w:r>
      <w:r>
        <w:t>Wykonawca.</w:t>
      </w:r>
    </w:p>
    <w:p w14:paraId="470BCF49" w14:textId="77777777" w:rsidR="00131340" w:rsidRDefault="00131340">
      <w:pPr>
        <w:pStyle w:val="Akapitzlist"/>
        <w:numPr>
          <w:ilvl w:val="0"/>
          <w:numId w:val="11"/>
        </w:numPr>
        <w:tabs>
          <w:tab w:val="left" w:pos="996"/>
          <w:tab w:val="left" w:pos="997"/>
        </w:tabs>
        <w:spacing w:before="1"/>
        <w:ind w:hanging="361"/>
      </w:pPr>
    </w:p>
    <w:p w14:paraId="3F019CD0" w14:textId="77777777" w:rsidR="00A40DAE" w:rsidRDefault="00836025">
      <w:pPr>
        <w:pStyle w:val="Nagwek1"/>
        <w:spacing w:before="109"/>
      </w:pPr>
      <w:r>
        <w:t>Procedura odbioru:</w:t>
      </w:r>
    </w:p>
    <w:p w14:paraId="0C4DD05D" w14:textId="77777777" w:rsidR="00A40DAE" w:rsidRDefault="00836025">
      <w:pPr>
        <w:pStyle w:val="Akapitzlist"/>
        <w:numPr>
          <w:ilvl w:val="0"/>
          <w:numId w:val="11"/>
        </w:numPr>
        <w:tabs>
          <w:tab w:val="left" w:pos="997"/>
        </w:tabs>
        <w:spacing w:before="79" w:line="237" w:lineRule="auto"/>
        <w:ind w:right="290"/>
        <w:jc w:val="both"/>
      </w:pPr>
      <w:r>
        <w:t>odbiór prac nastąpi poprzez zweryfikowanie prawidłowości ich wykonania z opisem czynności i zleceniem i określeniem długości bruzd na podstawie pomiaru powierzchni wykonanego zabiegu (np. przy pomocy: dalmierza, taśmy mierniczej, GPS, itp). Przyjmuje się,</w:t>
      </w:r>
      <w:r>
        <w:rPr>
          <w:spacing w:val="-11"/>
        </w:rPr>
        <w:t xml:space="preserve"> </w:t>
      </w:r>
      <w:r>
        <w:t>że</w:t>
      </w:r>
      <w:r>
        <w:rPr>
          <w:spacing w:val="-11"/>
        </w:rPr>
        <w:t xml:space="preserve"> </w:t>
      </w:r>
      <w:r>
        <w:t>na</w:t>
      </w:r>
      <w:r>
        <w:rPr>
          <w:spacing w:val="-11"/>
        </w:rPr>
        <w:t xml:space="preserve"> </w:t>
      </w:r>
      <w:r>
        <w:t>1</w:t>
      </w:r>
      <w:r>
        <w:rPr>
          <w:spacing w:val="-14"/>
        </w:rPr>
        <w:t xml:space="preserve"> </w:t>
      </w:r>
      <w:r>
        <w:t>HA,</w:t>
      </w:r>
      <w:r>
        <w:rPr>
          <w:spacing w:val="-11"/>
        </w:rPr>
        <w:t xml:space="preserve"> </w:t>
      </w:r>
      <w:r>
        <w:t>gdzie</w:t>
      </w:r>
      <w:r>
        <w:rPr>
          <w:spacing w:val="-13"/>
        </w:rPr>
        <w:t xml:space="preserve"> </w:t>
      </w:r>
      <w:r>
        <w:t>odległość</w:t>
      </w:r>
      <w:r>
        <w:rPr>
          <w:spacing w:val="-13"/>
        </w:rPr>
        <w:t xml:space="preserve"> </w:t>
      </w:r>
      <w:r>
        <w:t>pomiędzy</w:t>
      </w:r>
      <w:r>
        <w:rPr>
          <w:spacing w:val="-12"/>
        </w:rPr>
        <w:t xml:space="preserve"> </w:t>
      </w:r>
      <w:r>
        <w:t>bruzdami</w:t>
      </w:r>
      <w:r>
        <w:rPr>
          <w:spacing w:val="-15"/>
        </w:rPr>
        <w:t xml:space="preserve"> </w:t>
      </w:r>
      <w:r>
        <w:t>wynosi</w:t>
      </w:r>
      <w:r>
        <w:rPr>
          <w:spacing w:val="-13"/>
        </w:rPr>
        <w:t xml:space="preserve"> </w:t>
      </w:r>
      <w:r>
        <w:t>ok.</w:t>
      </w:r>
      <w:r>
        <w:rPr>
          <w:spacing w:val="24"/>
        </w:rPr>
        <w:t xml:space="preserve"> </w:t>
      </w:r>
      <w:r>
        <w:t>…....</w:t>
      </w:r>
      <w:r>
        <w:rPr>
          <w:spacing w:val="-13"/>
        </w:rPr>
        <w:t xml:space="preserve"> </w:t>
      </w:r>
      <w:r>
        <w:t>cm</w:t>
      </w:r>
      <w:r>
        <w:rPr>
          <w:spacing w:val="-11"/>
        </w:rPr>
        <w:t xml:space="preserve"> </w:t>
      </w:r>
      <w:r>
        <w:t>(+/-10</w:t>
      </w:r>
      <w:r>
        <w:rPr>
          <w:spacing w:val="-13"/>
        </w:rPr>
        <w:t xml:space="preserve"> </w:t>
      </w:r>
      <w:r>
        <w:t>%)</w:t>
      </w:r>
      <w:r>
        <w:rPr>
          <w:spacing w:val="-11"/>
        </w:rPr>
        <w:t xml:space="preserve"> </w:t>
      </w:r>
      <w:r>
        <w:t>jest</w:t>
      </w:r>
      <w:r>
        <w:rPr>
          <w:spacing w:val="24"/>
        </w:rPr>
        <w:t xml:space="preserve"> </w:t>
      </w:r>
      <w:r>
        <w:t>….........</w:t>
      </w:r>
    </w:p>
    <w:p w14:paraId="203F44B9" w14:textId="77777777" w:rsidR="00A40DAE" w:rsidRDefault="00836025">
      <w:pPr>
        <w:pStyle w:val="Tekstpodstawowy"/>
        <w:spacing w:line="256" w:lineRule="exact"/>
        <w:ind w:firstLine="0"/>
        <w:jc w:val="both"/>
      </w:pPr>
      <w:r>
        <w:t>m</w:t>
      </w:r>
      <w:r>
        <w:rPr>
          <w:spacing w:val="-9"/>
        </w:rPr>
        <w:t xml:space="preserve"> </w:t>
      </w:r>
      <w:r>
        <w:t>(metrów)</w:t>
      </w:r>
      <w:r>
        <w:rPr>
          <w:spacing w:val="-9"/>
        </w:rPr>
        <w:t xml:space="preserve"> </w:t>
      </w:r>
      <w:r>
        <w:t>bruzdy.</w:t>
      </w:r>
      <w:r>
        <w:rPr>
          <w:spacing w:val="-9"/>
        </w:rPr>
        <w:t xml:space="preserve"> </w:t>
      </w:r>
      <w:r>
        <w:t>Pomiar</w:t>
      </w:r>
      <w:r>
        <w:rPr>
          <w:spacing w:val="-9"/>
        </w:rPr>
        <w:t xml:space="preserve"> </w:t>
      </w:r>
      <w:r>
        <w:t>odległości</w:t>
      </w:r>
      <w:r>
        <w:rPr>
          <w:spacing w:val="-8"/>
        </w:rPr>
        <w:t xml:space="preserve"> </w:t>
      </w:r>
      <w:r>
        <w:t>pomiędzy</w:t>
      </w:r>
      <w:r>
        <w:rPr>
          <w:spacing w:val="-9"/>
        </w:rPr>
        <w:t xml:space="preserve"> </w:t>
      </w:r>
      <w:r>
        <w:t>bruzdami</w:t>
      </w:r>
      <w:r>
        <w:rPr>
          <w:spacing w:val="-8"/>
        </w:rPr>
        <w:t xml:space="preserve"> </w:t>
      </w:r>
      <w:r>
        <w:t>zostanie</w:t>
      </w:r>
      <w:r>
        <w:rPr>
          <w:spacing w:val="-9"/>
        </w:rPr>
        <w:t xml:space="preserve"> </w:t>
      </w:r>
      <w:r>
        <w:t>dokonany</w:t>
      </w:r>
      <w:r>
        <w:rPr>
          <w:spacing w:val="-10"/>
        </w:rPr>
        <w:t xml:space="preserve"> </w:t>
      </w:r>
      <w:r>
        <w:t>minimum</w:t>
      </w:r>
      <w:r>
        <w:rPr>
          <w:spacing w:val="-8"/>
        </w:rPr>
        <w:t xml:space="preserve"> </w:t>
      </w:r>
      <w:r>
        <w:t>w</w:t>
      </w:r>
    </w:p>
    <w:p w14:paraId="363C24E1" w14:textId="77777777" w:rsidR="00A40DAE" w:rsidRDefault="00836025">
      <w:pPr>
        <w:pStyle w:val="Tekstpodstawowy"/>
        <w:spacing w:before="1"/>
        <w:ind w:right="289" w:firstLine="0"/>
        <w:jc w:val="both"/>
      </w:pPr>
      <w:r>
        <w:t>…… (reprezentatywnych) miejscach na każdy zlecony do przygotowania hektar, poprzez określenie</w:t>
      </w:r>
      <w:r>
        <w:rPr>
          <w:spacing w:val="-14"/>
        </w:rPr>
        <w:t xml:space="preserve"> </w:t>
      </w:r>
      <w:r>
        <w:t>średniej</w:t>
      </w:r>
      <w:r>
        <w:rPr>
          <w:spacing w:val="-16"/>
        </w:rPr>
        <w:t xml:space="preserve"> </w:t>
      </w:r>
      <w:r>
        <w:t>odległości</w:t>
      </w:r>
      <w:r>
        <w:rPr>
          <w:spacing w:val="-13"/>
        </w:rPr>
        <w:t xml:space="preserve"> </w:t>
      </w:r>
      <w:r>
        <w:t>pomiędzy</w:t>
      </w:r>
      <w:r>
        <w:rPr>
          <w:spacing w:val="-15"/>
        </w:rPr>
        <w:t xml:space="preserve"> </w:t>
      </w:r>
      <w:r>
        <w:t>jedenastoma</w:t>
      </w:r>
      <w:r>
        <w:rPr>
          <w:spacing w:val="-14"/>
        </w:rPr>
        <w:t xml:space="preserve"> </w:t>
      </w:r>
      <w:r>
        <w:t>(11)</w:t>
      </w:r>
      <w:r>
        <w:rPr>
          <w:spacing w:val="-15"/>
        </w:rPr>
        <w:t xml:space="preserve"> </w:t>
      </w:r>
      <w:r>
        <w:t>sąsiadującymi</w:t>
      </w:r>
      <w:r>
        <w:rPr>
          <w:spacing w:val="-13"/>
        </w:rPr>
        <w:t xml:space="preserve"> </w:t>
      </w:r>
      <w:r>
        <w:t>ze</w:t>
      </w:r>
      <w:r>
        <w:rPr>
          <w:spacing w:val="-14"/>
        </w:rPr>
        <w:t xml:space="preserve"> </w:t>
      </w:r>
      <w:r>
        <w:t>sobą</w:t>
      </w:r>
      <w:r>
        <w:rPr>
          <w:spacing w:val="-14"/>
        </w:rPr>
        <w:t xml:space="preserve"> </w:t>
      </w:r>
      <w:r>
        <w:t>bruzdami. Średnia odległość między bruzdami w danej próbie to 1/10 mierzonej prostopadle do przebiegu bruzd odległości między osiami bruzdy 1. i 11. Odległością porównywaną z zakładaną</w:t>
      </w:r>
      <w:r>
        <w:rPr>
          <w:spacing w:val="-8"/>
        </w:rPr>
        <w:t xml:space="preserve"> </w:t>
      </w:r>
      <w:r>
        <w:t>jest</w:t>
      </w:r>
      <w:r>
        <w:rPr>
          <w:spacing w:val="-9"/>
        </w:rPr>
        <w:t xml:space="preserve"> </w:t>
      </w:r>
      <w:r>
        <w:t>średnia</w:t>
      </w:r>
      <w:r>
        <w:rPr>
          <w:spacing w:val="-9"/>
        </w:rPr>
        <w:t xml:space="preserve"> </w:t>
      </w:r>
      <w:r>
        <w:t>z</w:t>
      </w:r>
      <w:r>
        <w:rPr>
          <w:spacing w:val="-7"/>
        </w:rPr>
        <w:t xml:space="preserve"> </w:t>
      </w:r>
      <w:r>
        <w:t>wszystkich</w:t>
      </w:r>
      <w:r>
        <w:rPr>
          <w:spacing w:val="-6"/>
        </w:rPr>
        <w:t xml:space="preserve"> </w:t>
      </w:r>
      <w:r>
        <w:t>prób</w:t>
      </w:r>
      <w:r>
        <w:rPr>
          <w:spacing w:val="-8"/>
        </w:rPr>
        <w:t xml:space="preserve"> </w:t>
      </w:r>
      <w:r>
        <w:t>(np.</w:t>
      </w:r>
      <w:r>
        <w:rPr>
          <w:spacing w:val="-10"/>
        </w:rPr>
        <w:t xml:space="preserve"> </w:t>
      </w:r>
      <w:r>
        <w:t>z</w:t>
      </w:r>
      <w:r>
        <w:rPr>
          <w:spacing w:val="-5"/>
        </w:rPr>
        <w:t xml:space="preserve"> </w:t>
      </w:r>
      <w:r>
        <w:t>12</w:t>
      </w:r>
      <w:r>
        <w:rPr>
          <w:spacing w:val="-7"/>
        </w:rPr>
        <w:t xml:space="preserve"> </w:t>
      </w:r>
      <w:r>
        <w:t>prób</w:t>
      </w:r>
      <w:r>
        <w:rPr>
          <w:spacing w:val="-8"/>
        </w:rPr>
        <w:t xml:space="preserve"> </w:t>
      </w:r>
      <w:r>
        <w:t>wykonanych</w:t>
      </w:r>
      <w:r>
        <w:rPr>
          <w:spacing w:val="-6"/>
        </w:rPr>
        <w:t xml:space="preserve"> </w:t>
      </w:r>
      <w:r>
        <w:t>na</w:t>
      </w:r>
      <w:r>
        <w:rPr>
          <w:spacing w:val="-9"/>
        </w:rPr>
        <w:t xml:space="preserve"> </w:t>
      </w:r>
      <w:r>
        <w:t>4</w:t>
      </w:r>
      <w:r>
        <w:rPr>
          <w:spacing w:val="-8"/>
        </w:rPr>
        <w:t xml:space="preserve"> </w:t>
      </w:r>
      <w:r>
        <w:t>HA</w:t>
      </w:r>
      <w:r>
        <w:rPr>
          <w:spacing w:val="-10"/>
        </w:rPr>
        <w:t xml:space="preserve"> </w:t>
      </w:r>
      <w:r>
        <w:t>powierzchni).</w:t>
      </w:r>
    </w:p>
    <w:p w14:paraId="3C5FA401" w14:textId="77777777" w:rsidR="00A40DAE" w:rsidRDefault="00836025">
      <w:pPr>
        <w:pStyle w:val="Akapitzlist"/>
        <w:numPr>
          <w:ilvl w:val="0"/>
          <w:numId w:val="11"/>
        </w:numPr>
        <w:tabs>
          <w:tab w:val="left" w:pos="997"/>
        </w:tabs>
        <w:spacing w:before="5" w:line="232" w:lineRule="auto"/>
        <w:ind w:right="292"/>
        <w:jc w:val="both"/>
      </w:pPr>
      <w:r>
        <w:t>sprawdzenie</w:t>
      </w:r>
      <w:r>
        <w:rPr>
          <w:spacing w:val="-13"/>
        </w:rPr>
        <w:t xml:space="preserve"> </w:t>
      </w:r>
      <w:r>
        <w:t>szerokości</w:t>
      </w:r>
      <w:r>
        <w:rPr>
          <w:spacing w:val="-9"/>
        </w:rPr>
        <w:t xml:space="preserve"> </w:t>
      </w:r>
      <w:r>
        <w:t>bruzd</w:t>
      </w:r>
      <w:r>
        <w:rPr>
          <w:spacing w:val="-13"/>
        </w:rPr>
        <w:t xml:space="preserve"> </w:t>
      </w:r>
      <w:r>
        <w:t>i</w:t>
      </w:r>
      <w:r>
        <w:rPr>
          <w:spacing w:val="-9"/>
        </w:rPr>
        <w:t xml:space="preserve"> </w:t>
      </w:r>
      <w:r>
        <w:t>pasów</w:t>
      </w:r>
      <w:r>
        <w:rPr>
          <w:spacing w:val="-11"/>
        </w:rPr>
        <w:t xml:space="preserve"> </w:t>
      </w:r>
      <w:r>
        <w:t>zostanie</w:t>
      </w:r>
      <w:r>
        <w:rPr>
          <w:spacing w:val="-10"/>
        </w:rPr>
        <w:t xml:space="preserve"> </w:t>
      </w:r>
      <w:r>
        <w:t>wykonane</w:t>
      </w:r>
      <w:r>
        <w:rPr>
          <w:spacing w:val="-11"/>
        </w:rPr>
        <w:t xml:space="preserve"> </w:t>
      </w:r>
      <w:r>
        <w:t>miarą</w:t>
      </w:r>
      <w:r>
        <w:rPr>
          <w:spacing w:val="-10"/>
        </w:rPr>
        <w:t xml:space="preserve"> </w:t>
      </w:r>
      <w:r>
        <w:t>prostopadle</w:t>
      </w:r>
      <w:r>
        <w:rPr>
          <w:spacing w:val="-13"/>
        </w:rPr>
        <w:t xml:space="preserve"> </w:t>
      </w:r>
      <w:r>
        <w:t>do</w:t>
      </w:r>
      <w:r>
        <w:rPr>
          <w:spacing w:val="-10"/>
        </w:rPr>
        <w:t xml:space="preserve"> </w:t>
      </w:r>
      <w:r>
        <w:t>osi</w:t>
      </w:r>
      <w:r>
        <w:rPr>
          <w:spacing w:val="-10"/>
        </w:rPr>
        <w:t xml:space="preserve"> </w:t>
      </w:r>
      <w:r>
        <w:t>bruzdy lub pasa w ilości min. 5 pomiarów na każdy hektar. Dopuszcza się tolerancję +/-</w:t>
      </w:r>
      <w:r>
        <w:rPr>
          <w:spacing w:val="-16"/>
        </w:rPr>
        <w:t xml:space="preserve"> </w:t>
      </w:r>
      <w:r>
        <w:t>10%.</w:t>
      </w:r>
    </w:p>
    <w:p w14:paraId="3C239327" w14:textId="77777777" w:rsidR="00A40DAE" w:rsidRDefault="00836025">
      <w:pPr>
        <w:pStyle w:val="Akapitzlist"/>
        <w:numPr>
          <w:ilvl w:val="0"/>
          <w:numId w:val="11"/>
        </w:numPr>
        <w:tabs>
          <w:tab w:val="left" w:pos="997"/>
        </w:tabs>
        <w:spacing w:before="4" w:line="235" w:lineRule="auto"/>
        <w:ind w:right="290"/>
        <w:jc w:val="both"/>
      </w:pPr>
      <w:r>
        <w:lastRenderedPageBreak/>
        <w:t>sprawdzenie głębokości bruzd zostanie wykonane miarą prostopadle do dna bruzdy, na jednej z jej ścianek bocznych, w ilości min. 3 pomiarów na każdy hektar. Dopuszcza się tolerancję +/-</w:t>
      </w:r>
      <w:r>
        <w:rPr>
          <w:spacing w:val="-1"/>
        </w:rPr>
        <w:t xml:space="preserve"> </w:t>
      </w:r>
      <w:r>
        <w:t>10%.</w:t>
      </w:r>
    </w:p>
    <w:p w14:paraId="3BD12260" w14:textId="77777777" w:rsidR="00A40DAE" w:rsidRDefault="00836025">
      <w:pPr>
        <w:spacing w:before="123"/>
        <w:ind w:left="984"/>
        <w:jc w:val="both"/>
        <w:rPr>
          <w:i/>
        </w:rPr>
      </w:pPr>
      <w:r>
        <w:rPr>
          <w:i/>
        </w:rPr>
        <w:t>(rozliczenie z dokładnością do dwóch miejsc po przecinku)</w:t>
      </w:r>
    </w:p>
    <w:p w14:paraId="6120833B" w14:textId="77777777" w:rsidR="00A40DAE" w:rsidRDefault="00A40DAE">
      <w:pPr>
        <w:pStyle w:val="Tekstpodstawowy"/>
        <w:ind w:left="0" w:firstLine="0"/>
        <w:rPr>
          <w:i/>
          <w:sz w:val="20"/>
        </w:rPr>
      </w:pPr>
    </w:p>
    <w:p w14:paraId="2DB571FD" w14:textId="77777777" w:rsidR="00A40DAE" w:rsidRDefault="00A40DAE">
      <w:pPr>
        <w:pStyle w:val="Tekstpodstawowy"/>
        <w:spacing w:before="6"/>
        <w:ind w:left="0" w:firstLine="0"/>
        <w:rPr>
          <w:i/>
          <w:sz w:val="12"/>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6"/>
        <w:gridCol w:w="1472"/>
      </w:tblGrid>
      <w:tr w:rsidR="00A40DAE" w14:paraId="4B65E86D" w14:textId="77777777">
        <w:trPr>
          <w:trHeight w:val="1014"/>
        </w:trPr>
        <w:tc>
          <w:tcPr>
            <w:tcW w:w="670" w:type="dxa"/>
          </w:tcPr>
          <w:p w14:paraId="24E2B075" w14:textId="77777777" w:rsidR="00A40DAE" w:rsidRDefault="00836025">
            <w:pPr>
              <w:pStyle w:val="TableParagraph"/>
              <w:spacing w:before="122"/>
              <w:ind w:left="0" w:right="199"/>
              <w:jc w:val="right"/>
              <w:rPr>
                <w:b/>
                <w:i/>
              </w:rPr>
            </w:pPr>
            <w:r>
              <w:rPr>
                <w:b/>
                <w:i/>
              </w:rPr>
              <w:t>Nr</w:t>
            </w:r>
          </w:p>
        </w:tc>
        <w:tc>
          <w:tcPr>
            <w:tcW w:w="1794" w:type="dxa"/>
          </w:tcPr>
          <w:p w14:paraId="27983F2A" w14:textId="77777777" w:rsidR="00A40DAE" w:rsidRDefault="00836025">
            <w:pPr>
              <w:pStyle w:val="TableParagraph"/>
              <w:spacing w:before="122"/>
              <w:ind w:left="104" w:right="270"/>
              <w:rPr>
                <w:b/>
                <w:i/>
              </w:rPr>
            </w:pPr>
            <w:r>
              <w:rPr>
                <w:b/>
                <w:i/>
              </w:rPr>
              <w:t>Kod czynności do rozliczenia</w:t>
            </w:r>
          </w:p>
        </w:tc>
        <w:tc>
          <w:tcPr>
            <w:tcW w:w="1705" w:type="dxa"/>
          </w:tcPr>
          <w:p w14:paraId="16BBECC0" w14:textId="77777777" w:rsidR="00A40DAE" w:rsidRDefault="00836025">
            <w:pPr>
              <w:pStyle w:val="TableParagraph"/>
              <w:spacing w:before="122"/>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27647F5" w14:textId="77777777" w:rsidR="00A40DAE" w:rsidRDefault="00836025">
            <w:pPr>
              <w:pStyle w:val="TableParagraph"/>
              <w:spacing w:before="0" w:line="256" w:lineRule="exact"/>
              <w:ind w:left="0" w:right="95"/>
              <w:jc w:val="right"/>
              <w:rPr>
                <w:b/>
                <w:i/>
              </w:rPr>
            </w:pPr>
            <w:r>
              <w:rPr>
                <w:b/>
                <w:i/>
                <w:spacing w:val="-1"/>
              </w:rPr>
              <w:t>wyceny</w:t>
            </w:r>
          </w:p>
        </w:tc>
        <w:tc>
          <w:tcPr>
            <w:tcW w:w="3856" w:type="dxa"/>
          </w:tcPr>
          <w:p w14:paraId="4EB36369" w14:textId="77777777" w:rsidR="00A40DAE" w:rsidRDefault="00836025">
            <w:pPr>
              <w:pStyle w:val="TableParagraph"/>
              <w:spacing w:before="122"/>
              <w:ind w:left="103"/>
              <w:rPr>
                <w:b/>
                <w:i/>
              </w:rPr>
            </w:pPr>
            <w:r>
              <w:rPr>
                <w:b/>
                <w:i/>
              </w:rPr>
              <w:t>Opis kodu czynności</w:t>
            </w:r>
          </w:p>
        </w:tc>
        <w:tc>
          <w:tcPr>
            <w:tcW w:w="1472" w:type="dxa"/>
          </w:tcPr>
          <w:p w14:paraId="52F99214" w14:textId="77777777" w:rsidR="00A40DAE" w:rsidRDefault="00836025">
            <w:pPr>
              <w:pStyle w:val="TableParagraph"/>
              <w:spacing w:before="122"/>
              <w:ind w:left="105" w:right="360"/>
              <w:rPr>
                <w:b/>
                <w:i/>
              </w:rPr>
            </w:pPr>
            <w:r>
              <w:rPr>
                <w:b/>
                <w:i/>
              </w:rPr>
              <w:t>Jednostka miary</w:t>
            </w:r>
          </w:p>
        </w:tc>
      </w:tr>
      <w:tr w:rsidR="00A40DAE" w14:paraId="751470EC" w14:textId="77777777">
        <w:trPr>
          <w:trHeight w:val="1012"/>
        </w:trPr>
        <w:tc>
          <w:tcPr>
            <w:tcW w:w="670" w:type="dxa"/>
          </w:tcPr>
          <w:p w14:paraId="1F926B4D" w14:textId="77777777" w:rsidR="00A40DAE" w:rsidRDefault="00836025">
            <w:pPr>
              <w:pStyle w:val="TableParagraph"/>
              <w:ind w:left="0" w:right="202"/>
              <w:jc w:val="right"/>
            </w:pPr>
            <w:r>
              <w:t>70</w:t>
            </w:r>
          </w:p>
        </w:tc>
        <w:tc>
          <w:tcPr>
            <w:tcW w:w="1794" w:type="dxa"/>
          </w:tcPr>
          <w:p w14:paraId="4F2B2A4F" w14:textId="77777777" w:rsidR="00A40DAE" w:rsidRDefault="00836025">
            <w:pPr>
              <w:pStyle w:val="TableParagraph"/>
              <w:ind w:left="104"/>
            </w:pPr>
            <w:r>
              <w:t>WYK-POGCZ</w:t>
            </w:r>
          </w:p>
        </w:tc>
        <w:tc>
          <w:tcPr>
            <w:tcW w:w="1705" w:type="dxa"/>
          </w:tcPr>
          <w:p w14:paraId="46030186" w14:textId="77777777" w:rsidR="00A40DAE" w:rsidRDefault="00836025">
            <w:pPr>
              <w:pStyle w:val="TableParagraph"/>
            </w:pPr>
            <w:r>
              <w:t>WYK-POGCZ</w:t>
            </w:r>
          </w:p>
        </w:tc>
        <w:tc>
          <w:tcPr>
            <w:tcW w:w="3856" w:type="dxa"/>
          </w:tcPr>
          <w:p w14:paraId="7C5E4FF0" w14:textId="77777777" w:rsidR="00A40DAE" w:rsidRDefault="00836025">
            <w:pPr>
              <w:pStyle w:val="TableParagraph"/>
              <w:ind w:left="103" w:right="85"/>
            </w:pPr>
            <w:r>
              <w:t>Wyorywanie bruzd pługiem leśnym z pogłębiaczem na powierzchni pow. 0,5 ha</w:t>
            </w:r>
          </w:p>
        </w:tc>
        <w:tc>
          <w:tcPr>
            <w:tcW w:w="1472" w:type="dxa"/>
          </w:tcPr>
          <w:p w14:paraId="492D975C" w14:textId="77777777" w:rsidR="00A40DAE" w:rsidRDefault="00836025">
            <w:pPr>
              <w:pStyle w:val="TableParagraph"/>
              <w:ind w:left="420" w:right="417"/>
              <w:jc w:val="center"/>
            </w:pPr>
            <w:r>
              <w:t>KMTR</w:t>
            </w:r>
          </w:p>
        </w:tc>
      </w:tr>
      <w:tr w:rsidR="00A40DAE" w14:paraId="29CB314C" w14:textId="77777777">
        <w:trPr>
          <w:trHeight w:val="1014"/>
        </w:trPr>
        <w:tc>
          <w:tcPr>
            <w:tcW w:w="670" w:type="dxa"/>
          </w:tcPr>
          <w:p w14:paraId="2C3CF909" w14:textId="77777777" w:rsidR="00A40DAE" w:rsidRDefault="00836025">
            <w:pPr>
              <w:pStyle w:val="TableParagraph"/>
              <w:spacing w:before="122"/>
              <w:ind w:left="0" w:right="202"/>
              <w:jc w:val="right"/>
            </w:pPr>
            <w:r>
              <w:t>71</w:t>
            </w:r>
          </w:p>
        </w:tc>
        <w:tc>
          <w:tcPr>
            <w:tcW w:w="1794" w:type="dxa"/>
          </w:tcPr>
          <w:p w14:paraId="3A2A85F1" w14:textId="77777777" w:rsidR="00A40DAE" w:rsidRDefault="00836025">
            <w:pPr>
              <w:pStyle w:val="TableParagraph"/>
              <w:spacing w:before="122"/>
              <w:ind w:left="104"/>
            </w:pPr>
            <w:r>
              <w:t>WYK-P5GCP</w:t>
            </w:r>
          </w:p>
        </w:tc>
        <w:tc>
          <w:tcPr>
            <w:tcW w:w="1705" w:type="dxa"/>
          </w:tcPr>
          <w:p w14:paraId="0C6146D2" w14:textId="77777777" w:rsidR="00A40DAE" w:rsidRDefault="00836025">
            <w:pPr>
              <w:pStyle w:val="TableParagraph"/>
              <w:spacing w:before="122"/>
            </w:pPr>
            <w:r>
              <w:t>WYK-P5GCP</w:t>
            </w:r>
          </w:p>
        </w:tc>
        <w:tc>
          <w:tcPr>
            <w:tcW w:w="3856" w:type="dxa"/>
          </w:tcPr>
          <w:p w14:paraId="0AE698B8" w14:textId="77777777" w:rsidR="00A40DAE" w:rsidRDefault="00836025">
            <w:pPr>
              <w:pStyle w:val="TableParagraph"/>
              <w:spacing w:before="122"/>
              <w:ind w:left="103" w:right="222"/>
            </w:pPr>
            <w:r>
              <w:t>Wyorywanie bruzd pługiem leśnym z pogłębiaczem na pow. do 0,5 ha (np. gniazda)</w:t>
            </w:r>
          </w:p>
        </w:tc>
        <w:tc>
          <w:tcPr>
            <w:tcW w:w="1472" w:type="dxa"/>
          </w:tcPr>
          <w:p w14:paraId="4B7D87AF" w14:textId="77777777" w:rsidR="00A40DAE" w:rsidRDefault="00836025">
            <w:pPr>
              <w:pStyle w:val="TableParagraph"/>
              <w:spacing w:before="122"/>
              <w:ind w:left="420" w:right="417"/>
              <w:jc w:val="center"/>
            </w:pPr>
            <w:r>
              <w:t>KMTR</w:t>
            </w:r>
          </w:p>
        </w:tc>
      </w:tr>
    </w:tbl>
    <w:p w14:paraId="732EF996" w14:textId="77777777" w:rsidR="00A40DAE" w:rsidRDefault="00836025">
      <w:pPr>
        <w:pStyle w:val="Nagwek1"/>
      </w:pPr>
      <w:r>
        <w:t>Standard technologii prac obejmuje:</w:t>
      </w:r>
    </w:p>
    <w:p w14:paraId="6C29EC8C" w14:textId="77777777" w:rsidR="00A40DAE" w:rsidRDefault="00836025">
      <w:pPr>
        <w:pStyle w:val="Akapitzlist"/>
        <w:numPr>
          <w:ilvl w:val="0"/>
          <w:numId w:val="11"/>
        </w:numPr>
        <w:tabs>
          <w:tab w:val="left" w:pos="996"/>
          <w:tab w:val="left" w:pos="997"/>
        </w:tabs>
        <w:spacing w:before="130" w:line="230" w:lineRule="auto"/>
        <w:ind w:right="292"/>
      </w:pPr>
      <w:r>
        <w:t>mechaniczne wyoranie bruzd o szerokości ponad 30 cm pługiem dwuodkładnicowym z pogłębiaczem.</w:t>
      </w:r>
    </w:p>
    <w:p w14:paraId="1F6496D8" w14:textId="77777777" w:rsidR="00A40DAE" w:rsidRDefault="00836025">
      <w:pPr>
        <w:pStyle w:val="Nagwek1"/>
        <w:spacing w:before="122"/>
      </w:pPr>
      <w:r>
        <w:t>Uwagi:</w:t>
      </w:r>
    </w:p>
    <w:p w14:paraId="70FBAA2B" w14:textId="77777777" w:rsidR="00A40DAE" w:rsidRDefault="00836025">
      <w:pPr>
        <w:pStyle w:val="Akapitzlist"/>
        <w:numPr>
          <w:ilvl w:val="0"/>
          <w:numId w:val="11"/>
        </w:numPr>
        <w:tabs>
          <w:tab w:val="left" w:pos="997"/>
        </w:tabs>
        <w:spacing w:before="119" w:line="264" w:lineRule="exact"/>
        <w:ind w:hanging="361"/>
        <w:jc w:val="both"/>
      </w:pPr>
      <w:r>
        <w:t>odległość pomiędzy środkami bruzd powinna wynosić</w:t>
      </w:r>
      <w:r>
        <w:rPr>
          <w:spacing w:val="45"/>
        </w:rPr>
        <w:t xml:space="preserve"> </w:t>
      </w:r>
      <w:r>
        <w:t>m (+/- 10%). Bruzdy powinny</w:t>
      </w:r>
    </w:p>
    <w:p w14:paraId="01BC1B53" w14:textId="77777777" w:rsidR="00A40DAE" w:rsidRDefault="00836025">
      <w:pPr>
        <w:pStyle w:val="Tekstpodstawowy"/>
        <w:ind w:right="293" w:firstLine="0"/>
        <w:jc w:val="both"/>
      </w:pPr>
      <w:r>
        <w:t>być możliwie płytkie i odsłaniać warstwę gleby mineralnej nie głębiej niż do około 5 cm. Powierzchnia gleby w bruzdach po spulchnieniu nie powinna tworzyć nadmiernych zagłębień.</w:t>
      </w:r>
    </w:p>
    <w:p w14:paraId="2871019E" w14:textId="77777777" w:rsidR="00A40DAE" w:rsidRDefault="00836025">
      <w:pPr>
        <w:pStyle w:val="Akapitzlist"/>
        <w:numPr>
          <w:ilvl w:val="0"/>
          <w:numId w:val="11"/>
        </w:numPr>
        <w:tabs>
          <w:tab w:val="left" w:pos="997"/>
        </w:tabs>
        <w:spacing w:before="1" w:line="232" w:lineRule="auto"/>
        <w:ind w:right="1007"/>
        <w:jc w:val="both"/>
      </w:pPr>
      <w:r>
        <w:t>szczegółowe wskazanie kierunku przebiegu bruzd, pasów przekazuje Zamawiający podczas wprowadzenia Wykonawcy na</w:t>
      </w:r>
      <w:r>
        <w:rPr>
          <w:spacing w:val="-4"/>
        </w:rPr>
        <w:t xml:space="preserve"> </w:t>
      </w:r>
      <w:r>
        <w:t>powierzchnię.</w:t>
      </w:r>
    </w:p>
    <w:p w14:paraId="1257C24D" w14:textId="77777777" w:rsidR="00A40DAE" w:rsidRDefault="00836025">
      <w:pPr>
        <w:pStyle w:val="Akapitzlist"/>
        <w:numPr>
          <w:ilvl w:val="0"/>
          <w:numId w:val="11"/>
        </w:numPr>
        <w:tabs>
          <w:tab w:val="left" w:pos="997"/>
        </w:tabs>
        <w:spacing w:line="263" w:lineRule="exact"/>
        <w:ind w:hanging="361"/>
        <w:jc w:val="both"/>
      </w:pPr>
      <w:r>
        <w:t>sprzęt i narzędzia niezbędne do wykonania zabiegu zapewnia</w:t>
      </w:r>
      <w:r>
        <w:rPr>
          <w:spacing w:val="-14"/>
        </w:rPr>
        <w:t xml:space="preserve"> </w:t>
      </w:r>
      <w:r>
        <w:t>Wykonawca.</w:t>
      </w:r>
    </w:p>
    <w:p w14:paraId="4BC5BB6B" w14:textId="77777777" w:rsidR="00A40DAE" w:rsidRDefault="00836025">
      <w:pPr>
        <w:pStyle w:val="Akapitzlist"/>
        <w:numPr>
          <w:ilvl w:val="0"/>
          <w:numId w:val="11"/>
        </w:numPr>
        <w:tabs>
          <w:tab w:val="left" w:pos="997"/>
        </w:tabs>
        <w:spacing w:before="1" w:line="232" w:lineRule="auto"/>
        <w:ind w:right="296"/>
        <w:jc w:val="both"/>
      </w:pPr>
      <w:r>
        <w:t>w trakcie wykonywania przygotowania gleby pług musi być zagregowany z pogłębiaczem zapewniającym spulchnienie gleby w środku bruzdy na głębokość minimum 25</w:t>
      </w:r>
      <w:r>
        <w:rPr>
          <w:spacing w:val="-16"/>
        </w:rPr>
        <w:t xml:space="preserve"> </w:t>
      </w:r>
      <w:r>
        <w:t>cm.</w:t>
      </w:r>
    </w:p>
    <w:p w14:paraId="7BB3E197" w14:textId="77777777" w:rsidR="00A40DAE" w:rsidRDefault="00836025">
      <w:pPr>
        <w:pStyle w:val="Nagwek1"/>
        <w:spacing w:before="120"/>
        <w:jc w:val="both"/>
      </w:pPr>
      <w:r>
        <w:t>Procedura odbioru:</w:t>
      </w:r>
    </w:p>
    <w:p w14:paraId="3EE2695F" w14:textId="77777777" w:rsidR="00A40DAE" w:rsidRDefault="00836025">
      <w:pPr>
        <w:pStyle w:val="Akapitzlist"/>
        <w:numPr>
          <w:ilvl w:val="0"/>
          <w:numId w:val="11"/>
        </w:numPr>
        <w:tabs>
          <w:tab w:val="left" w:pos="997"/>
        </w:tabs>
        <w:spacing w:before="123" w:line="237" w:lineRule="auto"/>
        <w:ind w:right="288"/>
        <w:jc w:val="both"/>
      </w:pPr>
      <w:r>
        <w:t>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cm (+/-10 %)</w:t>
      </w:r>
      <w:r>
        <w:rPr>
          <w:spacing w:val="22"/>
        </w:rPr>
        <w:t xml:space="preserve"> </w:t>
      </w:r>
      <w:r>
        <w:t>jest</w:t>
      </w:r>
    </w:p>
    <w:p w14:paraId="0EF143BF" w14:textId="77777777" w:rsidR="00A40DAE" w:rsidRDefault="00836025">
      <w:pPr>
        <w:pStyle w:val="Tekstpodstawowy"/>
        <w:ind w:right="291" w:firstLine="0"/>
        <w:jc w:val="both"/>
      </w:pPr>
      <w:r>
        <w:t>…......... m (metrów) bruzdy. Pomiar odległości pomiędzy bruzdami zostanie dokonany minimum w …… (reprezentatywnych) miejscach na każdy zlecony do przygotowania</w:t>
      </w:r>
    </w:p>
    <w:p w14:paraId="7301EC4A" w14:textId="0844F669" w:rsidR="00A40DAE" w:rsidRDefault="00BC7453" w:rsidP="00BC7453">
      <w:pPr>
        <w:pStyle w:val="Tekstpodstawowy"/>
        <w:spacing w:before="77"/>
        <w:ind w:right="292"/>
        <w:jc w:val="both"/>
      </w:pPr>
      <w:r>
        <w:t xml:space="preserve">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2BD2CB12" w14:textId="77777777" w:rsidR="00A40DAE" w:rsidRDefault="00836025">
      <w:pPr>
        <w:pStyle w:val="Akapitzlist"/>
        <w:numPr>
          <w:ilvl w:val="0"/>
          <w:numId w:val="11"/>
        </w:numPr>
        <w:tabs>
          <w:tab w:val="left" w:pos="997"/>
        </w:tabs>
        <w:spacing w:before="10" w:line="230" w:lineRule="auto"/>
        <w:ind w:right="292"/>
        <w:jc w:val="both"/>
      </w:pPr>
      <w:r>
        <w:t>sprawdzenie</w:t>
      </w:r>
      <w:r>
        <w:rPr>
          <w:spacing w:val="-13"/>
        </w:rPr>
        <w:t xml:space="preserve"> </w:t>
      </w:r>
      <w:r>
        <w:t>szerokości</w:t>
      </w:r>
      <w:r>
        <w:rPr>
          <w:spacing w:val="-9"/>
        </w:rPr>
        <w:t xml:space="preserve"> </w:t>
      </w:r>
      <w:r>
        <w:t>bruzd</w:t>
      </w:r>
      <w:r>
        <w:rPr>
          <w:spacing w:val="-13"/>
        </w:rPr>
        <w:t xml:space="preserve"> </w:t>
      </w:r>
      <w:r>
        <w:t>i</w:t>
      </w:r>
      <w:r>
        <w:rPr>
          <w:spacing w:val="-9"/>
        </w:rPr>
        <w:t xml:space="preserve"> </w:t>
      </w:r>
      <w:r>
        <w:t>pasów</w:t>
      </w:r>
      <w:r>
        <w:rPr>
          <w:spacing w:val="-11"/>
        </w:rPr>
        <w:t xml:space="preserve"> </w:t>
      </w:r>
      <w:r>
        <w:t>zostanie</w:t>
      </w:r>
      <w:r>
        <w:rPr>
          <w:spacing w:val="-10"/>
        </w:rPr>
        <w:t xml:space="preserve"> </w:t>
      </w:r>
      <w:r>
        <w:t>wykonane</w:t>
      </w:r>
      <w:r>
        <w:rPr>
          <w:spacing w:val="-11"/>
        </w:rPr>
        <w:t xml:space="preserve"> </w:t>
      </w:r>
      <w:r>
        <w:t>miarą</w:t>
      </w:r>
      <w:r>
        <w:rPr>
          <w:spacing w:val="-10"/>
        </w:rPr>
        <w:t xml:space="preserve"> </w:t>
      </w:r>
      <w:r>
        <w:t>prostopadle</w:t>
      </w:r>
      <w:r>
        <w:rPr>
          <w:spacing w:val="-13"/>
        </w:rPr>
        <w:t xml:space="preserve"> </w:t>
      </w:r>
      <w:r>
        <w:t>do</w:t>
      </w:r>
      <w:r>
        <w:rPr>
          <w:spacing w:val="-10"/>
        </w:rPr>
        <w:t xml:space="preserve"> </w:t>
      </w:r>
      <w:r>
        <w:t>osi</w:t>
      </w:r>
      <w:r>
        <w:rPr>
          <w:spacing w:val="-10"/>
        </w:rPr>
        <w:t xml:space="preserve"> </w:t>
      </w:r>
      <w:r>
        <w:t>bruzdy lub pasa w ilości min. pomiarów na każdy hektar. Dopuszcza się tolerancję +/-</w:t>
      </w:r>
      <w:r>
        <w:rPr>
          <w:spacing w:val="-17"/>
        </w:rPr>
        <w:t xml:space="preserve"> </w:t>
      </w:r>
      <w:r>
        <w:t>10%.</w:t>
      </w:r>
    </w:p>
    <w:p w14:paraId="50C53280" w14:textId="77777777" w:rsidR="00A40DAE" w:rsidRDefault="00836025">
      <w:pPr>
        <w:pStyle w:val="Akapitzlist"/>
        <w:numPr>
          <w:ilvl w:val="0"/>
          <w:numId w:val="11"/>
        </w:numPr>
        <w:tabs>
          <w:tab w:val="left" w:pos="997"/>
        </w:tabs>
        <w:spacing w:before="6" w:line="235" w:lineRule="auto"/>
        <w:ind w:right="287"/>
        <w:jc w:val="both"/>
      </w:pPr>
      <w:r>
        <w:t>sprawdzenie głębokości bruzd zostanie wykonane miarą prostopadle do dna bruzdy, na jednej z jej ścianek bocznych, w ilości min. 3 pomiarów na każdy hektar. Dopuszcza się tolerancję +/-</w:t>
      </w:r>
      <w:r>
        <w:rPr>
          <w:spacing w:val="-1"/>
        </w:rPr>
        <w:t xml:space="preserve"> </w:t>
      </w:r>
      <w:r>
        <w:t>10%.</w:t>
      </w:r>
    </w:p>
    <w:p w14:paraId="382F44D9" w14:textId="77777777" w:rsidR="00A40DAE" w:rsidRDefault="00836025">
      <w:pPr>
        <w:pStyle w:val="Akapitzlist"/>
        <w:numPr>
          <w:ilvl w:val="0"/>
          <w:numId w:val="11"/>
        </w:numPr>
        <w:tabs>
          <w:tab w:val="left" w:pos="997"/>
        </w:tabs>
        <w:spacing w:before="2" w:line="237" w:lineRule="auto"/>
        <w:ind w:right="288"/>
        <w:jc w:val="both"/>
      </w:pPr>
      <w:r>
        <w:t>głębokość spulchnienia zostanie zweryfikowana w sposób jednoznacznie potwierdzający jakość</w:t>
      </w:r>
      <w:r>
        <w:rPr>
          <w:spacing w:val="-13"/>
        </w:rPr>
        <w:t xml:space="preserve"> </w:t>
      </w:r>
      <w:r>
        <w:t>wykonanych</w:t>
      </w:r>
      <w:r>
        <w:rPr>
          <w:spacing w:val="-12"/>
        </w:rPr>
        <w:t xml:space="preserve"> </w:t>
      </w:r>
      <w:r>
        <w:t>prac,</w:t>
      </w:r>
      <w:r>
        <w:rPr>
          <w:spacing w:val="-12"/>
        </w:rPr>
        <w:t xml:space="preserve"> </w:t>
      </w:r>
      <w:r>
        <w:t>poprzez</w:t>
      </w:r>
      <w:r>
        <w:rPr>
          <w:spacing w:val="-13"/>
        </w:rPr>
        <w:t xml:space="preserve"> </w:t>
      </w:r>
      <w:r>
        <w:t>wciskanie</w:t>
      </w:r>
      <w:r>
        <w:rPr>
          <w:spacing w:val="-12"/>
        </w:rPr>
        <w:t xml:space="preserve"> </w:t>
      </w:r>
      <w:r>
        <w:t>w</w:t>
      </w:r>
      <w:r>
        <w:rPr>
          <w:spacing w:val="-13"/>
        </w:rPr>
        <w:t xml:space="preserve"> </w:t>
      </w:r>
      <w:r>
        <w:t>bruzdy</w:t>
      </w:r>
      <w:r>
        <w:rPr>
          <w:spacing w:val="-13"/>
        </w:rPr>
        <w:t xml:space="preserve"> </w:t>
      </w:r>
      <w:r>
        <w:t>odpowiedniej</w:t>
      </w:r>
      <w:r>
        <w:rPr>
          <w:spacing w:val="-14"/>
        </w:rPr>
        <w:t xml:space="preserve"> </w:t>
      </w:r>
      <w:r>
        <w:t>długości</w:t>
      </w:r>
      <w:r>
        <w:rPr>
          <w:spacing w:val="-14"/>
        </w:rPr>
        <w:t xml:space="preserve"> </w:t>
      </w:r>
      <w:r>
        <w:t>palika</w:t>
      </w:r>
      <w:r>
        <w:rPr>
          <w:spacing w:val="-13"/>
        </w:rPr>
        <w:t xml:space="preserve"> </w:t>
      </w:r>
      <w:r>
        <w:t>(pręta) o średnicy nie wpływającej na jakość</w:t>
      </w:r>
      <w:r>
        <w:rPr>
          <w:spacing w:val="-3"/>
        </w:rPr>
        <w:t xml:space="preserve"> </w:t>
      </w:r>
      <w:r>
        <w:t>pomiaru.</w:t>
      </w:r>
    </w:p>
    <w:p w14:paraId="08710556" w14:textId="77777777" w:rsidR="00A40DAE" w:rsidRDefault="00836025">
      <w:pPr>
        <w:spacing w:before="118"/>
        <w:ind w:left="1032"/>
        <w:jc w:val="both"/>
        <w:rPr>
          <w:i/>
        </w:rPr>
      </w:pPr>
      <w:r>
        <w:rPr>
          <w:i/>
        </w:rPr>
        <w:t>(rozliczenie z dokładnością do dwóch miejsc po przecinku)</w:t>
      </w:r>
    </w:p>
    <w:p w14:paraId="72E6792C" w14:textId="77777777" w:rsidR="00A40DAE" w:rsidRDefault="00A40DAE">
      <w:pPr>
        <w:pStyle w:val="Tekstpodstawowy"/>
        <w:ind w:left="0" w:firstLine="0"/>
        <w:rPr>
          <w:i/>
          <w:sz w:val="20"/>
        </w:rPr>
      </w:pPr>
    </w:p>
    <w:p w14:paraId="7FAD34F0" w14:textId="77777777" w:rsidR="00A40DAE" w:rsidRDefault="00A40DAE">
      <w:pPr>
        <w:pStyle w:val="Tekstpodstawowy"/>
        <w:spacing w:before="6"/>
        <w:ind w:left="0" w:firstLine="0"/>
        <w:rPr>
          <w:i/>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4C058707" w14:textId="77777777">
        <w:trPr>
          <w:trHeight w:val="1014"/>
        </w:trPr>
        <w:tc>
          <w:tcPr>
            <w:tcW w:w="667" w:type="dxa"/>
          </w:tcPr>
          <w:p w14:paraId="32D4E14F" w14:textId="77777777" w:rsidR="00A40DAE" w:rsidRDefault="00836025">
            <w:pPr>
              <w:pStyle w:val="TableParagraph"/>
              <w:spacing w:before="122"/>
              <w:ind w:left="0" w:right="196"/>
              <w:jc w:val="right"/>
              <w:rPr>
                <w:b/>
                <w:i/>
              </w:rPr>
            </w:pPr>
            <w:r>
              <w:rPr>
                <w:b/>
                <w:i/>
              </w:rPr>
              <w:lastRenderedPageBreak/>
              <w:t>Nr</w:t>
            </w:r>
          </w:p>
        </w:tc>
        <w:tc>
          <w:tcPr>
            <w:tcW w:w="1793" w:type="dxa"/>
          </w:tcPr>
          <w:p w14:paraId="2BD472EF" w14:textId="77777777" w:rsidR="00A40DAE" w:rsidRDefault="00836025">
            <w:pPr>
              <w:pStyle w:val="TableParagraph"/>
              <w:spacing w:before="122"/>
              <w:ind w:left="107" w:right="266"/>
              <w:rPr>
                <w:b/>
                <w:i/>
              </w:rPr>
            </w:pPr>
            <w:r>
              <w:rPr>
                <w:b/>
                <w:i/>
              </w:rPr>
              <w:t>Kod czynności do rozliczenia</w:t>
            </w:r>
          </w:p>
        </w:tc>
        <w:tc>
          <w:tcPr>
            <w:tcW w:w="1704" w:type="dxa"/>
          </w:tcPr>
          <w:p w14:paraId="104A0F7F" w14:textId="77777777" w:rsidR="00A40DAE" w:rsidRDefault="00836025">
            <w:pPr>
              <w:pStyle w:val="TableParagraph"/>
              <w:spacing w:before="122"/>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441385B" w14:textId="77777777" w:rsidR="00A40DAE" w:rsidRDefault="00836025">
            <w:pPr>
              <w:pStyle w:val="TableParagraph"/>
              <w:spacing w:before="0"/>
              <w:ind w:left="0" w:right="93"/>
              <w:jc w:val="right"/>
              <w:rPr>
                <w:b/>
                <w:i/>
              </w:rPr>
            </w:pPr>
            <w:r>
              <w:rPr>
                <w:b/>
                <w:i/>
                <w:spacing w:val="-1"/>
              </w:rPr>
              <w:t>wyceny</w:t>
            </w:r>
          </w:p>
        </w:tc>
        <w:tc>
          <w:tcPr>
            <w:tcW w:w="3858" w:type="dxa"/>
          </w:tcPr>
          <w:p w14:paraId="551BBDE5" w14:textId="77777777" w:rsidR="00A40DAE" w:rsidRDefault="00836025">
            <w:pPr>
              <w:pStyle w:val="TableParagraph"/>
              <w:spacing w:before="122"/>
              <w:ind w:left="108"/>
              <w:rPr>
                <w:b/>
                <w:i/>
              </w:rPr>
            </w:pPr>
            <w:r>
              <w:rPr>
                <w:b/>
                <w:i/>
              </w:rPr>
              <w:t>Opis kodu czynności</w:t>
            </w:r>
          </w:p>
        </w:tc>
        <w:tc>
          <w:tcPr>
            <w:tcW w:w="1330" w:type="dxa"/>
          </w:tcPr>
          <w:p w14:paraId="2450D4EE" w14:textId="77777777" w:rsidR="00A40DAE" w:rsidRDefault="00836025">
            <w:pPr>
              <w:pStyle w:val="TableParagraph"/>
              <w:spacing w:before="122"/>
              <w:ind w:left="108" w:right="215"/>
              <w:rPr>
                <w:b/>
                <w:i/>
              </w:rPr>
            </w:pPr>
            <w:r>
              <w:rPr>
                <w:b/>
                <w:i/>
              </w:rPr>
              <w:t>Jednostka miary</w:t>
            </w:r>
          </w:p>
        </w:tc>
      </w:tr>
      <w:tr w:rsidR="00A40DAE" w14:paraId="05028F09" w14:textId="77777777">
        <w:trPr>
          <w:trHeight w:val="625"/>
        </w:trPr>
        <w:tc>
          <w:tcPr>
            <w:tcW w:w="667" w:type="dxa"/>
          </w:tcPr>
          <w:p w14:paraId="0B19E5D9" w14:textId="77777777" w:rsidR="00A40DAE" w:rsidRDefault="00836025">
            <w:pPr>
              <w:pStyle w:val="TableParagraph"/>
              <w:ind w:left="0" w:right="199"/>
              <w:jc w:val="right"/>
            </w:pPr>
            <w:r>
              <w:t>72</w:t>
            </w:r>
          </w:p>
        </w:tc>
        <w:tc>
          <w:tcPr>
            <w:tcW w:w="1793" w:type="dxa"/>
          </w:tcPr>
          <w:p w14:paraId="7B936230" w14:textId="77777777" w:rsidR="00A40DAE" w:rsidRDefault="00836025">
            <w:pPr>
              <w:pStyle w:val="TableParagraph"/>
              <w:ind w:left="107"/>
            </w:pPr>
            <w:r>
              <w:t>WYK-FRECZ</w:t>
            </w:r>
          </w:p>
        </w:tc>
        <w:tc>
          <w:tcPr>
            <w:tcW w:w="1704" w:type="dxa"/>
          </w:tcPr>
          <w:p w14:paraId="602AB9A8" w14:textId="77777777" w:rsidR="00A40DAE" w:rsidRDefault="00836025">
            <w:pPr>
              <w:pStyle w:val="TableParagraph"/>
              <w:ind w:left="108"/>
            </w:pPr>
            <w:r>
              <w:t>WYK-FRECZ</w:t>
            </w:r>
          </w:p>
        </w:tc>
        <w:tc>
          <w:tcPr>
            <w:tcW w:w="3858" w:type="dxa"/>
          </w:tcPr>
          <w:p w14:paraId="6221435D" w14:textId="77777777" w:rsidR="00A40DAE" w:rsidRDefault="00836025">
            <w:pPr>
              <w:pStyle w:val="TableParagraph"/>
              <w:ind w:left="108"/>
            </w:pPr>
            <w:r>
              <w:t>Przygotowanie gleby frezem w pasy</w:t>
            </w:r>
          </w:p>
        </w:tc>
        <w:tc>
          <w:tcPr>
            <w:tcW w:w="1330" w:type="dxa"/>
          </w:tcPr>
          <w:p w14:paraId="31221EC1" w14:textId="77777777" w:rsidR="00A40DAE" w:rsidRDefault="00836025">
            <w:pPr>
              <w:pStyle w:val="TableParagraph"/>
              <w:ind w:left="372"/>
            </w:pPr>
            <w:r>
              <w:t>KMTR</w:t>
            </w:r>
          </w:p>
        </w:tc>
      </w:tr>
    </w:tbl>
    <w:p w14:paraId="4E35F33B" w14:textId="77777777" w:rsidR="00A40DAE" w:rsidRDefault="00836025">
      <w:pPr>
        <w:pStyle w:val="Nagwek1"/>
      </w:pPr>
      <w:r>
        <w:t>Standard technologii prac obejmuje:</w:t>
      </w:r>
    </w:p>
    <w:p w14:paraId="06C109A9" w14:textId="77777777" w:rsidR="00A40DAE" w:rsidRDefault="00836025">
      <w:pPr>
        <w:pStyle w:val="Akapitzlist"/>
        <w:numPr>
          <w:ilvl w:val="1"/>
          <w:numId w:val="16"/>
        </w:numPr>
        <w:tabs>
          <w:tab w:val="left" w:pos="996"/>
          <w:tab w:val="left" w:pos="997"/>
        </w:tabs>
        <w:spacing w:before="120"/>
        <w:ind w:right="298"/>
      </w:pPr>
      <w:r>
        <w:t>mechaniczne wykonanie pasów przy pomocy freza leśnego poprzez spulchnienie gleby na pasach o szerokości co najmniej 30 cm, na głębokość od 20 do 30</w:t>
      </w:r>
      <w:r>
        <w:rPr>
          <w:spacing w:val="-11"/>
        </w:rPr>
        <w:t xml:space="preserve"> </w:t>
      </w:r>
      <w:r>
        <w:t>cm.</w:t>
      </w:r>
    </w:p>
    <w:p w14:paraId="369C4919" w14:textId="77777777" w:rsidR="00A40DAE" w:rsidRDefault="00836025">
      <w:pPr>
        <w:pStyle w:val="Nagwek1"/>
        <w:spacing w:before="120"/>
      </w:pPr>
      <w:r>
        <w:t>Uwagi:</w:t>
      </w:r>
    </w:p>
    <w:p w14:paraId="24AD2078" w14:textId="77777777" w:rsidR="00A40DAE" w:rsidRDefault="00836025">
      <w:pPr>
        <w:pStyle w:val="Akapitzlist"/>
        <w:numPr>
          <w:ilvl w:val="0"/>
          <w:numId w:val="11"/>
        </w:numPr>
        <w:tabs>
          <w:tab w:val="left" w:pos="996"/>
          <w:tab w:val="left" w:pos="997"/>
          <w:tab w:val="left" w:leader="dot" w:pos="6791"/>
        </w:tabs>
        <w:spacing w:before="121" w:line="263" w:lineRule="exact"/>
        <w:ind w:hanging="361"/>
      </w:pPr>
      <w:r>
        <w:t>odległość pomiędzy środkami pasów</w:t>
      </w:r>
      <w:r>
        <w:rPr>
          <w:spacing w:val="-9"/>
        </w:rPr>
        <w:t xml:space="preserve"> </w:t>
      </w:r>
      <w:r>
        <w:t>powinna</w:t>
      </w:r>
      <w:r>
        <w:rPr>
          <w:spacing w:val="-3"/>
        </w:rPr>
        <w:t xml:space="preserve"> </w:t>
      </w:r>
      <w:r>
        <w:t>wynosić</w:t>
      </w:r>
      <w:r>
        <w:tab/>
        <w:t>m (+/- 10%),</w:t>
      </w:r>
    </w:p>
    <w:p w14:paraId="20C37403" w14:textId="77777777" w:rsidR="00A40DAE" w:rsidRDefault="00836025">
      <w:pPr>
        <w:pStyle w:val="Akapitzlist"/>
        <w:numPr>
          <w:ilvl w:val="0"/>
          <w:numId w:val="11"/>
        </w:numPr>
        <w:tabs>
          <w:tab w:val="left" w:pos="996"/>
          <w:tab w:val="left" w:pos="997"/>
        </w:tabs>
        <w:spacing w:line="232" w:lineRule="auto"/>
        <w:ind w:right="288"/>
      </w:pPr>
      <w:r>
        <w:t>szczegółowe wskazanie kierunku przebiegu pasów Zamawiający przekazuje w zleceniu i w trakcie wprowadzania Wykonawcy na pozycję, na której wykonywany będzie</w:t>
      </w:r>
      <w:r>
        <w:rPr>
          <w:spacing w:val="-17"/>
        </w:rPr>
        <w:t xml:space="preserve"> </w:t>
      </w:r>
      <w:r>
        <w:t>zabieg,</w:t>
      </w:r>
    </w:p>
    <w:p w14:paraId="05465775" w14:textId="77777777" w:rsidR="00A40DAE" w:rsidRDefault="00836025">
      <w:pPr>
        <w:pStyle w:val="Akapitzlist"/>
        <w:numPr>
          <w:ilvl w:val="0"/>
          <w:numId w:val="11"/>
        </w:numPr>
        <w:tabs>
          <w:tab w:val="left" w:pos="996"/>
          <w:tab w:val="left" w:pos="997"/>
        </w:tabs>
        <w:spacing w:line="268" w:lineRule="exact"/>
        <w:ind w:hanging="361"/>
      </w:pPr>
      <w:r>
        <w:t>sprzęt i narzędzia niezbędne do wykonania zabiegu zapewnia</w:t>
      </w:r>
      <w:r>
        <w:rPr>
          <w:spacing w:val="-13"/>
        </w:rPr>
        <w:t xml:space="preserve"> </w:t>
      </w:r>
      <w:r>
        <w:t>Wykonawca.</w:t>
      </w:r>
    </w:p>
    <w:p w14:paraId="7695D81A" w14:textId="77777777" w:rsidR="00A40DAE" w:rsidRDefault="00836025">
      <w:pPr>
        <w:pStyle w:val="Nagwek1"/>
        <w:spacing w:before="111"/>
      </w:pPr>
      <w:r>
        <w:t>Procedura odbioru:</w:t>
      </w:r>
    </w:p>
    <w:p w14:paraId="6D904AEA" w14:textId="77777777" w:rsidR="00A40DAE" w:rsidRDefault="00836025">
      <w:pPr>
        <w:pStyle w:val="Akapitzlist"/>
        <w:numPr>
          <w:ilvl w:val="0"/>
          <w:numId w:val="11"/>
        </w:numPr>
        <w:tabs>
          <w:tab w:val="left" w:pos="997"/>
        </w:tabs>
        <w:spacing w:before="123" w:line="237" w:lineRule="auto"/>
        <w:ind w:right="291"/>
        <w:jc w:val="both"/>
      </w:pPr>
      <w:r>
        <w:t>odbiór prac nastąpi poprzez zweryfikowanie prawidłowości ich wykonania z opisem czynności i zleceniem i określeniem długości pasów na podstawie pomiaru powierzchni wykonanego zabiegu (np. przy pomocy: dalmierza, taśmy mierniczej, GPS, itp). Przyjmuje się,</w:t>
      </w:r>
      <w:r>
        <w:rPr>
          <w:spacing w:val="13"/>
        </w:rPr>
        <w:t xml:space="preserve"> </w:t>
      </w:r>
      <w:r>
        <w:t>że</w:t>
      </w:r>
      <w:r>
        <w:rPr>
          <w:spacing w:val="14"/>
        </w:rPr>
        <w:t xml:space="preserve"> </w:t>
      </w:r>
      <w:r>
        <w:t>na</w:t>
      </w:r>
      <w:r>
        <w:rPr>
          <w:spacing w:val="13"/>
        </w:rPr>
        <w:t xml:space="preserve"> </w:t>
      </w:r>
      <w:r>
        <w:t>1</w:t>
      </w:r>
      <w:r>
        <w:rPr>
          <w:spacing w:val="12"/>
        </w:rPr>
        <w:t xml:space="preserve"> </w:t>
      </w:r>
      <w:r>
        <w:t>HA,</w:t>
      </w:r>
      <w:r>
        <w:rPr>
          <w:spacing w:val="14"/>
        </w:rPr>
        <w:t xml:space="preserve"> </w:t>
      </w:r>
      <w:r>
        <w:t>gdzie</w:t>
      </w:r>
      <w:r>
        <w:rPr>
          <w:spacing w:val="16"/>
        </w:rPr>
        <w:t xml:space="preserve"> </w:t>
      </w:r>
      <w:r>
        <w:t>odległość</w:t>
      </w:r>
      <w:r>
        <w:rPr>
          <w:spacing w:val="14"/>
        </w:rPr>
        <w:t xml:space="preserve"> </w:t>
      </w:r>
      <w:r>
        <w:t>pomiędzy</w:t>
      </w:r>
      <w:r>
        <w:rPr>
          <w:spacing w:val="12"/>
        </w:rPr>
        <w:t xml:space="preserve"> </w:t>
      </w:r>
      <w:r>
        <w:t>pasami</w:t>
      </w:r>
      <w:r>
        <w:rPr>
          <w:spacing w:val="12"/>
        </w:rPr>
        <w:t xml:space="preserve"> </w:t>
      </w:r>
      <w:r>
        <w:t>wynosi</w:t>
      </w:r>
      <w:r>
        <w:rPr>
          <w:spacing w:val="14"/>
        </w:rPr>
        <w:t xml:space="preserve"> </w:t>
      </w:r>
      <w:r>
        <w:t>ok.</w:t>
      </w:r>
      <w:r>
        <w:rPr>
          <w:spacing w:val="13"/>
        </w:rPr>
        <w:t xml:space="preserve"> </w:t>
      </w:r>
      <w:r>
        <w:t>…...</w:t>
      </w:r>
      <w:r>
        <w:rPr>
          <w:spacing w:val="13"/>
        </w:rPr>
        <w:t xml:space="preserve"> </w:t>
      </w:r>
      <w:r>
        <w:t>m</w:t>
      </w:r>
      <w:r>
        <w:rPr>
          <w:spacing w:val="14"/>
        </w:rPr>
        <w:t xml:space="preserve"> </w:t>
      </w:r>
      <w:r>
        <w:t>(+/-10</w:t>
      </w:r>
      <w:r>
        <w:rPr>
          <w:spacing w:val="11"/>
        </w:rPr>
        <w:t xml:space="preserve"> </w:t>
      </w:r>
      <w:r>
        <w:t>%)</w:t>
      </w:r>
      <w:r>
        <w:rPr>
          <w:spacing w:val="12"/>
        </w:rPr>
        <w:t xml:space="preserve"> </w:t>
      </w:r>
      <w:r>
        <w:t>jest</w:t>
      </w:r>
      <w:r>
        <w:rPr>
          <w:spacing w:val="2"/>
        </w:rPr>
        <w:t xml:space="preserve"> </w:t>
      </w:r>
      <w:r>
        <w:t>m</w:t>
      </w:r>
    </w:p>
    <w:p w14:paraId="5396DB62" w14:textId="77777777" w:rsidR="00A40DAE" w:rsidRDefault="00836025">
      <w:pPr>
        <w:pStyle w:val="Tekstpodstawowy"/>
        <w:ind w:right="290" w:firstLine="0"/>
        <w:jc w:val="both"/>
      </w:pPr>
      <w:r>
        <w:t>(metrów)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w:t>
      </w:r>
      <w:r>
        <w:rPr>
          <w:spacing w:val="-8"/>
        </w:rPr>
        <w:t xml:space="preserve"> </w:t>
      </w:r>
      <w:r>
        <w:t>jest</w:t>
      </w:r>
      <w:r>
        <w:rPr>
          <w:spacing w:val="-9"/>
        </w:rPr>
        <w:t xml:space="preserve"> </w:t>
      </w:r>
      <w:r>
        <w:t>średnia</w:t>
      </w:r>
      <w:r>
        <w:rPr>
          <w:spacing w:val="-9"/>
        </w:rPr>
        <w:t xml:space="preserve"> </w:t>
      </w:r>
      <w:r>
        <w:t>z</w:t>
      </w:r>
      <w:r>
        <w:rPr>
          <w:spacing w:val="-6"/>
        </w:rPr>
        <w:t xml:space="preserve"> </w:t>
      </w:r>
      <w:r>
        <w:t>wszystkich</w:t>
      </w:r>
      <w:r>
        <w:rPr>
          <w:spacing w:val="-7"/>
        </w:rPr>
        <w:t xml:space="preserve"> </w:t>
      </w:r>
      <w:r>
        <w:t>prób</w:t>
      </w:r>
      <w:r>
        <w:rPr>
          <w:spacing w:val="-8"/>
        </w:rPr>
        <w:t xml:space="preserve"> </w:t>
      </w:r>
      <w:r>
        <w:t>(np.</w:t>
      </w:r>
      <w:r>
        <w:rPr>
          <w:spacing w:val="-9"/>
        </w:rPr>
        <w:t xml:space="preserve"> </w:t>
      </w:r>
      <w:r>
        <w:t>z</w:t>
      </w:r>
      <w:r>
        <w:rPr>
          <w:spacing w:val="-6"/>
        </w:rPr>
        <w:t xml:space="preserve"> </w:t>
      </w:r>
      <w:r>
        <w:t>12</w:t>
      </w:r>
      <w:r>
        <w:rPr>
          <w:spacing w:val="-7"/>
        </w:rPr>
        <w:t xml:space="preserve"> </w:t>
      </w:r>
      <w:r>
        <w:t>prób</w:t>
      </w:r>
      <w:r>
        <w:rPr>
          <w:spacing w:val="-8"/>
        </w:rPr>
        <w:t xml:space="preserve"> </w:t>
      </w:r>
      <w:r>
        <w:t>wykonanych</w:t>
      </w:r>
      <w:r>
        <w:rPr>
          <w:spacing w:val="-6"/>
        </w:rPr>
        <w:t xml:space="preserve"> </w:t>
      </w:r>
      <w:r>
        <w:t>na</w:t>
      </w:r>
      <w:r>
        <w:rPr>
          <w:spacing w:val="-9"/>
        </w:rPr>
        <w:t xml:space="preserve"> </w:t>
      </w:r>
      <w:r>
        <w:t>4</w:t>
      </w:r>
      <w:r>
        <w:rPr>
          <w:spacing w:val="-7"/>
        </w:rPr>
        <w:t xml:space="preserve"> </w:t>
      </w:r>
      <w:r>
        <w:t>HA</w:t>
      </w:r>
      <w:r>
        <w:rPr>
          <w:spacing w:val="-11"/>
        </w:rPr>
        <w:t xml:space="preserve"> </w:t>
      </w:r>
      <w:r>
        <w:t>powierzchni).</w:t>
      </w:r>
    </w:p>
    <w:p w14:paraId="5D6B197D" w14:textId="77777777" w:rsidR="00A40DAE" w:rsidRDefault="00836025">
      <w:pPr>
        <w:pStyle w:val="Akapitzlist"/>
        <w:numPr>
          <w:ilvl w:val="0"/>
          <w:numId w:val="11"/>
        </w:numPr>
        <w:tabs>
          <w:tab w:val="left" w:pos="997"/>
        </w:tabs>
        <w:spacing w:before="3" w:line="232" w:lineRule="auto"/>
        <w:ind w:right="298"/>
        <w:jc w:val="both"/>
      </w:pPr>
      <w:r>
        <w:t>sprawdzenie szerokości pasów zostanie wykonane miarą prostopadle do osi pasa w ilości min. 5 pomiarów na każdy hektar. Dopuszcza się tolerancję +/-</w:t>
      </w:r>
      <w:r>
        <w:rPr>
          <w:spacing w:val="-8"/>
        </w:rPr>
        <w:t xml:space="preserve"> </w:t>
      </w:r>
      <w:r>
        <w:t>10%.</w:t>
      </w:r>
    </w:p>
    <w:p w14:paraId="70BDB6E9" w14:textId="77777777" w:rsidR="00A40DAE" w:rsidRDefault="00836025">
      <w:pPr>
        <w:pStyle w:val="Akapitzlist"/>
        <w:numPr>
          <w:ilvl w:val="0"/>
          <w:numId w:val="11"/>
        </w:numPr>
        <w:tabs>
          <w:tab w:val="left" w:pos="997"/>
        </w:tabs>
        <w:spacing w:before="1" w:line="237" w:lineRule="auto"/>
        <w:ind w:right="291"/>
        <w:jc w:val="both"/>
      </w:pPr>
      <w:r>
        <w:t>głębokość spulchnienia zostanie zweryfikowana w sposób jednoznacznie potwierdzający jakość</w:t>
      </w:r>
      <w:r>
        <w:rPr>
          <w:spacing w:val="-13"/>
        </w:rPr>
        <w:t xml:space="preserve"> </w:t>
      </w:r>
      <w:r>
        <w:t>wykonanych</w:t>
      </w:r>
      <w:r>
        <w:rPr>
          <w:spacing w:val="-13"/>
        </w:rPr>
        <w:t xml:space="preserve"> </w:t>
      </w:r>
      <w:r>
        <w:t>prac,</w:t>
      </w:r>
      <w:r>
        <w:rPr>
          <w:spacing w:val="-12"/>
        </w:rPr>
        <w:t xml:space="preserve"> </w:t>
      </w:r>
      <w:r>
        <w:t>poprzez</w:t>
      </w:r>
      <w:r>
        <w:rPr>
          <w:spacing w:val="-13"/>
        </w:rPr>
        <w:t xml:space="preserve"> </w:t>
      </w:r>
      <w:r>
        <w:t>wciskanie</w:t>
      </w:r>
      <w:r>
        <w:rPr>
          <w:spacing w:val="-12"/>
        </w:rPr>
        <w:t xml:space="preserve"> </w:t>
      </w:r>
      <w:r>
        <w:t>w</w:t>
      </w:r>
      <w:r>
        <w:rPr>
          <w:spacing w:val="-14"/>
        </w:rPr>
        <w:t xml:space="preserve"> </w:t>
      </w:r>
      <w:r>
        <w:t>bruzdy</w:t>
      </w:r>
      <w:r>
        <w:rPr>
          <w:spacing w:val="-14"/>
        </w:rPr>
        <w:t xml:space="preserve"> </w:t>
      </w:r>
      <w:r>
        <w:t>odpowiedniej</w:t>
      </w:r>
      <w:r>
        <w:rPr>
          <w:spacing w:val="-14"/>
        </w:rPr>
        <w:t xml:space="preserve"> </w:t>
      </w:r>
      <w:r>
        <w:t>długości</w:t>
      </w:r>
      <w:r>
        <w:rPr>
          <w:spacing w:val="-14"/>
        </w:rPr>
        <w:t xml:space="preserve"> </w:t>
      </w:r>
      <w:r>
        <w:t>palika</w:t>
      </w:r>
      <w:r>
        <w:rPr>
          <w:spacing w:val="-14"/>
        </w:rPr>
        <w:t xml:space="preserve"> </w:t>
      </w:r>
      <w:r>
        <w:t>(pręta) o średnicy nie wpływającej na jakość</w:t>
      </w:r>
      <w:r>
        <w:rPr>
          <w:spacing w:val="-3"/>
        </w:rPr>
        <w:t xml:space="preserve"> </w:t>
      </w:r>
      <w:r>
        <w:t>pomiaru.</w:t>
      </w:r>
    </w:p>
    <w:p w14:paraId="391EF511" w14:textId="58ADCD9E" w:rsidR="00A40DAE" w:rsidRDefault="00836025">
      <w:pPr>
        <w:spacing w:before="118"/>
        <w:ind w:left="984"/>
        <w:jc w:val="both"/>
        <w:rPr>
          <w:i/>
        </w:rPr>
      </w:pPr>
      <w:r>
        <w:rPr>
          <w:i/>
        </w:rPr>
        <w:t>(rozliczenie z dokładnością do dwóch miejsc po przecinku)</w:t>
      </w:r>
    </w:p>
    <w:p w14:paraId="1EB61E70" w14:textId="77777777" w:rsidR="00BC7453" w:rsidRDefault="00BC7453">
      <w:pPr>
        <w:spacing w:before="118"/>
        <w:ind w:left="984"/>
        <w:jc w:val="both"/>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9"/>
        <w:gridCol w:w="1328"/>
      </w:tblGrid>
      <w:tr w:rsidR="00A40DAE" w14:paraId="2086A502" w14:textId="77777777">
        <w:trPr>
          <w:trHeight w:val="1015"/>
        </w:trPr>
        <w:tc>
          <w:tcPr>
            <w:tcW w:w="670" w:type="dxa"/>
          </w:tcPr>
          <w:p w14:paraId="370760FD" w14:textId="77777777" w:rsidR="00A40DAE" w:rsidRDefault="00836025">
            <w:pPr>
              <w:pStyle w:val="TableParagraph"/>
              <w:spacing w:before="120"/>
              <w:ind w:left="0" w:right="199"/>
              <w:jc w:val="right"/>
              <w:rPr>
                <w:b/>
                <w:i/>
              </w:rPr>
            </w:pPr>
            <w:r>
              <w:rPr>
                <w:b/>
                <w:i/>
              </w:rPr>
              <w:t>Nr</w:t>
            </w:r>
          </w:p>
        </w:tc>
        <w:tc>
          <w:tcPr>
            <w:tcW w:w="1794" w:type="dxa"/>
          </w:tcPr>
          <w:p w14:paraId="3120A45A" w14:textId="77777777" w:rsidR="00A40DAE" w:rsidRDefault="00836025">
            <w:pPr>
              <w:pStyle w:val="TableParagraph"/>
              <w:spacing w:before="120"/>
              <w:ind w:left="107" w:right="267"/>
              <w:rPr>
                <w:b/>
                <w:i/>
              </w:rPr>
            </w:pPr>
            <w:r>
              <w:rPr>
                <w:b/>
                <w:i/>
              </w:rPr>
              <w:t>Kod czynności do rozliczenia</w:t>
            </w:r>
          </w:p>
        </w:tc>
        <w:tc>
          <w:tcPr>
            <w:tcW w:w="1705" w:type="dxa"/>
          </w:tcPr>
          <w:p w14:paraId="4C4DCD63" w14:textId="77777777" w:rsidR="00A40DAE" w:rsidRDefault="00836025">
            <w:pPr>
              <w:pStyle w:val="TableParagraph"/>
              <w:spacing w:before="120"/>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FCD2DBF" w14:textId="77777777" w:rsidR="00A40DAE" w:rsidRDefault="00836025">
            <w:pPr>
              <w:pStyle w:val="TableParagraph"/>
              <w:spacing w:before="0"/>
              <w:ind w:left="0" w:right="95"/>
              <w:jc w:val="right"/>
              <w:rPr>
                <w:b/>
                <w:i/>
              </w:rPr>
            </w:pPr>
            <w:r>
              <w:rPr>
                <w:b/>
                <w:i/>
                <w:spacing w:val="-1"/>
              </w:rPr>
              <w:t>wyceny</w:t>
            </w:r>
          </w:p>
        </w:tc>
        <w:tc>
          <w:tcPr>
            <w:tcW w:w="3859" w:type="dxa"/>
          </w:tcPr>
          <w:p w14:paraId="5D60EFF9" w14:textId="77777777" w:rsidR="00A40DAE" w:rsidRDefault="00836025">
            <w:pPr>
              <w:pStyle w:val="TableParagraph"/>
              <w:spacing w:before="120"/>
              <w:ind w:left="105"/>
              <w:rPr>
                <w:b/>
                <w:i/>
              </w:rPr>
            </w:pPr>
            <w:r>
              <w:rPr>
                <w:b/>
                <w:i/>
              </w:rPr>
              <w:t>Opis kodu czynności</w:t>
            </w:r>
          </w:p>
        </w:tc>
        <w:tc>
          <w:tcPr>
            <w:tcW w:w="1328" w:type="dxa"/>
          </w:tcPr>
          <w:p w14:paraId="6AE2F966" w14:textId="77777777" w:rsidR="00A40DAE" w:rsidRDefault="00836025">
            <w:pPr>
              <w:pStyle w:val="TableParagraph"/>
              <w:spacing w:before="120"/>
              <w:ind w:left="104" w:right="217"/>
              <w:rPr>
                <w:b/>
                <w:i/>
              </w:rPr>
            </w:pPr>
            <w:r>
              <w:rPr>
                <w:b/>
                <w:i/>
              </w:rPr>
              <w:t>Jednostka miary</w:t>
            </w:r>
          </w:p>
        </w:tc>
      </w:tr>
      <w:tr w:rsidR="00A40DAE" w14:paraId="3C9D3858" w14:textId="77777777">
        <w:trPr>
          <w:trHeight w:val="755"/>
        </w:trPr>
        <w:tc>
          <w:tcPr>
            <w:tcW w:w="670" w:type="dxa"/>
          </w:tcPr>
          <w:p w14:paraId="68750761" w14:textId="77777777" w:rsidR="00A40DAE" w:rsidRDefault="00836025">
            <w:pPr>
              <w:pStyle w:val="TableParagraph"/>
              <w:spacing w:before="117"/>
              <w:ind w:left="0" w:right="202"/>
              <w:jc w:val="right"/>
            </w:pPr>
            <w:r>
              <w:t>73</w:t>
            </w:r>
          </w:p>
        </w:tc>
        <w:tc>
          <w:tcPr>
            <w:tcW w:w="1794" w:type="dxa"/>
          </w:tcPr>
          <w:p w14:paraId="6CA90348" w14:textId="77777777" w:rsidR="00A40DAE" w:rsidRDefault="00836025">
            <w:pPr>
              <w:pStyle w:val="TableParagraph"/>
              <w:spacing w:before="117"/>
              <w:ind w:left="107"/>
            </w:pPr>
            <w:r>
              <w:t>WAŁ KROK</w:t>
            </w:r>
          </w:p>
        </w:tc>
        <w:tc>
          <w:tcPr>
            <w:tcW w:w="1705" w:type="dxa"/>
          </w:tcPr>
          <w:p w14:paraId="2AEFC257" w14:textId="77777777" w:rsidR="00A40DAE" w:rsidRDefault="00836025">
            <w:pPr>
              <w:pStyle w:val="TableParagraph"/>
              <w:spacing w:before="117"/>
            </w:pPr>
            <w:r>
              <w:t>WAŁ KROK</w:t>
            </w:r>
          </w:p>
        </w:tc>
        <w:tc>
          <w:tcPr>
            <w:tcW w:w="3859" w:type="dxa"/>
          </w:tcPr>
          <w:p w14:paraId="4AFF4DB6" w14:textId="77777777" w:rsidR="00A40DAE" w:rsidRDefault="00836025">
            <w:pPr>
              <w:pStyle w:val="TableParagraph"/>
              <w:spacing w:before="117"/>
              <w:ind w:left="105" w:right="189"/>
            </w:pPr>
            <w:r>
              <w:t>Przygotowanie gleby pod odnowienia naturalne wałem Krokowskiego</w:t>
            </w:r>
          </w:p>
        </w:tc>
        <w:tc>
          <w:tcPr>
            <w:tcW w:w="1328" w:type="dxa"/>
          </w:tcPr>
          <w:p w14:paraId="3F550B3F" w14:textId="77777777" w:rsidR="00A40DAE" w:rsidRDefault="00836025">
            <w:pPr>
              <w:pStyle w:val="TableParagraph"/>
              <w:spacing w:before="117"/>
              <w:ind w:left="393" w:right="393"/>
              <w:jc w:val="center"/>
            </w:pPr>
            <w:r>
              <w:t>HA</w:t>
            </w:r>
          </w:p>
        </w:tc>
      </w:tr>
      <w:tr w:rsidR="00A40DAE" w14:paraId="613687C7" w14:textId="77777777">
        <w:trPr>
          <w:trHeight w:val="1014"/>
        </w:trPr>
        <w:tc>
          <w:tcPr>
            <w:tcW w:w="670" w:type="dxa"/>
          </w:tcPr>
          <w:p w14:paraId="7687543E" w14:textId="77777777" w:rsidR="00A40DAE" w:rsidRDefault="00836025">
            <w:pPr>
              <w:pStyle w:val="TableParagraph"/>
              <w:spacing w:before="117"/>
              <w:ind w:left="0" w:right="202"/>
              <w:jc w:val="right"/>
            </w:pPr>
            <w:r>
              <w:t>74</w:t>
            </w:r>
          </w:p>
        </w:tc>
        <w:tc>
          <w:tcPr>
            <w:tcW w:w="1794" w:type="dxa"/>
          </w:tcPr>
          <w:p w14:paraId="40B7CB48" w14:textId="77777777" w:rsidR="00A40DAE" w:rsidRDefault="00836025">
            <w:pPr>
              <w:pStyle w:val="TableParagraph"/>
              <w:spacing w:before="117"/>
              <w:ind w:left="107"/>
            </w:pPr>
            <w:r>
              <w:t>NAT-WPGBT</w:t>
            </w:r>
          </w:p>
        </w:tc>
        <w:tc>
          <w:tcPr>
            <w:tcW w:w="1705" w:type="dxa"/>
          </w:tcPr>
          <w:p w14:paraId="65FE4D44" w14:textId="77777777" w:rsidR="00A40DAE" w:rsidRDefault="00836025">
            <w:pPr>
              <w:pStyle w:val="TableParagraph"/>
              <w:spacing w:before="117"/>
            </w:pPr>
            <w:r>
              <w:t>NAT-WPGBT</w:t>
            </w:r>
          </w:p>
        </w:tc>
        <w:tc>
          <w:tcPr>
            <w:tcW w:w="3859" w:type="dxa"/>
          </w:tcPr>
          <w:p w14:paraId="67E707D0" w14:textId="77777777" w:rsidR="00A40DAE" w:rsidRDefault="00836025">
            <w:pPr>
              <w:pStyle w:val="TableParagraph"/>
              <w:spacing w:before="117"/>
              <w:ind w:left="105" w:right="682"/>
            </w:pPr>
            <w:r>
              <w:t>Przygotowanie powierzchni pod odnowienie naturalne broną talerzową</w:t>
            </w:r>
          </w:p>
        </w:tc>
        <w:tc>
          <w:tcPr>
            <w:tcW w:w="1328" w:type="dxa"/>
          </w:tcPr>
          <w:p w14:paraId="252395CC" w14:textId="77777777" w:rsidR="00A40DAE" w:rsidRDefault="00836025">
            <w:pPr>
              <w:pStyle w:val="TableParagraph"/>
              <w:spacing w:before="117"/>
              <w:ind w:left="393" w:right="393"/>
              <w:jc w:val="center"/>
            </w:pPr>
            <w:r>
              <w:t>HA</w:t>
            </w:r>
          </w:p>
        </w:tc>
      </w:tr>
    </w:tbl>
    <w:p w14:paraId="0403C0E0" w14:textId="77777777" w:rsidR="00A40DAE" w:rsidRDefault="00836025">
      <w:pPr>
        <w:pStyle w:val="Nagwek1"/>
        <w:spacing w:before="117"/>
      </w:pPr>
      <w:r>
        <w:t>Standard technologii prac obejmuje:</w:t>
      </w:r>
    </w:p>
    <w:p w14:paraId="1F0B1437" w14:textId="77777777" w:rsidR="00A40DAE" w:rsidRDefault="00836025">
      <w:pPr>
        <w:pStyle w:val="Akapitzlist"/>
        <w:numPr>
          <w:ilvl w:val="1"/>
          <w:numId w:val="16"/>
        </w:numPr>
        <w:tabs>
          <w:tab w:val="left" w:pos="996"/>
          <w:tab w:val="left" w:pos="997"/>
        </w:tabs>
        <w:spacing w:before="119"/>
        <w:ind w:right="293"/>
      </w:pPr>
      <w:r>
        <w:t>specjalne</w:t>
      </w:r>
      <w:r>
        <w:rPr>
          <w:spacing w:val="-11"/>
        </w:rPr>
        <w:t xml:space="preserve"> </w:t>
      </w:r>
      <w:r>
        <w:t>przygotowanie</w:t>
      </w:r>
      <w:r>
        <w:rPr>
          <w:spacing w:val="-11"/>
        </w:rPr>
        <w:t xml:space="preserve"> </w:t>
      </w:r>
      <w:r>
        <w:t>gleby</w:t>
      </w:r>
      <w:r>
        <w:rPr>
          <w:spacing w:val="-13"/>
        </w:rPr>
        <w:t xml:space="preserve"> </w:t>
      </w:r>
      <w:r>
        <w:t>pod</w:t>
      </w:r>
      <w:r>
        <w:rPr>
          <w:spacing w:val="-11"/>
        </w:rPr>
        <w:t xml:space="preserve"> </w:t>
      </w:r>
      <w:r>
        <w:t>odnowienia</w:t>
      </w:r>
      <w:r>
        <w:rPr>
          <w:spacing w:val="-11"/>
        </w:rPr>
        <w:t xml:space="preserve"> </w:t>
      </w:r>
      <w:r>
        <w:t>naturalne</w:t>
      </w:r>
      <w:r>
        <w:rPr>
          <w:spacing w:val="-11"/>
        </w:rPr>
        <w:t xml:space="preserve"> </w:t>
      </w:r>
      <w:r>
        <w:t>(celem</w:t>
      </w:r>
      <w:r>
        <w:rPr>
          <w:spacing w:val="-10"/>
        </w:rPr>
        <w:t xml:space="preserve"> </w:t>
      </w:r>
      <w:r>
        <w:t>inicjowania</w:t>
      </w:r>
      <w:r>
        <w:rPr>
          <w:spacing w:val="-13"/>
        </w:rPr>
        <w:t xml:space="preserve"> </w:t>
      </w:r>
      <w:r>
        <w:t>bądź</w:t>
      </w:r>
      <w:r>
        <w:rPr>
          <w:spacing w:val="-11"/>
        </w:rPr>
        <w:t xml:space="preserve"> </w:t>
      </w:r>
      <w:r>
        <w:t>wzrostu ich</w:t>
      </w:r>
      <w:r>
        <w:rPr>
          <w:spacing w:val="-13"/>
        </w:rPr>
        <w:t xml:space="preserve"> </w:t>
      </w:r>
      <w:r>
        <w:t>efektywności)</w:t>
      </w:r>
      <w:r>
        <w:rPr>
          <w:spacing w:val="-14"/>
        </w:rPr>
        <w:t xml:space="preserve"> </w:t>
      </w:r>
      <w:r>
        <w:t>zarówno</w:t>
      </w:r>
      <w:r>
        <w:rPr>
          <w:spacing w:val="-13"/>
        </w:rPr>
        <w:t xml:space="preserve"> </w:t>
      </w:r>
      <w:r>
        <w:t>w</w:t>
      </w:r>
      <w:r>
        <w:rPr>
          <w:spacing w:val="-13"/>
        </w:rPr>
        <w:t xml:space="preserve"> </w:t>
      </w:r>
      <w:r>
        <w:t>nalotach,</w:t>
      </w:r>
      <w:r>
        <w:rPr>
          <w:spacing w:val="-13"/>
        </w:rPr>
        <w:t xml:space="preserve"> </w:t>
      </w:r>
      <w:r>
        <w:t>jak</w:t>
      </w:r>
      <w:r>
        <w:rPr>
          <w:spacing w:val="-14"/>
        </w:rPr>
        <w:t xml:space="preserve"> </w:t>
      </w:r>
      <w:r>
        <w:t>i</w:t>
      </w:r>
      <w:r>
        <w:rPr>
          <w:spacing w:val="-12"/>
        </w:rPr>
        <w:t xml:space="preserve"> </w:t>
      </w:r>
      <w:r>
        <w:t>na</w:t>
      </w:r>
      <w:r>
        <w:rPr>
          <w:spacing w:val="-13"/>
        </w:rPr>
        <w:t xml:space="preserve"> </w:t>
      </w:r>
      <w:r>
        <w:t>powierzchniach</w:t>
      </w:r>
      <w:r>
        <w:rPr>
          <w:spacing w:val="-13"/>
        </w:rPr>
        <w:t xml:space="preserve"> </w:t>
      </w:r>
      <w:r>
        <w:t>pozrębowych,</w:t>
      </w:r>
      <w:r>
        <w:rPr>
          <w:spacing w:val="-14"/>
        </w:rPr>
        <w:t xml:space="preserve"> </w:t>
      </w:r>
      <w:r>
        <w:t>wykonywane</w:t>
      </w:r>
    </w:p>
    <w:p w14:paraId="0713365C" w14:textId="77777777" w:rsidR="00A40DAE" w:rsidRDefault="00836025">
      <w:pPr>
        <w:pStyle w:val="Tekstpodstawowy"/>
        <w:spacing w:before="1"/>
        <w:ind w:firstLine="0"/>
      </w:pPr>
      <w:r>
        <w:t>….. zawieszonym na ciągniku.</w:t>
      </w:r>
    </w:p>
    <w:p w14:paraId="071919A1" w14:textId="77777777" w:rsidR="00A40DAE" w:rsidRDefault="00836025">
      <w:pPr>
        <w:pStyle w:val="Nagwek1"/>
        <w:spacing w:before="121"/>
      </w:pPr>
      <w:r>
        <w:t>Uwagi:</w:t>
      </w:r>
    </w:p>
    <w:p w14:paraId="68F8DD6C" w14:textId="77777777" w:rsidR="00A40DAE" w:rsidRDefault="00836025">
      <w:pPr>
        <w:pStyle w:val="Akapitzlist"/>
        <w:numPr>
          <w:ilvl w:val="0"/>
          <w:numId w:val="11"/>
        </w:numPr>
        <w:tabs>
          <w:tab w:val="left" w:pos="996"/>
          <w:tab w:val="left" w:pos="997"/>
        </w:tabs>
        <w:spacing w:before="118" w:line="264" w:lineRule="exact"/>
        <w:ind w:hanging="361"/>
      </w:pPr>
      <w:r>
        <w:t>szerokość …., długość robocza ….., rozstaw pasów</w:t>
      </w:r>
      <w:r>
        <w:rPr>
          <w:spacing w:val="-1"/>
        </w:rPr>
        <w:t xml:space="preserve"> </w:t>
      </w:r>
      <w:r>
        <w:t>……</w:t>
      </w:r>
    </w:p>
    <w:p w14:paraId="2E537152" w14:textId="77777777" w:rsidR="00A40DAE" w:rsidRDefault="00836025">
      <w:pPr>
        <w:pStyle w:val="Akapitzlist"/>
        <w:numPr>
          <w:ilvl w:val="0"/>
          <w:numId w:val="11"/>
        </w:numPr>
        <w:tabs>
          <w:tab w:val="left" w:pos="996"/>
          <w:tab w:val="left" w:pos="997"/>
        </w:tabs>
        <w:spacing w:before="4" w:line="230" w:lineRule="auto"/>
        <w:ind w:right="288"/>
      </w:pPr>
      <w:r>
        <w:t>szczegółowe wskazanie kierunku przebiegu pasów Zamawiający przekazuje w zleceniu i w trakcie wprowadzania Wykonawcy na pozycję, na której wykonywany będzie</w:t>
      </w:r>
      <w:r>
        <w:rPr>
          <w:spacing w:val="-18"/>
        </w:rPr>
        <w:t xml:space="preserve"> </w:t>
      </w:r>
      <w:r>
        <w:t>zabieg.</w:t>
      </w:r>
    </w:p>
    <w:p w14:paraId="522F1EA5" w14:textId="77777777" w:rsidR="00A40DAE" w:rsidRDefault="00836025">
      <w:pPr>
        <w:pStyle w:val="Akapitzlist"/>
        <w:numPr>
          <w:ilvl w:val="0"/>
          <w:numId w:val="11"/>
        </w:numPr>
        <w:tabs>
          <w:tab w:val="left" w:pos="996"/>
          <w:tab w:val="left" w:pos="997"/>
        </w:tabs>
        <w:spacing w:before="2"/>
        <w:ind w:hanging="361"/>
      </w:pPr>
      <w:r>
        <w:t>sprzęt i narzędzia niezbędne do wykonania zabiegu zapewnia</w:t>
      </w:r>
      <w:r>
        <w:rPr>
          <w:spacing w:val="-14"/>
        </w:rPr>
        <w:t xml:space="preserve"> </w:t>
      </w:r>
      <w:r>
        <w:t>Wykonawca.</w:t>
      </w:r>
    </w:p>
    <w:p w14:paraId="74B78132" w14:textId="77777777" w:rsidR="00A40DAE" w:rsidRDefault="00836025">
      <w:pPr>
        <w:pStyle w:val="Nagwek1"/>
        <w:spacing w:before="111"/>
      </w:pPr>
      <w:r>
        <w:lastRenderedPageBreak/>
        <w:t>Procedura odbioru:</w:t>
      </w:r>
    </w:p>
    <w:p w14:paraId="3EE45286" w14:textId="1A060994" w:rsidR="00A40DAE" w:rsidRDefault="00836025">
      <w:pPr>
        <w:pStyle w:val="Tekstpodstawowy"/>
        <w:spacing w:before="119"/>
        <w:ind w:left="276" w:firstLine="0"/>
      </w:pPr>
      <w:r>
        <w:t>Odbi</w:t>
      </w:r>
      <w:r w:rsidR="009A4EA6">
        <w:t>ó</w:t>
      </w:r>
      <w:r>
        <w:t>r prac nastąpi poprzez:</w:t>
      </w:r>
    </w:p>
    <w:p w14:paraId="583EC628" w14:textId="69C97C46" w:rsidR="00A40DAE" w:rsidRDefault="00836025">
      <w:pPr>
        <w:pStyle w:val="Akapitzlist"/>
        <w:numPr>
          <w:ilvl w:val="0"/>
          <w:numId w:val="11"/>
        </w:numPr>
        <w:tabs>
          <w:tab w:val="left" w:pos="997"/>
        </w:tabs>
        <w:spacing w:before="121" w:line="263" w:lineRule="exact"/>
        <w:ind w:hanging="361"/>
        <w:jc w:val="both"/>
      </w:pPr>
      <w:r>
        <w:t xml:space="preserve">zweryfikowanie </w:t>
      </w:r>
      <w:r>
        <w:rPr>
          <w:spacing w:val="-4"/>
        </w:rPr>
        <w:t>prawidłowo</w:t>
      </w:r>
      <w:r w:rsidR="009A4EA6">
        <w:rPr>
          <w:spacing w:val="-4"/>
        </w:rPr>
        <w:t>ś</w:t>
      </w:r>
      <w:r>
        <w:t xml:space="preserve">ci ich wykonania z opisem </w:t>
      </w:r>
      <w:r>
        <w:rPr>
          <w:spacing w:val="-3"/>
        </w:rPr>
        <w:t>czynno</w:t>
      </w:r>
      <w:r w:rsidR="009A4EA6">
        <w:rPr>
          <w:spacing w:val="-3"/>
        </w:rPr>
        <w:t>ś</w:t>
      </w:r>
      <w:r>
        <w:t>ci i</w:t>
      </w:r>
      <w:r>
        <w:rPr>
          <w:spacing w:val="33"/>
        </w:rPr>
        <w:t xml:space="preserve"> </w:t>
      </w:r>
      <w:r>
        <w:t>zleceniem,</w:t>
      </w:r>
    </w:p>
    <w:p w14:paraId="7B44C073" w14:textId="1EBE0AE8" w:rsidR="00A40DAE" w:rsidRDefault="00836025">
      <w:pPr>
        <w:pStyle w:val="Akapitzlist"/>
        <w:numPr>
          <w:ilvl w:val="0"/>
          <w:numId w:val="11"/>
        </w:numPr>
        <w:tabs>
          <w:tab w:val="left" w:pos="997"/>
        </w:tabs>
        <w:spacing w:line="235" w:lineRule="auto"/>
        <w:ind w:right="288"/>
        <w:jc w:val="both"/>
      </w:pPr>
      <w:r>
        <w:t xml:space="preserve">dokonanie pomiaru powierzchni wykonanego zabiegu (np. przy pomocy: dalmierza, </w:t>
      </w:r>
      <w:r>
        <w:rPr>
          <w:spacing w:val="-7"/>
        </w:rPr>
        <w:t>ta</w:t>
      </w:r>
      <w:r w:rsidR="009A4EA6">
        <w:rPr>
          <w:spacing w:val="-7"/>
        </w:rPr>
        <w:t>ś</w:t>
      </w:r>
      <w:r>
        <w:rPr>
          <w:spacing w:val="-18"/>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1797E667" w14:textId="77777777" w:rsidR="00A40DAE" w:rsidRDefault="00836025">
      <w:pPr>
        <w:pStyle w:val="Akapitzlist"/>
        <w:numPr>
          <w:ilvl w:val="0"/>
          <w:numId w:val="11"/>
        </w:numPr>
        <w:tabs>
          <w:tab w:val="left" w:pos="997"/>
        </w:tabs>
        <w:spacing w:before="9" w:line="230" w:lineRule="auto"/>
        <w:ind w:right="298"/>
        <w:jc w:val="both"/>
      </w:pPr>
      <w:r>
        <w:t>sprawdzenie szerokości pasów zostanie wykonane miarą prostopadle do osi pasa w ilości min. 5 pomiarów na każdy hektar. Dopuszcza się tolerancję +/-</w:t>
      </w:r>
      <w:r>
        <w:rPr>
          <w:spacing w:val="-8"/>
        </w:rPr>
        <w:t xml:space="preserve"> </w:t>
      </w:r>
      <w:r>
        <w:t>10%.</w:t>
      </w:r>
    </w:p>
    <w:p w14:paraId="396EC32D" w14:textId="77777777" w:rsidR="00A40DAE" w:rsidRDefault="00836025">
      <w:pPr>
        <w:spacing w:before="123"/>
        <w:ind w:left="984"/>
        <w:jc w:val="both"/>
        <w:rPr>
          <w:i/>
        </w:rPr>
      </w:pPr>
      <w:r>
        <w:rPr>
          <w:i/>
        </w:rPr>
        <w:t>(rozliczenie z dokładnością do dwóch miejsc po przecinku)</w:t>
      </w:r>
    </w:p>
    <w:p w14:paraId="6942734E" w14:textId="77777777" w:rsidR="00A40DAE" w:rsidRDefault="00A40DAE">
      <w:pPr>
        <w:pStyle w:val="Tekstpodstawowy"/>
        <w:ind w:left="0" w:firstLine="0"/>
        <w:rPr>
          <w:i/>
          <w:sz w:val="20"/>
        </w:rPr>
      </w:pPr>
    </w:p>
    <w:p w14:paraId="354E6EFF" w14:textId="77777777" w:rsidR="00A40DAE" w:rsidRDefault="00A40DAE">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6248907E" w14:textId="77777777">
        <w:trPr>
          <w:trHeight w:val="1012"/>
        </w:trPr>
        <w:tc>
          <w:tcPr>
            <w:tcW w:w="667" w:type="dxa"/>
          </w:tcPr>
          <w:p w14:paraId="1D05098D" w14:textId="77777777" w:rsidR="00A40DAE" w:rsidRDefault="00836025">
            <w:pPr>
              <w:pStyle w:val="TableParagraph"/>
              <w:ind w:left="0" w:right="196"/>
              <w:jc w:val="right"/>
              <w:rPr>
                <w:b/>
                <w:i/>
              </w:rPr>
            </w:pPr>
            <w:r>
              <w:rPr>
                <w:b/>
                <w:i/>
              </w:rPr>
              <w:t>Nr</w:t>
            </w:r>
          </w:p>
        </w:tc>
        <w:tc>
          <w:tcPr>
            <w:tcW w:w="1793" w:type="dxa"/>
          </w:tcPr>
          <w:p w14:paraId="654C22B0" w14:textId="77777777" w:rsidR="00A40DAE" w:rsidRDefault="00836025">
            <w:pPr>
              <w:pStyle w:val="TableParagraph"/>
              <w:ind w:left="107" w:right="266"/>
              <w:rPr>
                <w:b/>
                <w:i/>
              </w:rPr>
            </w:pPr>
            <w:r>
              <w:rPr>
                <w:b/>
                <w:i/>
              </w:rPr>
              <w:t>Kod czynności do rozliczenia</w:t>
            </w:r>
          </w:p>
        </w:tc>
        <w:tc>
          <w:tcPr>
            <w:tcW w:w="1704" w:type="dxa"/>
          </w:tcPr>
          <w:p w14:paraId="34DBAA2E"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A1C844B" w14:textId="77777777" w:rsidR="00A40DAE" w:rsidRDefault="00836025">
            <w:pPr>
              <w:pStyle w:val="TableParagraph"/>
              <w:spacing w:before="0"/>
              <w:ind w:left="0" w:right="93"/>
              <w:jc w:val="right"/>
              <w:rPr>
                <w:b/>
                <w:i/>
              </w:rPr>
            </w:pPr>
            <w:r>
              <w:rPr>
                <w:b/>
                <w:i/>
                <w:spacing w:val="-1"/>
              </w:rPr>
              <w:t>wyceny</w:t>
            </w:r>
          </w:p>
        </w:tc>
        <w:tc>
          <w:tcPr>
            <w:tcW w:w="3858" w:type="dxa"/>
          </w:tcPr>
          <w:p w14:paraId="630C2C6D" w14:textId="77777777" w:rsidR="00A40DAE" w:rsidRDefault="00836025">
            <w:pPr>
              <w:pStyle w:val="TableParagraph"/>
              <w:ind w:left="108"/>
              <w:rPr>
                <w:b/>
                <w:i/>
              </w:rPr>
            </w:pPr>
            <w:r>
              <w:rPr>
                <w:b/>
                <w:i/>
              </w:rPr>
              <w:t>Opis kodu czynności</w:t>
            </w:r>
          </w:p>
        </w:tc>
        <w:tc>
          <w:tcPr>
            <w:tcW w:w="1330" w:type="dxa"/>
          </w:tcPr>
          <w:p w14:paraId="6511431D" w14:textId="77777777" w:rsidR="00A40DAE" w:rsidRDefault="00836025">
            <w:pPr>
              <w:pStyle w:val="TableParagraph"/>
              <w:ind w:left="108" w:right="215"/>
              <w:rPr>
                <w:b/>
                <w:i/>
              </w:rPr>
            </w:pPr>
            <w:r>
              <w:rPr>
                <w:b/>
                <w:i/>
              </w:rPr>
              <w:t>Jednostka miary</w:t>
            </w:r>
          </w:p>
        </w:tc>
      </w:tr>
      <w:tr w:rsidR="00A40DAE" w14:paraId="4019C14B" w14:textId="77777777">
        <w:trPr>
          <w:trHeight w:val="758"/>
        </w:trPr>
        <w:tc>
          <w:tcPr>
            <w:tcW w:w="667" w:type="dxa"/>
          </w:tcPr>
          <w:p w14:paraId="14DC0D44" w14:textId="77777777" w:rsidR="00A40DAE" w:rsidRDefault="00836025">
            <w:pPr>
              <w:pStyle w:val="TableParagraph"/>
              <w:spacing w:before="122"/>
              <w:ind w:left="0" w:right="199"/>
              <w:jc w:val="right"/>
            </w:pPr>
            <w:r>
              <w:t>75</w:t>
            </w:r>
          </w:p>
        </w:tc>
        <w:tc>
          <w:tcPr>
            <w:tcW w:w="1793" w:type="dxa"/>
          </w:tcPr>
          <w:p w14:paraId="58F594DC" w14:textId="77777777" w:rsidR="00A40DAE" w:rsidRDefault="00836025">
            <w:pPr>
              <w:pStyle w:val="TableParagraph"/>
              <w:spacing w:before="122"/>
              <w:ind w:left="107"/>
            </w:pPr>
            <w:r>
              <w:t>WYK-FREZ</w:t>
            </w:r>
          </w:p>
        </w:tc>
        <w:tc>
          <w:tcPr>
            <w:tcW w:w="1704" w:type="dxa"/>
          </w:tcPr>
          <w:p w14:paraId="605CADBC" w14:textId="77777777" w:rsidR="00A40DAE" w:rsidRDefault="00836025">
            <w:pPr>
              <w:pStyle w:val="TableParagraph"/>
              <w:spacing w:before="122"/>
              <w:ind w:left="108"/>
            </w:pPr>
            <w:r>
              <w:t>WYK-FREZ</w:t>
            </w:r>
          </w:p>
        </w:tc>
        <w:tc>
          <w:tcPr>
            <w:tcW w:w="3858" w:type="dxa"/>
          </w:tcPr>
          <w:p w14:paraId="5E820220" w14:textId="77777777" w:rsidR="00A40DAE" w:rsidRDefault="00836025">
            <w:pPr>
              <w:pStyle w:val="TableParagraph"/>
              <w:spacing w:before="122"/>
              <w:ind w:left="108" w:right="931"/>
            </w:pPr>
            <w:r>
              <w:t>Przygotowanie gleby pługiem aktywnym z pogłębiaczem</w:t>
            </w:r>
          </w:p>
        </w:tc>
        <w:tc>
          <w:tcPr>
            <w:tcW w:w="1330" w:type="dxa"/>
          </w:tcPr>
          <w:p w14:paraId="3C9876FE" w14:textId="77777777" w:rsidR="00A40DAE" w:rsidRDefault="00836025">
            <w:pPr>
              <w:pStyle w:val="TableParagraph"/>
              <w:spacing w:before="122"/>
              <w:ind w:left="372"/>
            </w:pPr>
            <w:r>
              <w:t>KMTR</w:t>
            </w:r>
          </w:p>
        </w:tc>
      </w:tr>
    </w:tbl>
    <w:p w14:paraId="37193DFA" w14:textId="77777777" w:rsidR="00A40DAE" w:rsidRDefault="00836025">
      <w:pPr>
        <w:pStyle w:val="Nagwek1"/>
      </w:pPr>
      <w:r>
        <w:t>Standard technologii prac obejmuje:</w:t>
      </w:r>
    </w:p>
    <w:p w14:paraId="5E6B7097" w14:textId="77777777" w:rsidR="00A40DAE" w:rsidRDefault="00836025">
      <w:pPr>
        <w:pStyle w:val="Akapitzlist"/>
        <w:numPr>
          <w:ilvl w:val="1"/>
          <w:numId w:val="16"/>
        </w:numPr>
        <w:tabs>
          <w:tab w:val="left" w:pos="996"/>
          <w:tab w:val="left" w:pos="997"/>
        </w:tabs>
        <w:spacing w:before="119"/>
        <w:ind w:right="292"/>
      </w:pPr>
      <w:r>
        <w:t>mechaniczne</w:t>
      </w:r>
      <w:r>
        <w:rPr>
          <w:spacing w:val="-14"/>
        </w:rPr>
        <w:t xml:space="preserve"> </w:t>
      </w:r>
      <w:r>
        <w:t>wykonanie</w:t>
      </w:r>
      <w:r>
        <w:rPr>
          <w:spacing w:val="-16"/>
        </w:rPr>
        <w:t xml:space="preserve"> </w:t>
      </w:r>
      <w:r>
        <w:t>pasów</w:t>
      </w:r>
      <w:r>
        <w:rPr>
          <w:spacing w:val="-14"/>
        </w:rPr>
        <w:t xml:space="preserve"> </w:t>
      </w:r>
      <w:r>
        <w:t>przy</w:t>
      </w:r>
      <w:r>
        <w:rPr>
          <w:spacing w:val="-14"/>
        </w:rPr>
        <w:t xml:space="preserve"> </w:t>
      </w:r>
      <w:r>
        <w:t>pomocy</w:t>
      </w:r>
      <w:r>
        <w:rPr>
          <w:spacing w:val="-14"/>
        </w:rPr>
        <w:t xml:space="preserve"> </w:t>
      </w:r>
      <w:r>
        <w:t>pługa</w:t>
      </w:r>
      <w:r>
        <w:rPr>
          <w:spacing w:val="-16"/>
        </w:rPr>
        <w:t xml:space="preserve"> </w:t>
      </w:r>
      <w:r>
        <w:t>aktywnego</w:t>
      </w:r>
      <w:r>
        <w:rPr>
          <w:spacing w:val="-13"/>
        </w:rPr>
        <w:t xml:space="preserve"> </w:t>
      </w:r>
      <w:r>
        <w:t>z</w:t>
      </w:r>
      <w:r>
        <w:rPr>
          <w:spacing w:val="-13"/>
        </w:rPr>
        <w:t xml:space="preserve"> </w:t>
      </w:r>
      <w:r>
        <w:t>pogłębiaczem</w:t>
      </w:r>
      <w:r>
        <w:rPr>
          <w:spacing w:val="-13"/>
        </w:rPr>
        <w:t xml:space="preserve"> </w:t>
      </w:r>
      <w:r>
        <w:t>o</w:t>
      </w:r>
      <w:r>
        <w:rPr>
          <w:spacing w:val="-14"/>
        </w:rPr>
        <w:t xml:space="preserve"> </w:t>
      </w:r>
      <w:r>
        <w:t>szerokości bruzdy co najmniej 30 cm, głębokość spulchnienia minimum 25</w:t>
      </w:r>
      <w:r>
        <w:rPr>
          <w:spacing w:val="-11"/>
        </w:rPr>
        <w:t xml:space="preserve"> </w:t>
      </w:r>
      <w:r>
        <w:t>cm.</w:t>
      </w:r>
    </w:p>
    <w:p w14:paraId="5ACB49B7" w14:textId="77777777" w:rsidR="00A40DAE" w:rsidRDefault="00836025">
      <w:pPr>
        <w:pStyle w:val="Nagwek1"/>
        <w:spacing w:before="120"/>
      </w:pPr>
      <w:r>
        <w:t>Uwagi:</w:t>
      </w:r>
    </w:p>
    <w:p w14:paraId="43D7CACC" w14:textId="77777777" w:rsidR="00A40DAE" w:rsidRDefault="00836025">
      <w:pPr>
        <w:pStyle w:val="Akapitzlist"/>
        <w:numPr>
          <w:ilvl w:val="0"/>
          <w:numId w:val="11"/>
        </w:numPr>
        <w:tabs>
          <w:tab w:val="left" w:pos="996"/>
          <w:tab w:val="left" w:pos="997"/>
          <w:tab w:val="left" w:leader="dot" w:pos="6791"/>
        </w:tabs>
        <w:spacing w:before="121" w:line="263" w:lineRule="exact"/>
        <w:ind w:hanging="361"/>
      </w:pPr>
      <w:r>
        <w:t>odległość pomiędzy środkami pasów</w:t>
      </w:r>
      <w:r>
        <w:rPr>
          <w:spacing w:val="-9"/>
        </w:rPr>
        <w:t xml:space="preserve"> </w:t>
      </w:r>
      <w:r>
        <w:t>powinna</w:t>
      </w:r>
      <w:r>
        <w:rPr>
          <w:spacing w:val="-3"/>
        </w:rPr>
        <w:t xml:space="preserve"> </w:t>
      </w:r>
      <w:r>
        <w:t>wynosić</w:t>
      </w:r>
      <w:r>
        <w:tab/>
        <w:t>m (+/- 10%),</w:t>
      </w:r>
    </w:p>
    <w:p w14:paraId="488BBB5E" w14:textId="77777777" w:rsidR="00A40DAE" w:rsidRDefault="00836025">
      <w:pPr>
        <w:pStyle w:val="Akapitzlist"/>
        <w:numPr>
          <w:ilvl w:val="0"/>
          <w:numId w:val="11"/>
        </w:numPr>
        <w:tabs>
          <w:tab w:val="left" w:pos="996"/>
          <w:tab w:val="left" w:pos="997"/>
        </w:tabs>
        <w:spacing w:before="1" w:line="232" w:lineRule="auto"/>
        <w:ind w:right="849"/>
      </w:pPr>
      <w:r>
        <w:t>szczegółowe wskazanie kierunku przebiegu pasów przekazuje Zamawiający podczas wprowadzenia Wykonawcy na</w:t>
      </w:r>
      <w:r>
        <w:rPr>
          <w:spacing w:val="-2"/>
        </w:rPr>
        <w:t xml:space="preserve"> </w:t>
      </w:r>
      <w:r>
        <w:t>powierzchnię,</w:t>
      </w:r>
    </w:p>
    <w:p w14:paraId="339FD506" w14:textId="77777777" w:rsidR="00A40DAE" w:rsidRDefault="00836025">
      <w:pPr>
        <w:pStyle w:val="Akapitzlist"/>
        <w:numPr>
          <w:ilvl w:val="0"/>
          <w:numId w:val="11"/>
        </w:numPr>
        <w:tabs>
          <w:tab w:val="left" w:pos="996"/>
          <w:tab w:val="left" w:pos="997"/>
        </w:tabs>
        <w:spacing w:line="268" w:lineRule="exact"/>
        <w:ind w:hanging="361"/>
      </w:pPr>
      <w:r>
        <w:t>sprzęt i narzędzia niezbędne do wykonania zabiegu zapewnia</w:t>
      </w:r>
      <w:r>
        <w:rPr>
          <w:spacing w:val="-14"/>
        </w:rPr>
        <w:t xml:space="preserve"> </w:t>
      </w:r>
      <w:r>
        <w:t>Wykonawca.</w:t>
      </w:r>
    </w:p>
    <w:p w14:paraId="6B29670F" w14:textId="77777777" w:rsidR="00A40DAE" w:rsidRDefault="00836025">
      <w:pPr>
        <w:pStyle w:val="Nagwek1"/>
        <w:spacing w:before="77"/>
        <w:jc w:val="both"/>
      </w:pPr>
      <w:r>
        <w:t>Procedura odbioru:</w:t>
      </w:r>
    </w:p>
    <w:p w14:paraId="2E639393" w14:textId="77777777" w:rsidR="00A40DAE" w:rsidRDefault="00836025">
      <w:pPr>
        <w:pStyle w:val="Akapitzlist"/>
        <w:numPr>
          <w:ilvl w:val="0"/>
          <w:numId w:val="11"/>
        </w:numPr>
        <w:tabs>
          <w:tab w:val="left" w:pos="997"/>
        </w:tabs>
        <w:spacing w:before="123" w:line="237" w:lineRule="auto"/>
        <w:ind w:right="288"/>
        <w:jc w:val="both"/>
      </w:pPr>
      <w:r>
        <w:t>odbiór prac nastąpi poprzez zweryfikowanie prawidłowości ich wykonania z opisem czynności i zleceniem i określeniem długości pasów na podstawie pomiaru powierzchni wykonanego zabiegu (np. przy pomocy: dalmierza, taśmy mierniczej, GPS, itp). Przyjmuje się,</w:t>
      </w:r>
      <w:r>
        <w:rPr>
          <w:spacing w:val="13"/>
        </w:rPr>
        <w:t xml:space="preserve"> </w:t>
      </w:r>
      <w:r>
        <w:t>że</w:t>
      </w:r>
      <w:r>
        <w:rPr>
          <w:spacing w:val="14"/>
        </w:rPr>
        <w:t xml:space="preserve"> </w:t>
      </w:r>
      <w:r>
        <w:t>na</w:t>
      </w:r>
      <w:r>
        <w:rPr>
          <w:spacing w:val="13"/>
        </w:rPr>
        <w:t xml:space="preserve"> </w:t>
      </w:r>
      <w:r>
        <w:t>1</w:t>
      </w:r>
      <w:r>
        <w:rPr>
          <w:spacing w:val="12"/>
        </w:rPr>
        <w:t xml:space="preserve"> </w:t>
      </w:r>
      <w:r>
        <w:t>HA,</w:t>
      </w:r>
      <w:r>
        <w:rPr>
          <w:spacing w:val="14"/>
        </w:rPr>
        <w:t xml:space="preserve"> </w:t>
      </w:r>
      <w:r>
        <w:t>gdzie</w:t>
      </w:r>
      <w:r>
        <w:rPr>
          <w:spacing w:val="16"/>
        </w:rPr>
        <w:t xml:space="preserve"> </w:t>
      </w:r>
      <w:r>
        <w:t>odległość</w:t>
      </w:r>
      <w:r>
        <w:rPr>
          <w:spacing w:val="14"/>
        </w:rPr>
        <w:t xml:space="preserve"> </w:t>
      </w:r>
      <w:r>
        <w:t>pomiędzy</w:t>
      </w:r>
      <w:r>
        <w:rPr>
          <w:spacing w:val="12"/>
        </w:rPr>
        <w:t xml:space="preserve"> </w:t>
      </w:r>
      <w:r>
        <w:t>pasami</w:t>
      </w:r>
      <w:r>
        <w:rPr>
          <w:spacing w:val="12"/>
        </w:rPr>
        <w:t xml:space="preserve"> </w:t>
      </w:r>
      <w:r>
        <w:t>wynosi</w:t>
      </w:r>
      <w:r>
        <w:rPr>
          <w:spacing w:val="14"/>
        </w:rPr>
        <w:t xml:space="preserve"> </w:t>
      </w:r>
      <w:r>
        <w:t>ok.</w:t>
      </w:r>
      <w:r>
        <w:rPr>
          <w:spacing w:val="13"/>
        </w:rPr>
        <w:t xml:space="preserve"> </w:t>
      </w:r>
      <w:r>
        <w:t>…...</w:t>
      </w:r>
      <w:r>
        <w:rPr>
          <w:spacing w:val="13"/>
        </w:rPr>
        <w:t xml:space="preserve"> </w:t>
      </w:r>
      <w:r>
        <w:t>m</w:t>
      </w:r>
      <w:r>
        <w:rPr>
          <w:spacing w:val="14"/>
        </w:rPr>
        <w:t xml:space="preserve"> </w:t>
      </w:r>
      <w:r>
        <w:t>(+/-10</w:t>
      </w:r>
      <w:r>
        <w:rPr>
          <w:spacing w:val="11"/>
        </w:rPr>
        <w:t xml:space="preserve"> </w:t>
      </w:r>
      <w:r>
        <w:t>%)</w:t>
      </w:r>
      <w:r>
        <w:rPr>
          <w:spacing w:val="12"/>
        </w:rPr>
        <w:t xml:space="preserve"> </w:t>
      </w:r>
      <w:r>
        <w:t>jest</w:t>
      </w:r>
      <w:r>
        <w:rPr>
          <w:spacing w:val="2"/>
        </w:rPr>
        <w:t xml:space="preserve"> </w:t>
      </w:r>
      <w:r>
        <w:t>m</w:t>
      </w:r>
    </w:p>
    <w:p w14:paraId="3D21423F" w14:textId="77777777" w:rsidR="00A40DAE" w:rsidRDefault="00836025">
      <w:pPr>
        <w:pStyle w:val="Tekstpodstawowy"/>
        <w:ind w:right="288" w:firstLine="0"/>
        <w:jc w:val="both"/>
      </w:pPr>
      <w:r>
        <w:t>(metrów)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w:t>
      </w:r>
      <w:r>
        <w:rPr>
          <w:spacing w:val="-8"/>
        </w:rPr>
        <w:t xml:space="preserve"> </w:t>
      </w:r>
      <w:r>
        <w:t>jest</w:t>
      </w:r>
      <w:r>
        <w:rPr>
          <w:spacing w:val="-9"/>
        </w:rPr>
        <w:t xml:space="preserve"> </w:t>
      </w:r>
      <w:r>
        <w:t>średnia</w:t>
      </w:r>
      <w:r>
        <w:rPr>
          <w:spacing w:val="-8"/>
        </w:rPr>
        <w:t xml:space="preserve"> </w:t>
      </w:r>
      <w:r>
        <w:t>z</w:t>
      </w:r>
      <w:r>
        <w:rPr>
          <w:spacing w:val="-7"/>
        </w:rPr>
        <w:t xml:space="preserve"> </w:t>
      </w:r>
      <w:r>
        <w:t>wszystkich</w:t>
      </w:r>
      <w:r>
        <w:rPr>
          <w:spacing w:val="-6"/>
        </w:rPr>
        <w:t xml:space="preserve"> </w:t>
      </w:r>
      <w:r>
        <w:t>prób</w:t>
      </w:r>
      <w:r>
        <w:rPr>
          <w:spacing w:val="-7"/>
        </w:rPr>
        <w:t xml:space="preserve"> </w:t>
      </w:r>
      <w:r>
        <w:t>(np.</w:t>
      </w:r>
      <w:r>
        <w:rPr>
          <w:spacing w:val="-9"/>
        </w:rPr>
        <w:t xml:space="preserve"> </w:t>
      </w:r>
      <w:r>
        <w:t>z</w:t>
      </w:r>
      <w:r>
        <w:rPr>
          <w:spacing w:val="-6"/>
        </w:rPr>
        <w:t xml:space="preserve"> </w:t>
      </w:r>
      <w:r>
        <w:t>12</w:t>
      </w:r>
      <w:r>
        <w:rPr>
          <w:spacing w:val="-7"/>
        </w:rPr>
        <w:t xml:space="preserve"> </w:t>
      </w:r>
      <w:r>
        <w:t>prób</w:t>
      </w:r>
      <w:r>
        <w:rPr>
          <w:spacing w:val="-7"/>
        </w:rPr>
        <w:t xml:space="preserve"> </w:t>
      </w:r>
      <w:r>
        <w:t>wykonanych</w:t>
      </w:r>
      <w:r>
        <w:rPr>
          <w:spacing w:val="-6"/>
        </w:rPr>
        <w:t xml:space="preserve"> </w:t>
      </w:r>
      <w:r>
        <w:t>na</w:t>
      </w:r>
      <w:r>
        <w:rPr>
          <w:spacing w:val="-9"/>
        </w:rPr>
        <w:t xml:space="preserve"> </w:t>
      </w:r>
      <w:r>
        <w:t>4</w:t>
      </w:r>
      <w:r>
        <w:rPr>
          <w:spacing w:val="-7"/>
        </w:rPr>
        <w:t xml:space="preserve"> </w:t>
      </w:r>
      <w:r>
        <w:t>HA</w:t>
      </w:r>
      <w:r>
        <w:rPr>
          <w:spacing w:val="-10"/>
        </w:rPr>
        <w:t xml:space="preserve"> </w:t>
      </w:r>
      <w:r>
        <w:t>powierzchni).</w:t>
      </w:r>
    </w:p>
    <w:p w14:paraId="3FF74E8B" w14:textId="77777777" w:rsidR="00A40DAE" w:rsidRDefault="00836025">
      <w:pPr>
        <w:pStyle w:val="Akapitzlist"/>
        <w:numPr>
          <w:ilvl w:val="0"/>
          <w:numId w:val="11"/>
        </w:numPr>
        <w:tabs>
          <w:tab w:val="left" w:pos="997"/>
        </w:tabs>
        <w:spacing w:before="7" w:line="230" w:lineRule="auto"/>
        <w:ind w:right="298"/>
        <w:jc w:val="both"/>
      </w:pPr>
      <w:r>
        <w:t>sprawdzenie szerokości pasów zostanie wykonane miarą prostopadle do osi pasa w ilości min. 5 pomiarów na każdy hektar. Dopuszcza się tolerancję +/-</w:t>
      </w:r>
      <w:r>
        <w:rPr>
          <w:spacing w:val="-8"/>
        </w:rPr>
        <w:t xml:space="preserve"> </w:t>
      </w:r>
      <w:r>
        <w:t>10%.</w:t>
      </w:r>
    </w:p>
    <w:p w14:paraId="0D8CF44E" w14:textId="77777777" w:rsidR="00A40DAE" w:rsidRDefault="00836025">
      <w:pPr>
        <w:pStyle w:val="Akapitzlist"/>
        <w:numPr>
          <w:ilvl w:val="0"/>
          <w:numId w:val="11"/>
        </w:numPr>
        <w:tabs>
          <w:tab w:val="left" w:pos="997"/>
        </w:tabs>
        <w:spacing w:before="7" w:line="235" w:lineRule="auto"/>
        <w:ind w:right="287"/>
        <w:jc w:val="both"/>
      </w:pPr>
      <w:r>
        <w:t>głębokość spulchnienia zostanie zweryfikowana w sposób jednoznacznie potwierdzający jakość</w:t>
      </w:r>
      <w:r>
        <w:rPr>
          <w:spacing w:val="-13"/>
        </w:rPr>
        <w:t xml:space="preserve"> </w:t>
      </w:r>
      <w:r>
        <w:t>wykonanych</w:t>
      </w:r>
      <w:r>
        <w:rPr>
          <w:spacing w:val="-13"/>
        </w:rPr>
        <w:t xml:space="preserve"> </w:t>
      </w:r>
      <w:r>
        <w:t>prac,</w:t>
      </w:r>
      <w:r>
        <w:rPr>
          <w:spacing w:val="-12"/>
        </w:rPr>
        <w:t xml:space="preserve"> </w:t>
      </w:r>
      <w:r>
        <w:t>poprzez</w:t>
      </w:r>
      <w:r>
        <w:rPr>
          <w:spacing w:val="-13"/>
        </w:rPr>
        <w:t xml:space="preserve"> </w:t>
      </w:r>
      <w:r>
        <w:t>wciskanie</w:t>
      </w:r>
      <w:r>
        <w:rPr>
          <w:spacing w:val="-12"/>
        </w:rPr>
        <w:t xml:space="preserve"> </w:t>
      </w:r>
      <w:r>
        <w:t>w</w:t>
      </w:r>
      <w:r>
        <w:rPr>
          <w:spacing w:val="-14"/>
        </w:rPr>
        <w:t xml:space="preserve"> </w:t>
      </w:r>
      <w:r>
        <w:t>bruzdy</w:t>
      </w:r>
      <w:r>
        <w:rPr>
          <w:spacing w:val="-14"/>
        </w:rPr>
        <w:t xml:space="preserve"> </w:t>
      </w:r>
      <w:r>
        <w:t>odpowiedniej</w:t>
      </w:r>
      <w:r>
        <w:rPr>
          <w:spacing w:val="-14"/>
        </w:rPr>
        <w:t xml:space="preserve"> </w:t>
      </w:r>
      <w:r>
        <w:t>długości</w:t>
      </w:r>
      <w:r>
        <w:rPr>
          <w:spacing w:val="-14"/>
        </w:rPr>
        <w:t xml:space="preserve"> </w:t>
      </w:r>
      <w:r>
        <w:t>palika</w:t>
      </w:r>
      <w:r>
        <w:rPr>
          <w:spacing w:val="-13"/>
        </w:rPr>
        <w:t xml:space="preserve"> </w:t>
      </w:r>
      <w:r>
        <w:t>(pręta) o średnicy nie wpływającej na jakość</w:t>
      </w:r>
      <w:r>
        <w:rPr>
          <w:spacing w:val="-3"/>
        </w:rPr>
        <w:t xml:space="preserve"> </w:t>
      </w:r>
      <w:r>
        <w:t>pomiaru.</w:t>
      </w:r>
    </w:p>
    <w:p w14:paraId="73850496" w14:textId="77777777" w:rsidR="00A40DAE" w:rsidRDefault="00836025">
      <w:pPr>
        <w:spacing w:before="121"/>
        <w:ind w:left="984"/>
        <w:jc w:val="both"/>
        <w:rPr>
          <w:i/>
        </w:rPr>
      </w:pPr>
      <w:r>
        <w:rPr>
          <w:i/>
        </w:rPr>
        <w:t>(rozliczenie z dokładnością do dwóch miejsc po przecinku)</w:t>
      </w:r>
    </w:p>
    <w:p w14:paraId="510DEDCB" w14:textId="77777777" w:rsidR="00A40DAE" w:rsidRDefault="00A40DAE">
      <w:pPr>
        <w:pStyle w:val="Tekstpodstawowy"/>
        <w:ind w:left="0" w:firstLine="0"/>
        <w:rPr>
          <w:i/>
          <w:sz w:val="20"/>
        </w:rPr>
      </w:pPr>
    </w:p>
    <w:p w14:paraId="1E6875F7" w14:textId="77777777" w:rsidR="00A40DAE" w:rsidRDefault="00A40DAE">
      <w:pPr>
        <w:pStyle w:val="Tekstpodstawowy"/>
        <w:spacing w:before="5" w:after="1"/>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4811639C" w14:textId="77777777">
        <w:trPr>
          <w:trHeight w:val="1014"/>
        </w:trPr>
        <w:tc>
          <w:tcPr>
            <w:tcW w:w="667" w:type="dxa"/>
          </w:tcPr>
          <w:p w14:paraId="288249D1" w14:textId="77777777" w:rsidR="00A40DAE" w:rsidRDefault="00836025">
            <w:pPr>
              <w:pStyle w:val="TableParagraph"/>
              <w:spacing w:before="122"/>
              <w:ind w:left="0" w:right="196"/>
              <w:jc w:val="right"/>
              <w:rPr>
                <w:b/>
                <w:i/>
              </w:rPr>
            </w:pPr>
            <w:r>
              <w:rPr>
                <w:b/>
                <w:i/>
              </w:rPr>
              <w:t>Nr</w:t>
            </w:r>
          </w:p>
        </w:tc>
        <w:tc>
          <w:tcPr>
            <w:tcW w:w="1793" w:type="dxa"/>
          </w:tcPr>
          <w:p w14:paraId="29569C89" w14:textId="77777777" w:rsidR="00A40DAE" w:rsidRDefault="00836025">
            <w:pPr>
              <w:pStyle w:val="TableParagraph"/>
              <w:spacing w:before="122"/>
              <w:ind w:left="107" w:right="266"/>
              <w:rPr>
                <w:b/>
                <w:i/>
              </w:rPr>
            </w:pPr>
            <w:r>
              <w:rPr>
                <w:b/>
                <w:i/>
              </w:rPr>
              <w:t>Kod czynności do rozliczenia</w:t>
            </w:r>
          </w:p>
        </w:tc>
        <w:tc>
          <w:tcPr>
            <w:tcW w:w="1704" w:type="dxa"/>
          </w:tcPr>
          <w:p w14:paraId="7AC003CA" w14:textId="77777777" w:rsidR="00A40DAE" w:rsidRDefault="00836025">
            <w:pPr>
              <w:pStyle w:val="TableParagraph"/>
              <w:spacing w:before="122"/>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35E5C49" w14:textId="77777777" w:rsidR="00A40DAE" w:rsidRDefault="00836025">
            <w:pPr>
              <w:pStyle w:val="TableParagraph"/>
              <w:spacing w:before="0" w:line="256" w:lineRule="exact"/>
              <w:ind w:left="0" w:right="93"/>
              <w:jc w:val="right"/>
              <w:rPr>
                <w:b/>
                <w:i/>
              </w:rPr>
            </w:pPr>
            <w:r>
              <w:rPr>
                <w:b/>
                <w:i/>
                <w:spacing w:val="-1"/>
              </w:rPr>
              <w:t>wyceny</w:t>
            </w:r>
          </w:p>
        </w:tc>
        <w:tc>
          <w:tcPr>
            <w:tcW w:w="3858" w:type="dxa"/>
          </w:tcPr>
          <w:p w14:paraId="460738C2" w14:textId="77777777" w:rsidR="00A40DAE" w:rsidRDefault="00836025">
            <w:pPr>
              <w:pStyle w:val="TableParagraph"/>
              <w:spacing w:before="122"/>
              <w:ind w:left="108"/>
              <w:rPr>
                <w:b/>
                <w:i/>
              </w:rPr>
            </w:pPr>
            <w:r>
              <w:rPr>
                <w:b/>
                <w:i/>
              </w:rPr>
              <w:t>Opis kodu czynności</w:t>
            </w:r>
          </w:p>
        </w:tc>
        <w:tc>
          <w:tcPr>
            <w:tcW w:w="1330" w:type="dxa"/>
          </w:tcPr>
          <w:p w14:paraId="1E1934F5" w14:textId="77777777" w:rsidR="00A40DAE" w:rsidRDefault="00836025">
            <w:pPr>
              <w:pStyle w:val="TableParagraph"/>
              <w:spacing w:before="122"/>
              <w:ind w:left="108" w:right="215"/>
              <w:rPr>
                <w:b/>
                <w:i/>
              </w:rPr>
            </w:pPr>
            <w:r>
              <w:rPr>
                <w:b/>
                <w:i/>
              </w:rPr>
              <w:t>Jednostka miary</w:t>
            </w:r>
          </w:p>
        </w:tc>
      </w:tr>
      <w:tr w:rsidR="00A40DAE" w14:paraId="240A4DD1" w14:textId="77777777">
        <w:trPr>
          <w:trHeight w:val="756"/>
        </w:trPr>
        <w:tc>
          <w:tcPr>
            <w:tcW w:w="667" w:type="dxa"/>
          </w:tcPr>
          <w:p w14:paraId="5E2731E2" w14:textId="77777777" w:rsidR="00A40DAE" w:rsidRDefault="00836025">
            <w:pPr>
              <w:pStyle w:val="TableParagraph"/>
              <w:ind w:left="0" w:right="199"/>
              <w:jc w:val="right"/>
            </w:pPr>
            <w:r>
              <w:t>76</w:t>
            </w:r>
          </w:p>
        </w:tc>
        <w:tc>
          <w:tcPr>
            <w:tcW w:w="1793" w:type="dxa"/>
          </w:tcPr>
          <w:p w14:paraId="20B19F9E" w14:textId="77777777" w:rsidR="00A40DAE" w:rsidRDefault="00836025">
            <w:pPr>
              <w:pStyle w:val="TableParagraph"/>
              <w:ind w:left="107"/>
            </w:pPr>
            <w:r>
              <w:t>WYK-FREZ2</w:t>
            </w:r>
          </w:p>
        </w:tc>
        <w:tc>
          <w:tcPr>
            <w:tcW w:w="1704" w:type="dxa"/>
          </w:tcPr>
          <w:p w14:paraId="5945352E" w14:textId="77777777" w:rsidR="00A40DAE" w:rsidRDefault="00836025">
            <w:pPr>
              <w:pStyle w:val="TableParagraph"/>
              <w:ind w:left="108"/>
            </w:pPr>
            <w:r>
              <w:t>WYK-FREZ2</w:t>
            </w:r>
          </w:p>
        </w:tc>
        <w:tc>
          <w:tcPr>
            <w:tcW w:w="3858" w:type="dxa"/>
          </w:tcPr>
          <w:p w14:paraId="4F161C2C" w14:textId="77777777" w:rsidR="00A40DAE" w:rsidRDefault="00836025">
            <w:pPr>
              <w:pStyle w:val="TableParagraph"/>
              <w:ind w:left="108" w:right="931"/>
            </w:pPr>
            <w:r>
              <w:t>Przygotowanie gleby pługiem aktywnym bez pogłębienia</w:t>
            </w:r>
          </w:p>
        </w:tc>
        <w:tc>
          <w:tcPr>
            <w:tcW w:w="1330" w:type="dxa"/>
          </w:tcPr>
          <w:p w14:paraId="1E43A47F" w14:textId="77777777" w:rsidR="00A40DAE" w:rsidRDefault="00836025">
            <w:pPr>
              <w:pStyle w:val="TableParagraph"/>
              <w:ind w:left="372"/>
            </w:pPr>
            <w:r>
              <w:t>KMTR</w:t>
            </w:r>
          </w:p>
        </w:tc>
      </w:tr>
    </w:tbl>
    <w:p w14:paraId="484377B5" w14:textId="77777777" w:rsidR="00BC7453" w:rsidRDefault="00BC7453">
      <w:pPr>
        <w:pStyle w:val="Nagwek1"/>
      </w:pPr>
    </w:p>
    <w:p w14:paraId="3A561534" w14:textId="77777777" w:rsidR="00BC7453" w:rsidRDefault="00BC7453">
      <w:pPr>
        <w:pStyle w:val="Nagwek1"/>
      </w:pPr>
    </w:p>
    <w:p w14:paraId="3A580ED0" w14:textId="5F542681" w:rsidR="00A40DAE" w:rsidRDefault="00836025">
      <w:pPr>
        <w:pStyle w:val="Nagwek1"/>
      </w:pPr>
      <w:r>
        <w:lastRenderedPageBreak/>
        <w:t>Standard technologii prac obejmuje:</w:t>
      </w:r>
    </w:p>
    <w:p w14:paraId="5F3D0AC4" w14:textId="77777777" w:rsidR="00A40DAE" w:rsidRDefault="00836025">
      <w:pPr>
        <w:pStyle w:val="Akapitzlist"/>
        <w:numPr>
          <w:ilvl w:val="1"/>
          <w:numId w:val="16"/>
        </w:numPr>
        <w:tabs>
          <w:tab w:val="left" w:pos="996"/>
          <w:tab w:val="left" w:pos="997"/>
        </w:tabs>
        <w:spacing w:before="122"/>
        <w:ind w:right="288"/>
      </w:pPr>
      <w:r>
        <w:t>mechaniczne wykonanie pasów przy pomocy pługa aktywnego bez pogłębiacza o szerokości bruzdy co najmniej 30</w:t>
      </w:r>
      <w:r>
        <w:rPr>
          <w:spacing w:val="-6"/>
        </w:rPr>
        <w:t xml:space="preserve"> </w:t>
      </w:r>
      <w:r>
        <w:t>cm.</w:t>
      </w:r>
    </w:p>
    <w:p w14:paraId="43D2ECCD" w14:textId="77777777" w:rsidR="00A40DAE" w:rsidRDefault="00836025">
      <w:pPr>
        <w:pStyle w:val="Nagwek1"/>
        <w:spacing w:before="120"/>
      </w:pPr>
      <w:r>
        <w:t>Uwagi:</w:t>
      </w:r>
    </w:p>
    <w:p w14:paraId="0DD34805" w14:textId="77777777" w:rsidR="00A40DAE" w:rsidRDefault="00836025">
      <w:pPr>
        <w:pStyle w:val="Akapitzlist"/>
        <w:numPr>
          <w:ilvl w:val="0"/>
          <w:numId w:val="11"/>
        </w:numPr>
        <w:tabs>
          <w:tab w:val="left" w:pos="996"/>
          <w:tab w:val="left" w:pos="997"/>
          <w:tab w:val="left" w:leader="dot" w:pos="6791"/>
        </w:tabs>
        <w:spacing w:before="118" w:line="264" w:lineRule="exact"/>
        <w:ind w:hanging="361"/>
      </w:pPr>
      <w:r>
        <w:t>odległość pomiędzy środkami pasów</w:t>
      </w:r>
      <w:r>
        <w:rPr>
          <w:spacing w:val="-9"/>
        </w:rPr>
        <w:t xml:space="preserve"> </w:t>
      </w:r>
      <w:r>
        <w:t>powinna</w:t>
      </w:r>
      <w:r>
        <w:rPr>
          <w:spacing w:val="-3"/>
        </w:rPr>
        <w:t xml:space="preserve"> </w:t>
      </w:r>
      <w:r>
        <w:t>wynosić</w:t>
      </w:r>
      <w:r>
        <w:tab/>
        <w:t>m (+/- 10%),</w:t>
      </w:r>
    </w:p>
    <w:p w14:paraId="7D7EAF98" w14:textId="77777777" w:rsidR="00A40DAE" w:rsidRDefault="00836025">
      <w:pPr>
        <w:pStyle w:val="Akapitzlist"/>
        <w:numPr>
          <w:ilvl w:val="0"/>
          <w:numId w:val="11"/>
        </w:numPr>
        <w:tabs>
          <w:tab w:val="left" w:pos="996"/>
          <w:tab w:val="left" w:pos="997"/>
        </w:tabs>
        <w:spacing w:before="4" w:line="230" w:lineRule="auto"/>
        <w:ind w:right="287"/>
      </w:pPr>
      <w:r>
        <w:t>szczegółowe wskazanie kierunku przebiegu pasów Zamawiający przekazuje w zleceniu i w trakcie wprowadzania Wykonawcy na pozycję, na której wykonywany będzie</w:t>
      </w:r>
      <w:r>
        <w:rPr>
          <w:spacing w:val="-17"/>
        </w:rPr>
        <w:t xml:space="preserve"> </w:t>
      </w:r>
      <w:r>
        <w:t>zabieg,</w:t>
      </w:r>
    </w:p>
    <w:p w14:paraId="00235AE0" w14:textId="77777777" w:rsidR="00A40DAE" w:rsidRDefault="00836025">
      <w:pPr>
        <w:pStyle w:val="Akapitzlist"/>
        <w:numPr>
          <w:ilvl w:val="0"/>
          <w:numId w:val="11"/>
        </w:numPr>
        <w:tabs>
          <w:tab w:val="left" w:pos="996"/>
          <w:tab w:val="left" w:pos="997"/>
        </w:tabs>
        <w:spacing w:before="2"/>
        <w:ind w:hanging="361"/>
      </w:pPr>
      <w:r>
        <w:t>sprzęt i narzędzia niezbędne do wykonania zabiegu zapewnia</w:t>
      </w:r>
      <w:r>
        <w:rPr>
          <w:spacing w:val="-14"/>
        </w:rPr>
        <w:t xml:space="preserve"> </w:t>
      </w:r>
      <w:r>
        <w:t>Wykonawca.</w:t>
      </w:r>
    </w:p>
    <w:p w14:paraId="6761F234" w14:textId="77777777" w:rsidR="00A40DAE" w:rsidRDefault="00836025">
      <w:pPr>
        <w:pStyle w:val="Nagwek1"/>
        <w:spacing w:before="111"/>
      </w:pPr>
      <w:r>
        <w:t>Procedura odbioru:</w:t>
      </w:r>
    </w:p>
    <w:p w14:paraId="3395A2E3" w14:textId="77777777" w:rsidR="00A40DAE" w:rsidRDefault="00836025">
      <w:pPr>
        <w:pStyle w:val="Akapitzlist"/>
        <w:numPr>
          <w:ilvl w:val="0"/>
          <w:numId w:val="11"/>
        </w:numPr>
        <w:tabs>
          <w:tab w:val="left" w:pos="997"/>
        </w:tabs>
        <w:spacing w:before="121" w:line="237" w:lineRule="auto"/>
        <w:ind w:right="292"/>
        <w:jc w:val="both"/>
      </w:pPr>
      <w:r>
        <w:t>odbiór prac nastąpi poprzez zweryfikowanie prawidłowości ich wykonania z opisem czynności i zleceniem i określeniem długości pasów na podstawie pomiaru powierzchni wykonanego zabiegu (np. przy pomocy: dalmierza, taśmy mierniczej, GPS, itp). Przyjmuje się,</w:t>
      </w:r>
      <w:r>
        <w:rPr>
          <w:spacing w:val="13"/>
        </w:rPr>
        <w:t xml:space="preserve"> </w:t>
      </w:r>
      <w:r>
        <w:t>że</w:t>
      </w:r>
      <w:r>
        <w:rPr>
          <w:spacing w:val="14"/>
        </w:rPr>
        <w:t xml:space="preserve"> </w:t>
      </w:r>
      <w:r>
        <w:t>na</w:t>
      </w:r>
      <w:r>
        <w:rPr>
          <w:spacing w:val="13"/>
        </w:rPr>
        <w:t xml:space="preserve"> </w:t>
      </w:r>
      <w:r>
        <w:t>1</w:t>
      </w:r>
      <w:r>
        <w:rPr>
          <w:spacing w:val="13"/>
        </w:rPr>
        <w:t xml:space="preserve"> </w:t>
      </w:r>
      <w:r>
        <w:t>HA,</w:t>
      </w:r>
      <w:r>
        <w:rPr>
          <w:spacing w:val="13"/>
        </w:rPr>
        <w:t xml:space="preserve"> </w:t>
      </w:r>
      <w:r>
        <w:t>gdzie</w:t>
      </w:r>
      <w:r>
        <w:rPr>
          <w:spacing w:val="15"/>
        </w:rPr>
        <w:t xml:space="preserve"> </w:t>
      </w:r>
      <w:r>
        <w:t>odległość</w:t>
      </w:r>
      <w:r>
        <w:rPr>
          <w:spacing w:val="14"/>
        </w:rPr>
        <w:t xml:space="preserve"> </w:t>
      </w:r>
      <w:r>
        <w:t>pomiędzy</w:t>
      </w:r>
      <w:r>
        <w:rPr>
          <w:spacing w:val="13"/>
        </w:rPr>
        <w:t xml:space="preserve"> </w:t>
      </w:r>
      <w:r>
        <w:t>pasami</w:t>
      </w:r>
      <w:r>
        <w:rPr>
          <w:spacing w:val="11"/>
        </w:rPr>
        <w:t xml:space="preserve"> </w:t>
      </w:r>
      <w:r>
        <w:t>wynosi</w:t>
      </w:r>
      <w:r>
        <w:rPr>
          <w:spacing w:val="14"/>
        </w:rPr>
        <w:t xml:space="preserve"> </w:t>
      </w:r>
      <w:r>
        <w:t>ok.</w:t>
      </w:r>
      <w:r>
        <w:rPr>
          <w:spacing w:val="13"/>
        </w:rPr>
        <w:t xml:space="preserve"> </w:t>
      </w:r>
      <w:r>
        <w:t>…...</w:t>
      </w:r>
      <w:r>
        <w:rPr>
          <w:spacing w:val="14"/>
        </w:rPr>
        <w:t xml:space="preserve"> </w:t>
      </w:r>
      <w:r>
        <w:t>m</w:t>
      </w:r>
      <w:r>
        <w:rPr>
          <w:spacing w:val="14"/>
        </w:rPr>
        <w:t xml:space="preserve"> </w:t>
      </w:r>
      <w:r>
        <w:t>(+/-10</w:t>
      </w:r>
      <w:r>
        <w:rPr>
          <w:spacing w:val="10"/>
        </w:rPr>
        <w:t xml:space="preserve"> </w:t>
      </w:r>
      <w:r>
        <w:t>%)</w:t>
      </w:r>
      <w:r>
        <w:rPr>
          <w:spacing w:val="13"/>
        </w:rPr>
        <w:t xml:space="preserve"> </w:t>
      </w:r>
      <w:r>
        <w:t>jest</w:t>
      </w:r>
      <w:r>
        <w:rPr>
          <w:spacing w:val="2"/>
        </w:rPr>
        <w:t xml:space="preserve"> </w:t>
      </w:r>
      <w:r>
        <w:t>m</w:t>
      </w:r>
    </w:p>
    <w:p w14:paraId="0E96B935" w14:textId="77777777" w:rsidR="00A40DAE" w:rsidRDefault="00836025">
      <w:pPr>
        <w:pStyle w:val="Tekstpodstawowy"/>
        <w:ind w:right="288" w:firstLine="0"/>
        <w:jc w:val="both"/>
      </w:pPr>
      <w:r>
        <w:t>(metrów)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w:t>
      </w:r>
      <w:r>
        <w:rPr>
          <w:spacing w:val="-8"/>
        </w:rPr>
        <w:t xml:space="preserve"> </w:t>
      </w:r>
      <w:r>
        <w:t>jest</w:t>
      </w:r>
      <w:r>
        <w:rPr>
          <w:spacing w:val="-9"/>
        </w:rPr>
        <w:t xml:space="preserve"> </w:t>
      </w:r>
      <w:r>
        <w:t>średnia</w:t>
      </w:r>
      <w:r>
        <w:rPr>
          <w:spacing w:val="-9"/>
        </w:rPr>
        <w:t xml:space="preserve"> </w:t>
      </w:r>
      <w:r>
        <w:t>z</w:t>
      </w:r>
      <w:r>
        <w:rPr>
          <w:spacing w:val="-6"/>
        </w:rPr>
        <w:t xml:space="preserve"> </w:t>
      </w:r>
      <w:r>
        <w:t>wszystkich</w:t>
      </w:r>
      <w:r>
        <w:rPr>
          <w:spacing w:val="-6"/>
        </w:rPr>
        <w:t xml:space="preserve"> </w:t>
      </w:r>
      <w:r>
        <w:t>prób</w:t>
      </w:r>
      <w:r>
        <w:rPr>
          <w:spacing w:val="-8"/>
        </w:rPr>
        <w:t xml:space="preserve"> </w:t>
      </w:r>
      <w:r>
        <w:t>(np.</w:t>
      </w:r>
      <w:r>
        <w:rPr>
          <w:spacing w:val="-9"/>
        </w:rPr>
        <w:t xml:space="preserve"> </w:t>
      </w:r>
      <w:r>
        <w:t>z</w:t>
      </w:r>
      <w:r>
        <w:rPr>
          <w:spacing w:val="-6"/>
        </w:rPr>
        <w:t xml:space="preserve"> </w:t>
      </w:r>
      <w:r>
        <w:t>12</w:t>
      </w:r>
      <w:r>
        <w:rPr>
          <w:spacing w:val="-7"/>
        </w:rPr>
        <w:t xml:space="preserve"> </w:t>
      </w:r>
      <w:r>
        <w:t>prób</w:t>
      </w:r>
      <w:r>
        <w:rPr>
          <w:spacing w:val="-7"/>
        </w:rPr>
        <w:t xml:space="preserve"> </w:t>
      </w:r>
      <w:r>
        <w:t>wykonanych</w:t>
      </w:r>
      <w:r>
        <w:rPr>
          <w:spacing w:val="-6"/>
        </w:rPr>
        <w:t xml:space="preserve"> </w:t>
      </w:r>
      <w:r>
        <w:t>na</w:t>
      </w:r>
      <w:r>
        <w:rPr>
          <w:spacing w:val="-10"/>
        </w:rPr>
        <w:t xml:space="preserve"> </w:t>
      </w:r>
      <w:r>
        <w:t>4</w:t>
      </w:r>
      <w:r>
        <w:rPr>
          <w:spacing w:val="-7"/>
        </w:rPr>
        <w:t xml:space="preserve"> </w:t>
      </w:r>
      <w:r>
        <w:t>HA</w:t>
      </w:r>
      <w:r>
        <w:rPr>
          <w:spacing w:val="-10"/>
        </w:rPr>
        <w:t xml:space="preserve"> </w:t>
      </w:r>
      <w:r>
        <w:t>powierzchni),</w:t>
      </w:r>
    </w:p>
    <w:p w14:paraId="474BD875" w14:textId="77777777" w:rsidR="00A40DAE" w:rsidRDefault="00836025">
      <w:pPr>
        <w:pStyle w:val="Akapitzlist"/>
        <w:numPr>
          <w:ilvl w:val="0"/>
          <w:numId w:val="11"/>
        </w:numPr>
        <w:tabs>
          <w:tab w:val="left" w:pos="997"/>
        </w:tabs>
        <w:spacing w:before="7" w:line="230" w:lineRule="auto"/>
        <w:ind w:right="297"/>
        <w:jc w:val="both"/>
      </w:pPr>
      <w:r>
        <w:t>sprawdzenie szerokości bruzdy zostanie wykonane miarą prostopadle do osi pasa w ilości min. 5 pomiarów na każdy hektar. Dopuszcza się tolerancję +/-</w:t>
      </w:r>
      <w:r>
        <w:rPr>
          <w:spacing w:val="-8"/>
        </w:rPr>
        <w:t xml:space="preserve"> </w:t>
      </w:r>
      <w:r>
        <w:t>10%.</w:t>
      </w:r>
    </w:p>
    <w:p w14:paraId="43BBCECE" w14:textId="13784CC7" w:rsidR="00A40DAE" w:rsidRDefault="00836025">
      <w:pPr>
        <w:spacing w:before="123"/>
        <w:ind w:left="984"/>
        <w:jc w:val="both"/>
        <w:rPr>
          <w:i/>
        </w:rPr>
      </w:pPr>
      <w:r>
        <w:rPr>
          <w:i/>
        </w:rPr>
        <w:t>(rozliczenie z dokładnością do dwóch miejsc po przecinku)</w:t>
      </w:r>
    </w:p>
    <w:p w14:paraId="09261C74" w14:textId="77777777" w:rsidR="00BC7453" w:rsidRDefault="00BC7453">
      <w:pPr>
        <w:spacing w:before="123"/>
        <w:ind w:left="984"/>
        <w:jc w:val="both"/>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7D60C7A3" w14:textId="77777777">
        <w:trPr>
          <w:trHeight w:val="1015"/>
        </w:trPr>
        <w:tc>
          <w:tcPr>
            <w:tcW w:w="667" w:type="dxa"/>
          </w:tcPr>
          <w:p w14:paraId="7DD240CD" w14:textId="77777777" w:rsidR="00A40DAE" w:rsidRDefault="00836025">
            <w:pPr>
              <w:pStyle w:val="TableParagraph"/>
              <w:spacing w:before="120"/>
              <w:ind w:left="124" w:right="117"/>
              <w:jc w:val="center"/>
              <w:rPr>
                <w:b/>
                <w:i/>
              </w:rPr>
            </w:pPr>
            <w:r>
              <w:rPr>
                <w:b/>
                <w:i/>
              </w:rPr>
              <w:t>Nr</w:t>
            </w:r>
          </w:p>
        </w:tc>
        <w:tc>
          <w:tcPr>
            <w:tcW w:w="1793" w:type="dxa"/>
          </w:tcPr>
          <w:p w14:paraId="060D0019" w14:textId="77777777" w:rsidR="00A40DAE" w:rsidRDefault="00836025">
            <w:pPr>
              <w:pStyle w:val="TableParagraph"/>
              <w:spacing w:before="120"/>
              <w:ind w:left="107" w:right="266"/>
              <w:rPr>
                <w:b/>
                <w:i/>
              </w:rPr>
            </w:pPr>
            <w:r>
              <w:rPr>
                <w:b/>
                <w:i/>
              </w:rPr>
              <w:t>Kod czynności do rozliczenia</w:t>
            </w:r>
          </w:p>
        </w:tc>
        <w:tc>
          <w:tcPr>
            <w:tcW w:w="1704" w:type="dxa"/>
          </w:tcPr>
          <w:p w14:paraId="3BC969DE" w14:textId="77777777" w:rsidR="00A40DAE" w:rsidRDefault="00836025">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8EF38A0" w14:textId="77777777" w:rsidR="00A40DAE" w:rsidRDefault="00836025">
            <w:pPr>
              <w:pStyle w:val="TableParagraph"/>
              <w:spacing w:before="0"/>
              <w:ind w:left="0" w:right="93"/>
              <w:jc w:val="right"/>
              <w:rPr>
                <w:b/>
                <w:i/>
              </w:rPr>
            </w:pPr>
            <w:r>
              <w:rPr>
                <w:b/>
                <w:i/>
                <w:spacing w:val="-1"/>
              </w:rPr>
              <w:t>wyceny</w:t>
            </w:r>
          </w:p>
        </w:tc>
        <w:tc>
          <w:tcPr>
            <w:tcW w:w="3858" w:type="dxa"/>
          </w:tcPr>
          <w:p w14:paraId="4C5C16D5" w14:textId="77777777" w:rsidR="00A40DAE" w:rsidRDefault="00836025">
            <w:pPr>
              <w:pStyle w:val="TableParagraph"/>
              <w:spacing w:before="120"/>
              <w:ind w:left="108"/>
              <w:rPr>
                <w:b/>
                <w:i/>
              </w:rPr>
            </w:pPr>
            <w:r>
              <w:rPr>
                <w:b/>
                <w:i/>
              </w:rPr>
              <w:t>Opis kodu czynności</w:t>
            </w:r>
          </w:p>
        </w:tc>
        <w:tc>
          <w:tcPr>
            <w:tcW w:w="1330" w:type="dxa"/>
          </w:tcPr>
          <w:p w14:paraId="03E4D8E0" w14:textId="77777777" w:rsidR="00A40DAE" w:rsidRDefault="00836025">
            <w:pPr>
              <w:pStyle w:val="TableParagraph"/>
              <w:spacing w:before="120"/>
              <w:ind w:left="108" w:right="215"/>
              <w:rPr>
                <w:b/>
                <w:i/>
              </w:rPr>
            </w:pPr>
            <w:r>
              <w:rPr>
                <w:b/>
                <w:i/>
              </w:rPr>
              <w:t>Jednostka miary</w:t>
            </w:r>
          </w:p>
        </w:tc>
      </w:tr>
      <w:tr w:rsidR="00A40DAE" w14:paraId="21E65E84" w14:textId="77777777">
        <w:trPr>
          <w:trHeight w:val="625"/>
        </w:trPr>
        <w:tc>
          <w:tcPr>
            <w:tcW w:w="667" w:type="dxa"/>
          </w:tcPr>
          <w:p w14:paraId="04D7B640" w14:textId="77777777" w:rsidR="00A40DAE" w:rsidRDefault="00836025">
            <w:pPr>
              <w:pStyle w:val="TableParagraph"/>
              <w:spacing w:before="117"/>
              <w:ind w:left="126" w:right="117"/>
              <w:jc w:val="center"/>
            </w:pPr>
            <w:r>
              <w:t>77</w:t>
            </w:r>
          </w:p>
        </w:tc>
        <w:tc>
          <w:tcPr>
            <w:tcW w:w="1793" w:type="dxa"/>
          </w:tcPr>
          <w:p w14:paraId="62775671" w14:textId="77777777" w:rsidR="00A40DAE" w:rsidRDefault="00836025">
            <w:pPr>
              <w:pStyle w:val="TableParagraph"/>
              <w:spacing w:before="117"/>
              <w:ind w:left="107"/>
            </w:pPr>
            <w:r>
              <w:t>WYK WAŁK</w:t>
            </w:r>
          </w:p>
        </w:tc>
        <w:tc>
          <w:tcPr>
            <w:tcW w:w="1704" w:type="dxa"/>
          </w:tcPr>
          <w:p w14:paraId="173C18CD" w14:textId="77777777" w:rsidR="00A40DAE" w:rsidRDefault="00836025">
            <w:pPr>
              <w:pStyle w:val="TableParagraph"/>
              <w:spacing w:before="117"/>
              <w:ind w:left="108"/>
            </w:pPr>
            <w:r>
              <w:t>WYK WAŁK</w:t>
            </w:r>
          </w:p>
        </w:tc>
        <w:tc>
          <w:tcPr>
            <w:tcW w:w="3858" w:type="dxa"/>
          </w:tcPr>
          <w:p w14:paraId="77902B97" w14:textId="77777777" w:rsidR="00A40DAE" w:rsidRDefault="00836025">
            <w:pPr>
              <w:pStyle w:val="TableParagraph"/>
              <w:spacing w:before="117"/>
              <w:ind w:left="108"/>
            </w:pPr>
            <w:r>
              <w:t>Przygotowanie gleby pługofrezarką</w:t>
            </w:r>
          </w:p>
        </w:tc>
        <w:tc>
          <w:tcPr>
            <w:tcW w:w="1330" w:type="dxa"/>
          </w:tcPr>
          <w:p w14:paraId="70E525C1" w14:textId="77777777" w:rsidR="00A40DAE" w:rsidRDefault="00836025">
            <w:pPr>
              <w:pStyle w:val="TableParagraph"/>
              <w:spacing w:before="117"/>
              <w:ind w:left="372"/>
            </w:pPr>
            <w:r>
              <w:t>KMTR</w:t>
            </w:r>
          </w:p>
        </w:tc>
      </w:tr>
    </w:tbl>
    <w:p w14:paraId="1DC4BC1B" w14:textId="77777777" w:rsidR="00A40DAE" w:rsidRDefault="00836025">
      <w:pPr>
        <w:pStyle w:val="Nagwek1"/>
        <w:spacing w:before="117"/>
      </w:pPr>
      <w:r>
        <w:t>Standard technologii prac obejmuje:</w:t>
      </w:r>
    </w:p>
    <w:p w14:paraId="1F711C98" w14:textId="77777777" w:rsidR="00A40DAE" w:rsidRDefault="00836025">
      <w:pPr>
        <w:pStyle w:val="Akapitzlist"/>
        <w:numPr>
          <w:ilvl w:val="1"/>
          <w:numId w:val="16"/>
        </w:numPr>
        <w:tabs>
          <w:tab w:val="left" w:pos="996"/>
          <w:tab w:val="left" w:pos="997"/>
        </w:tabs>
        <w:spacing w:before="119"/>
        <w:ind w:right="293"/>
      </w:pPr>
      <w:r>
        <w:t>mechaniczne wykonanie wałków przy pomocy pługofrezarki poprzez naoranie wałków o wysokości 30 cm (+/- 10</w:t>
      </w:r>
      <w:r>
        <w:rPr>
          <w:spacing w:val="-3"/>
        </w:rPr>
        <w:t xml:space="preserve"> </w:t>
      </w:r>
      <w:r>
        <w:t>cm).</w:t>
      </w:r>
    </w:p>
    <w:p w14:paraId="5162C351" w14:textId="77777777" w:rsidR="00A40DAE" w:rsidRDefault="00836025">
      <w:pPr>
        <w:pStyle w:val="Nagwek1"/>
        <w:spacing w:before="120"/>
      </w:pPr>
      <w:r>
        <w:t>Uwagi:</w:t>
      </w:r>
    </w:p>
    <w:p w14:paraId="54EBDAEF" w14:textId="77777777" w:rsidR="00A40DAE" w:rsidRDefault="00836025">
      <w:pPr>
        <w:pStyle w:val="Akapitzlist"/>
        <w:numPr>
          <w:ilvl w:val="0"/>
          <w:numId w:val="11"/>
        </w:numPr>
        <w:tabs>
          <w:tab w:val="left" w:pos="996"/>
          <w:tab w:val="left" w:pos="997"/>
          <w:tab w:val="left" w:leader="dot" w:pos="6924"/>
        </w:tabs>
        <w:spacing w:before="121" w:line="263" w:lineRule="exact"/>
        <w:ind w:hanging="361"/>
      </w:pPr>
      <w:r>
        <w:t>odległość pomiędzy środkami wałków</w:t>
      </w:r>
      <w:r>
        <w:rPr>
          <w:spacing w:val="-11"/>
        </w:rPr>
        <w:t xml:space="preserve"> </w:t>
      </w:r>
      <w:r>
        <w:t>powinna</w:t>
      </w:r>
      <w:r>
        <w:rPr>
          <w:spacing w:val="-2"/>
        </w:rPr>
        <w:t xml:space="preserve"> </w:t>
      </w:r>
      <w:r>
        <w:t>wynosić</w:t>
      </w:r>
      <w:r>
        <w:tab/>
        <w:t>m (+/-</w:t>
      </w:r>
      <w:r>
        <w:rPr>
          <w:spacing w:val="1"/>
        </w:rPr>
        <w:t xml:space="preserve"> </w:t>
      </w:r>
      <w:r>
        <w:t>10%),</w:t>
      </w:r>
    </w:p>
    <w:p w14:paraId="773ADADD" w14:textId="77777777" w:rsidR="00A40DAE" w:rsidRDefault="00836025">
      <w:pPr>
        <w:pStyle w:val="Akapitzlist"/>
        <w:numPr>
          <w:ilvl w:val="0"/>
          <w:numId w:val="11"/>
        </w:numPr>
        <w:tabs>
          <w:tab w:val="left" w:pos="996"/>
          <w:tab w:val="left" w:pos="997"/>
        </w:tabs>
        <w:spacing w:line="258" w:lineRule="exact"/>
        <w:ind w:hanging="361"/>
      </w:pPr>
      <w:r>
        <w:t>szczegółowe wskazanie kierunku przebiegu pasów Zamawiający przekazuje w</w:t>
      </w:r>
      <w:r>
        <w:rPr>
          <w:spacing w:val="-19"/>
        </w:rPr>
        <w:t xml:space="preserve"> </w:t>
      </w:r>
      <w:r>
        <w:t>zleceniu,</w:t>
      </w:r>
    </w:p>
    <w:p w14:paraId="27EB3A89" w14:textId="77777777" w:rsidR="00A40DAE" w:rsidRDefault="00836025">
      <w:pPr>
        <w:pStyle w:val="Akapitzlist"/>
        <w:numPr>
          <w:ilvl w:val="0"/>
          <w:numId w:val="11"/>
        </w:numPr>
        <w:tabs>
          <w:tab w:val="left" w:pos="996"/>
          <w:tab w:val="left" w:pos="997"/>
        </w:tabs>
        <w:spacing w:line="264" w:lineRule="exact"/>
        <w:ind w:hanging="361"/>
      </w:pPr>
      <w:r>
        <w:t>sprzęt i narzędzia niezbędne do wykonania zabiegu zapewnia</w:t>
      </w:r>
      <w:r>
        <w:rPr>
          <w:spacing w:val="-14"/>
        </w:rPr>
        <w:t xml:space="preserve"> </w:t>
      </w:r>
      <w:r>
        <w:t>Wykonawca.</w:t>
      </w:r>
    </w:p>
    <w:p w14:paraId="06316321" w14:textId="77777777" w:rsidR="00A40DAE" w:rsidRDefault="00836025">
      <w:pPr>
        <w:pStyle w:val="Nagwek1"/>
        <w:spacing w:before="111"/>
      </w:pPr>
      <w:r>
        <w:t>Procedura odbioru:</w:t>
      </w:r>
    </w:p>
    <w:p w14:paraId="2FB495CC" w14:textId="77777777" w:rsidR="00A40DAE" w:rsidRDefault="00836025">
      <w:pPr>
        <w:pStyle w:val="Akapitzlist"/>
        <w:numPr>
          <w:ilvl w:val="0"/>
          <w:numId w:val="11"/>
        </w:numPr>
        <w:tabs>
          <w:tab w:val="left" w:pos="997"/>
        </w:tabs>
        <w:spacing w:before="121" w:line="237" w:lineRule="auto"/>
        <w:ind w:right="292"/>
        <w:jc w:val="both"/>
      </w:pPr>
      <w:r>
        <w:t>odbiór prac nastąpi poprzez zweryfikowanie prawidłowości ich wykonania z opisem czynności i zleceniem i określeniem długości pasów na podstawie pomiaru powierzchni wykonanego zabiegu (np. przy pomocy: dalmierza, taśmy mierniczej, GPS, itp). Przyjmuje się,</w:t>
      </w:r>
      <w:r>
        <w:rPr>
          <w:spacing w:val="13"/>
        </w:rPr>
        <w:t xml:space="preserve"> </w:t>
      </w:r>
      <w:r>
        <w:t>że</w:t>
      </w:r>
      <w:r>
        <w:rPr>
          <w:spacing w:val="14"/>
        </w:rPr>
        <w:t xml:space="preserve"> </w:t>
      </w:r>
      <w:r>
        <w:t>na</w:t>
      </w:r>
      <w:r>
        <w:rPr>
          <w:spacing w:val="13"/>
        </w:rPr>
        <w:t xml:space="preserve"> </w:t>
      </w:r>
      <w:r>
        <w:t>1</w:t>
      </w:r>
      <w:r>
        <w:rPr>
          <w:spacing w:val="13"/>
        </w:rPr>
        <w:t xml:space="preserve"> </w:t>
      </w:r>
      <w:r>
        <w:t>HA,</w:t>
      </w:r>
      <w:r>
        <w:rPr>
          <w:spacing w:val="13"/>
        </w:rPr>
        <w:t xml:space="preserve"> </w:t>
      </w:r>
      <w:r>
        <w:t>gdzie</w:t>
      </w:r>
      <w:r>
        <w:rPr>
          <w:spacing w:val="15"/>
        </w:rPr>
        <w:t xml:space="preserve"> </w:t>
      </w:r>
      <w:r>
        <w:t>odległość</w:t>
      </w:r>
      <w:r>
        <w:rPr>
          <w:spacing w:val="14"/>
        </w:rPr>
        <w:t xml:space="preserve"> </w:t>
      </w:r>
      <w:r>
        <w:t>pomiędzy</w:t>
      </w:r>
      <w:r>
        <w:rPr>
          <w:spacing w:val="13"/>
        </w:rPr>
        <w:t xml:space="preserve"> </w:t>
      </w:r>
      <w:r>
        <w:t>pasami</w:t>
      </w:r>
      <w:r>
        <w:rPr>
          <w:spacing w:val="11"/>
        </w:rPr>
        <w:t xml:space="preserve"> </w:t>
      </w:r>
      <w:r>
        <w:t>wynosi</w:t>
      </w:r>
      <w:r>
        <w:rPr>
          <w:spacing w:val="14"/>
        </w:rPr>
        <w:t xml:space="preserve"> </w:t>
      </w:r>
      <w:r>
        <w:t>ok.</w:t>
      </w:r>
      <w:r>
        <w:rPr>
          <w:spacing w:val="13"/>
        </w:rPr>
        <w:t xml:space="preserve"> </w:t>
      </w:r>
      <w:r>
        <w:t>…...</w:t>
      </w:r>
      <w:r>
        <w:rPr>
          <w:spacing w:val="14"/>
        </w:rPr>
        <w:t xml:space="preserve"> </w:t>
      </w:r>
      <w:r>
        <w:t>m</w:t>
      </w:r>
      <w:r>
        <w:rPr>
          <w:spacing w:val="14"/>
        </w:rPr>
        <w:t xml:space="preserve"> </w:t>
      </w:r>
      <w:r>
        <w:t>(+/-10</w:t>
      </w:r>
      <w:r>
        <w:rPr>
          <w:spacing w:val="10"/>
        </w:rPr>
        <w:t xml:space="preserve"> </w:t>
      </w:r>
      <w:r>
        <w:t>%)</w:t>
      </w:r>
      <w:r>
        <w:rPr>
          <w:spacing w:val="13"/>
        </w:rPr>
        <w:t xml:space="preserve"> </w:t>
      </w:r>
      <w:r>
        <w:t>jest</w:t>
      </w:r>
      <w:r>
        <w:rPr>
          <w:spacing w:val="2"/>
        </w:rPr>
        <w:t xml:space="preserve"> </w:t>
      </w:r>
      <w:r>
        <w:t>m</w:t>
      </w:r>
    </w:p>
    <w:p w14:paraId="3DE37E6A" w14:textId="77777777" w:rsidR="00A40DAE" w:rsidRDefault="00836025">
      <w:pPr>
        <w:pStyle w:val="Tekstpodstawowy"/>
        <w:ind w:right="292" w:firstLine="0"/>
        <w:jc w:val="both"/>
      </w:pPr>
      <w:r>
        <w:t>(metrów)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B757109" w14:textId="77777777" w:rsidR="00A40DAE" w:rsidRDefault="00836025">
      <w:pPr>
        <w:spacing w:before="119"/>
        <w:ind w:left="984"/>
        <w:jc w:val="both"/>
        <w:rPr>
          <w:i/>
        </w:rPr>
      </w:pPr>
      <w:r>
        <w:rPr>
          <w:i/>
        </w:rPr>
        <w:t>(rozliczenie z dokładnością do dwóch miejsc po przecinku)</w:t>
      </w:r>
    </w:p>
    <w:p w14:paraId="437E5FE1" w14:textId="77777777" w:rsidR="00A40DAE" w:rsidRDefault="00A40DAE">
      <w:pPr>
        <w:pStyle w:val="Tekstpodstawowy"/>
        <w:ind w:left="0" w:firstLine="0"/>
        <w:rPr>
          <w:i/>
          <w:sz w:val="20"/>
        </w:rPr>
      </w:pPr>
    </w:p>
    <w:p w14:paraId="62310D02" w14:textId="77777777" w:rsidR="00A40DAE" w:rsidRDefault="00A40DAE">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6E21504F" w14:textId="77777777">
        <w:trPr>
          <w:trHeight w:val="1012"/>
        </w:trPr>
        <w:tc>
          <w:tcPr>
            <w:tcW w:w="667" w:type="dxa"/>
          </w:tcPr>
          <w:p w14:paraId="0ECCF081" w14:textId="77777777" w:rsidR="00A40DAE" w:rsidRDefault="00836025">
            <w:pPr>
              <w:pStyle w:val="TableParagraph"/>
              <w:ind w:left="0" w:right="196"/>
              <w:jc w:val="right"/>
              <w:rPr>
                <w:b/>
                <w:i/>
              </w:rPr>
            </w:pPr>
            <w:r>
              <w:rPr>
                <w:b/>
                <w:i/>
              </w:rPr>
              <w:lastRenderedPageBreak/>
              <w:t>Nr</w:t>
            </w:r>
          </w:p>
        </w:tc>
        <w:tc>
          <w:tcPr>
            <w:tcW w:w="1793" w:type="dxa"/>
          </w:tcPr>
          <w:p w14:paraId="6733321E" w14:textId="77777777" w:rsidR="00A40DAE" w:rsidRDefault="00836025">
            <w:pPr>
              <w:pStyle w:val="TableParagraph"/>
              <w:ind w:left="107" w:right="266"/>
              <w:rPr>
                <w:b/>
                <w:i/>
              </w:rPr>
            </w:pPr>
            <w:r>
              <w:rPr>
                <w:b/>
                <w:i/>
              </w:rPr>
              <w:t>Kod czynności do rozliczenia</w:t>
            </w:r>
          </w:p>
        </w:tc>
        <w:tc>
          <w:tcPr>
            <w:tcW w:w="1704" w:type="dxa"/>
          </w:tcPr>
          <w:p w14:paraId="32169E03"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8B8AF42" w14:textId="77777777" w:rsidR="00A40DAE" w:rsidRDefault="00836025">
            <w:pPr>
              <w:pStyle w:val="TableParagraph"/>
              <w:spacing w:before="0"/>
              <w:ind w:left="0" w:right="93"/>
              <w:jc w:val="right"/>
              <w:rPr>
                <w:b/>
                <w:i/>
              </w:rPr>
            </w:pPr>
            <w:r>
              <w:rPr>
                <w:b/>
                <w:i/>
                <w:spacing w:val="-1"/>
              </w:rPr>
              <w:t>wyceny</w:t>
            </w:r>
          </w:p>
        </w:tc>
        <w:tc>
          <w:tcPr>
            <w:tcW w:w="3858" w:type="dxa"/>
          </w:tcPr>
          <w:p w14:paraId="50284C78" w14:textId="77777777" w:rsidR="00A40DAE" w:rsidRDefault="00836025">
            <w:pPr>
              <w:pStyle w:val="TableParagraph"/>
              <w:ind w:left="108"/>
              <w:rPr>
                <w:b/>
                <w:i/>
              </w:rPr>
            </w:pPr>
            <w:r>
              <w:rPr>
                <w:b/>
                <w:i/>
              </w:rPr>
              <w:t>Opis kodu czynności</w:t>
            </w:r>
          </w:p>
        </w:tc>
        <w:tc>
          <w:tcPr>
            <w:tcW w:w="1330" w:type="dxa"/>
          </w:tcPr>
          <w:p w14:paraId="350A7B19" w14:textId="77777777" w:rsidR="00A40DAE" w:rsidRDefault="00836025">
            <w:pPr>
              <w:pStyle w:val="TableParagraph"/>
              <w:ind w:left="108" w:right="215"/>
              <w:rPr>
                <w:b/>
                <w:i/>
              </w:rPr>
            </w:pPr>
            <w:r>
              <w:rPr>
                <w:b/>
                <w:i/>
              </w:rPr>
              <w:t>Jednostka miary</w:t>
            </w:r>
          </w:p>
        </w:tc>
      </w:tr>
      <w:tr w:rsidR="00A40DAE" w14:paraId="4B748E54" w14:textId="77777777">
        <w:trPr>
          <w:trHeight w:val="625"/>
        </w:trPr>
        <w:tc>
          <w:tcPr>
            <w:tcW w:w="667" w:type="dxa"/>
          </w:tcPr>
          <w:p w14:paraId="0F12EBED" w14:textId="77777777" w:rsidR="00A40DAE" w:rsidRDefault="00836025">
            <w:pPr>
              <w:pStyle w:val="TableParagraph"/>
              <w:spacing w:before="122"/>
              <w:ind w:left="0" w:right="199"/>
              <w:jc w:val="right"/>
            </w:pPr>
            <w:r>
              <w:t>78</w:t>
            </w:r>
          </w:p>
        </w:tc>
        <w:tc>
          <w:tcPr>
            <w:tcW w:w="1793" w:type="dxa"/>
          </w:tcPr>
          <w:p w14:paraId="63F19513" w14:textId="77777777" w:rsidR="00A40DAE" w:rsidRDefault="00836025">
            <w:pPr>
              <w:pStyle w:val="TableParagraph"/>
              <w:spacing w:before="122"/>
              <w:ind w:left="107"/>
            </w:pPr>
            <w:r>
              <w:t>ORKA-3UC</w:t>
            </w:r>
          </w:p>
        </w:tc>
        <w:tc>
          <w:tcPr>
            <w:tcW w:w="1704" w:type="dxa"/>
          </w:tcPr>
          <w:p w14:paraId="45F0D9A9" w14:textId="77777777" w:rsidR="00A40DAE" w:rsidRDefault="00836025">
            <w:pPr>
              <w:pStyle w:val="TableParagraph"/>
              <w:spacing w:before="122"/>
              <w:ind w:left="108"/>
            </w:pPr>
            <w:r>
              <w:t>ORKA-3UC</w:t>
            </w:r>
          </w:p>
        </w:tc>
        <w:tc>
          <w:tcPr>
            <w:tcW w:w="3858" w:type="dxa"/>
          </w:tcPr>
          <w:p w14:paraId="43DB077B" w14:textId="77777777" w:rsidR="00A40DAE" w:rsidRDefault="00836025">
            <w:pPr>
              <w:pStyle w:val="TableParagraph"/>
              <w:spacing w:before="122"/>
              <w:ind w:left="108"/>
            </w:pPr>
            <w:r>
              <w:t>Orka pełna na głębokość do 30 cm</w:t>
            </w:r>
          </w:p>
        </w:tc>
        <w:tc>
          <w:tcPr>
            <w:tcW w:w="1330" w:type="dxa"/>
          </w:tcPr>
          <w:p w14:paraId="44BAC06A" w14:textId="77777777" w:rsidR="00A40DAE" w:rsidRDefault="00836025">
            <w:pPr>
              <w:pStyle w:val="TableParagraph"/>
              <w:spacing w:before="122"/>
              <w:ind w:left="351" w:right="341"/>
              <w:jc w:val="center"/>
            </w:pPr>
            <w:r>
              <w:t>HA</w:t>
            </w:r>
          </w:p>
        </w:tc>
      </w:tr>
      <w:tr w:rsidR="00A40DAE" w14:paraId="18ECA202" w14:textId="77777777">
        <w:trPr>
          <w:trHeight w:val="626"/>
        </w:trPr>
        <w:tc>
          <w:tcPr>
            <w:tcW w:w="667" w:type="dxa"/>
          </w:tcPr>
          <w:p w14:paraId="518514F7" w14:textId="77777777" w:rsidR="00A40DAE" w:rsidRDefault="00836025">
            <w:pPr>
              <w:pStyle w:val="TableParagraph"/>
              <w:spacing w:before="120"/>
              <w:ind w:left="0" w:right="199"/>
              <w:jc w:val="right"/>
            </w:pPr>
            <w:r>
              <w:t>79</w:t>
            </w:r>
          </w:p>
        </w:tc>
        <w:tc>
          <w:tcPr>
            <w:tcW w:w="1793" w:type="dxa"/>
          </w:tcPr>
          <w:p w14:paraId="79822982" w14:textId="77777777" w:rsidR="00A40DAE" w:rsidRDefault="00836025">
            <w:pPr>
              <w:pStyle w:val="TableParagraph"/>
              <w:spacing w:before="120"/>
              <w:ind w:left="107"/>
            </w:pPr>
            <w:r>
              <w:t>ORKA-5UC</w:t>
            </w:r>
          </w:p>
        </w:tc>
        <w:tc>
          <w:tcPr>
            <w:tcW w:w="1704" w:type="dxa"/>
          </w:tcPr>
          <w:p w14:paraId="117F6201" w14:textId="77777777" w:rsidR="00A40DAE" w:rsidRDefault="00836025">
            <w:pPr>
              <w:pStyle w:val="TableParagraph"/>
              <w:spacing w:before="120"/>
              <w:ind w:left="108"/>
            </w:pPr>
            <w:r>
              <w:t>ORKA-5UC</w:t>
            </w:r>
          </w:p>
        </w:tc>
        <w:tc>
          <w:tcPr>
            <w:tcW w:w="3858" w:type="dxa"/>
          </w:tcPr>
          <w:p w14:paraId="5EDF8AEA" w14:textId="77777777" w:rsidR="00A40DAE" w:rsidRDefault="00836025">
            <w:pPr>
              <w:pStyle w:val="TableParagraph"/>
              <w:spacing w:before="120"/>
              <w:ind w:left="108"/>
            </w:pPr>
            <w:r>
              <w:t>Orka pełna na głębokość do 50 cm</w:t>
            </w:r>
          </w:p>
        </w:tc>
        <w:tc>
          <w:tcPr>
            <w:tcW w:w="1330" w:type="dxa"/>
          </w:tcPr>
          <w:p w14:paraId="40E128F2" w14:textId="77777777" w:rsidR="00A40DAE" w:rsidRDefault="00836025">
            <w:pPr>
              <w:pStyle w:val="TableParagraph"/>
              <w:spacing w:before="120"/>
              <w:ind w:left="351" w:right="341"/>
              <w:jc w:val="center"/>
            </w:pPr>
            <w:r>
              <w:t>HA</w:t>
            </w:r>
          </w:p>
        </w:tc>
      </w:tr>
    </w:tbl>
    <w:p w14:paraId="490FF540" w14:textId="77777777" w:rsidR="00A40DAE" w:rsidRDefault="00836025">
      <w:pPr>
        <w:pStyle w:val="Nagwek1"/>
        <w:jc w:val="both"/>
      </w:pPr>
      <w:r>
        <w:t>Standard technologii prac obejmuje:</w:t>
      </w:r>
    </w:p>
    <w:p w14:paraId="04407FE1" w14:textId="77777777" w:rsidR="00A40DAE" w:rsidRDefault="00836025">
      <w:pPr>
        <w:pStyle w:val="Akapitzlist"/>
        <w:numPr>
          <w:ilvl w:val="1"/>
          <w:numId w:val="16"/>
        </w:numPr>
        <w:tabs>
          <w:tab w:val="left" w:pos="997"/>
        </w:tabs>
        <w:spacing w:before="119"/>
        <w:ind w:right="293"/>
        <w:jc w:val="both"/>
      </w:pPr>
      <w:r>
        <w:t>pionowe przemieszczenie warstwy gleby poprzez mechaniczne oddzielenie częściowe lub całkowite</w:t>
      </w:r>
      <w:r>
        <w:rPr>
          <w:spacing w:val="-4"/>
        </w:rPr>
        <w:t xml:space="preserve"> </w:t>
      </w:r>
      <w:r>
        <w:t>pasa</w:t>
      </w:r>
      <w:r>
        <w:rPr>
          <w:spacing w:val="-3"/>
        </w:rPr>
        <w:t xml:space="preserve"> </w:t>
      </w:r>
      <w:r>
        <w:t>przygotowywanej</w:t>
      </w:r>
      <w:r>
        <w:rPr>
          <w:spacing w:val="-5"/>
        </w:rPr>
        <w:t xml:space="preserve"> </w:t>
      </w:r>
      <w:r>
        <w:t>gleby</w:t>
      </w:r>
      <w:r>
        <w:rPr>
          <w:spacing w:val="-5"/>
        </w:rPr>
        <w:t xml:space="preserve"> </w:t>
      </w:r>
      <w:r>
        <w:t>(skiby)</w:t>
      </w:r>
      <w:r>
        <w:rPr>
          <w:spacing w:val="-5"/>
        </w:rPr>
        <w:t xml:space="preserve"> </w:t>
      </w:r>
      <w:r>
        <w:t>od</w:t>
      </w:r>
      <w:r>
        <w:rPr>
          <w:spacing w:val="-4"/>
        </w:rPr>
        <w:t xml:space="preserve"> </w:t>
      </w:r>
      <w:r>
        <w:t>całości</w:t>
      </w:r>
      <w:r>
        <w:rPr>
          <w:spacing w:val="-2"/>
        </w:rPr>
        <w:t xml:space="preserve"> </w:t>
      </w:r>
      <w:r>
        <w:t>uprawianej</w:t>
      </w:r>
      <w:r>
        <w:rPr>
          <w:spacing w:val="-6"/>
        </w:rPr>
        <w:t xml:space="preserve"> </w:t>
      </w:r>
      <w:r>
        <w:t>gleby,</w:t>
      </w:r>
      <w:r>
        <w:rPr>
          <w:spacing w:val="-3"/>
        </w:rPr>
        <w:t xml:space="preserve"> </w:t>
      </w:r>
      <w:r>
        <w:t>a</w:t>
      </w:r>
      <w:r>
        <w:rPr>
          <w:spacing w:val="-7"/>
        </w:rPr>
        <w:t xml:space="preserve"> </w:t>
      </w:r>
      <w:r>
        <w:t>następnie</w:t>
      </w:r>
      <w:r>
        <w:rPr>
          <w:spacing w:val="-3"/>
        </w:rPr>
        <w:t xml:space="preserve"> </w:t>
      </w:r>
      <w:r>
        <w:t>jej odwrócenie i</w:t>
      </w:r>
      <w:r>
        <w:rPr>
          <w:spacing w:val="-3"/>
        </w:rPr>
        <w:t xml:space="preserve"> </w:t>
      </w:r>
      <w:r>
        <w:t>pokruszenie,</w:t>
      </w:r>
    </w:p>
    <w:p w14:paraId="3976963B" w14:textId="77777777" w:rsidR="00A40DAE" w:rsidRDefault="00836025">
      <w:pPr>
        <w:pStyle w:val="Akapitzlist"/>
        <w:numPr>
          <w:ilvl w:val="1"/>
          <w:numId w:val="16"/>
        </w:numPr>
        <w:tabs>
          <w:tab w:val="left" w:pos="997"/>
        </w:tabs>
        <w:spacing w:before="1"/>
        <w:ind w:hanging="361"/>
        <w:jc w:val="both"/>
      </w:pPr>
      <w:r>
        <w:t>orka pełna na głębokość do 30 cm (+/- 5 cm) lub do 50 cm (+/- 5</w:t>
      </w:r>
      <w:r>
        <w:rPr>
          <w:spacing w:val="-11"/>
        </w:rPr>
        <w:t xml:space="preserve"> </w:t>
      </w:r>
      <w:r>
        <w:t>cm).</w:t>
      </w:r>
    </w:p>
    <w:p w14:paraId="156E37D1" w14:textId="77777777" w:rsidR="00A40DAE" w:rsidRDefault="00836025">
      <w:pPr>
        <w:pStyle w:val="Nagwek1"/>
      </w:pPr>
      <w:r>
        <w:t>Uwagi:</w:t>
      </w:r>
    </w:p>
    <w:p w14:paraId="4060135C" w14:textId="77777777" w:rsidR="00A40DAE" w:rsidRDefault="00836025">
      <w:pPr>
        <w:pStyle w:val="Akapitzlist"/>
        <w:numPr>
          <w:ilvl w:val="0"/>
          <w:numId w:val="11"/>
        </w:numPr>
        <w:tabs>
          <w:tab w:val="left" w:pos="996"/>
          <w:tab w:val="left" w:pos="997"/>
        </w:tabs>
        <w:spacing w:before="121"/>
        <w:ind w:hanging="361"/>
      </w:pPr>
      <w:r>
        <w:t>sprzęt i narzędzia niezbędne do wykonania zabiegu zapewnia</w:t>
      </w:r>
      <w:r>
        <w:rPr>
          <w:spacing w:val="-14"/>
        </w:rPr>
        <w:t xml:space="preserve"> </w:t>
      </w:r>
      <w:r>
        <w:t>Wykonawca.</w:t>
      </w:r>
    </w:p>
    <w:p w14:paraId="40D3805F" w14:textId="77777777" w:rsidR="00A40DAE" w:rsidRDefault="00836025">
      <w:pPr>
        <w:pStyle w:val="Nagwek1"/>
        <w:spacing w:before="109"/>
      </w:pPr>
      <w:r>
        <w:t>Procedura odbioru:</w:t>
      </w:r>
    </w:p>
    <w:p w14:paraId="0CF08F16" w14:textId="06D25E75" w:rsidR="00A40DAE" w:rsidRDefault="00836025">
      <w:pPr>
        <w:pStyle w:val="Tekstpodstawowy"/>
        <w:spacing w:before="122"/>
        <w:ind w:left="276" w:firstLine="0"/>
      </w:pPr>
      <w:r>
        <w:t>Odbi</w:t>
      </w:r>
      <w:r w:rsidR="009A4EA6">
        <w:t>ó</w:t>
      </w:r>
      <w:r>
        <w:t>r prac nastąpi poprzez:</w:t>
      </w:r>
    </w:p>
    <w:p w14:paraId="03ADF8EA" w14:textId="7031E1A9" w:rsidR="00A40DAE" w:rsidRDefault="00836025">
      <w:pPr>
        <w:pStyle w:val="Akapitzlist"/>
        <w:numPr>
          <w:ilvl w:val="0"/>
          <w:numId w:val="11"/>
        </w:numPr>
        <w:tabs>
          <w:tab w:val="left" w:pos="996"/>
          <w:tab w:val="left" w:pos="997"/>
        </w:tabs>
        <w:spacing w:before="118" w:line="264" w:lineRule="exact"/>
        <w:ind w:hanging="361"/>
      </w:pPr>
      <w:r>
        <w:t xml:space="preserve">zweryfikowanie </w:t>
      </w:r>
      <w:r>
        <w:rPr>
          <w:spacing w:val="-4"/>
        </w:rPr>
        <w:t>prawidłowo</w:t>
      </w:r>
      <w:r w:rsidR="009A4EA6">
        <w:rPr>
          <w:spacing w:val="-4"/>
        </w:rPr>
        <w:t>ś</w:t>
      </w:r>
      <w:r>
        <w:t xml:space="preserve">ci ich wykonania z opisem </w:t>
      </w:r>
      <w:r>
        <w:rPr>
          <w:spacing w:val="-3"/>
        </w:rPr>
        <w:t>czynno</w:t>
      </w:r>
      <w:r w:rsidR="009A4EA6">
        <w:rPr>
          <w:spacing w:val="-3"/>
        </w:rPr>
        <w:t>ś</w:t>
      </w:r>
      <w:r>
        <w:t>ci i</w:t>
      </w:r>
      <w:r>
        <w:rPr>
          <w:spacing w:val="33"/>
        </w:rPr>
        <w:t xml:space="preserve"> </w:t>
      </w:r>
      <w:r>
        <w:t>zleceniem,</w:t>
      </w:r>
    </w:p>
    <w:p w14:paraId="4432EC25" w14:textId="00F093DD" w:rsidR="00A40DAE" w:rsidRDefault="00836025">
      <w:pPr>
        <w:pStyle w:val="Akapitzlist"/>
        <w:numPr>
          <w:ilvl w:val="0"/>
          <w:numId w:val="11"/>
        </w:numPr>
        <w:tabs>
          <w:tab w:val="left" w:pos="996"/>
          <w:tab w:val="left" w:pos="997"/>
        </w:tabs>
        <w:spacing w:line="264" w:lineRule="exact"/>
        <w:ind w:hanging="361"/>
      </w:pPr>
      <w:r>
        <w:t xml:space="preserve">dokonanie pomiaru powierzchni wykonanego zabiegu (np. przy pomocy: dalmierza, </w:t>
      </w:r>
      <w:r>
        <w:rPr>
          <w:spacing w:val="-7"/>
        </w:rPr>
        <w:t>ta</w:t>
      </w:r>
      <w:r w:rsidR="009A4EA6">
        <w:rPr>
          <w:spacing w:val="-7"/>
        </w:rPr>
        <w:t>ś</w:t>
      </w:r>
      <w:r>
        <w:t>my</w:t>
      </w:r>
    </w:p>
    <w:p w14:paraId="628BA961" w14:textId="77777777" w:rsidR="00A40DAE" w:rsidRDefault="00836025">
      <w:pPr>
        <w:pStyle w:val="Tekstpodstawowy"/>
        <w:spacing w:before="77"/>
        <w:ind w:right="295" w:firstLine="0"/>
        <w:jc w:val="both"/>
      </w:pPr>
      <w:r>
        <w:t>mierniczej, GPS, itp). Zlecona powierzchnia powinna być pomniejszona o istniejące w wydzieleniu takie elementy jak: drogi, kępy drzewostanu nie objęte zabiegiem, bagna itp.</w:t>
      </w:r>
    </w:p>
    <w:p w14:paraId="22EDE48D" w14:textId="77777777" w:rsidR="00A40DAE" w:rsidRDefault="00836025">
      <w:pPr>
        <w:pStyle w:val="Akapitzlist"/>
        <w:numPr>
          <w:ilvl w:val="0"/>
          <w:numId w:val="11"/>
        </w:numPr>
        <w:tabs>
          <w:tab w:val="left" w:pos="997"/>
        </w:tabs>
        <w:spacing w:before="4" w:line="235" w:lineRule="auto"/>
        <w:ind w:right="293"/>
        <w:jc w:val="both"/>
      </w:pPr>
      <w:r>
        <w:t>głębokość orki zostanie zweryfikowana w sposób jednoznacznie potwierdzający jakość wykonanych prac, poprzez wciskanie w zaorany obszar odpowiedniej długości palika (pręta) o średnicy nie wpływającej na jakość</w:t>
      </w:r>
      <w:r>
        <w:rPr>
          <w:spacing w:val="-5"/>
        </w:rPr>
        <w:t xml:space="preserve"> </w:t>
      </w:r>
      <w:r>
        <w:t>pomiaru.</w:t>
      </w:r>
    </w:p>
    <w:p w14:paraId="1B65C7CC" w14:textId="77777777" w:rsidR="00A40DAE" w:rsidRDefault="00836025">
      <w:pPr>
        <w:spacing w:before="123"/>
        <w:ind w:left="1032"/>
        <w:jc w:val="both"/>
        <w:rPr>
          <w:i/>
        </w:rPr>
      </w:pPr>
      <w:r>
        <w:rPr>
          <w:i/>
        </w:rPr>
        <w:t>(rozliczenie z dokładnością do dwóch miejsc po przecinku)</w:t>
      </w:r>
    </w:p>
    <w:p w14:paraId="2AAE9708" w14:textId="77777777" w:rsidR="00A40DAE" w:rsidRDefault="00A40DAE">
      <w:pPr>
        <w:pStyle w:val="Tekstpodstawowy"/>
        <w:ind w:left="0" w:firstLine="0"/>
        <w:rPr>
          <w:i/>
          <w:sz w:val="20"/>
        </w:rPr>
      </w:pPr>
    </w:p>
    <w:p w14:paraId="06E4D10C" w14:textId="77777777" w:rsidR="00A40DAE" w:rsidRDefault="00A40DAE">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2D2D7560" w14:textId="77777777">
        <w:trPr>
          <w:trHeight w:val="1012"/>
        </w:trPr>
        <w:tc>
          <w:tcPr>
            <w:tcW w:w="667" w:type="dxa"/>
          </w:tcPr>
          <w:p w14:paraId="1334633F" w14:textId="77777777" w:rsidR="00A40DAE" w:rsidRDefault="00836025">
            <w:pPr>
              <w:pStyle w:val="TableParagraph"/>
              <w:ind w:left="0" w:right="196"/>
              <w:jc w:val="right"/>
              <w:rPr>
                <w:b/>
                <w:i/>
              </w:rPr>
            </w:pPr>
            <w:r>
              <w:rPr>
                <w:b/>
                <w:i/>
              </w:rPr>
              <w:t>Nr</w:t>
            </w:r>
          </w:p>
        </w:tc>
        <w:tc>
          <w:tcPr>
            <w:tcW w:w="1793" w:type="dxa"/>
          </w:tcPr>
          <w:p w14:paraId="5BD02FF7" w14:textId="77777777" w:rsidR="00A40DAE" w:rsidRDefault="00836025">
            <w:pPr>
              <w:pStyle w:val="TableParagraph"/>
              <w:ind w:left="107" w:right="266"/>
              <w:rPr>
                <w:b/>
                <w:i/>
              </w:rPr>
            </w:pPr>
            <w:r>
              <w:rPr>
                <w:b/>
                <w:i/>
              </w:rPr>
              <w:t>Kod czynności do rozliczenia</w:t>
            </w:r>
          </w:p>
        </w:tc>
        <w:tc>
          <w:tcPr>
            <w:tcW w:w="1704" w:type="dxa"/>
          </w:tcPr>
          <w:p w14:paraId="5CCD0CE4"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17471D3" w14:textId="77777777" w:rsidR="00A40DAE" w:rsidRDefault="00836025">
            <w:pPr>
              <w:pStyle w:val="TableParagraph"/>
              <w:spacing w:before="0"/>
              <w:ind w:left="0" w:right="93"/>
              <w:jc w:val="right"/>
              <w:rPr>
                <w:b/>
                <w:i/>
              </w:rPr>
            </w:pPr>
            <w:r>
              <w:rPr>
                <w:b/>
                <w:i/>
                <w:spacing w:val="-1"/>
              </w:rPr>
              <w:t>wyceny</w:t>
            </w:r>
          </w:p>
        </w:tc>
        <w:tc>
          <w:tcPr>
            <w:tcW w:w="3858" w:type="dxa"/>
          </w:tcPr>
          <w:p w14:paraId="2B3F942E" w14:textId="77777777" w:rsidR="00A40DAE" w:rsidRDefault="00836025">
            <w:pPr>
              <w:pStyle w:val="TableParagraph"/>
              <w:ind w:left="108"/>
              <w:rPr>
                <w:b/>
                <w:i/>
              </w:rPr>
            </w:pPr>
            <w:r>
              <w:rPr>
                <w:b/>
                <w:i/>
              </w:rPr>
              <w:t>Opis kodu czynności</w:t>
            </w:r>
          </w:p>
        </w:tc>
        <w:tc>
          <w:tcPr>
            <w:tcW w:w="1330" w:type="dxa"/>
          </w:tcPr>
          <w:p w14:paraId="41246B19" w14:textId="77777777" w:rsidR="00A40DAE" w:rsidRDefault="00836025">
            <w:pPr>
              <w:pStyle w:val="TableParagraph"/>
              <w:ind w:left="108" w:right="215"/>
              <w:rPr>
                <w:b/>
                <w:i/>
              </w:rPr>
            </w:pPr>
            <w:r>
              <w:rPr>
                <w:b/>
                <w:i/>
              </w:rPr>
              <w:t>Jednostka miary</w:t>
            </w:r>
          </w:p>
        </w:tc>
      </w:tr>
      <w:tr w:rsidR="00A40DAE" w14:paraId="0B8DF90B" w14:textId="77777777">
        <w:trPr>
          <w:trHeight w:val="626"/>
        </w:trPr>
        <w:tc>
          <w:tcPr>
            <w:tcW w:w="667" w:type="dxa"/>
          </w:tcPr>
          <w:p w14:paraId="43FCAECE" w14:textId="77777777" w:rsidR="00A40DAE" w:rsidRDefault="00836025">
            <w:pPr>
              <w:pStyle w:val="TableParagraph"/>
              <w:spacing w:before="122"/>
              <w:ind w:left="0" w:right="199"/>
              <w:jc w:val="right"/>
            </w:pPr>
            <w:r>
              <w:t>80</w:t>
            </w:r>
          </w:p>
        </w:tc>
        <w:tc>
          <w:tcPr>
            <w:tcW w:w="1793" w:type="dxa"/>
          </w:tcPr>
          <w:p w14:paraId="4FCAE0E3" w14:textId="77777777" w:rsidR="00A40DAE" w:rsidRDefault="00836025">
            <w:pPr>
              <w:pStyle w:val="TableParagraph"/>
              <w:spacing w:before="122"/>
              <w:ind w:left="107"/>
            </w:pPr>
            <w:r>
              <w:t>SPUL-UC</w:t>
            </w:r>
          </w:p>
        </w:tc>
        <w:tc>
          <w:tcPr>
            <w:tcW w:w="1704" w:type="dxa"/>
          </w:tcPr>
          <w:p w14:paraId="35224C51" w14:textId="77777777" w:rsidR="00A40DAE" w:rsidRDefault="00836025">
            <w:pPr>
              <w:pStyle w:val="TableParagraph"/>
              <w:spacing w:before="122"/>
              <w:ind w:left="108"/>
            </w:pPr>
            <w:r>
              <w:t>SPUL-UC</w:t>
            </w:r>
          </w:p>
        </w:tc>
        <w:tc>
          <w:tcPr>
            <w:tcW w:w="3858" w:type="dxa"/>
          </w:tcPr>
          <w:p w14:paraId="7FD68FD2" w14:textId="77777777" w:rsidR="00A40DAE" w:rsidRDefault="00836025">
            <w:pPr>
              <w:pStyle w:val="TableParagraph"/>
              <w:spacing w:before="122"/>
              <w:ind w:left="108"/>
            </w:pPr>
            <w:r>
              <w:t>Spulchnianie gleby pogłębiaczem</w:t>
            </w:r>
          </w:p>
        </w:tc>
        <w:tc>
          <w:tcPr>
            <w:tcW w:w="1330" w:type="dxa"/>
          </w:tcPr>
          <w:p w14:paraId="655867AB" w14:textId="77777777" w:rsidR="00A40DAE" w:rsidRDefault="00836025">
            <w:pPr>
              <w:pStyle w:val="TableParagraph"/>
              <w:spacing w:before="122"/>
              <w:ind w:left="351" w:right="341"/>
              <w:jc w:val="center"/>
            </w:pPr>
            <w:r>
              <w:t>HA</w:t>
            </w:r>
          </w:p>
        </w:tc>
      </w:tr>
      <w:tr w:rsidR="00A40DAE" w14:paraId="6C3D6DA9" w14:textId="77777777">
        <w:trPr>
          <w:trHeight w:val="875"/>
        </w:trPr>
        <w:tc>
          <w:tcPr>
            <w:tcW w:w="667" w:type="dxa"/>
          </w:tcPr>
          <w:p w14:paraId="6097E061" w14:textId="77777777" w:rsidR="00A40DAE" w:rsidRDefault="00836025">
            <w:pPr>
              <w:pStyle w:val="TableParagraph"/>
              <w:ind w:left="0" w:right="199"/>
              <w:jc w:val="right"/>
            </w:pPr>
            <w:r>
              <w:t>81</w:t>
            </w:r>
          </w:p>
        </w:tc>
        <w:tc>
          <w:tcPr>
            <w:tcW w:w="1793" w:type="dxa"/>
          </w:tcPr>
          <w:p w14:paraId="3D87CAB8" w14:textId="77777777" w:rsidR="00A40DAE" w:rsidRDefault="00836025">
            <w:pPr>
              <w:pStyle w:val="TableParagraph"/>
              <w:ind w:left="107"/>
            </w:pPr>
            <w:r>
              <w:t>SPUL-BC</w:t>
            </w:r>
          </w:p>
        </w:tc>
        <w:tc>
          <w:tcPr>
            <w:tcW w:w="1704" w:type="dxa"/>
          </w:tcPr>
          <w:p w14:paraId="1D78DAC0" w14:textId="77777777" w:rsidR="00A40DAE" w:rsidRDefault="00836025">
            <w:pPr>
              <w:pStyle w:val="TableParagraph"/>
              <w:ind w:left="108"/>
            </w:pPr>
            <w:r>
              <w:t>SPUL-BC</w:t>
            </w:r>
          </w:p>
        </w:tc>
        <w:tc>
          <w:tcPr>
            <w:tcW w:w="3858" w:type="dxa"/>
          </w:tcPr>
          <w:p w14:paraId="406CAC6D" w14:textId="77777777" w:rsidR="00A40DAE" w:rsidRDefault="00836025">
            <w:pPr>
              <w:pStyle w:val="TableParagraph"/>
              <w:ind w:left="108" w:right="802"/>
            </w:pPr>
            <w:r>
              <w:t>Spulchnianie gleby w bruzdach pogłębiaczem</w:t>
            </w:r>
          </w:p>
        </w:tc>
        <w:tc>
          <w:tcPr>
            <w:tcW w:w="1330" w:type="dxa"/>
          </w:tcPr>
          <w:p w14:paraId="241F9FAD" w14:textId="77777777" w:rsidR="00A40DAE" w:rsidRDefault="00836025">
            <w:pPr>
              <w:pStyle w:val="TableParagraph"/>
              <w:ind w:left="353" w:right="341"/>
              <w:jc w:val="center"/>
            </w:pPr>
            <w:r>
              <w:t>KMTR</w:t>
            </w:r>
          </w:p>
        </w:tc>
      </w:tr>
    </w:tbl>
    <w:p w14:paraId="0BA4E6FB" w14:textId="77777777" w:rsidR="00A40DAE" w:rsidRDefault="00836025">
      <w:pPr>
        <w:pStyle w:val="Nagwek1"/>
      </w:pPr>
      <w:r>
        <w:t>Standard technologii prac obejmuje:</w:t>
      </w:r>
    </w:p>
    <w:p w14:paraId="503DE4F4" w14:textId="77777777" w:rsidR="00A40DAE" w:rsidRDefault="00836025">
      <w:pPr>
        <w:pStyle w:val="Akapitzlist"/>
        <w:numPr>
          <w:ilvl w:val="0"/>
          <w:numId w:val="11"/>
        </w:numPr>
        <w:tabs>
          <w:tab w:val="left" w:pos="996"/>
          <w:tab w:val="left" w:pos="997"/>
        </w:tabs>
        <w:spacing w:before="121" w:line="263" w:lineRule="exact"/>
        <w:ind w:hanging="361"/>
      </w:pPr>
      <w:r>
        <w:t>zawieszenie lub podczepienie sprzętu oraz</w:t>
      </w:r>
      <w:r>
        <w:rPr>
          <w:spacing w:val="-4"/>
        </w:rPr>
        <w:t xml:space="preserve"> </w:t>
      </w:r>
      <w:r>
        <w:t>regulację,</w:t>
      </w:r>
    </w:p>
    <w:p w14:paraId="71854033" w14:textId="77777777" w:rsidR="00A40DAE" w:rsidRDefault="00836025">
      <w:pPr>
        <w:pStyle w:val="Akapitzlist"/>
        <w:numPr>
          <w:ilvl w:val="0"/>
          <w:numId w:val="11"/>
        </w:numPr>
        <w:tabs>
          <w:tab w:val="left" w:pos="996"/>
          <w:tab w:val="left" w:pos="997"/>
        </w:tabs>
        <w:spacing w:before="1" w:line="232" w:lineRule="auto"/>
        <w:ind w:right="289"/>
      </w:pPr>
      <w:r>
        <w:t>spulchnienie gleby na głębokość minimum 40 cm (czynność SPUL-UC) lub na głębokość minimum 25 cm (czynność</w:t>
      </w:r>
      <w:r>
        <w:rPr>
          <w:spacing w:val="1"/>
        </w:rPr>
        <w:t xml:space="preserve"> </w:t>
      </w:r>
      <w:r>
        <w:t>SPUL-BC),</w:t>
      </w:r>
    </w:p>
    <w:p w14:paraId="1FFCE362" w14:textId="77777777" w:rsidR="00A40DAE" w:rsidRDefault="00836025">
      <w:pPr>
        <w:pStyle w:val="Akapitzlist"/>
        <w:numPr>
          <w:ilvl w:val="0"/>
          <w:numId w:val="11"/>
        </w:numPr>
        <w:tabs>
          <w:tab w:val="left" w:pos="996"/>
          <w:tab w:val="left" w:pos="997"/>
        </w:tabs>
        <w:spacing w:before="1"/>
        <w:ind w:hanging="361"/>
      </w:pPr>
      <w:r>
        <w:t>oczyszczenie i odstawienie</w:t>
      </w:r>
      <w:r>
        <w:rPr>
          <w:spacing w:val="-1"/>
        </w:rPr>
        <w:t xml:space="preserve"> </w:t>
      </w:r>
      <w:r>
        <w:t>sprzętu.</w:t>
      </w:r>
    </w:p>
    <w:p w14:paraId="43ABEE02" w14:textId="77777777" w:rsidR="00A40DAE" w:rsidRDefault="00836025">
      <w:pPr>
        <w:pStyle w:val="Nagwek1"/>
        <w:spacing w:before="109"/>
      </w:pPr>
      <w:r>
        <w:t>Uwagi:</w:t>
      </w:r>
    </w:p>
    <w:p w14:paraId="35D6A08A" w14:textId="77777777" w:rsidR="00A40DAE" w:rsidRDefault="00836025">
      <w:pPr>
        <w:pStyle w:val="Akapitzlist"/>
        <w:numPr>
          <w:ilvl w:val="0"/>
          <w:numId w:val="11"/>
        </w:numPr>
        <w:tabs>
          <w:tab w:val="left" w:pos="996"/>
          <w:tab w:val="left" w:pos="997"/>
        </w:tabs>
        <w:spacing w:before="121" w:line="263" w:lineRule="exact"/>
        <w:ind w:hanging="361"/>
      </w:pPr>
      <w:r>
        <w:t>urządzenie powinno być zagregowane z odpowiednio dobranym</w:t>
      </w:r>
      <w:r>
        <w:rPr>
          <w:spacing w:val="-1"/>
        </w:rPr>
        <w:t xml:space="preserve"> </w:t>
      </w:r>
      <w:r>
        <w:t>ciągnikiem,</w:t>
      </w:r>
    </w:p>
    <w:p w14:paraId="05D9917F" w14:textId="77777777" w:rsidR="00A40DAE" w:rsidRDefault="00836025">
      <w:pPr>
        <w:pStyle w:val="Akapitzlist"/>
        <w:numPr>
          <w:ilvl w:val="0"/>
          <w:numId w:val="11"/>
        </w:numPr>
        <w:tabs>
          <w:tab w:val="left" w:pos="996"/>
          <w:tab w:val="left" w:pos="997"/>
        </w:tabs>
        <w:spacing w:line="263" w:lineRule="exact"/>
        <w:ind w:hanging="361"/>
      </w:pPr>
      <w:r>
        <w:t>sprzęt i narzędzia niezbędne do wykonania zabiegu zapewnia</w:t>
      </w:r>
      <w:r>
        <w:rPr>
          <w:spacing w:val="-14"/>
        </w:rPr>
        <w:t xml:space="preserve"> </w:t>
      </w:r>
      <w:r>
        <w:t>Wykonawca.</w:t>
      </w:r>
    </w:p>
    <w:p w14:paraId="06AF73EE" w14:textId="77777777" w:rsidR="00A40DAE" w:rsidRDefault="00836025">
      <w:pPr>
        <w:pStyle w:val="Nagwek1"/>
        <w:spacing w:before="111"/>
      </w:pPr>
      <w:r>
        <w:t>Procedura odbioru:</w:t>
      </w:r>
    </w:p>
    <w:p w14:paraId="13FF2D2F" w14:textId="77777777" w:rsidR="00A40DAE" w:rsidRDefault="00836025">
      <w:pPr>
        <w:pStyle w:val="Akapitzlist"/>
        <w:numPr>
          <w:ilvl w:val="0"/>
          <w:numId w:val="11"/>
        </w:numPr>
        <w:tabs>
          <w:tab w:val="left" w:pos="997"/>
        </w:tabs>
        <w:spacing w:before="121" w:line="237" w:lineRule="auto"/>
        <w:ind w:right="290"/>
        <w:jc w:val="both"/>
      </w:pPr>
      <w:r>
        <w:t xml:space="preserve">dla jednostki miary HA odbiór prac nastąpi poprzez zweryfikowanie prawidłowości ich wykonania z opisem czynności i zleceniem i pomiar powierzchni wykonanego zabiegu (np. przy pomocy: dalmierza, taśmy mierniczej, GPS, itp). Zlecona </w:t>
      </w:r>
      <w:r>
        <w:rPr>
          <w:i/>
        </w:rPr>
        <w:t>p</w:t>
      </w:r>
      <w:r>
        <w:t>owierzchnia powinna być pomniejszona o istniejące w wydzieleniu takie elementy jak : drogi, kępy drzewostanu nie objęte zabiegiem, bagna</w:t>
      </w:r>
      <w:r>
        <w:rPr>
          <w:spacing w:val="-1"/>
        </w:rPr>
        <w:t xml:space="preserve"> </w:t>
      </w:r>
      <w:r>
        <w:t>itp.</w:t>
      </w:r>
    </w:p>
    <w:p w14:paraId="3F750EA2" w14:textId="77777777" w:rsidR="00A40DAE" w:rsidRDefault="00836025">
      <w:pPr>
        <w:pStyle w:val="Akapitzlist"/>
        <w:numPr>
          <w:ilvl w:val="0"/>
          <w:numId w:val="11"/>
        </w:numPr>
        <w:tabs>
          <w:tab w:val="left" w:pos="997"/>
        </w:tabs>
        <w:spacing w:before="4" w:line="237" w:lineRule="auto"/>
        <w:ind w:right="291"/>
        <w:jc w:val="both"/>
      </w:pPr>
      <w:r>
        <w:lastRenderedPageBreak/>
        <w:t>dla jednostki miary KMTR odbiór prac nastąpi poprzez zweryfikowanie prawidłowości ich wykonania z opisem czynności i zleceniem i określeniem długości bruzd na podstawie pomiaru</w:t>
      </w:r>
      <w:r>
        <w:rPr>
          <w:spacing w:val="-8"/>
        </w:rPr>
        <w:t xml:space="preserve"> </w:t>
      </w:r>
      <w:r>
        <w:t>powierzchni</w:t>
      </w:r>
      <w:r>
        <w:rPr>
          <w:spacing w:val="-7"/>
        </w:rPr>
        <w:t xml:space="preserve"> </w:t>
      </w:r>
      <w:r>
        <w:t>wykonanego</w:t>
      </w:r>
      <w:r>
        <w:rPr>
          <w:spacing w:val="-8"/>
        </w:rPr>
        <w:t xml:space="preserve"> </w:t>
      </w:r>
      <w:r>
        <w:t>zabiegu</w:t>
      </w:r>
      <w:r>
        <w:rPr>
          <w:spacing w:val="-7"/>
        </w:rPr>
        <w:t xml:space="preserve"> </w:t>
      </w:r>
      <w:r>
        <w:t>(np.</w:t>
      </w:r>
      <w:r>
        <w:rPr>
          <w:spacing w:val="-8"/>
        </w:rPr>
        <w:t xml:space="preserve"> </w:t>
      </w:r>
      <w:r>
        <w:t>przy</w:t>
      </w:r>
      <w:r>
        <w:rPr>
          <w:spacing w:val="-9"/>
        </w:rPr>
        <w:t xml:space="preserve"> </w:t>
      </w:r>
      <w:r>
        <w:t>pomocy:</w:t>
      </w:r>
      <w:r>
        <w:rPr>
          <w:spacing w:val="-9"/>
        </w:rPr>
        <w:t xml:space="preserve"> </w:t>
      </w:r>
      <w:r>
        <w:t>dalmierza,</w:t>
      </w:r>
      <w:r>
        <w:rPr>
          <w:spacing w:val="-7"/>
        </w:rPr>
        <w:t xml:space="preserve"> </w:t>
      </w:r>
      <w:r>
        <w:t>taśmy</w:t>
      </w:r>
      <w:r>
        <w:rPr>
          <w:spacing w:val="-9"/>
        </w:rPr>
        <w:t xml:space="preserve"> </w:t>
      </w:r>
      <w:r>
        <w:t>mierniczej, GPS,</w:t>
      </w:r>
      <w:r>
        <w:rPr>
          <w:spacing w:val="8"/>
        </w:rPr>
        <w:t xml:space="preserve"> </w:t>
      </w:r>
      <w:r>
        <w:t>itp).</w:t>
      </w:r>
      <w:r>
        <w:rPr>
          <w:spacing w:val="9"/>
        </w:rPr>
        <w:t xml:space="preserve"> </w:t>
      </w:r>
      <w:r>
        <w:t>Przyjmuje</w:t>
      </w:r>
      <w:r>
        <w:rPr>
          <w:spacing w:val="7"/>
        </w:rPr>
        <w:t xml:space="preserve"> </w:t>
      </w:r>
      <w:r>
        <w:t>się,</w:t>
      </w:r>
      <w:r>
        <w:rPr>
          <w:spacing w:val="9"/>
        </w:rPr>
        <w:t xml:space="preserve"> </w:t>
      </w:r>
      <w:r>
        <w:t>że</w:t>
      </w:r>
      <w:r>
        <w:rPr>
          <w:spacing w:val="8"/>
        </w:rPr>
        <w:t xml:space="preserve"> </w:t>
      </w:r>
      <w:r>
        <w:t>na</w:t>
      </w:r>
      <w:r>
        <w:rPr>
          <w:spacing w:val="9"/>
        </w:rPr>
        <w:t xml:space="preserve"> </w:t>
      </w:r>
      <w:r>
        <w:t>1</w:t>
      </w:r>
      <w:r>
        <w:rPr>
          <w:spacing w:val="8"/>
        </w:rPr>
        <w:t xml:space="preserve"> </w:t>
      </w:r>
      <w:r>
        <w:t>HA,</w:t>
      </w:r>
      <w:r>
        <w:rPr>
          <w:spacing w:val="9"/>
        </w:rPr>
        <w:t xml:space="preserve"> </w:t>
      </w:r>
      <w:r>
        <w:t>gdzie</w:t>
      </w:r>
      <w:r>
        <w:rPr>
          <w:spacing w:val="12"/>
        </w:rPr>
        <w:t xml:space="preserve"> </w:t>
      </w:r>
      <w:r>
        <w:t>odległość</w:t>
      </w:r>
      <w:r>
        <w:rPr>
          <w:spacing w:val="9"/>
        </w:rPr>
        <w:t xml:space="preserve"> </w:t>
      </w:r>
      <w:r>
        <w:t>pomiędzy</w:t>
      </w:r>
      <w:r>
        <w:rPr>
          <w:spacing w:val="8"/>
        </w:rPr>
        <w:t xml:space="preserve"> </w:t>
      </w:r>
      <w:r>
        <w:t>bruzdami</w:t>
      </w:r>
      <w:r>
        <w:rPr>
          <w:spacing w:val="8"/>
        </w:rPr>
        <w:t xml:space="preserve"> </w:t>
      </w:r>
      <w:r>
        <w:t>wynosi</w:t>
      </w:r>
      <w:r>
        <w:rPr>
          <w:spacing w:val="9"/>
        </w:rPr>
        <w:t xml:space="preserve"> </w:t>
      </w:r>
      <w:r>
        <w:t>ok.</w:t>
      </w:r>
      <w:r>
        <w:rPr>
          <w:spacing w:val="23"/>
        </w:rPr>
        <w:t xml:space="preserve"> </w:t>
      </w:r>
      <w:r>
        <w:t>m</w:t>
      </w:r>
    </w:p>
    <w:p w14:paraId="08BF3D4A" w14:textId="77777777" w:rsidR="00A40DAE" w:rsidRDefault="00836025">
      <w:pPr>
        <w:pStyle w:val="Tekstpodstawowy"/>
        <w:spacing w:line="256" w:lineRule="exact"/>
        <w:ind w:firstLine="0"/>
        <w:jc w:val="both"/>
      </w:pPr>
      <w:r>
        <w:t>(+/-10 %) jest m (metrów) bruzdy. Pomiar odległości pomiędzy bruzdami zostanie</w:t>
      </w:r>
    </w:p>
    <w:p w14:paraId="2B9EEA98" w14:textId="77777777" w:rsidR="00A40DAE" w:rsidRDefault="00836025">
      <w:pPr>
        <w:pStyle w:val="Tekstpodstawowy"/>
        <w:ind w:right="290" w:firstLine="0"/>
        <w:jc w:val="both"/>
      </w:pPr>
      <w:r>
        <w:t>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0A9A913A" w14:textId="77777777" w:rsidR="00A40DAE" w:rsidRDefault="00836025">
      <w:pPr>
        <w:pStyle w:val="Akapitzlist"/>
        <w:numPr>
          <w:ilvl w:val="0"/>
          <w:numId w:val="11"/>
        </w:numPr>
        <w:tabs>
          <w:tab w:val="left" w:pos="997"/>
        </w:tabs>
        <w:spacing w:before="3" w:line="235" w:lineRule="auto"/>
        <w:ind w:right="289"/>
        <w:jc w:val="both"/>
      </w:pPr>
      <w:r>
        <w:t>głębokość spulchnienia zostanie zweryfikowana w sposób jednoznacznie potwierdzający jakość wykonanych prac, poprzez wciskanie w spulchniony obszar odpowiedniej długości palika (pręta) o średnicy nie wpływającej na jakość</w:t>
      </w:r>
      <w:r>
        <w:rPr>
          <w:spacing w:val="-11"/>
        </w:rPr>
        <w:t xml:space="preserve"> </w:t>
      </w:r>
      <w:r>
        <w:t>pomiaru.</w:t>
      </w:r>
    </w:p>
    <w:p w14:paraId="66C226E6" w14:textId="77777777" w:rsidR="00A40DAE" w:rsidRDefault="00836025">
      <w:pPr>
        <w:spacing w:before="123"/>
        <w:ind w:left="684"/>
        <w:jc w:val="both"/>
        <w:rPr>
          <w:i/>
        </w:rPr>
      </w:pPr>
      <w:r>
        <w:rPr>
          <w:i/>
        </w:rPr>
        <w:t>(rozliczenie SPUL-UC z dokładnością do dwóch miejsc po przecinku, SPUL-BC do jednego miejsca)</w:t>
      </w:r>
    </w:p>
    <w:p w14:paraId="21272351" w14:textId="77777777" w:rsidR="00BC7453" w:rsidRDefault="00BC7453">
      <w:pPr>
        <w:pStyle w:val="Nagwek1"/>
        <w:spacing w:before="77"/>
      </w:pPr>
    </w:p>
    <w:p w14:paraId="630092A2" w14:textId="161E3D6C" w:rsidR="00A40DAE" w:rsidRDefault="00836025">
      <w:pPr>
        <w:pStyle w:val="Nagwek1"/>
        <w:spacing w:before="77"/>
      </w:pPr>
      <w:r>
        <w:t>Spulchnianie gleby glebogryzarką zmechanizowaną</w:t>
      </w:r>
    </w:p>
    <w:p w14:paraId="28063D20" w14:textId="77777777" w:rsidR="00A40DAE" w:rsidRDefault="00A40DAE">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5C2E7815" w14:textId="77777777">
        <w:trPr>
          <w:trHeight w:val="1012"/>
        </w:trPr>
        <w:tc>
          <w:tcPr>
            <w:tcW w:w="670" w:type="dxa"/>
          </w:tcPr>
          <w:p w14:paraId="1263BA29" w14:textId="77777777" w:rsidR="00A40DAE" w:rsidRDefault="00836025">
            <w:pPr>
              <w:pStyle w:val="TableParagraph"/>
              <w:ind w:left="129" w:right="120"/>
              <w:jc w:val="center"/>
              <w:rPr>
                <w:b/>
                <w:i/>
              </w:rPr>
            </w:pPr>
            <w:r>
              <w:rPr>
                <w:b/>
                <w:i/>
              </w:rPr>
              <w:t>Nr</w:t>
            </w:r>
          </w:p>
        </w:tc>
        <w:tc>
          <w:tcPr>
            <w:tcW w:w="1794" w:type="dxa"/>
          </w:tcPr>
          <w:p w14:paraId="16E97FF4" w14:textId="77777777" w:rsidR="00A40DAE" w:rsidRDefault="00836025">
            <w:pPr>
              <w:pStyle w:val="TableParagraph"/>
              <w:ind w:left="109" w:right="265"/>
              <w:rPr>
                <w:b/>
                <w:i/>
              </w:rPr>
            </w:pPr>
            <w:r>
              <w:rPr>
                <w:b/>
                <w:i/>
              </w:rPr>
              <w:t>Kod czynności do rozliczenia</w:t>
            </w:r>
          </w:p>
        </w:tc>
        <w:tc>
          <w:tcPr>
            <w:tcW w:w="1702" w:type="dxa"/>
          </w:tcPr>
          <w:p w14:paraId="16DE6AF1"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DB954F9" w14:textId="77777777" w:rsidR="00A40DAE" w:rsidRDefault="00836025">
            <w:pPr>
              <w:pStyle w:val="TableParagraph"/>
              <w:spacing w:before="0"/>
              <w:ind w:left="0" w:right="95"/>
              <w:jc w:val="right"/>
              <w:rPr>
                <w:b/>
                <w:i/>
              </w:rPr>
            </w:pPr>
            <w:r>
              <w:rPr>
                <w:b/>
                <w:i/>
                <w:spacing w:val="-1"/>
              </w:rPr>
              <w:t>wyceny</w:t>
            </w:r>
          </w:p>
        </w:tc>
        <w:tc>
          <w:tcPr>
            <w:tcW w:w="3861" w:type="dxa"/>
          </w:tcPr>
          <w:p w14:paraId="79FDC1D9" w14:textId="77777777" w:rsidR="00A40DAE" w:rsidRDefault="00836025">
            <w:pPr>
              <w:pStyle w:val="TableParagraph"/>
              <w:rPr>
                <w:b/>
                <w:i/>
              </w:rPr>
            </w:pPr>
            <w:r>
              <w:rPr>
                <w:b/>
                <w:i/>
              </w:rPr>
              <w:t>Opis kodu czynności</w:t>
            </w:r>
          </w:p>
        </w:tc>
        <w:tc>
          <w:tcPr>
            <w:tcW w:w="1333" w:type="dxa"/>
          </w:tcPr>
          <w:p w14:paraId="1702A988" w14:textId="77777777" w:rsidR="00A40DAE" w:rsidRDefault="00836025">
            <w:pPr>
              <w:pStyle w:val="TableParagraph"/>
              <w:ind w:left="105" w:right="221"/>
              <w:rPr>
                <w:b/>
                <w:i/>
              </w:rPr>
            </w:pPr>
            <w:r>
              <w:rPr>
                <w:b/>
                <w:i/>
              </w:rPr>
              <w:t>Jednostka miary</w:t>
            </w:r>
          </w:p>
        </w:tc>
      </w:tr>
      <w:tr w:rsidR="00A40DAE" w14:paraId="5328DBD0" w14:textId="77777777">
        <w:trPr>
          <w:trHeight w:val="757"/>
        </w:trPr>
        <w:tc>
          <w:tcPr>
            <w:tcW w:w="670" w:type="dxa"/>
          </w:tcPr>
          <w:p w14:paraId="7DC1A7E0" w14:textId="77777777" w:rsidR="00A40DAE" w:rsidRDefault="00836025">
            <w:pPr>
              <w:pStyle w:val="TableParagraph"/>
              <w:spacing w:before="122"/>
              <w:ind w:left="126" w:right="120"/>
              <w:jc w:val="center"/>
            </w:pPr>
            <w:r>
              <w:t>82</w:t>
            </w:r>
          </w:p>
        </w:tc>
        <w:tc>
          <w:tcPr>
            <w:tcW w:w="1794" w:type="dxa"/>
          </w:tcPr>
          <w:p w14:paraId="09522BF2" w14:textId="77777777" w:rsidR="00A40DAE" w:rsidRDefault="00836025">
            <w:pPr>
              <w:pStyle w:val="TableParagraph"/>
              <w:spacing w:before="122"/>
              <w:ind w:left="109"/>
            </w:pPr>
            <w:r>
              <w:t>SPUL-GZ</w:t>
            </w:r>
          </w:p>
        </w:tc>
        <w:tc>
          <w:tcPr>
            <w:tcW w:w="1702" w:type="dxa"/>
          </w:tcPr>
          <w:p w14:paraId="306CA839" w14:textId="77777777" w:rsidR="00A40DAE" w:rsidRDefault="00836025">
            <w:pPr>
              <w:pStyle w:val="TableParagraph"/>
              <w:spacing w:before="122"/>
            </w:pPr>
            <w:r>
              <w:t>SPUL-GZ</w:t>
            </w:r>
          </w:p>
        </w:tc>
        <w:tc>
          <w:tcPr>
            <w:tcW w:w="3861" w:type="dxa"/>
          </w:tcPr>
          <w:p w14:paraId="537E6D38" w14:textId="77777777" w:rsidR="00A40DAE" w:rsidRDefault="00836025">
            <w:pPr>
              <w:pStyle w:val="TableParagraph"/>
              <w:spacing w:before="122"/>
              <w:ind w:right="562"/>
            </w:pPr>
            <w:r>
              <w:t>Spulchnianie gleby glebogryzarką zmechanizowaną</w:t>
            </w:r>
          </w:p>
        </w:tc>
        <w:tc>
          <w:tcPr>
            <w:tcW w:w="1333" w:type="dxa"/>
          </w:tcPr>
          <w:p w14:paraId="3430E75E" w14:textId="77777777" w:rsidR="00A40DAE" w:rsidRDefault="00836025">
            <w:pPr>
              <w:pStyle w:val="TableParagraph"/>
              <w:spacing w:before="122"/>
              <w:ind w:left="349" w:right="347"/>
              <w:jc w:val="center"/>
            </w:pPr>
            <w:r>
              <w:t>HA</w:t>
            </w:r>
          </w:p>
        </w:tc>
      </w:tr>
    </w:tbl>
    <w:p w14:paraId="61858C28" w14:textId="77777777" w:rsidR="00A40DAE" w:rsidRDefault="00836025">
      <w:pPr>
        <w:spacing w:before="119"/>
        <w:ind w:left="276"/>
        <w:rPr>
          <w:b/>
        </w:rPr>
      </w:pPr>
      <w:r>
        <w:rPr>
          <w:b/>
        </w:rPr>
        <w:t>Standard technologii prac obejmuje:</w:t>
      </w:r>
    </w:p>
    <w:p w14:paraId="5B5ED350" w14:textId="77777777" w:rsidR="00A40DAE" w:rsidRDefault="00836025">
      <w:pPr>
        <w:pStyle w:val="Akapitzlist"/>
        <w:numPr>
          <w:ilvl w:val="0"/>
          <w:numId w:val="11"/>
        </w:numPr>
        <w:tabs>
          <w:tab w:val="left" w:pos="996"/>
          <w:tab w:val="left" w:pos="997"/>
        </w:tabs>
        <w:spacing w:before="119" w:line="264" w:lineRule="exact"/>
        <w:ind w:hanging="361"/>
      </w:pPr>
      <w:r>
        <w:t>regulację</w:t>
      </w:r>
      <w:r>
        <w:rPr>
          <w:spacing w:val="-4"/>
        </w:rPr>
        <w:t xml:space="preserve"> </w:t>
      </w:r>
      <w:r>
        <w:t>sprzętu,</w:t>
      </w:r>
    </w:p>
    <w:p w14:paraId="5FDD9CC5" w14:textId="77777777" w:rsidR="00A40DAE" w:rsidRDefault="00836025">
      <w:pPr>
        <w:pStyle w:val="Akapitzlist"/>
        <w:numPr>
          <w:ilvl w:val="0"/>
          <w:numId w:val="11"/>
        </w:numPr>
        <w:tabs>
          <w:tab w:val="left" w:pos="996"/>
          <w:tab w:val="left" w:pos="997"/>
        </w:tabs>
        <w:spacing w:line="258" w:lineRule="exact"/>
        <w:ind w:hanging="361"/>
      </w:pPr>
      <w:r>
        <w:t>spulchnienie gleby na głębokość minimum ….</w:t>
      </w:r>
      <w:r>
        <w:rPr>
          <w:spacing w:val="-2"/>
        </w:rPr>
        <w:t xml:space="preserve"> </w:t>
      </w:r>
      <w:r>
        <w:t>cm,</w:t>
      </w:r>
    </w:p>
    <w:p w14:paraId="53D4234F" w14:textId="77777777" w:rsidR="00A40DAE" w:rsidRDefault="00836025">
      <w:pPr>
        <w:pStyle w:val="Akapitzlist"/>
        <w:numPr>
          <w:ilvl w:val="0"/>
          <w:numId w:val="11"/>
        </w:numPr>
        <w:tabs>
          <w:tab w:val="left" w:pos="996"/>
          <w:tab w:val="left" w:pos="997"/>
        </w:tabs>
        <w:spacing w:line="263" w:lineRule="exact"/>
        <w:ind w:hanging="361"/>
      </w:pPr>
      <w:r>
        <w:t>oczyszczenie i odstawienie</w:t>
      </w:r>
      <w:r>
        <w:rPr>
          <w:spacing w:val="-1"/>
        </w:rPr>
        <w:t xml:space="preserve"> </w:t>
      </w:r>
      <w:r>
        <w:t>sprzętu.</w:t>
      </w:r>
    </w:p>
    <w:p w14:paraId="0C5B5D34" w14:textId="77777777" w:rsidR="00A40DAE" w:rsidRDefault="00836025">
      <w:pPr>
        <w:pStyle w:val="Nagwek1"/>
        <w:spacing w:before="111"/>
      </w:pPr>
      <w:r>
        <w:t>Uwagi:</w:t>
      </w:r>
    </w:p>
    <w:p w14:paraId="28133CA7" w14:textId="77777777" w:rsidR="00A40DAE" w:rsidRDefault="00836025">
      <w:pPr>
        <w:pStyle w:val="Akapitzlist"/>
        <w:numPr>
          <w:ilvl w:val="0"/>
          <w:numId w:val="11"/>
        </w:numPr>
        <w:tabs>
          <w:tab w:val="left" w:pos="996"/>
          <w:tab w:val="left" w:pos="997"/>
        </w:tabs>
        <w:spacing w:before="121"/>
        <w:ind w:hanging="361"/>
      </w:pPr>
      <w:r>
        <w:t>sprzęt i narzędzia niezbędne do wykonania zabiegu zapewnia</w:t>
      </w:r>
      <w:r>
        <w:rPr>
          <w:spacing w:val="-14"/>
        </w:rPr>
        <w:t xml:space="preserve"> </w:t>
      </w:r>
      <w:r>
        <w:t>Wykonawca.</w:t>
      </w:r>
    </w:p>
    <w:p w14:paraId="050AA551" w14:textId="77777777" w:rsidR="00A40DAE" w:rsidRDefault="00836025">
      <w:pPr>
        <w:pStyle w:val="Nagwek1"/>
        <w:spacing w:before="109"/>
      </w:pPr>
      <w:r>
        <w:t>Procedura odbioru:</w:t>
      </w:r>
    </w:p>
    <w:p w14:paraId="0474D551" w14:textId="7AB20939" w:rsidR="00A40DAE" w:rsidRDefault="00836025">
      <w:pPr>
        <w:pStyle w:val="Tekstpodstawowy"/>
        <w:spacing w:before="121"/>
        <w:ind w:left="276" w:firstLine="0"/>
      </w:pPr>
      <w:r>
        <w:t>Odbi</w:t>
      </w:r>
      <w:r w:rsidR="009A4EA6">
        <w:t>ó</w:t>
      </w:r>
      <w:r>
        <w:t>r prac nastąpi poprzez:</w:t>
      </w:r>
    </w:p>
    <w:p w14:paraId="11284372" w14:textId="6A7F9F65" w:rsidR="00A40DAE" w:rsidRDefault="00836025">
      <w:pPr>
        <w:pStyle w:val="Akapitzlist"/>
        <w:numPr>
          <w:ilvl w:val="0"/>
          <w:numId w:val="11"/>
        </w:numPr>
        <w:tabs>
          <w:tab w:val="left" w:pos="997"/>
        </w:tabs>
        <w:spacing w:before="118" w:line="264" w:lineRule="exact"/>
        <w:ind w:hanging="361"/>
        <w:jc w:val="both"/>
      </w:pPr>
      <w:r>
        <w:t xml:space="preserve">zweryfikowanie </w:t>
      </w:r>
      <w:r>
        <w:rPr>
          <w:spacing w:val="-4"/>
        </w:rPr>
        <w:t>prawidłowo</w:t>
      </w:r>
      <w:r w:rsidR="009A4EA6">
        <w:rPr>
          <w:spacing w:val="-4"/>
        </w:rPr>
        <w:t>ś</w:t>
      </w:r>
      <w:r>
        <w:t xml:space="preserve">ci ich wykonania z opisem </w:t>
      </w:r>
      <w:r>
        <w:rPr>
          <w:spacing w:val="-3"/>
        </w:rPr>
        <w:t>czynno</w:t>
      </w:r>
      <w:r w:rsidR="009A4EA6">
        <w:rPr>
          <w:spacing w:val="-3"/>
        </w:rPr>
        <w:t>ś</w:t>
      </w:r>
      <w:r>
        <w:t>ci i</w:t>
      </w:r>
      <w:r>
        <w:rPr>
          <w:spacing w:val="33"/>
        </w:rPr>
        <w:t xml:space="preserve"> </w:t>
      </w:r>
      <w:r>
        <w:t>zleceniem,</w:t>
      </w:r>
    </w:p>
    <w:p w14:paraId="50B016AC" w14:textId="4AC77E31" w:rsidR="00A40DAE" w:rsidRDefault="00836025">
      <w:pPr>
        <w:pStyle w:val="Akapitzlist"/>
        <w:numPr>
          <w:ilvl w:val="0"/>
          <w:numId w:val="11"/>
        </w:numPr>
        <w:tabs>
          <w:tab w:val="left" w:pos="997"/>
        </w:tabs>
        <w:spacing w:line="235" w:lineRule="auto"/>
        <w:ind w:right="288"/>
        <w:jc w:val="both"/>
      </w:pPr>
      <w:r>
        <w:t xml:space="preserve">dokonanie pomiaru powierzchni wykonanego zabiegu (np. przy pomocy: dalmierza, </w:t>
      </w:r>
      <w:r>
        <w:rPr>
          <w:spacing w:val="-7"/>
        </w:rPr>
        <w:t>ta</w:t>
      </w:r>
      <w:r w:rsidR="009A4EA6">
        <w:rPr>
          <w:spacing w:val="-7"/>
        </w:rPr>
        <w:t>ś</w:t>
      </w:r>
      <w:r>
        <w:rPr>
          <w:spacing w:val="-18"/>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0E62AF69" w14:textId="77777777" w:rsidR="00A40DAE" w:rsidRDefault="00836025">
      <w:pPr>
        <w:pStyle w:val="Akapitzlist"/>
        <w:numPr>
          <w:ilvl w:val="0"/>
          <w:numId w:val="11"/>
        </w:numPr>
        <w:tabs>
          <w:tab w:val="left" w:pos="997"/>
        </w:tabs>
        <w:spacing w:before="2" w:line="237" w:lineRule="auto"/>
        <w:ind w:right="290"/>
        <w:jc w:val="both"/>
      </w:pPr>
      <w:r>
        <w:t>głębokość spulchnienia zostanie zweryfikowana w sposób jednoznacznie potwierdzający jakość wykonanych prac, poprzez wciskanie w spulchniony obszar odpowiedniej długości palika (pręta) o średnicy nie wpływającej na jakość</w:t>
      </w:r>
      <w:r>
        <w:rPr>
          <w:spacing w:val="-11"/>
        </w:rPr>
        <w:t xml:space="preserve"> </w:t>
      </w:r>
      <w:r>
        <w:t>pomiaru.</w:t>
      </w:r>
    </w:p>
    <w:p w14:paraId="7AF00A56" w14:textId="77777777" w:rsidR="00A40DAE" w:rsidRDefault="00836025">
      <w:pPr>
        <w:spacing w:before="117"/>
        <w:ind w:left="1032"/>
        <w:jc w:val="both"/>
        <w:rPr>
          <w:i/>
        </w:rPr>
      </w:pPr>
      <w:r>
        <w:rPr>
          <w:i/>
        </w:rPr>
        <w:t>(rozliczenie z dokładnością do dwóch miejsc po przecinku)</w:t>
      </w:r>
    </w:p>
    <w:p w14:paraId="7C2B9986" w14:textId="77777777" w:rsidR="00A40DAE" w:rsidRDefault="00836025">
      <w:pPr>
        <w:pStyle w:val="Nagwek1"/>
        <w:spacing w:before="193"/>
      </w:pPr>
      <w:r>
        <w:t>Wykonanie dołków świdrem ręcznym</w:t>
      </w:r>
    </w:p>
    <w:p w14:paraId="2FADA576" w14:textId="77777777" w:rsidR="00A40DAE" w:rsidRDefault="00A40DAE">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30FF007C" w14:textId="77777777">
        <w:trPr>
          <w:trHeight w:val="1014"/>
        </w:trPr>
        <w:tc>
          <w:tcPr>
            <w:tcW w:w="670" w:type="dxa"/>
          </w:tcPr>
          <w:p w14:paraId="33B17C68" w14:textId="77777777" w:rsidR="00A40DAE" w:rsidRDefault="00836025">
            <w:pPr>
              <w:pStyle w:val="TableParagraph"/>
              <w:spacing w:before="122"/>
              <w:ind w:left="129" w:right="120"/>
              <w:jc w:val="center"/>
              <w:rPr>
                <w:b/>
                <w:i/>
              </w:rPr>
            </w:pPr>
            <w:r>
              <w:rPr>
                <w:b/>
                <w:i/>
              </w:rPr>
              <w:t>Nr</w:t>
            </w:r>
          </w:p>
        </w:tc>
        <w:tc>
          <w:tcPr>
            <w:tcW w:w="1794" w:type="dxa"/>
          </w:tcPr>
          <w:p w14:paraId="3AFE61C5" w14:textId="77777777" w:rsidR="00A40DAE" w:rsidRDefault="00836025">
            <w:pPr>
              <w:pStyle w:val="TableParagraph"/>
              <w:spacing w:before="122"/>
              <w:ind w:left="109" w:right="265"/>
              <w:rPr>
                <w:b/>
                <w:i/>
              </w:rPr>
            </w:pPr>
            <w:r>
              <w:rPr>
                <w:b/>
                <w:i/>
              </w:rPr>
              <w:t>Kod czynności do rozliczenia</w:t>
            </w:r>
          </w:p>
        </w:tc>
        <w:tc>
          <w:tcPr>
            <w:tcW w:w="1702" w:type="dxa"/>
          </w:tcPr>
          <w:p w14:paraId="4BF9A10D" w14:textId="77777777" w:rsidR="00A40DAE" w:rsidRDefault="00836025">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2A44B6F" w14:textId="77777777" w:rsidR="00A40DAE" w:rsidRDefault="00836025">
            <w:pPr>
              <w:pStyle w:val="TableParagraph"/>
              <w:spacing w:before="0" w:line="256" w:lineRule="exact"/>
              <w:ind w:left="0" w:right="95"/>
              <w:jc w:val="right"/>
              <w:rPr>
                <w:b/>
                <w:i/>
              </w:rPr>
            </w:pPr>
            <w:r>
              <w:rPr>
                <w:b/>
                <w:i/>
                <w:spacing w:val="-1"/>
              </w:rPr>
              <w:t>wyceny</w:t>
            </w:r>
          </w:p>
        </w:tc>
        <w:tc>
          <w:tcPr>
            <w:tcW w:w="3861" w:type="dxa"/>
          </w:tcPr>
          <w:p w14:paraId="33EEC7C1" w14:textId="77777777" w:rsidR="00A40DAE" w:rsidRDefault="00836025">
            <w:pPr>
              <w:pStyle w:val="TableParagraph"/>
              <w:spacing w:before="122"/>
              <w:rPr>
                <w:b/>
                <w:i/>
              </w:rPr>
            </w:pPr>
            <w:r>
              <w:rPr>
                <w:b/>
                <w:i/>
              </w:rPr>
              <w:t>Opis kodu czynności</w:t>
            </w:r>
          </w:p>
        </w:tc>
        <w:tc>
          <w:tcPr>
            <w:tcW w:w="1333" w:type="dxa"/>
          </w:tcPr>
          <w:p w14:paraId="6A71F633" w14:textId="77777777" w:rsidR="00A40DAE" w:rsidRDefault="00836025">
            <w:pPr>
              <w:pStyle w:val="TableParagraph"/>
              <w:spacing w:before="122"/>
              <w:ind w:left="105" w:right="221"/>
              <w:rPr>
                <w:b/>
                <w:i/>
              </w:rPr>
            </w:pPr>
            <w:r>
              <w:rPr>
                <w:b/>
                <w:i/>
              </w:rPr>
              <w:t>Jednostka miary</w:t>
            </w:r>
          </w:p>
        </w:tc>
      </w:tr>
      <w:tr w:rsidR="00A40DAE" w14:paraId="29AAB7E0" w14:textId="77777777">
        <w:trPr>
          <w:trHeight w:val="1015"/>
        </w:trPr>
        <w:tc>
          <w:tcPr>
            <w:tcW w:w="670" w:type="dxa"/>
          </w:tcPr>
          <w:p w14:paraId="41C2557C" w14:textId="77777777" w:rsidR="00A40DAE" w:rsidRDefault="00836025">
            <w:pPr>
              <w:pStyle w:val="TableParagraph"/>
              <w:ind w:left="126" w:right="120"/>
              <w:jc w:val="center"/>
            </w:pPr>
            <w:r>
              <w:t>83</w:t>
            </w:r>
          </w:p>
        </w:tc>
        <w:tc>
          <w:tcPr>
            <w:tcW w:w="1794" w:type="dxa"/>
          </w:tcPr>
          <w:p w14:paraId="575657FA" w14:textId="77777777" w:rsidR="00A40DAE" w:rsidRDefault="00836025">
            <w:pPr>
              <w:pStyle w:val="TableParagraph"/>
              <w:ind w:left="109"/>
            </w:pPr>
            <w:r>
              <w:t>WYK-DOŁŚW</w:t>
            </w:r>
          </w:p>
        </w:tc>
        <w:tc>
          <w:tcPr>
            <w:tcW w:w="1702" w:type="dxa"/>
          </w:tcPr>
          <w:p w14:paraId="2679FB2C" w14:textId="77777777" w:rsidR="00A40DAE" w:rsidRDefault="00836025">
            <w:pPr>
              <w:pStyle w:val="TableParagraph"/>
            </w:pPr>
            <w:r>
              <w:t>WYK-DOŁŚW</w:t>
            </w:r>
          </w:p>
        </w:tc>
        <w:tc>
          <w:tcPr>
            <w:tcW w:w="3861" w:type="dxa"/>
          </w:tcPr>
          <w:p w14:paraId="30A5894C" w14:textId="77777777" w:rsidR="00A40DAE" w:rsidRDefault="00836025">
            <w:pPr>
              <w:pStyle w:val="TableParagraph"/>
              <w:ind w:right="161"/>
            </w:pPr>
            <w:r>
              <w:t>Wykonanie dołków świdrem ręcznym z napędem spalinowym (z pomocnikiem).</w:t>
            </w:r>
          </w:p>
        </w:tc>
        <w:tc>
          <w:tcPr>
            <w:tcW w:w="1333" w:type="dxa"/>
          </w:tcPr>
          <w:p w14:paraId="5990F8EE" w14:textId="77777777" w:rsidR="00A40DAE" w:rsidRDefault="00836025">
            <w:pPr>
              <w:pStyle w:val="TableParagraph"/>
              <w:ind w:left="350" w:right="346"/>
              <w:jc w:val="center"/>
            </w:pPr>
            <w:r>
              <w:t>TSZT</w:t>
            </w:r>
          </w:p>
        </w:tc>
      </w:tr>
      <w:tr w:rsidR="00A40DAE" w14:paraId="5A50149B" w14:textId="77777777">
        <w:trPr>
          <w:trHeight w:val="1012"/>
        </w:trPr>
        <w:tc>
          <w:tcPr>
            <w:tcW w:w="670" w:type="dxa"/>
          </w:tcPr>
          <w:p w14:paraId="155CD80E" w14:textId="77777777" w:rsidR="00A40DAE" w:rsidRDefault="00836025">
            <w:pPr>
              <w:pStyle w:val="TableParagraph"/>
              <w:ind w:left="126" w:right="120"/>
              <w:jc w:val="center"/>
            </w:pPr>
            <w:r>
              <w:lastRenderedPageBreak/>
              <w:t>84</w:t>
            </w:r>
          </w:p>
        </w:tc>
        <w:tc>
          <w:tcPr>
            <w:tcW w:w="1794" w:type="dxa"/>
          </w:tcPr>
          <w:p w14:paraId="25D95619" w14:textId="77777777" w:rsidR="00A40DAE" w:rsidRDefault="00836025">
            <w:pPr>
              <w:pStyle w:val="TableParagraph"/>
              <w:ind w:left="109"/>
            </w:pPr>
            <w:r>
              <w:t>WYK-DOŁŚS</w:t>
            </w:r>
          </w:p>
        </w:tc>
        <w:tc>
          <w:tcPr>
            <w:tcW w:w="1702" w:type="dxa"/>
          </w:tcPr>
          <w:p w14:paraId="1DC8BBB9" w14:textId="77777777" w:rsidR="00A40DAE" w:rsidRDefault="00836025">
            <w:pPr>
              <w:pStyle w:val="TableParagraph"/>
            </w:pPr>
            <w:r>
              <w:t>WYK-DOŁŚS</w:t>
            </w:r>
          </w:p>
        </w:tc>
        <w:tc>
          <w:tcPr>
            <w:tcW w:w="3861" w:type="dxa"/>
          </w:tcPr>
          <w:p w14:paraId="38D67C5A" w14:textId="77777777" w:rsidR="00A40DAE" w:rsidRDefault="00836025">
            <w:pPr>
              <w:pStyle w:val="TableParagraph"/>
              <w:ind w:right="602"/>
            </w:pPr>
            <w:r>
              <w:t>Wykonanie dołków pod sadzonki świdrem ręcznym z napędem spalinowym.</w:t>
            </w:r>
          </w:p>
        </w:tc>
        <w:tc>
          <w:tcPr>
            <w:tcW w:w="1333" w:type="dxa"/>
          </w:tcPr>
          <w:p w14:paraId="176D61DD" w14:textId="77777777" w:rsidR="00A40DAE" w:rsidRDefault="00836025">
            <w:pPr>
              <w:pStyle w:val="TableParagraph"/>
              <w:ind w:left="350" w:right="346"/>
              <w:jc w:val="center"/>
            </w:pPr>
            <w:r>
              <w:t>TSZT</w:t>
            </w:r>
          </w:p>
        </w:tc>
      </w:tr>
    </w:tbl>
    <w:p w14:paraId="4D33566C" w14:textId="77777777" w:rsidR="00A40DAE" w:rsidRDefault="00836025">
      <w:pPr>
        <w:spacing w:before="119"/>
        <w:ind w:left="276"/>
        <w:jc w:val="both"/>
        <w:rPr>
          <w:b/>
        </w:rPr>
      </w:pPr>
      <w:r>
        <w:rPr>
          <w:b/>
        </w:rPr>
        <w:t>Standard technologii prac</w:t>
      </w:r>
      <w:r>
        <w:rPr>
          <w:b/>
          <w:spacing w:val="-15"/>
        </w:rPr>
        <w:t xml:space="preserve"> </w:t>
      </w:r>
      <w:r>
        <w:rPr>
          <w:b/>
        </w:rPr>
        <w:t>obejmuje:</w:t>
      </w:r>
    </w:p>
    <w:p w14:paraId="45875E73" w14:textId="77777777" w:rsidR="00A40DAE" w:rsidRDefault="00836025">
      <w:pPr>
        <w:pStyle w:val="Akapitzlist"/>
        <w:numPr>
          <w:ilvl w:val="1"/>
          <w:numId w:val="16"/>
        </w:numPr>
        <w:tabs>
          <w:tab w:val="left" w:pos="997"/>
        </w:tabs>
        <w:spacing w:before="122"/>
        <w:ind w:right="293"/>
        <w:jc w:val="both"/>
      </w:pPr>
      <w:r>
        <w:t>ręczne</w:t>
      </w:r>
      <w:r>
        <w:rPr>
          <w:spacing w:val="-16"/>
        </w:rPr>
        <w:t xml:space="preserve"> </w:t>
      </w:r>
      <w:r>
        <w:t>wykonanie</w:t>
      </w:r>
      <w:r>
        <w:rPr>
          <w:spacing w:val="-15"/>
        </w:rPr>
        <w:t xml:space="preserve"> </w:t>
      </w:r>
      <w:r>
        <w:t>dołków</w:t>
      </w:r>
      <w:r>
        <w:rPr>
          <w:spacing w:val="-16"/>
        </w:rPr>
        <w:t xml:space="preserve"> </w:t>
      </w:r>
      <w:r>
        <w:t>przy</w:t>
      </w:r>
      <w:r>
        <w:rPr>
          <w:spacing w:val="-15"/>
        </w:rPr>
        <w:t xml:space="preserve"> </w:t>
      </w:r>
      <w:r>
        <w:t>pomocy</w:t>
      </w:r>
      <w:r>
        <w:rPr>
          <w:spacing w:val="-16"/>
        </w:rPr>
        <w:t xml:space="preserve"> </w:t>
      </w:r>
      <w:r>
        <w:t>świdra</w:t>
      </w:r>
      <w:r>
        <w:rPr>
          <w:spacing w:val="-13"/>
        </w:rPr>
        <w:t xml:space="preserve"> </w:t>
      </w:r>
      <w:r>
        <w:t>z</w:t>
      </w:r>
      <w:r>
        <w:rPr>
          <w:spacing w:val="-13"/>
        </w:rPr>
        <w:t xml:space="preserve"> </w:t>
      </w:r>
      <w:r>
        <w:t>napędem</w:t>
      </w:r>
      <w:r>
        <w:rPr>
          <w:spacing w:val="-14"/>
        </w:rPr>
        <w:t xml:space="preserve"> </w:t>
      </w:r>
      <w:r>
        <w:t>spalinowym</w:t>
      </w:r>
      <w:r>
        <w:rPr>
          <w:spacing w:val="-13"/>
        </w:rPr>
        <w:t xml:space="preserve"> </w:t>
      </w:r>
      <w:r>
        <w:t>(z</w:t>
      </w:r>
      <w:r>
        <w:rPr>
          <w:spacing w:val="-13"/>
        </w:rPr>
        <w:t xml:space="preserve"> </w:t>
      </w:r>
      <w:r>
        <w:t>pomocnikiem</w:t>
      </w:r>
      <w:r>
        <w:rPr>
          <w:spacing w:val="-15"/>
        </w:rPr>
        <w:t xml:space="preserve"> </w:t>
      </w:r>
      <w:r>
        <w:t>lub bez),</w:t>
      </w:r>
      <w:r>
        <w:rPr>
          <w:spacing w:val="-11"/>
        </w:rPr>
        <w:t xml:space="preserve"> </w:t>
      </w:r>
      <w:r>
        <w:t>w</w:t>
      </w:r>
      <w:r>
        <w:rPr>
          <w:spacing w:val="-11"/>
        </w:rPr>
        <w:t xml:space="preserve"> </w:t>
      </w:r>
      <w:r>
        <w:t>więźbie</w:t>
      </w:r>
      <w:r>
        <w:rPr>
          <w:spacing w:val="-10"/>
        </w:rPr>
        <w:t xml:space="preserve"> </w:t>
      </w:r>
      <w:r>
        <w:t>(odległości</w:t>
      </w:r>
      <w:r>
        <w:rPr>
          <w:spacing w:val="-10"/>
        </w:rPr>
        <w:t xml:space="preserve"> </w:t>
      </w:r>
      <w:r>
        <w:t>pomiędzy</w:t>
      </w:r>
      <w:r>
        <w:rPr>
          <w:spacing w:val="-13"/>
        </w:rPr>
        <w:t xml:space="preserve"> </w:t>
      </w:r>
      <w:r>
        <w:t>środkami</w:t>
      </w:r>
      <w:r>
        <w:rPr>
          <w:spacing w:val="-9"/>
        </w:rPr>
        <w:t xml:space="preserve"> </w:t>
      </w:r>
      <w:r>
        <w:t>sąsiednich</w:t>
      </w:r>
      <w:r>
        <w:rPr>
          <w:spacing w:val="-11"/>
        </w:rPr>
        <w:t xml:space="preserve"> </w:t>
      </w:r>
      <w:r>
        <w:t>dołków)</w:t>
      </w:r>
      <w:r>
        <w:rPr>
          <w:spacing w:val="-13"/>
        </w:rPr>
        <w:t xml:space="preserve"> </w:t>
      </w:r>
      <w:r>
        <w:t>lub</w:t>
      </w:r>
      <w:r>
        <w:rPr>
          <w:spacing w:val="-11"/>
        </w:rPr>
        <w:t xml:space="preserve"> </w:t>
      </w:r>
      <w:r>
        <w:t>ich</w:t>
      </w:r>
      <w:r>
        <w:rPr>
          <w:spacing w:val="-12"/>
        </w:rPr>
        <w:t xml:space="preserve"> </w:t>
      </w:r>
      <w:r>
        <w:t>ilości</w:t>
      </w:r>
      <w:r>
        <w:rPr>
          <w:spacing w:val="-10"/>
        </w:rPr>
        <w:t xml:space="preserve"> </w:t>
      </w:r>
      <w:r>
        <w:t>określonej w</w:t>
      </w:r>
      <w:r>
        <w:rPr>
          <w:spacing w:val="-2"/>
        </w:rPr>
        <w:t xml:space="preserve"> </w:t>
      </w:r>
      <w:r>
        <w:t>zleceniu,</w:t>
      </w:r>
    </w:p>
    <w:p w14:paraId="753F4D39" w14:textId="77777777" w:rsidR="00A40DAE" w:rsidRDefault="00836025">
      <w:pPr>
        <w:pStyle w:val="Akapitzlist"/>
        <w:numPr>
          <w:ilvl w:val="1"/>
          <w:numId w:val="16"/>
        </w:numPr>
        <w:tabs>
          <w:tab w:val="left" w:pos="997"/>
        </w:tabs>
        <w:spacing w:line="269" w:lineRule="exact"/>
        <w:ind w:hanging="361"/>
        <w:jc w:val="both"/>
      </w:pPr>
      <w:r>
        <w:t>WYK-DOŁŚW -głębokość dołka – ponad 50 cm, średnica dołka ponad 35</w:t>
      </w:r>
      <w:r>
        <w:rPr>
          <w:spacing w:val="-18"/>
        </w:rPr>
        <w:t xml:space="preserve"> </w:t>
      </w:r>
      <w:r>
        <w:t>cm</w:t>
      </w:r>
    </w:p>
    <w:p w14:paraId="18826FAE" w14:textId="77777777" w:rsidR="00A40DAE" w:rsidRDefault="00836025">
      <w:pPr>
        <w:pStyle w:val="Akapitzlist"/>
        <w:numPr>
          <w:ilvl w:val="1"/>
          <w:numId w:val="16"/>
        </w:numPr>
        <w:tabs>
          <w:tab w:val="left" w:pos="997"/>
        </w:tabs>
        <w:spacing w:before="1"/>
        <w:ind w:hanging="361"/>
        <w:jc w:val="both"/>
      </w:pPr>
      <w:r>
        <w:t>WYK-DOŁŚS -głębokość dołka – 20 do 40 cm średnica dołka 30</w:t>
      </w:r>
      <w:r>
        <w:rPr>
          <w:spacing w:val="-12"/>
        </w:rPr>
        <w:t xml:space="preserve"> </w:t>
      </w:r>
      <w:r>
        <w:t>cm.</w:t>
      </w:r>
    </w:p>
    <w:p w14:paraId="5F03364F" w14:textId="77777777" w:rsidR="00A40DAE" w:rsidRDefault="00836025">
      <w:pPr>
        <w:pStyle w:val="Nagwek1"/>
      </w:pPr>
      <w:r>
        <w:t>Uwagi:</w:t>
      </w:r>
    </w:p>
    <w:p w14:paraId="19475536" w14:textId="77777777" w:rsidR="00A40DAE" w:rsidRDefault="00836025">
      <w:pPr>
        <w:pStyle w:val="Akapitzlist"/>
        <w:numPr>
          <w:ilvl w:val="0"/>
          <w:numId w:val="11"/>
        </w:numPr>
        <w:tabs>
          <w:tab w:val="left" w:pos="996"/>
          <w:tab w:val="left" w:pos="997"/>
        </w:tabs>
        <w:spacing w:before="121"/>
        <w:ind w:hanging="361"/>
      </w:pPr>
      <w:r>
        <w:t>sprzęt i narzędzia niezbędne do wykonania zabiegu zapewnia</w:t>
      </w:r>
      <w:r>
        <w:rPr>
          <w:spacing w:val="-14"/>
        </w:rPr>
        <w:t xml:space="preserve"> </w:t>
      </w:r>
      <w:r>
        <w:t>Wykonawca.</w:t>
      </w:r>
    </w:p>
    <w:p w14:paraId="753DE97E" w14:textId="77777777" w:rsidR="00A40DAE" w:rsidRDefault="00836025">
      <w:pPr>
        <w:pStyle w:val="Nagwek1"/>
        <w:spacing w:before="77"/>
        <w:jc w:val="both"/>
      </w:pPr>
      <w:r>
        <w:t>Procedura odbioru:</w:t>
      </w:r>
    </w:p>
    <w:p w14:paraId="63337657" w14:textId="77777777" w:rsidR="00A40DAE" w:rsidRDefault="00836025">
      <w:pPr>
        <w:pStyle w:val="Akapitzlist"/>
        <w:numPr>
          <w:ilvl w:val="0"/>
          <w:numId w:val="11"/>
        </w:numPr>
        <w:tabs>
          <w:tab w:val="left" w:pos="997"/>
        </w:tabs>
        <w:spacing w:before="121"/>
        <w:ind w:right="289"/>
        <w:jc w:val="both"/>
      </w:pPr>
      <w:r>
        <w:t>odbiór prac nastąpi poprzez zweryfikowanie prawidłowości ich wykonania z opisem czynności i zleceniem oraz określenie ilości wykonanych dołków poprzez ich policzenie na powierzchniach</w:t>
      </w:r>
      <w:r>
        <w:rPr>
          <w:spacing w:val="-10"/>
        </w:rPr>
        <w:t xml:space="preserve"> </w:t>
      </w:r>
      <w:r>
        <w:t>próbnych</w:t>
      </w:r>
      <w:r>
        <w:rPr>
          <w:spacing w:val="-12"/>
        </w:rPr>
        <w:t xml:space="preserve"> </w:t>
      </w:r>
      <w:r>
        <w:t>nie</w:t>
      </w:r>
      <w:r>
        <w:rPr>
          <w:spacing w:val="-9"/>
        </w:rPr>
        <w:t xml:space="preserve"> </w:t>
      </w:r>
      <w:r>
        <w:t>mniejszych</w:t>
      </w:r>
      <w:r>
        <w:rPr>
          <w:spacing w:val="-10"/>
        </w:rPr>
        <w:t xml:space="preserve"> </w:t>
      </w:r>
      <w:r>
        <w:t>niż</w:t>
      </w:r>
      <w:r>
        <w:rPr>
          <w:spacing w:val="-12"/>
        </w:rPr>
        <w:t xml:space="preserve"> </w:t>
      </w:r>
      <w:r>
        <w:t>2</w:t>
      </w:r>
      <w:r>
        <w:rPr>
          <w:spacing w:val="-9"/>
        </w:rPr>
        <w:t xml:space="preserve"> </w:t>
      </w:r>
      <w:r>
        <w:t>ary</w:t>
      </w:r>
      <w:r>
        <w:rPr>
          <w:spacing w:val="-11"/>
        </w:rPr>
        <w:t xml:space="preserve"> </w:t>
      </w:r>
      <w:r>
        <w:t>na</w:t>
      </w:r>
      <w:r>
        <w:rPr>
          <w:spacing w:val="-9"/>
        </w:rPr>
        <w:t xml:space="preserve"> </w:t>
      </w:r>
      <w:r>
        <w:t>każdy</w:t>
      </w:r>
      <w:r>
        <w:rPr>
          <w:spacing w:val="-11"/>
        </w:rPr>
        <w:t xml:space="preserve"> </w:t>
      </w:r>
      <w:r>
        <w:t>rozpoczęty</w:t>
      </w:r>
      <w:r>
        <w:rPr>
          <w:spacing w:val="-11"/>
        </w:rPr>
        <w:t xml:space="preserve"> </w:t>
      </w:r>
      <w:r>
        <w:t>HA</w:t>
      </w:r>
      <w:r>
        <w:rPr>
          <w:spacing w:val="-10"/>
        </w:rPr>
        <w:t xml:space="preserve"> </w:t>
      </w:r>
      <w:r>
        <w:t>i</w:t>
      </w:r>
      <w:r>
        <w:rPr>
          <w:spacing w:val="-9"/>
        </w:rPr>
        <w:t xml:space="preserve"> </w:t>
      </w:r>
      <w:r>
        <w:t>odniesienie</w:t>
      </w:r>
      <w:r>
        <w:rPr>
          <w:spacing w:val="-9"/>
        </w:rPr>
        <w:t xml:space="preserve"> </w:t>
      </w:r>
      <w:r>
        <w:t>tej ilości do całej powierzchni, na której wykonywano przygotowanie gleby w dołki. Oznaczenie powierzchni próbnych – na żądanie stron. Dopuszcza się tolerancję +/- 10% w ilości</w:t>
      </w:r>
      <w:r>
        <w:rPr>
          <w:spacing w:val="-5"/>
        </w:rPr>
        <w:t xml:space="preserve"> </w:t>
      </w:r>
      <w:r>
        <w:t>wykonanych</w:t>
      </w:r>
      <w:r>
        <w:rPr>
          <w:spacing w:val="-5"/>
        </w:rPr>
        <w:t xml:space="preserve"> </w:t>
      </w:r>
      <w:r>
        <w:t>dołków</w:t>
      </w:r>
      <w:r>
        <w:rPr>
          <w:spacing w:val="-6"/>
        </w:rPr>
        <w:t xml:space="preserve"> </w:t>
      </w:r>
      <w:r>
        <w:t>w</w:t>
      </w:r>
      <w:r>
        <w:rPr>
          <w:spacing w:val="-7"/>
        </w:rPr>
        <w:t xml:space="preserve"> </w:t>
      </w:r>
      <w:r>
        <w:t>stosunku</w:t>
      </w:r>
      <w:r>
        <w:rPr>
          <w:spacing w:val="-7"/>
        </w:rPr>
        <w:t xml:space="preserve"> </w:t>
      </w:r>
      <w:r>
        <w:t>do</w:t>
      </w:r>
      <w:r>
        <w:rPr>
          <w:spacing w:val="-7"/>
        </w:rPr>
        <w:t xml:space="preserve"> </w:t>
      </w:r>
      <w:r>
        <w:t>ilości</w:t>
      </w:r>
      <w:r>
        <w:rPr>
          <w:spacing w:val="-5"/>
        </w:rPr>
        <w:t xml:space="preserve"> </w:t>
      </w:r>
      <w:r>
        <w:t>podanej</w:t>
      </w:r>
      <w:r>
        <w:rPr>
          <w:spacing w:val="-6"/>
        </w:rPr>
        <w:t xml:space="preserve"> </w:t>
      </w:r>
      <w:r>
        <w:t>w</w:t>
      </w:r>
      <w:r>
        <w:rPr>
          <w:spacing w:val="-6"/>
        </w:rPr>
        <w:t xml:space="preserve"> </w:t>
      </w:r>
      <w:r>
        <w:t>zleceniu</w:t>
      </w:r>
      <w:r>
        <w:rPr>
          <w:spacing w:val="-5"/>
        </w:rPr>
        <w:t xml:space="preserve"> </w:t>
      </w:r>
      <w:r>
        <w:t>(nie</w:t>
      </w:r>
      <w:r>
        <w:rPr>
          <w:spacing w:val="-6"/>
        </w:rPr>
        <w:t xml:space="preserve"> </w:t>
      </w:r>
      <w:r>
        <w:t>dotyczy</w:t>
      </w:r>
      <w:r>
        <w:rPr>
          <w:spacing w:val="-8"/>
        </w:rPr>
        <w:t xml:space="preserve"> </w:t>
      </w:r>
      <w:r>
        <w:t>sytuacji,</w:t>
      </w:r>
      <w:r>
        <w:rPr>
          <w:spacing w:val="-5"/>
        </w:rPr>
        <w:t xml:space="preserve"> </w:t>
      </w:r>
      <w:r>
        <w:t>w których różnica ilości wynika z braku możliwości wykonania z przyczyn obiektywnych np. lokalizacja pniaków, lokalne zabagnienia itp.) Na podstawie pomiaru wykonanego na powierzchniach próbnych określana jest również więźba wykonanych dołków. Dopuszcza się</w:t>
      </w:r>
      <w:r>
        <w:rPr>
          <w:spacing w:val="-10"/>
        </w:rPr>
        <w:t xml:space="preserve"> </w:t>
      </w:r>
      <w:r>
        <w:t>tolerancję</w:t>
      </w:r>
      <w:r>
        <w:rPr>
          <w:spacing w:val="-9"/>
        </w:rPr>
        <w:t xml:space="preserve"> </w:t>
      </w:r>
      <w:r>
        <w:t>+/-</w:t>
      </w:r>
      <w:r>
        <w:rPr>
          <w:spacing w:val="-7"/>
        </w:rPr>
        <w:t xml:space="preserve"> </w:t>
      </w:r>
      <w:r>
        <w:t>10%</w:t>
      </w:r>
      <w:r>
        <w:rPr>
          <w:spacing w:val="-10"/>
        </w:rPr>
        <w:t xml:space="preserve"> </w:t>
      </w:r>
      <w:r>
        <w:t>w</w:t>
      </w:r>
      <w:r>
        <w:rPr>
          <w:spacing w:val="-12"/>
        </w:rPr>
        <w:t xml:space="preserve"> </w:t>
      </w:r>
      <w:r>
        <w:t>wykonaniu</w:t>
      </w:r>
      <w:r>
        <w:rPr>
          <w:spacing w:val="-8"/>
        </w:rPr>
        <w:t xml:space="preserve"> </w:t>
      </w:r>
      <w:r>
        <w:t>w</w:t>
      </w:r>
      <w:r>
        <w:rPr>
          <w:spacing w:val="-9"/>
        </w:rPr>
        <w:t xml:space="preserve"> </w:t>
      </w:r>
      <w:r>
        <w:t>stosunku</w:t>
      </w:r>
      <w:r>
        <w:rPr>
          <w:spacing w:val="-10"/>
        </w:rPr>
        <w:t xml:space="preserve"> </w:t>
      </w:r>
      <w:r>
        <w:t>do</w:t>
      </w:r>
      <w:r>
        <w:rPr>
          <w:spacing w:val="-11"/>
        </w:rPr>
        <w:t xml:space="preserve"> </w:t>
      </w:r>
      <w:r>
        <w:t>więźby</w:t>
      </w:r>
      <w:r>
        <w:rPr>
          <w:spacing w:val="-10"/>
        </w:rPr>
        <w:t xml:space="preserve"> </w:t>
      </w:r>
      <w:r>
        <w:t>podanej</w:t>
      </w:r>
      <w:r>
        <w:rPr>
          <w:spacing w:val="-10"/>
        </w:rPr>
        <w:t xml:space="preserve"> </w:t>
      </w:r>
      <w:r>
        <w:t>w</w:t>
      </w:r>
      <w:r>
        <w:rPr>
          <w:spacing w:val="-11"/>
        </w:rPr>
        <w:t xml:space="preserve"> </w:t>
      </w:r>
      <w:r>
        <w:t>zleceniu</w:t>
      </w:r>
      <w:r>
        <w:rPr>
          <w:spacing w:val="-9"/>
        </w:rPr>
        <w:t xml:space="preserve"> </w:t>
      </w:r>
      <w:r>
        <w:t>(nie</w:t>
      </w:r>
      <w:r>
        <w:rPr>
          <w:spacing w:val="-9"/>
        </w:rPr>
        <w:t xml:space="preserve"> </w:t>
      </w:r>
      <w:r>
        <w:t>dotyczy sytuacji, w których nieregularność wynika z braku możliwości jej utrzymania z przyczyn obiektywnych np. pniaki, zabagnienia</w:t>
      </w:r>
      <w:r>
        <w:rPr>
          <w:spacing w:val="-4"/>
        </w:rPr>
        <w:t xml:space="preserve"> </w:t>
      </w:r>
      <w:r>
        <w:t>itp.)</w:t>
      </w:r>
    </w:p>
    <w:p w14:paraId="484FD347" w14:textId="77777777" w:rsidR="00A40DAE" w:rsidRDefault="00836025">
      <w:pPr>
        <w:spacing w:before="112"/>
        <w:ind w:left="984"/>
        <w:jc w:val="both"/>
        <w:rPr>
          <w:i/>
        </w:rPr>
      </w:pPr>
      <w:r>
        <w:rPr>
          <w:i/>
        </w:rPr>
        <w:t>(rozliczenie z dokładnością do dwóch miejsc po przecinku)</w:t>
      </w:r>
    </w:p>
    <w:p w14:paraId="3969254F" w14:textId="77777777" w:rsidR="00A40DAE" w:rsidRDefault="00A40DAE">
      <w:pPr>
        <w:pStyle w:val="Tekstpodstawowy"/>
        <w:ind w:left="0" w:firstLine="0"/>
        <w:rPr>
          <w:i/>
          <w:sz w:val="26"/>
        </w:rPr>
      </w:pPr>
    </w:p>
    <w:p w14:paraId="11C90B5D" w14:textId="77777777" w:rsidR="00A40DAE" w:rsidRDefault="00836025">
      <w:pPr>
        <w:pStyle w:val="Nagwek1"/>
        <w:spacing w:before="193"/>
        <w:jc w:val="both"/>
      </w:pPr>
      <w:r>
        <w:t>Wykonanie dołków świdrem zawieszanym na ciągniku</w:t>
      </w:r>
    </w:p>
    <w:p w14:paraId="68C5A315" w14:textId="77777777" w:rsidR="00A40DAE" w:rsidRDefault="00A40DAE">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08847A3D" w14:textId="77777777">
        <w:trPr>
          <w:trHeight w:val="1014"/>
        </w:trPr>
        <w:tc>
          <w:tcPr>
            <w:tcW w:w="670" w:type="dxa"/>
          </w:tcPr>
          <w:p w14:paraId="010E5498" w14:textId="77777777" w:rsidR="00A40DAE" w:rsidRDefault="00836025">
            <w:pPr>
              <w:pStyle w:val="TableParagraph"/>
              <w:ind w:left="129" w:right="120"/>
              <w:jc w:val="center"/>
              <w:rPr>
                <w:b/>
                <w:i/>
              </w:rPr>
            </w:pPr>
            <w:r>
              <w:rPr>
                <w:b/>
                <w:i/>
              </w:rPr>
              <w:t>Nr</w:t>
            </w:r>
          </w:p>
        </w:tc>
        <w:tc>
          <w:tcPr>
            <w:tcW w:w="1794" w:type="dxa"/>
          </w:tcPr>
          <w:p w14:paraId="1DCFF747" w14:textId="77777777" w:rsidR="00A40DAE" w:rsidRDefault="00836025">
            <w:pPr>
              <w:pStyle w:val="TableParagraph"/>
              <w:ind w:left="109" w:right="265"/>
              <w:rPr>
                <w:b/>
                <w:i/>
              </w:rPr>
            </w:pPr>
            <w:r>
              <w:rPr>
                <w:b/>
                <w:i/>
              </w:rPr>
              <w:t>Kod czynności do rozliczenia</w:t>
            </w:r>
          </w:p>
        </w:tc>
        <w:tc>
          <w:tcPr>
            <w:tcW w:w="1702" w:type="dxa"/>
          </w:tcPr>
          <w:p w14:paraId="4E4E3124"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8C008F6" w14:textId="77777777" w:rsidR="00A40DAE" w:rsidRDefault="00836025">
            <w:pPr>
              <w:pStyle w:val="TableParagraph"/>
              <w:spacing w:before="0"/>
              <w:ind w:left="0" w:right="95"/>
              <w:jc w:val="right"/>
              <w:rPr>
                <w:b/>
                <w:i/>
              </w:rPr>
            </w:pPr>
            <w:r>
              <w:rPr>
                <w:b/>
                <w:i/>
                <w:spacing w:val="-1"/>
              </w:rPr>
              <w:t>wyceny</w:t>
            </w:r>
          </w:p>
        </w:tc>
        <w:tc>
          <w:tcPr>
            <w:tcW w:w="3861" w:type="dxa"/>
          </w:tcPr>
          <w:p w14:paraId="6A247D1D" w14:textId="77777777" w:rsidR="00A40DAE" w:rsidRDefault="00836025">
            <w:pPr>
              <w:pStyle w:val="TableParagraph"/>
              <w:rPr>
                <w:b/>
                <w:i/>
              </w:rPr>
            </w:pPr>
            <w:r>
              <w:rPr>
                <w:b/>
                <w:i/>
              </w:rPr>
              <w:t>Opis kodu czynności</w:t>
            </w:r>
          </w:p>
        </w:tc>
        <w:tc>
          <w:tcPr>
            <w:tcW w:w="1333" w:type="dxa"/>
          </w:tcPr>
          <w:p w14:paraId="14E0A0C6" w14:textId="77777777" w:rsidR="00A40DAE" w:rsidRDefault="00836025">
            <w:pPr>
              <w:pStyle w:val="TableParagraph"/>
              <w:ind w:left="105" w:right="221"/>
              <w:rPr>
                <w:b/>
                <w:i/>
              </w:rPr>
            </w:pPr>
            <w:r>
              <w:rPr>
                <w:b/>
                <w:i/>
              </w:rPr>
              <w:t>Jednostka miary</w:t>
            </w:r>
          </w:p>
        </w:tc>
      </w:tr>
      <w:tr w:rsidR="00A40DAE" w14:paraId="0CB82ED3" w14:textId="77777777">
        <w:trPr>
          <w:trHeight w:val="623"/>
        </w:trPr>
        <w:tc>
          <w:tcPr>
            <w:tcW w:w="670" w:type="dxa"/>
          </w:tcPr>
          <w:p w14:paraId="5D523360" w14:textId="77777777" w:rsidR="00A40DAE" w:rsidRDefault="00836025">
            <w:pPr>
              <w:pStyle w:val="TableParagraph"/>
              <w:ind w:left="126" w:right="120"/>
              <w:jc w:val="center"/>
            </w:pPr>
            <w:r>
              <w:t>85</w:t>
            </w:r>
          </w:p>
        </w:tc>
        <w:tc>
          <w:tcPr>
            <w:tcW w:w="1794" w:type="dxa"/>
          </w:tcPr>
          <w:p w14:paraId="3589D313" w14:textId="77777777" w:rsidR="00A40DAE" w:rsidRDefault="00836025">
            <w:pPr>
              <w:pStyle w:val="TableParagraph"/>
              <w:ind w:left="109"/>
            </w:pPr>
            <w:r>
              <w:t>WYK-DOL-C</w:t>
            </w:r>
          </w:p>
        </w:tc>
        <w:tc>
          <w:tcPr>
            <w:tcW w:w="1702" w:type="dxa"/>
          </w:tcPr>
          <w:p w14:paraId="03735AA5" w14:textId="77777777" w:rsidR="00A40DAE" w:rsidRDefault="00836025">
            <w:pPr>
              <w:pStyle w:val="TableParagraph"/>
            </w:pPr>
            <w:r>
              <w:t>WYK-DOL-C</w:t>
            </w:r>
          </w:p>
        </w:tc>
        <w:tc>
          <w:tcPr>
            <w:tcW w:w="3861" w:type="dxa"/>
          </w:tcPr>
          <w:p w14:paraId="7B691E24" w14:textId="77777777" w:rsidR="00A40DAE" w:rsidRDefault="00836025">
            <w:pPr>
              <w:pStyle w:val="TableParagraph"/>
            </w:pPr>
            <w:r>
              <w:t>Wykonanie dołków świdrem.</w:t>
            </w:r>
          </w:p>
        </w:tc>
        <w:tc>
          <w:tcPr>
            <w:tcW w:w="1333" w:type="dxa"/>
          </w:tcPr>
          <w:p w14:paraId="0AB63FBF" w14:textId="77777777" w:rsidR="00A40DAE" w:rsidRDefault="00836025">
            <w:pPr>
              <w:pStyle w:val="TableParagraph"/>
              <w:ind w:left="419"/>
            </w:pPr>
            <w:r>
              <w:t>TSZT</w:t>
            </w:r>
          </w:p>
        </w:tc>
      </w:tr>
    </w:tbl>
    <w:p w14:paraId="10E8FD1E" w14:textId="77777777" w:rsidR="00A40DAE" w:rsidRDefault="00836025">
      <w:pPr>
        <w:spacing w:before="120"/>
        <w:ind w:left="276"/>
        <w:rPr>
          <w:b/>
        </w:rPr>
      </w:pPr>
      <w:r>
        <w:rPr>
          <w:b/>
        </w:rPr>
        <w:t>Standard technologii prac obejmuje:</w:t>
      </w:r>
    </w:p>
    <w:p w14:paraId="55431EAC" w14:textId="77777777" w:rsidR="00A40DAE" w:rsidRDefault="00836025">
      <w:pPr>
        <w:pStyle w:val="Akapitzlist"/>
        <w:numPr>
          <w:ilvl w:val="1"/>
          <w:numId w:val="16"/>
        </w:numPr>
        <w:tabs>
          <w:tab w:val="left" w:pos="996"/>
          <w:tab w:val="left" w:pos="997"/>
        </w:tabs>
        <w:spacing w:before="121"/>
        <w:ind w:right="292"/>
      </w:pPr>
      <w:r>
        <w:t>wykonanie dołków przy pomocy świdra zawieszanego na ciągniku, w więźbie (odległości pomiędzy środkami sąsiednich dołków) lub ich ilości określonej w</w:t>
      </w:r>
      <w:r>
        <w:rPr>
          <w:spacing w:val="-15"/>
        </w:rPr>
        <w:t xml:space="preserve"> </w:t>
      </w:r>
      <w:r>
        <w:t>zleceniu,</w:t>
      </w:r>
    </w:p>
    <w:p w14:paraId="0AFC7DDC" w14:textId="77777777" w:rsidR="00A40DAE" w:rsidRDefault="00836025">
      <w:pPr>
        <w:pStyle w:val="Akapitzlist"/>
        <w:numPr>
          <w:ilvl w:val="1"/>
          <w:numId w:val="16"/>
        </w:numPr>
        <w:tabs>
          <w:tab w:val="left" w:pos="996"/>
          <w:tab w:val="left" w:pos="997"/>
        </w:tabs>
        <w:spacing w:line="269" w:lineRule="exact"/>
        <w:ind w:hanging="361"/>
      </w:pPr>
      <w:r>
        <w:t>głębokość dołka 60 cm (+/- 5 cm),</w:t>
      </w:r>
    </w:p>
    <w:p w14:paraId="13751E71" w14:textId="77777777" w:rsidR="00A40DAE" w:rsidRDefault="00836025">
      <w:pPr>
        <w:pStyle w:val="Akapitzlist"/>
        <w:numPr>
          <w:ilvl w:val="1"/>
          <w:numId w:val="16"/>
        </w:numPr>
        <w:tabs>
          <w:tab w:val="left" w:pos="996"/>
          <w:tab w:val="left" w:pos="997"/>
        </w:tabs>
        <w:spacing w:line="269" w:lineRule="exact"/>
        <w:ind w:hanging="361"/>
      </w:pPr>
      <w:r>
        <w:t>średnica dołka powyżej 25</w:t>
      </w:r>
      <w:r>
        <w:rPr>
          <w:spacing w:val="-3"/>
        </w:rPr>
        <w:t xml:space="preserve"> </w:t>
      </w:r>
      <w:r>
        <w:t>cm.</w:t>
      </w:r>
    </w:p>
    <w:p w14:paraId="0F1D8D66" w14:textId="77777777" w:rsidR="00A40DAE" w:rsidRDefault="00836025">
      <w:pPr>
        <w:pStyle w:val="Nagwek1"/>
        <w:spacing w:before="121"/>
      </w:pPr>
      <w:r>
        <w:t>Uwagi:</w:t>
      </w:r>
    </w:p>
    <w:p w14:paraId="7BC64C4E" w14:textId="77777777" w:rsidR="00A40DAE" w:rsidRDefault="00836025">
      <w:pPr>
        <w:pStyle w:val="Akapitzlist"/>
        <w:numPr>
          <w:ilvl w:val="0"/>
          <w:numId w:val="11"/>
        </w:numPr>
        <w:tabs>
          <w:tab w:val="left" w:pos="996"/>
          <w:tab w:val="left" w:pos="997"/>
        </w:tabs>
        <w:spacing w:before="119"/>
        <w:ind w:hanging="361"/>
      </w:pPr>
      <w:r>
        <w:t>sprzęt i narzędzia niezbędne do wykonania zabiegu zapewnia</w:t>
      </w:r>
      <w:r>
        <w:rPr>
          <w:spacing w:val="-11"/>
        </w:rPr>
        <w:t xml:space="preserve"> </w:t>
      </w:r>
      <w:r>
        <w:t>Wykonawca.</w:t>
      </w:r>
    </w:p>
    <w:p w14:paraId="016A4CC4" w14:textId="77777777" w:rsidR="00A40DAE" w:rsidRDefault="00836025">
      <w:pPr>
        <w:pStyle w:val="Nagwek1"/>
        <w:spacing w:before="111"/>
      </w:pPr>
      <w:r>
        <w:t>Procedura odbioru:</w:t>
      </w:r>
    </w:p>
    <w:p w14:paraId="6D7C7063" w14:textId="77777777" w:rsidR="00BC7453" w:rsidRDefault="00836025">
      <w:pPr>
        <w:pStyle w:val="Akapitzlist"/>
        <w:numPr>
          <w:ilvl w:val="0"/>
          <w:numId w:val="11"/>
        </w:numPr>
        <w:tabs>
          <w:tab w:val="left" w:pos="997"/>
        </w:tabs>
        <w:spacing w:before="118"/>
        <w:ind w:right="287"/>
        <w:jc w:val="both"/>
      </w:pPr>
      <w:r>
        <w:t>odbiór prac nastąpi poprzez zweryfikowanie prawidłowości ich wykonania z opisem czynności i zleceniem oraz określenie ilości wykonanych dołków poprzez ich policzenie na powierzchniach</w:t>
      </w:r>
      <w:r>
        <w:rPr>
          <w:spacing w:val="-10"/>
        </w:rPr>
        <w:t xml:space="preserve"> </w:t>
      </w:r>
      <w:r>
        <w:t>próbnych</w:t>
      </w:r>
      <w:r>
        <w:rPr>
          <w:spacing w:val="-12"/>
        </w:rPr>
        <w:t xml:space="preserve"> </w:t>
      </w:r>
      <w:r>
        <w:t>nie</w:t>
      </w:r>
      <w:r>
        <w:rPr>
          <w:spacing w:val="-9"/>
        </w:rPr>
        <w:t xml:space="preserve"> </w:t>
      </w:r>
      <w:r>
        <w:t>mniejszych</w:t>
      </w:r>
      <w:r>
        <w:rPr>
          <w:spacing w:val="-10"/>
        </w:rPr>
        <w:t xml:space="preserve"> </w:t>
      </w:r>
      <w:r>
        <w:t>niż</w:t>
      </w:r>
      <w:r>
        <w:rPr>
          <w:spacing w:val="-11"/>
        </w:rPr>
        <w:t xml:space="preserve"> </w:t>
      </w:r>
      <w:r>
        <w:t>2</w:t>
      </w:r>
      <w:r>
        <w:rPr>
          <w:spacing w:val="-10"/>
        </w:rPr>
        <w:t xml:space="preserve"> </w:t>
      </w:r>
      <w:r>
        <w:t>ary</w:t>
      </w:r>
      <w:r>
        <w:rPr>
          <w:spacing w:val="-8"/>
        </w:rPr>
        <w:t xml:space="preserve"> </w:t>
      </w:r>
      <w:r>
        <w:t>na</w:t>
      </w:r>
      <w:r>
        <w:rPr>
          <w:spacing w:val="-9"/>
        </w:rPr>
        <w:t xml:space="preserve"> </w:t>
      </w:r>
      <w:r>
        <w:t>każdy</w:t>
      </w:r>
      <w:r>
        <w:rPr>
          <w:spacing w:val="-11"/>
        </w:rPr>
        <w:t xml:space="preserve"> </w:t>
      </w:r>
      <w:r>
        <w:t>rozpoczęty</w:t>
      </w:r>
      <w:r>
        <w:rPr>
          <w:spacing w:val="-11"/>
        </w:rPr>
        <w:t xml:space="preserve"> </w:t>
      </w:r>
      <w:r>
        <w:t>HA</w:t>
      </w:r>
      <w:r>
        <w:rPr>
          <w:spacing w:val="-10"/>
        </w:rPr>
        <w:t xml:space="preserve"> </w:t>
      </w:r>
      <w:r>
        <w:t>i</w:t>
      </w:r>
      <w:r>
        <w:rPr>
          <w:spacing w:val="-9"/>
        </w:rPr>
        <w:t xml:space="preserve"> </w:t>
      </w:r>
      <w:r>
        <w:t>odniesienie</w:t>
      </w:r>
      <w:r>
        <w:rPr>
          <w:spacing w:val="-10"/>
        </w:rPr>
        <w:t xml:space="preserve"> </w:t>
      </w:r>
      <w:r>
        <w:t>tej ilości do całej powierzchni, na której wykonywano przygotowanie gleby w dołki. Oznaczenie powierzchni próbnych – na żądanie stron. Dopuszcza się tolerancję +/- 10% w ilości</w:t>
      </w:r>
      <w:r>
        <w:rPr>
          <w:spacing w:val="-5"/>
        </w:rPr>
        <w:t xml:space="preserve"> </w:t>
      </w:r>
      <w:r>
        <w:t>wykonanych</w:t>
      </w:r>
      <w:r>
        <w:rPr>
          <w:spacing w:val="-5"/>
        </w:rPr>
        <w:t xml:space="preserve"> </w:t>
      </w:r>
      <w:r>
        <w:t>dołków</w:t>
      </w:r>
      <w:r>
        <w:rPr>
          <w:spacing w:val="-6"/>
        </w:rPr>
        <w:t xml:space="preserve"> </w:t>
      </w:r>
      <w:r>
        <w:t>w</w:t>
      </w:r>
      <w:r>
        <w:rPr>
          <w:spacing w:val="-6"/>
        </w:rPr>
        <w:t xml:space="preserve"> </w:t>
      </w:r>
      <w:r>
        <w:t>stosunku</w:t>
      </w:r>
      <w:r>
        <w:rPr>
          <w:spacing w:val="-7"/>
        </w:rPr>
        <w:t xml:space="preserve"> </w:t>
      </w:r>
      <w:r>
        <w:t>do</w:t>
      </w:r>
      <w:r>
        <w:rPr>
          <w:spacing w:val="-7"/>
        </w:rPr>
        <w:t xml:space="preserve"> </w:t>
      </w:r>
      <w:r>
        <w:t>ilości</w:t>
      </w:r>
      <w:r>
        <w:rPr>
          <w:spacing w:val="-4"/>
        </w:rPr>
        <w:t xml:space="preserve"> </w:t>
      </w:r>
      <w:r>
        <w:t>podanej</w:t>
      </w:r>
      <w:r>
        <w:rPr>
          <w:spacing w:val="-6"/>
        </w:rPr>
        <w:t xml:space="preserve"> </w:t>
      </w:r>
      <w:r>
        <w:t>w</w:t>
      </w:r>
      <w:r>
        <w:rPr>
          <w:spacing w:val="-6"/>
        </w:rPr>
        <w:t xml:space="preserve"> </w:t>
      </w:r>
      <w:r>
        <w:t>zleceniu</w:t>
      </w:r>
      <w:r>
        <w:rPr>
          <w:spacing w:val="-5"/>
        </w:rPr>
        <w:t xml:space="preserve"> </w:t>
      </w:r>
      <w:r>
        <w:t>(nie</w:t>
      </w:r>
      <w:r>
        <w:rPr>
          <w:spacing w:val="-5"/>
        </w:rPr>
        <w:t xml:space="preserve"> </w:t>
      </w:r>
      <w:r>
        <w:t>dotyczy</w:t>
      </w:r>
      <w:r>
        <w:rPr>
          <w:spacing w:val="-8"/>
        </w:rPr>
        <w:t xml:space="preserve"> </w:t>
      </w:r>
      <w:r>
        <w:t>sytuacji,</w:t>
      </w:r>
      <w:r>
        <w:rPr>
          <w:spacing w:val="-6"/>
        </w:rPr>
        <w:t xml:space="preserve"> </w:t>
      </w:r>
      <w:r>
        <w:t xml:space="preserve">w których różnica ilości wynika z braku możliwości wykonania z przyczyn obiektywnych np. lokalizacja pniaków, lokalne zabagnienia itp.) </w:t>
      </w:r>
    </w:p>
    <w:p w14:paraId="660FBB91" w14:textId="3E58BDF7" w:rsidR="00A40DAE" w:rsidRDefault="00836025" w:rsidP="00BC7453">
      <w:pPr>
        <w:pStyle w:val="Akapitzlist"/>
        <w:tabs>
          <w:tab w:val="left" w:pos="997"/>
        </w:tabs>
        <w:spacing w:before="118"/>
        <w:ind w:right="287" w:firstLine="0"/>
        <w:jc w:val="both"/>
      </w:pPr>
      <w:r>
        <w:lastRenderedPageBreak/>
        <w:t>Na podstawie pomiaru wykonanego na powierzchniach próbnych określana jest również więźba wykonanych dołków. Dopuszcza się</w:t>
      </w:r>
      <w:r>
        <w:rPr>
          <w:spacing w:val="-10"/>
        </w:rPr>
        <w:t xml:space="preserve"> </w:t>
      </w:r>
      <w:r>
        <w:t>tolerancję</w:t>
      </w:r>
      <w:r>
        <w:rPr>
          <w:spacing w:val="-9"/>
        </w:rPr>
        <w:t xml:space="preserve"> </w:t>
      </w:r>
      <w:r>
        <w:t>+/-</w:t>
      </w:r>
      <w:r>
        <w:rPr>
          <w:spacing w:val="-7"/>
        </w:rPr>
        <w:t xml:space="preserve"> </w:t>
      </w:r>
      <w:r>
        <w:t>10%</w:t>
      </w:r>
      <w:r>
        <w:rPr>
          <w:spacing w:val="-10"/>
        </w:rPr>
        <w:t xml:space="preserve"> </w:t>
      </w:r>
      <w:r>
        <w:t>w</w:t>
      </w:r>
      <w:r>
        <w:rPr>
          <w:spacing w:val="-12"/>
        </w:rPr>
        <w:t xml:space="preserve"> </w:t>
      </w:r>
      <w:r>
        <w:t>wykonaniu</w:t>
      </w:r>
      <w:r>
        <w:rPr>
          <w:spacing w:val="-8"/>
        </w:rPr>
        <w:t xml:space="preserve"> </w:t>
      </w:r>
      <w:r>
        <w:t>w</w:t>
      </w:r>
      <w:r>
        <w:rPr>
          <w:spacing w:val="-10"/>
        </w:rPr>
        <w:t xml:space="preserve"> </w:t>
      </w:r>
      <w:r>
        <w:t>stosunku</w:t>
      </w:r>
      <w:r>
        <w:rPr>
          <w:spacing w:val="-10"/>
        </w:rPr>
        <w:t xml:space="preserve"> </w:t>
      </w:r>
      <w:r>
        <w:t>do</w:t>
      </w:r>
      <w:r>
        <w:rPr>
          <w:spacing w:val="-11"/>
        </w:rPr>
        <w:t xml:space="preserve"> </w:t>
      </w:r>
      <w:r>
        <w:t>więźby</w:t>
      </w:r>
      <w:r>
        <w:rPr>
          <w:spacing w:val="-10"/>
        </w:rPr>
        <w:t xml:space="preserve"> </w:t>
      </w:r>
      <w:r>
        <w:t>podanej</w:t>
      </w:r>
      <w:r>
        <w:rPr>
          <w:spacing w:val="-10"/>
        </w:rPr>
        <w:t xml:space="preserve"> </w:t>
      </w:r>
      <w:r>
        <w:t>w</w:t>
      </w:r>
      <w:r>
        <w:rPr>
          <w:spacing w:val="-11"/>
        </w:rPr>
        <w:t xml:space="preserve"> </w:t>
      </w:r>
      <w:r>
        <w:t>zleceniu</w:t>
      </w:r>
      <w:r>
        <w:rPr>
          <w:spacing w:val="-9"/>
        </w:rPr>
        <w:t xml:space="preserve"> </w:t>
      </w:r>
      <w:r>
        <w:t>(nie</w:t>
      </w:r>
      <w:r>
        <w:rPr>
          <w:spacing w:val="-9"/>
        </w:rPr>
        <w:t xml:space="preserve"> </w:t>
      </w:r>
      <w:r>
        <w:t>dotyczy sytuacji, w których nieregularność wynika z braku możliwości jej utrzymania z przyczyn obiektywnych np. pniaki, zabagnienia</w:t>
      </w:r>
      <w:r>
        <w:rPr>
          <w:spacing w:val="-4"/>
        </w:rPr>
        <w:t xml:space="preserve"> </w:t>
      </w:r>
      <w:r>
        <w:t>itp.)</w:t>
      </w:r>
    </w:p>
    <w:p w14:paraId="049B84A5" w14:textId="77777777" w:rsidR="00A40DAE" w:rsidRDefault="00836025">
      <w:pPr>
        <w:spacing w:before="112"/>
        <w:ind w:left="984"/>
        <w:jc w:val="both"/>
        <w:rPr>
          <w:i/>
        </w:rPr>
      </w:pPr>
      <w:r>
        <w:rPr>
          <w:i/>
        </w:rPr>
        <w:t>(rozliczenie z dokładnością do dwóch miejsc po przecinku)</w:t>
      </w:r>
    </w:p>
    <w:p w14:paraId="6F5B4416" w14:textId="77777777" w:rsidR="00A40DAE" w:rsidRDefault="00836025">
      <w:pPr>
        <w:pStyle w:val="Nagwek1"/>
        <w:spacing w:before="77"/>
      </w:pPr>
      <w:r>
        <w:t>Wyrównywanie powierzchni włóką</w:t>
      </w:r>
    </w:p>
    <w:p w14:paraId="1B4FE97E" w14:textId="77777777" w:rsidR="00A40DAE" w:rsidRDefault="00A40DAE">
      <w:pPr>
        <w:pStyle w:val="Tekstpodstawowy"/>
        <w:spacing w:before="5"/>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7C94ADE6" w14:textId="77777777">
        <w:trPr>
          <w:trHeight w:val="1012"/>
        </w:trPr>
        <w:tc>
          <w:tcPr>
            <w:tcW w:w="667" w:type="dxa"/>
          </w:tcPr>
          <w:p w14:paraId="63BD5705" w14:textId="77777777" w:rsidR="00A40DAE" w:rsidRDefault="00836025">
            <w:pPr>
              <w:pStyle w:val="TableParagraph"/>
              <w:ind w:left="0" w:right="196"/>
              <w:jc w:val="right"/>
              <w:rPr>
                <w:b/>
                <w:i/>
              </w:rPr>
            </w:pPr>
            <w:r>
              <w:rPr>
                <w:b/>
                <w:i/>
              </w:rPr>
              <w:t>Nr</w:t>
            </w:r>
          </w:p>
        </w:tc>
        <w:tc>
          <w:tcPr>
            <w:tcW w:w="1793" w:type="dxa"/>
          </w:tcPr>
          <w:p w14:paraId="71C04942" w14:textId="77777777" w:rsidR="00A40DAE" w:rsidRDefault="00836025">
            <w:pPr>
              <w:pStyle w:val="TableParagraph"/>
              <w:ind w:left="107" w:right="266"/>
              <w:rPr>
                <w:b/>
                <w:i/>
              </w:rPr>
            </w:pPr>
            <w:r>
              <w:rPr>
                <w:b/>
                <w:i/>
              </w:rPr>
              <w:t>Kod czynności do rozliczenia</w:t>
            </w:r>
          </w:p>
        </w:tc>
        <w:tc>
          <w:tcPr>
            <w:tcW w:w="1704" w:type="dxa"/>
          </w:tcPr>
          <w:p w14:paraId="78C75F23"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399ACCA" w14:textId="77777777" w:rsidR="00A40DAE" w:rsidRDefault="00836025">
            <w:pPr>
              <w:pStyle w:val="TableParagraph"/>
              <w:spacing w:before="0"/>
              <w:ind w:left="0" w:right="93"/>
              <w:jc w:val="right"/>
              <w:rPr>
                <w:b/>
                <w:i/>
              </w:rPr>
            </w:pPr>
            <w:r>
              <w:rPr>
                <w:b/>
                <w:i/>
                <w:spacing w:val="-1"/>
              </w:rPr>
              <w:t>wyceny</w:t>
            </w:r>
          </w:p>
        </w:tc>
        <w:tc>
          <w:tcPr>
            <w:tcW w:w="3858" w:type="dxa"/>
          </w:tcPr>
          <w:p w14:paraId="09868A97" w14:textId="77777777" w:rsidR="00A40DAE" w:rsidRDefault="00836025">
            <w:pPr>
              <w:pStyle w:val="TableParagraph"/>
              <w:ind w:left="108"/>
              <w:rPr>
                <w:b/>
                <w:i/>
              </w:rPr>
            </w:pPr>
            <w:r>
              <w:rPr>
                <w:b/>
                <w:i/>
              </w:rPr>
              <w:t>Opis kodu czynności</w:t>
            </w:r>
          </w:p>
        </w:tc>
        <w:tc>
          <w:tcPr>
            <w:tcW w:w="1330" w:type="dxa"/>
          </w:tcPr>
          <w:p w14:paraId="097F8818" w14:textId="77777777" w:rsidR="00A40DAE" w:rsidRDefault="00836025">
            <w:pPr>
              <w:pStyle w:val="TableParagraph"/>
              <w:ind w:left="108" w:right="215"/>
              <w:rPr>
                <w:b/>
                <w:i/>
              </w:rPr>
            </w:pPr>
            <w:r>
              <w:rPr>
                <w:b/>
                <w:i/>
              </w:rPr>
              <w:t>Jednostka miary</w:t>
            </w:r>
          </w:p>
        </w:tc>
      </w:tr>
      <w:tr w:rsidR="00A40DAE" w14:paraId="4C7A3318" w14:textId="77777777">
        <w:trPr>
          <w:trHeight w:val="625"/>
        </w:trPr>
        <w:tc>
          <w:tcPr>
            <w:tcW w:w="667" w:type="dxa"/>
          </w:tcPr>
          <w:p w14:paraId="6EE03EB2" w14:textId="77777777" w:rsidR="00A40DAE" w:rsidRDefault="00836025">
            <w:pPr>
              <w:pStyle w:val="TableParagraph"/>
              <w:spacing w:before="122"/>
              <w:ind w:left="0" w:right="199"/>
              <w:jc w:val="right"/>
            </w:pPr>
            <w:r>
              <w:t>86</w:t>
            </w:r>
          </w:p>
        </w:tc>
        <w:tc>
          <w:tcPr>
            <w:tcW w:w="1793" w:type="dxa"/>
          </w:tcPr>
          <w:p w14:paraId="2BD23378" w14:textId="77777777" w:rsidR="00A40DAE" w:rsidRDefault="00836025">
            <w:pPr>
              <w:pStyle w:val="TableParagraph"/>
              <w:spacing w:before="122"/>
              <w:ind w:left="107"/>
            </w:pPr>
            <w:r>
              <w:t>WYRW-C</w:t>
            </w:r>
          </w:p>
        </w:tc>
        <w:tc>
          <w:tcPr>
            <w:tcW w:w="1704" w:type="dxa"/>
          </w:tcPr>
          <w:p w14:paraId="3A0D3F5C" w14:textId="77777777" w:rsidR="00A40DAE" w:rsidRDefault="00836025">
            <w:pPr>
              <w:pStyle w:val="TableParagraph"/>
              <w:spacing w:before="122"/>
              <w:ind w:left="108"/>
            </w:pPr>
            <w:r>
              <w:t>WYRW-C</w:t>
            </w:r>
          </w:p>
        </w:tc>
        <w:tc>
          <w:tcPr>
            <w:tcW w:w="3858" w:type="dxa"/>
          </w:tcPr>
          <w:p w14:paraId="2944922D" w14:textId="77777777" w:rsidR="00A40DAE" w:rsidRDefault="00836025">
            <w:pPr>
              <w:pStyle w:val="TableParagraph"/>
              <w:spacing w:before="122"/>
              <w:ind w:left="108"/>
            </w:pPr>
            <w:r>
              <w:t>Wyrównywanie powierzchni włóką</w:t>
            </w:r>
          </w:p>
        </w:tc>
        <w:tc>
          <w:tcPr>
            <w:tcW w:w="1330" w:type="dxa"/>
          </w:tcPr>
          <w:p w14:paraId="46A89573" w14:textId="77777777" w:rsidR="00A40DAE" w:rsidRDefault="00836025">
            <w:pPr>
              <w:pStyle w:val="TableParagraph"/>
              <w:spacing w:before="122"/>
              <w:ind w:left="351" w:right="341"/>
              <w:jc w:val="center"/>
            </w:pPr>
            <w:r>
              <w:t>HA</w:t>
            </w:r>
          </w:p>
        </w:tc>
      </w:tr>
    </w:tbl>
    <w:p w14:paraId="07070327" w14:textId="77777777" w:rsidR="00A40DAE" w:rsidRDefault="00836025">
      <w:pPr>
        <w:spacing w:before="119"/>
        <w:ind w:left="276"/>
        <w:rPr>
          <w:b/>
        </w:rPr>
      </w:pPr>
      <w:r>
        <w:rPr>
          <w:b/>
        </w:rPr>
        <w:t>Standard technologii prac obejmuje:</w:t>
      </w:r>
    </w:p>
    <w:p w14:paraId="3310A412" w14:textId="77777777" w:rsidR="00A40DAE" w:rsidRDefault="00836025">
      <w:pPr>
        <w:pStyle w:val="Akapitzlist"/>
        <w:numPr>
          <w:ilvl w:val="0"/>
          <w:numId w:val="11"/>
        </w:numPr>
        <w:tabs>
          <w:tab w:val="left" w:pos="996"/>
          <w:tab w:val="left" w:pos="997"/>
        </w:tabs>
        <w:spacing w:before="121" w:line="263" w:lineRule="exact"/>
        <w:ind w:hanging="361"/>
      </w:pPr>
      <w:r>
        <w:t>zawieszenie sprzętu oraz</w:t>
      </w:r>
      <w:r>
        <w:rPr>
          <w:spacing w:val="-4"/>
        </w:rPr>
        <w:t xml:space="preserve"> </w:t>
      </w:r>
      <w:r>
        <w:t>regulację,</w:t>
      </w:r>
    </w:p>
    <w:p w14:paraId="20730329" w14:textId="77777777" w:rsidR="00A40DAE" w:rsidRDefault="00836025">
      <w:pPr>
        <w:pStyle w:val="Akapitzlist"/>
        <w:numPr>
          <w:ilvl w:val="0"/>
          <w:numId w:val="11"/>
        </w:numPr>
        <w:tabs>
          <w:tab w:val="left" w:pos="996"/>
          <w:tab w:val="left" w:pos="997"/>
        </w:tabs>
        <w:spacing w:before="1" w:line="232" w:lineRule="auto"/>
        <w:ind w:right="291"/>
      </w:pPr>
      <w:r>
        <w:t>wyrównywanie</w:t>
      </w:r>
      <w:r>
        <w:rPr>
          <w:spacing w:val="-12"/>
        </w:rPr>
        <w:t xml:space="preserve"> </w:t>
      </w:r>
      <w:r>
        <w:t>powierzchni</w:t>
      </w:r>
      <w:r>
        <w:rPr>
          <w:spacing w:val="-11"/>
        </w:rPr>
        <w:t xml:space="preserve"> </w:t>
      </w:r>
      <w:r>
        <w:t>gleby</w:t>
      </w:r>
      <w:r>
        <w:rPr>
          <w:spacing w:val="-13"/>
        </w:rPr>
        <w:t xml:space="preserve"> </w:t>
      </w:r>
      <w:r>
        <w:t>poprzez</w:t>
      </w:r>
      <w:r>
        <w:rPr>
          <w:spacing w:val="-14"/>
        </w:rPr>
        <w:t xml:space="preserve"> </w:t>
      </w:r>
      <w:r>
        <w:t>przejazd</w:t>
      </w:r>
      <w:r>
        <w:rPr>
          <w:spacing w:val="-11"/>
        </w:rPr>
        <w:t xml:space="preserve"> </w:t>
      </w:r>
      <w:r>
        <w:t>w</w:t>
      </w:r>
      <w:r>
        <w:rPr>
          <w:spacing w:val="-12"/>
        </w:rPr>
        <w:t xml:space="preserve"> </w:t>
      </w:r>
      <w:r>
        <w:t>różnych</w:t>
      </w:r>
      <w:r>
        <w:rPr>
          <w:spacing w:val="-12"/>
        </w:rPr>
        <w:t xml:space="preserve"> </w:t>
      </w:r>
      <w:r>
        <w:t>kierunkach</w:t>
      </w:r>
      <w:r>
        <w:rPr>
          <w:spacing w:val="-11"/>
        </w:rPr>
        <w:t xml:space="preserve"> </w:t>
      </w:r>
      <w:r>
        <w:t>z</w:t>
      </w:r>
      <w:r>
        <w:rPr>
          <w:spacing w:val="-13"/>
        </w:rPr>
        <w:t xml:space="preserve"> </w:t>
      </w:r>
      <w:r>
        <w:t>agregowanym urządzeniem,</w:t>
      </w:r>
    </w:p>
    <w:p w14:paraId="774CED58" w14:textId="77777777" w:rsidR="00A40DAE" w:rsidRDefault="00836025">
      <w:pPr>
        <w:pStyle w:val="Akapitzlist"/>
        <w:numPr>
          <w:ilvl w:val="0"/>
          <w:numId w:val="11"/>
        </w:numPr>
        <w:tabs>
          <w:tab w:val="left" w:pos="996"/>
          <w:tab w:val="left" w:pos="997"/>
        </w:tabs>
        <w:spacing w:line="268" w:lineRule="exact"/>
        <w:ind w:hanging="361"/>
      </w:pPr>
      <w:r>
        <w:t>oczyszczenie i odstawienie</w:t>
      </w:r>
      <w:r>
        <w:rPr>
          <w:spacing w:val="-1"/>
        </w:rPr>
        <w:t xml:space="preserve"> </w:t>
      </w:r>
      <w:r>
        <w:t>sprzętu.</w:t>
      </w:r>
    </w:p>
    <w:p w14:paraId="5D3A44AD" w14:textId="77777777" w:rsidR="00A40DAE" w:rsidRDefault="00836025">
      <w:pPr>
        <w:pStyle w:val="Nagwek1"/>
        <w:spacing w:before="111"/>
      </w:pPr>
      <w:r>
        <w:t>Uwagi:</w:t>
      </w:r>
    </w:p>
    <w:p w14:paraId="1F69767E" w14:textId="77777777" w:rsidR="00A40DAE" w:rsidRDefault="00836025">
      <w:pPr>
        <w:pStyle w:val="Akapitzlist"/>
        <w:numPr>
          <w:ilvl w:val="0"/>
          <w:numId w:val="11"/>
        </w:numPr>
        <w:tabs>
          <w:tab w:val="left" w:pos="996"/>
          <w:tab w:val="left" w:pos="997"/>
        </w:tabs>
        <w:spacing w:before="121" w:line="263" w:lineRule="exact"/>
        <w:ind w:hanging="361"/>
      </w:pPr>
      <w:r>
        <w:t>urządzenie powinno być zagregowane z odpowiednio dobranym</w:t>
      </w:r>
      <w:r>
        <w:rPr>
          <w:spacing w:val="-1"/>
        </w:rPr>
        <w:t xml:space="preserve"> </w:t>
      </w:r>
      <w:r>
        <w:t>ciągnikiem,</w:t>
      </w:r>
    </w:p>
    <w:p w14:paraId="2BF38ADA" w14:textId="77777777" w:rsidR="00A40DAE" w:rsidRDefault="00836025">
      <w:pPr>
        <w:pStyle w:val="Akapitzlist"/>
        <w:numPr>
          <w:ilvl w:val="0"/>
          <w:numId w:val="11"/>
        </w:numPr>
        <w:tabs>
          <w:tab w:val="left" w:pos="996"/>
          <w:tab w:val="left" w:pos="997"/>
        </w:tabs>
        <w:spacing w:line="263" w:lineRule="exact"/>
        <w:ind w:hanging="361"/>
      </w:pPr>
      <w:r>
        <w:t>sprzęt i narzędzia niezbędne do wykonania zabiegu zapewnia</w:t>
      </w:r>
      <w:r>
        <w:rPr>
          <w:spacing w:val="-14"/>
        </w:rPr>
        <w:t xml:space="preserve"> </w:t>
      </w:r>
      <w:r>
        <w:t>Wykonawca.</w:t>
      </w:r>
    </w:p>
    <w:p w14:paraId="3922A72F" w14:textId="77777777" w:rsidR="00A40DAE" w:rsidRDefault="00836025">
      <w:pPr>
        <w:pStyle w:val="Nagwek1"/>
        <w:spacing w:before="111"/>
      </w:pPr>
      <w:r>
        <w:t>Procedura odbioru:</w:t>
      </w:r>
    </w:p>
    <w:p w14:paraId="017495B0" w14:textId="2058F13F" w:rsidR="00A40DAE" w:rsidRDefault="00836025">
      <w:pPr>
        <w:pStyle w:val="Tekstpodstawowy"/>
        <w:spacing w:before="119"/>
        <w:ind w:left="276" w:firstLine="0"/>
      </w:pPr>
      <w:r>
        <w:t>Odbi</w:t>
      </w:r>
      <w:r w:rsidR="009A4EA6">
        <w:t>ó</w:t>
      </w:r>
      <w:r>
        <w:t>r prac nastąpi poprzez:</w:t>
      </w:r>
    </w:p>
    <w:p w14:paraId="709F2BB8" w14:textId="42A9D02D" w:rsidR="00A40DAE" w:rsidRDefault="00836025">
      <w:pPr>
        <w:pStyle w:val="Akapitzlist"/>
        <w:numPr>
          <w:ilvl w:val="0"/>
          <w:numId w:val="11"/>
        </w:numPr>
        <w:tabs>
          <w:tab w:val="left" w:pos="997"/>
        </w:tabs>
        <w:spacing w:before="120" w:line="263" w:lineRule="exact"/>
        <w:ind w:hanging="361"/>
        <w:jc w:val="both"/>
      </w:pPr>
      <w:r>
        <w:t xml:space="preserve">zweryfikowanie </w:t>
      </w:r>
      <w:r>
        <w:rPr>
          <w:spacing w:val="-4"/>
        </w:rPr>
        <w:t>prawidłowo</w:t>
      </w:r>
      <w:r w:rsidR="009A4EA6">
        <w:rPr>
          <w:spacing w:val="-4"/>
        </w:rPr>
        <w:t>ś</w:t>
      </w:r>
      <w:r>
        <w:t xml:space="preserve">ci ich wykonania z opisem </w:t>
      </w:r>
      <w:r>
        <w:rPr>
          <w:spacing w:val="-3"/>
        </w:rPr>
        <w:t>czynno</w:t>
      </w:r>
      <w:r w:rsidR="009A4EA6">
        <w:rPr>
          <w:spacing w:val="-3"/>
        </w:rPr>
        <w:t>ś</w:t>
      </w:r>
      <w:r>
        <w:t>ci i</w:t>
      </w:r>
      <w:r>
        <w:rPr>
          <w:spacing w:val="33"/>
        </w:rPr>
        <w:t xml:space="preserve"> </w:t>
      </w:r>
      <w:r>
        <w:t>zleceniem,</w:t>
      </w:r>
    </w:p>
    <w:p w14:paraId="255D272F" w14:textId="4DD97A47" w:rsidR="00A40DAE" w:rsidRDefault="00836025">
      <w:pPr>
        <w:pStyle w:val="Akapitzlist"/>
        <w:numPr>
          <w:ilvl w:val="0"/>
          <w:numId w:val="11"/>
        </w:numPr>
        <w:tabs>
          <w:tab w:val="left" w:pos="997"/>
        </w:tabs>
        <w:spacing w:line="237" w:lineRule="auto"/>
        <w:ind w:right="290"/>
        <w:jc w:val="both"/>
      </w:pPr>
      <w:r>
        <w:t xml:space="preserve">dokonanie pomiaru powierzchni wykonanego zabiegu (np. przy pomocy: dalmierza, </w:t>
      </w:r>
      <w:r>
        <w:rPr>
          <w:spacing w:val="-7"/>
        </w:rPr>
        <w:t>ta</w:t>
      </w:r>
      <w:r w:rsidR="009A4EA6">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01B50654" w14:textId="4A8A057C" w:rsidR="00A40DAE" w:rsidRDefault="00836025">
      <w:pPr>
        <w:spacing w:before="114"/>
        <w:ind w:left="984"/>
        <w:jc w:val="both"/>
      </w:pPr>
      <w:r>
        <w:t>(</w:t>
      </w:r>
      <w:r>
        <w:rPr>
          <w:i/>
        </w:rPr>
        <w:t xml:space="preserve">rozliczenie </w:t>
      </w:r>
      <w:r>
        <w:t>z dokładno</w:t>
      </w:r>
      <w:r w:rsidR="009A4EA6">
        <w:t>ś</w:t>
      </w:r>
      <w:r>
        <w:t>cią do dw</w:t>
      </w:r>
      <w:r w:rsidR="009A4EA6">
        <w:t>ó</w:t>
      </w:r>
      <w:r>
        <w:t>ch miejsc po przecinku)</w:t>
      </w:r>
    </w:p>
    <w:p w14:paraId="18C0663C" w14:textId="77777777" w:rsidR="00A40DAE" w:rsidRDefault="00A40DAE">
      <w:pPr>
        <w:pStyle w:val="Tekstpodstawowy"/>
        <w:ind w:left="0" w:firstLine="0"/>
        <w:rPr>
          <w:sz w:val="26"/>
        </w:rPr>
      </w:pPr>
    </w:p>
    <w:p w14:paraId="281EDB9A" w14:textId="77777777" w:rsidR="00A40DAE" w:rsidRDefault="00A40DAE">
      <w:pPr>
        <w:pStyle w:val="Tekstpodstawowy"/>
        <w:spacing w:before="6"/>
        <w:ind w:left="0" w:firstLine="0"/>
        <w:rPr>
          <w:sz w:val="26"/>
        </w:rPr>
      </w:pPr>
    </w:p>
    <w:p w14:paraId="42DB5838" w14:textId="77777777" w:rsidR="00A40DAE" w:rsidRDefault="00836025">
      <w:pPr>
        <w:pStyle w:val="Nagwek1"/>
        <w:spacing w:before="0"/>
      </w:pPr>
      <w:r>
        <w:t>Wałowanie pełnej orki</w:t>
      </w:r>
    </w:p>
    <w:p w14:paraId="73D43BCD" w14:textId="77777777" w:rsidR="00A40DAE" w:rsidRDefault="00A40DAE">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3B8F0C7A" w14:textId="77777777">
        <w:trPr>
          <w:trHeight w:val="1012"/>
        </w:trPr>
        <w:tc>
          <w:tcPr>
            <w:tcW w:w="670" w:type="dxa"/>
          </w:tcPr>
          <w:p w14:paraId="3007110C" w14:textId="77777777" w:rsidR="00A40DAE" w:rsidRDefault="00836025">
            <w:pPr>
              <w:pStyle w:val="TableParagraph"/>
              <w:ind w:left="129" w:right="120"/>
              <w:jc w:val="center"/>
              <w:rPr>
                <w:b/>
                <w:i/>
              </w:rPr>
            </w:pPr>
            <w:r>
              <w:rPr>
                <w:b/>
                <w:i/>
              </w:rPr>
              <w:t>Nr</w:t>
            </w:r>
          </w:p>
        </w:tc>
        <w:tc>
          <w:tcPr>
            <w:tcW w:w="1794" w:type="dxa"/>
          </w:tcPr>
          <w:p w14:paraId="1A25D0A7" w14:textId="77777777" w:rsidR="00A40DAE" w:rsidRDefault="00836025">
            <w:pPr>
              <w:pStyle w:val="TableParagraph"/>
              <w:ind w:left="109" w:right="265"/>
              <w:rPr>
                <w:b/>
                <w:i/>
              </w:rPr>
            </w:pPr>
            <w:r>
              <w:rPr>
                <w:b/>
                <w:i/>
              </w:rPr>
              <w:t>Kod czynności do rozliczenia</w:t>
            </w:r>
          </w:p>
        </w:tc>
        <w:tc>
          <w:tcPr>
            <w:tcW w:w="1702" w:type="dxa"/>
          </w:tcPr>
          <w:p w14:paraId="37C26199"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726F6A3" w14:textId="77777777" w:rsidR="00A40DAE" w:rsidRDefault="00836025">
            <w:pPr>
              <w:pStyle w:val="TableParagraph"/>
              <w:spacing w:before="0"/>
              <w:ind w:left="0" w:right="95"/>
              <w:jc w:val="right"/>
              <w:rPr>
                <w:b/>
                <w:i/>
              </w:rPr>
            </w:pPr>
            <w:r>
              <w:rPr>
                <w:b/>
                <w:i/>
                <w:spacing w:val="-1"/>
              </w:rPr>
              <w:t>wyceny</w:t>
            </w:r>
          </w:p>
        </w:tc>
        <w:tc>
          <w:tcPr>
            <w:tcW w:w="3861" w:type="dxa"/>
          </w:tcPr>
          <w:p w14:paraId="6CD08CB3" w14:textId="77777777" w:rsidR="00A40DAE" w:rsidRDefault="00836025">
            <w:pPr>
              <w:pStyle w:val="TableParagraph"/>
              <w:rPr>
                <w:b/>
                <w:i/>
              </w:rPr>
            </w:pPr>
            <w:r>
              <w:rPr>
                <w:b/>
                <w:i/>
              </w:rPr>
              <w:t>Opis kodu czynności</w:t>
            </w:r>
          </w:p>
        </w:tc>
        <w:tc>
          <w:tcPr>
            <w:tcW w:w="1333" w:type="dxa"/>
          </w:tcPr>
          <w:p w14:paraId="17B2A5CB" w14:textId="77777777" w:rsidR="00A40DAE" w:rsidRDefault="00836025">
            <w:pPr>
              <w:pStyle w:val="TableParagraph"/>
              <w:ind w:left="105" w:right="221"/>
              <w:rPr>
                <w:b/>
                <w:i/>
              </w:rPr>
            </w:pPr>
            <w:r>
              <w:rPr>
                <w:b/>
                <w:i/>
              </w:rPr>
              <w:t>Jednostka miary</w:t>
            </w:r>
          </w:p>
        </w:tc>
      </w:tr>
      <w:tr w:rsidR="00A40DAE" w14:paraId="0CD5B65F" w14:textId="77777777">
        <w:trPr>
          <w:trHeight w:val="626"/>
        </w:trPr>
        <w:tc>
          <w:tcPr>
            <w:tcW w:w="670" w:type="dxa"/>
          </w:tcPr>
          <w:p w14:paraId="79DE72D8" w14:textId="77777777" w:rsidR="00A40DAE" w:rsidRDefault="00836025">
            <w:pPr>
              <w:pStyle w:val="TableParagraph"/>
              <w:spacing w:before="122"/>
              <w:ind w:left="126" w:right="120"/>
              <w:jc w:val="center"/>
            </w:pPr>
            <w:r>
              <w:t>87</w:t>
            </w:r>
          </w:p>
        </w:tc>
        <w:tc>
          <w:tcPr>
            <w:tcW w:w="1794" w:type="dxa"/>
          </w:tcPr>
          <w:p w14:paraId="65E8B018" w14:textId="77777777" w:rsidR="00A40DAE" w:rsidRDefault="00836025">
            <w:pPr>
              <w:pStyle w:val="TableParagraph"/>
              <w:spacing w:before="122"/>
              <w:ind w:left="109"/>
            </w:pPr>
            <w:r>
              <w:t>WAŁ-UC</w:t>
            </w:r>
          </w:p>
        </w:tc>
        <w:tc>
          <w:tcPr>
            <w:tcW w:w="1702" w:type="dxa"/>
          </w:tcPr>
          <w:p w14:paraId="2AB86AA7" w14:textId="77777777" w:rsidR="00A40DAE" w:rsidRDefault="00836025">
            <w:pPr>
              <w:pStyle w:val="TableParagraph"/>
              <w:spacing w:before="122"/>
            </w:pPr>
            <w:r>
              <w:t>WAŁ-UC</w:t>
            </w:r>
          </w:p>
        </w:tc>
        <w:tc>
          <w:tcPr>
            <w:tcW w:w="3861" w:type="dxa"/>
          </w:tcPr>
          <w:p w14:paraId="7FE04BA6" w14:textId="77777777" w:rsidR="00A40DAE" w:rsidRDefault="00836025">
            <w:pPr>
              <w:pStyle w:val="TableParagraph"/>
              <w:spacing w:before="122"/>
            </w:pPr>
            <w:r>
              <w:t>Wałowanie pełnej orki</w:t>
            </w:r>
          </w:p>
        </w:tc>
        <w:tc>
          <w:tcPr>
            <w:tcW w:w="1333" w:type="dxa"/>
          </w:tcPr>
          <w:p w14:paraId="5AC32E57" w14:textId="77777777" w:rsidR="00A40DAE" w:rsidRDefault="00836025">
            <w:pPr>
              <w:pStyle w:val="TableParagraph"/>
              <w:spacing w:before="122"/>
              <w:ind w:left="349" w:right="347"/>
              <w:jc w:val="center"/>
            </w:pPr>
            <w:r>
              <w:t>HA</w:t>
            </w:r>
          </w:p>
        </w:tc>
      </w:tr>
    </w:tbl>
    <w:p w14:paraId="7DC20A2A" w14:textId="77777777" w:rsidR="00A40DAE" w:rsidRDefault="00836025">
      <w:pPr>
        <w:spacing w:before="119"/>
        <w:ind w:left="276"/>
        <w:rPr>
          <w:b/>
        </w:rPr>
      </w:pPr>
      <w:r>
        <w:rPr>
          <w:b/>
        </w:rPr>
        <w:t>Standard technologii prac obejmuje:</w:t>
      </w:r>
    </w:p>
    <w:p w14:paraId="180CDB2E" w14:textId="77777777" w:rsidR="00A40DAE" w:rsidRDefault="00836025">
      <w:pPr>
        <w:pStyle w:val="Akapitzlist"/>
        <w:numPr>
          <w:ilvl w:val="0"/>
          <w:numId w:val="11"/>
        </w:numPr>
        <w:tabs>
          <w:tab w:val="left" w:pos="996"/>
          <w:tab w:val="left" w:pos="997"/>
        </w:tabs>
        <w:spacing w:before="122" w:line="263" w:lineRule="exact"/>
        <w:ind w:hanging="361"/>
      </w:pPr>
      <w:r>
        <w:t>zawieszenie sprzętu oraz</w:t>
      </w:r>
      <w:r>
        <w:rPr>
          <w:spacing w:val="-4"/>
        </w:rPr>
        <w:t xml:space="preserve"> </w:t>
      </w:r>
      <w:r>
        <w:t>regulację,</w:t>
      </w:r>
    </w:p>
    <w:p w14:paraId="4041392B" w14:textId="77777777" w:rsidR="00A40DAE" w:rsidRDefault="00836025">
      <w:pPr>
        <w:pStyle w:val="Akapitzlist"/>
        <w:numPr>
          <w:ilvl w:val="0"/>
          <w:numId w:val="11"/>
        </w:numPr>
        <w:tabs>
          <w:tab w:val="left" w:pos="996"/>
          <w:tab w:val="left" w:pos="997"/>
        </w:tabs>
        <w:spacing w:line="258" w:lineRule="exact"/>
        <w:ind w:hanging="361"/>
      </w:pPr>
      <w:r>
        <w:t>wałowanie powierzchni po pełnej orce poprzez przejazd z agregowanym</w:t>
      </w:r>
      <w:r>
        <w:rPr>
          <w:spacing w:val="-11"/>
        </w:rPr>
        <w:t xml:space="preserve"> </w:t>
      </w:r>
      <w:r>
        <w:t>urządzeniem,</w:t>
      </w:r>
    </w:p>
    <w:p w14:paraId="213B0F13" w14:textId="77777777" w:rsidR="00A40DAE" w:rsidRDefault="00836025">
      <w:pPr>
        <w:pStyle w:val="Akapitzlist"/>
        <w:numPr>
          <w:ilvl w:val="0"/>
          <w:numId w:val="11"/>
        </w:numPr>
        <w:tabs>
          <w:tab w:val="left" w:pos="996"/>
          <w:tab w:val="left" w:pos="997"/>
        </w:tabs>
        <w:spacing w:line="264" w:lineRule="exact"/>
        <w:ind w:hanging="361"/>
      </w:pPr>
      <w:r>
        <w:t>oczyszczenie i odstawienie</w:t>
      </w:r>
      <w:r>
        <w:rPr>
          <w:spacing w:val="-1"/>
        </w:rPr>
        <w:t xml:space="preserve"> </w:t>
      </w:r>
      <w:r>
        <w:t>sprzętu.</w:t>
      </w:r>
    </w:p>
    <w:p w14:paraId="71BE0751" w14:textId="77777777" w:rsidR="00A40DAE" w:rsidRDefault="00836025">
      <w:pPr>
        <w:pStyle w:val="Nagwek1"/>
        <w:spacing w:before="111"/>
      </w:pPr>
      <w:r>
        <w:t>Uwagi:</w:t>
      </w:r>
    </w:p>
    <w:p w14:paraId="222BB034" w14:textId="77777777" w:rsidR="00A40DAE" w:rsidRDefault="00836025">
      <w:pPr>
        <w:pStyle w:val="Akapitzlist"/>
        <w:numPr>
          <w:ilvl w:val="0"/>
          <w:numId w:val="11"/>
        </w:numPr>
        <w:tabs>
          <w:tab w:val="left" w:pos="996"/>
          <w:tab w:val="left" w:pos="997"/>
        </w:tabs>
        <w:spacing w:before="118" w:line="264" w:lineRule="exact"/>
        <w:ind w:hanging="361"/>
      </w:pPr>
      <w:r>
        <w:t>urządzenie powinno być zagregowane z odpowiednio dobranym</w:t>
      </w:r>
      <w:r>
        <w:rPr>
          <w:spacing w:val="-1"/>
        </w:rPr>
        <w:t xml:space="preserve"> </w:t>
      </w:r>
      <w:r>
        <w:t>ciągnikiem,</w:t>
      </w:r>
    </w:p>
    <w:p w14:paraId="01138573" w14:textId="77777777" w:rsidR="00A40DAE" w:rsidRDefault="00836025">
      <w:pPr>
        <w:pStyle w:val="Akapitzlist"/>
        <w:numPr>
          <w:ilvl w:val="0"/>
          <w:numId w:val="11"/>
        </w:numPr>
        <w:tabs>
          <w:tab w:val="left" w:pos="996"/>
          <w:tab w:val="left" w:pos="997"/>
        </w:tabs>
        <w:spacing w:line="264" w:lineRule="exact"/>
        <w:ind w:hanging="361"/>
      </w:pPr>
      <w:r>
        <w:t>sprzęt i narzędzia niezbędne do wykonania zabiegu zapewnia</w:t>
      </w:r>
      <w:r>
        <w:rPr>
          <w:spacing w:val="-15"/>
        </w:rPr>
        <w:t xml:space="preserve"> </w:t>
      </w:r>
      <w:r>
        <w:t>Wykonawca.</w:t>
      </w:r>
    </w:p>
    <w:p w14:paraId="64F335FC" w14:textId="7C602CE6" w:rsidR="00A40DAE" w:rsidRDefault="00836025">
      <w:pPr>
        <w:pStyle w:val="Nagwek1"/>
        <w:spacing w:before="109"/>
      </w:pPr>
      <w:r>
        <w:t>Procedura odbioru:</w:t>
      </w:r>
    </w:p>
    <w:p w14:paraId="616B0101" w14:textId="30E64F65" w:rsidR="00A40DAE" w:rsidRDefault="00836025">
      <w:pPr>
        <w:pStyle w:val="Tekstpodstawowy"/>
        <w:spacing w:before="121"/>
        <w:ind w:left="276" w:firstLine="0"/>
      </w:pPr>
      <w:r>
        <w:t>Odbi</w:t>
      </w:r>
      <w:r w:rsidR="009A4EA6">
        <w:t>ó</w:t>
      </w:r>
      <w:r>
        <w:t>r prac nastąpi poprzez:</w:t>
      </w:r>
    </w:p>
    <w:p w14:paraId="61125D5A" w14:textId="717DD43E" w:rsidR="00A40DAE" w:rsidRDefault="00836025">
      <w:pPr>
        <w:pStyle w:val="Akapitzlist"/>
        <w:numPr>
          <w:ilvl w:val="0"/>
          <w:numId w:val="11"/>
        </w:numPr>
        <w:tabs>
          <w:tab w:val="left" w:pos="997"/>
        </w:tabs>
        <w:spacing w:before="119" w:line="264" w:lineRule="exact"/>
        <w:ind w:hanging="361"/>
        <w:jc w:val="both"/>
      </w:pPr>
      <w:r>
        <w:t xml:space="preserve">zweryfikowanie </w:t>
      </w:r>
      <w:r>
        <w:rPr>
          <w:spacing w:val="-4"/>
        </w:rPr>
        <w:t>prawidłowo</w:t>
      </w:r>
      <w:r w:rsidR="009A4EA6">
        <w:rPr>
          <w:spacing w:val="-4"/>
        </w:rPr>
        <w:t>ś</w:t>
      </w:r>
      <w:r>
        <w:t xml:space="preserve">ci ich wykonania z opisem </w:t>
      </w:r>
      <w:r>
        <w:rPr>
          <w:spacing w:val="-3"/>
        </w:rPr>
        <w:t>czynno</w:t>
      </w:r>
      <w:r w:rsidR="009D080D">
        <w:rPr>
          <w:spacing w:val="-3"/>
        </w:rPr>
        <w:t>ś</w:t>
      </w:r>
      <w:r>
        <w:t>ci i</w:t>
      </w:r>
      <w:r>
        <w:rPr>
          <w:spacing w:val="33"/>
        </w:rPr>
        <w:t xml:space="preserve"> </w:t>
      </w:r>
      <w:r>
        <w:t>zleceniem,</w:t>
      </w:r>
    </w:p>
    <w:p w14:paraId="1894254E" w14:textId="34EE209F" w:rsidR="00A40DAE" w:rsidRDefault="00836025">
      <w:pPr>
        <w:pStyle w:val="Akapitzlist"/>
        <w:numPr>
          <w:ilvl w:val="0"/>
          <w:numId w:val="11"/>
        </w:numPr>
        <w:tabs>
          <w:tab w:val="left" w:pos="997"/>
        </w:tabs>
        <w:spacing w:line="237" w:lineRule="auto"/>
        <w:ind w:right="290"/>
        <w:jc w:val="both"/>
      </w:pPr>
      <w:r>
        <w:t xml:space="preserve">dokonanie pomiaru powierzchni wykonanego zabiegu (np. przy pomocy: dalmierza, </w:t>
      </w:r>
      <w:r>
        <w:rPr>
          <w:spacing w:val="-7"/>
        </w:rPr>
        <w:t>ta</w:t>
      </w:r>
      <w:r w:rsidR="009D080D">
        <w:rPr>
          <w:spacing w:val="-7"/>
        </w:rPr>
        <w:t>ś</w:t>
      </w:r>
      <w:r>
        <w:rPr>
          <w:spacing w:val="-19"/>
        </w:rPr>
        <w:t xml:space="preserve">my </w:t>
      </w:r>
      <w:r>
        <w:t xml:space="preserve">mierniczej, GPS, itp). Zlecona powierzchnia powinna być pomniejszona o istniejące w wydzieleniu takie elementy jak: drogi, kępy drzewostanu nie objęte zabiegiem, bagna itp. </w:t>
      </w:r>
      <w:r>
        <w:lastRenderedPageBreak/>
        <w:t>(</w:t>
      </w:r>
      <w:r>
        <w:rPr>
          <w:i/>
        </w:rPr>
        <w:t xml:space="preserve">rozliczenie </w:t>
      </w:r>
      <w:r>
        <w:t xml:space="preserve">z </w:t>
      </w:r>
      <w:r>
        <w:rPr>
          <w:spacing w:val="-3"/>
        </w:rPr>
        <w:t>dokładno</w:t>
      </w:r>
      <w:r w:rsidR="009D080D">
        <w:rPr>
          <w:spacing w:val="-3"/>
        </w:rPr>
        <w:t>ś</w:t>
      </w:r>
      <w:r>
        <w:t xml:space="preserve">cią do </w:t>
      </w:r>
      <w:r>
        <w:rPr>
          <w:spacing w:val="-13"/>
        </w:rPr>
        <w:t>dw</w:t>
      </w:r>
      <w:r w:rsidR="009D080D">
        <w:rPr>
          <w:spacing w:val="-13"/>
        </w:rPr>
        <w:t>ó</w:t>
      </w:r>
      <w:r>
        <w:t>ch miejsc po</w:t>
      </w:r>
      <w:r>
        <w:rPr>
          <w:spacing w:val="-24"/>
        </w:rPr>
        <w:t xml:space="preserve"> </w:t>
      </w:r>
      <w:r>
        <w:t>przecinku)</w:t>
      </w:r>
    </w:p>
    <w:p w14:paraId="5CCE4E05" w14:textId="77777777" w:rsidR="00A40DAE" w:rsidRDefault="00836025">
      <w:pPr>
        <w:pStyle w:val="Nagwek1"/>
        <w:spacing w:before="197"/>
      </w:pPr>
      <w:r>
        <w:t>Pielęgnowanie międzyrzędów</w:t>
      </w:r>
    </w:p>
    <w:p w14:paraId="719400E3" w14:textId="77777777" w:rsidR="00A40DAE" w:rsidRDefault="00A40DAE">
      <w:pPr>
        <w:pStyle w:val="Tekstpodstawowy"/>
        <w:spacing w:before="1" w:after="1"/>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9"/>
        <w:gridCol w:w="1328"/>
      </w:tblGrid>
      <w:tr w:rsidR="00A40DAE" w14:paraId="6C637464" w14:textId="77777777">
        <w:trPr>
          <w:trHeight w:val="1014"/>
        </w:trPr>
        <w:tc>
          <w:tcPr>
            <w:tcW w:w="670" w:type="dxa"/>
          </w:tcPr>
          <w:p w14:paraId="55F2F3F5" w14:textId="77777777" w:rsidR="00A40DAE" w:rsidRDefault="00836025">
            <w:pPr>
              <w:pStyle w:val="TableParagraph"/>
              <w:spacing w:before="122"/>
              <w:ind w:left="0" w:right="199"/>
              <w:jc w:val="right"/>
              <w:rPr>
                <w:b/>
                <w:i/>
              </w:rPr>
            </w:pPr>
            <w:r>
              <w:rPr>
                <w:b/>
                <w:i/>
              </w:rPr>
              <w:t>Nr</w:t>
            </w:r>
          </w:p>
        </w:tc>
        <w:tc>
          <w:tcPr>
            <w:tcW w:w="1794" w:type="dxa"/>
          </w:tcPr>
          <w:p w14:paraId="6485E2A1" w14:textId="77777777" w:rsidR="00A40DAE" w:rsidRDefault="00836025">
            <w:pPr>
              <w:pStyle w:val="TableParagraph"/>
              <w:spacing w:before="122"/>
              <w:ind w:left="107" w:right="267"/>
              <w:rPr>
                <w:b/>
                <w:i/>
              </w:rPr>
            </w:pPr>
            <w:r>
              <w:rPr>
                <w:b/>
                <w:i/>
              </w:rPr>
              <w:t>Kod czynności do rozliczenia</w:t>
            </w:r>
          </w:p>
        </w:tc>
        <w:tc>
          <w:tcPr>
            <w:tcW w:w="1705" w:type="dxa"/>
          </w:tcPr>
          <w:p w14:paraId="7F543884" w14:textId="77777777" w:rsidR="00A40DAE" w:rsidRDefault="00836025">
            <w:pPr>
              <w:pStyle w:val="TableParagraph"/>
              <w:spacing w:before="122"/>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D090DB9" w14:textId="77777777" w:rsidR="00A40DAE" w:rsidRDefault="00836025">
            <w:pPr>
              <w:pStyle w:val="TableParagraph"/>
              <w:spacing w:before="0" w:line="256" w:lineRule="exact"/>
              <w:ind w:left="0" w:right="95"/>
              <w:jc w:val="right"/>
              <w:rPr>
                <w:b/>
                <w:i/>
              </w:rPr>
            </w:pPr>
            <w:r>
              <w:rPr>
                <w:b/>
                <w:i/>
                <w:spacing w:val="-1"/>
              </w:rPr>
              <w:t>wyceny</w:t>
            </w:r>
          </w:p>
        </w:tc>
        <w:tc>
          <w:tcPr>
            <w:tcW w:w="3859" w:type="dxa"/>
          </w:tcPr>
          <w:p w14:paraId="3F605018" w14:textId="77777777" w:rsidR="00A40DAE" w:rsidRDefault="00836025">
            <w:pPr>
              <w:pStyle w:val="TableParagraph"/>
              <w:spacing w:before="122"/>
              <w:ind w:left="105"/>
              <w:rPr>
                <w:b/>
                <w:i/>
              </w:rPr>
            </w:pPr>
            <w:r>
              <w:rPr>
                <w:b/>
                <w:i/>
              </w:rPr>
              <w:t>Opis kodu czynności</w:t>
            </w:r>
          </w:p>
        </w:tc>
        <w:tc>
          <w:tcPr>
            <w:tcW w:w="1328" w:type="dxa"/>
          </w:tcPr>
          <w:p w14:paraId="6CED730C" w14:textId="77777777" w:rsidR="00A40DAE" w:rsidRDefault="00836025">
            <w:pPr>
              <w:pStyle w:val="TableParagraph"/>
              <w:spacing w:before="122"/>
              <w:ind w:left="104" w:right="217"/>
              <w:rPr>
                <w:b/>
                <w:i/>
              </w:rPr>
            </w:pPr>
            <w:r>
              <w:rPr>
                <w:b/>
                <w:i/>
              </w:rPr>
              <w:t>Jednostka miary</w:t>
            </w:r>
          </w:p>
        </w:tc>
      </w:tr>
      <w:tr w:rsidR="00A40DAE" w14:paraId="60904B54" w14:textId="77777777">
        <w:trPr>
          <w:trHeight w:val="755"/>
        </w:trPr>
        <w:tc>
          <w:tcPr>
            <w:tcW w:w="670" w:type="dxa"/>
          </w:tcPr>
          <w:p w14:paraId="3E7502DC" w14:textId="77777777" w:rsidR="00A40DAE" w:rsidRDefault="00836025">
            <w:pPr>
              <w:pStyle w:val="TableParagraph"/>
              <w:ind w:left="0" w:right="202"/>
              <w:jc w:val="right"/>
            </w:pPr>
            <w:r>
              <w:t>88</w:t>
            </w:r>
          </w:p>
        </w:tc>
        <w:tc>
          <w:tcPr>
            <w:tcW w:w="1794" w:type="dxa"/>
          </w:tcPr>
          <w:p w14:paraId="29FB865E" w14:textId="77777777" w:rsidR="00A40DAE" w:rsidRDefault="00836025">
            <w:pPr>
              <w:pStyle w:val="TableParagraph"/>
              <w:ind w:left="107"/>
            </w:pPr>
            <w:r>
              <w:t>PIEL-C</w:t>
            </w:r>
          </w:p>
        </w:tc>
        <w:tc>
          <w:tcPr>
            <w:tcW w:w="1705" w:type="dxa"/>
          </w:tcPr>
          <w:p w14:paraId="315E92D3" w14:textId="77777777" w:rsidR="00A40DAE" w:rsidRDefault="00836025">
            <w:pPr>
              <w:pStyle w:val="TableParagraph"/>
            </w:pPr>
            <w:r>
              <w:t>PIEL-C</w:t>
            </w:r>
          </w:p>
        </w:tc>
        <w:tc>
          <w:tcPr>
            <w:tcW w:w="3859" w:type="dxa"/>
          </w:tcPr>
          <w:p w14:paraId="143377DB" w14:textId="77777777" w:rsidR="00A40DAE" w:rsidRDefault="00836025">
            <w:pPr>
              <w:pStyle w:val="TableParagraph"/>
              <w:ind w:left="105" w:right="906"/>
            </w:pPr>
            <w:r>
              <w:t>Pielęgnowanie międzyrzędów (przejazdy co drugi rząd)</w:t>
            </w:r>
          </w:p>
        </w:tc>
        <w:tc>
          <w:tcPr>
            <w:tcW w:w="1328" w:type="dxa"/>
          </w:tcPr>
          <w:p w14:paraId="1589BFD0" w14:textId="77777777" w:rsidR="00A40DAE" w:rsidRDefault="00836025">
            <w:pPr>
              <w:pStyle w:val="TableParagraph"/>
              <w:ind w:left="393" w:right="393"/>
              <w:jc w:val="center"/>
            </w:pPr>
            <w:r>
              <w:t>HA</w:t>
            </w:r>
          </w:p>
        </w:tc>
      </w:tr>
      <w:tr w:rsidR="00A40DAE" w14:paraId="34D38E52" w14:textId="77777777">
        <w:trPr>
          <w:trHeight w:val="755"/>
        </w:trPr>
        <w:tc>
          <w:tcPr>
            <w:tcW w:w="670" w:type="dxa"/>
          </w:tcPr>
          <w:p w14:paraId="1AA6BB45" w14:textId="77777777" w:rsidR="00A40DAE" w:rsidRDefault="00836025">
            <w:pPr>
              <w:pStyle w:val="TableParagraph"/>
              <w:ind w:left="0" w:right="202"/>
              <w:jc w:val="right"/>
            </w:pPr>
            <w:r>
              <w:t>89</w:t>
            </w:r>
          </w:p>
        </w:tc>
        <w:tc>
          <w:tcPr>
            <w:tcW w:w="1794" w:type="dxa"/>
          </w:tcPr>
          <w:p w14:paraId="096B132C" w14:textId="77777777" w:rsidR="00A40DAE" w:rsidRDefault="00836025">
            <w:pPr>
              <w:pStyle w:val="TableParagraph"/>
              <w:ind w:left="107"/>
            </w:pPr>
            <w:r>
              <w:t>PIEL-CKR</w:t>
            </w:r>
          </w:p>
        </w:tc>
        <w:tc>
          <w:tcPr>
            <w:tcW w:w="1705" w:type="dxa"/>
          </w:tcPr>
          <w:p w14:paraId="6BCB2EF0" w14:textId="77777777" w:rsidR="00A40DAE" w:rsidRDefault="00836025">
            <w:pPr>
              <w:pStyle w:val="TableParagraph"/>
            </w:pPr>
            <w:r>
              <w:t>PIEL-CKR</w:t>
            </w:r>
          </w:p>
        </w:tc>
        <w:tc>
          <w:tcPr>
            <w:tcW w:w="3859" w:type="dxa"/>
          </w:tcPr>
          <w:p w14:paraId="6CD4909D" w14:textId="77777777" w:rsidR="00A40DAE" w:rsidRDefault="00836025">
            <w:pPr>
              <w:pStyle w:val="TableParagraph"/>
              <w:ind w:left="105" w:right="906"/>
            </w:pPr>
            <w:r>
              <w:t>Pielęgnowanie międzyrzędów (przejazdy każdym rzędem)</w:t>
            </w:r>
          </w:p>
        </w:tc>
        <w:tc>
          <w:tcPr>
            <w:tcW w:w="1328" w:type="dxa"/>
          </w:tcPr>
          <w:p w14:paraId="31BCD8BD" w14:textId="77777777" w:rsidR="00A40DAE" w:rsidRDefault="00836025">
            <w:pPr>
              <w:pStyle w:val="TableParagraph"/>
              <w:ind w:left="393" w:right="393"/>
              <w:jc w:val="center"/>
            </w:pPr>
            <w:r>
              <w:t>HA</w:t>
            </w:r>
          </w:p>
        </w:tc>
      </w:tr>
    </w:tbl>
    <w:p w14:paraId="3307BA74" w14:textId="77777777" w:rsidR="00A40DAE" w:rsidRDefault="00836025">
      <w:pPr>
        <w:spacing w:before="120"/>
        <w:ind w:left="276"/>
        <w:rPr>
          <w:b/>
        </w:rPr>
      </w:pPr>
      <w:r>
        <w:rPr>
          <w:b/>
        </w:rPr>
        <w:t>Standard technologii prac obejmuje:</w:t>
      </w:r>
    </w:p>
    <w:p w14:paraId="4A88C5BD" w14:textId="77777777" w:rsidR="00A40DAE" w:rsidRDefault="00836025">
      <w:pPr>
        <w:pStyle w:val="Akapitzlist"/>
        <w:numPr>
          <w:ilvl w:val="0"/>
          <w:numId w:val="11"/>
        </w:numPr>
        <w:tabs>
          <w:tab w:val="left" w:pos="996"/>
          <w:tab w:val="left" w:pos="997"/>
        </w:tabs>
        <w:spacing w:before="121" w:line="263" w:lineRule="exact"/>
        <w:ind w:hanging="361"/>
      </w:pPr>
      <w:r>
        <w:t>zawieszenie sprzętu oraz</w:t>
      </w:r>
      <w:r>
        <w:rPr>
          <w:spacing w:val="-4"/>
        </w:rPr>
        <w:t xml:space="preserve"> </w:t>
      </w:r>
      <w:r>
        <w:t>regulację,</w:t>
      </w:r>
    </w:p>
    <w:p w14:paraId="7C16B614" w14:textId="77777777" w:rsidR="00A40DAE" w:rsidRDefault="00836025">
      <w:pPr>
        <w:pStyle w:val="Akapitzlist"/>
        <w:numPr>
          <w:ilvl w:val="0"/>
          <w:numId w:val="11"/>
        </w:numPr>
        <w:tabs>
          <w:tab w:val="left" w:pos="996"/>
          <w:tab w:val="left" w:pos="997"/>
        </w:tabs>
        <w:spacing w:line="232" w:lineRule="auto"/>
        <w:ind w:right="294"/>
      </w:pPr>
      <w:r>
        <w:t>pielęgnowanie międzyrzędów poprzez przejazd co drugi rząd z agregowanym urządzeniem,</w:t>
      </w:r>
    </w:p>
    <w:p w14:paraId="0E5415FA" w14:textId="77777777" w:rsidR="00A40DAE" w:rsidRDefault="00836025">
      <w:pPr>
        <w:pStyle w:val="Akapitzlist"/>
        <w:numPr>
          <w:ilvl w:val="0"/>
          <w:numId w:val="11"/>
        </w:numPr>
        <w:tabs>
          <w:tab w:val="left" w:pos="996"/>
          <w:tab w:val="left" w:pos="997"/>
        </w:tabs>
        <w:spacing w:before="2"/>
        <w:ind w:hanging="361"/>
      </w:pPr>
      <w:r>
        <w:t>oczyszczenie i odstawienie</w:t>
      </w:r>
      <w:r>
        <w:rPr>
          <w:spacing w:val="-1"/>
        </w:rPr>
        <w:t xml:space="preserve"> </w:t>
      </w:r>
      <w:r>
        <w:t>sprzętu.</w:t>
      </w:r>
    </w:p>
    <w:p w14:paraId="4ADBE346" w14:textId="77777777" w:rsidR="00A40DAE" w:rsidRDefault="00836025">
      <w:pPr>
        <w:pStyle w:val="Nagwek1"/>
        <w:spacing w:before="108"/>
      </w:pPr>
      <w:r>
        <w:t>Uwagi:</w:t>
      </w:r>
    </w:p>
    <w:p w14:paraId="70AACAE5" w14:textId="77777777" w:rsidR="00A40DAE" w:rsidRDefault="00836025">
      <w:pPr>
        <w:pStyle w:val="Akapitzlist"/>
        <w:numPr>
          <w:ilvl w:val="0"/>
          <w:numId w:val="11"/>
        </w:numPr>
        <w:tabs>
          <w:tab w:val="left" w:pos="996"/>
          <w:tab w:val="left" w:pos="997"/>
        </w:tabs>
        <w:spacing w:before="121" w:line="263" w:lineRule="exact"/>
        <w:ind w:hanging="361"/>
      </w:pPr>
      <w:r>
        <w:t>urządzenie powinno być zagregowane z odpowiednio dobranym</w:t>
      </w:r>
      <w:r>
        <w:rPr>
          <w:spacing w:val="-1"/>
        </w:rPr>
        <w:t xml:space="preserve"> </w:t>
      </w:r>
      <w:r>
        <w:t>ciągnikiem,</w:t>
      </w:r>
    </w:p>
    <w:p w14:paraId="6336A48E" w14:textId="77777777" w:rsidR="00A40DAE" w:rsidRDefault="00836025">
      <w:pPr>
        <w:pStyle w:val="Akapitzlist"/>
        <w:numPr>
          <w:ilvl w:val="0"/>
          <w:numId w:val="11"/>
        </w:numPr>
        <w:tabs>
          <w:tab w:val="left" w:pos="996"/>
          <w:tab w:val="left" w:pos="997"/>
        </w:tabs>
        <w:spacing w:line="263" w:lineRule="exact"/>
        <w:ind w:hanging="361"/>
      </w:pPr>
      <w:r>
        <w:t>sprzęt i narzędzia niezbędne do wykonania zabiegu zapewnia</w:t>
      </w:r>
      <w:r>
        <w:rPr>
          <w:spacing w:val="-14"/>
        </w:rPr>
        <w:t xml:space="preserve"> </w:t>
      </w:r>
      <w:r>
        <w:t>Wykonawca.</w:t>
      </w:r>
    </w:p>
    <w:p w14:paraId="4253D50B" w14:textId="77777777" w:rsidR="00A40DAE" w:rsidRDefault="00836025">
      <w:pPr>
        <w:pStyle w:val="Nagwek1"/>
        <w:spacing w:before="111"/>
      </w:pPr>
      <w:r>
        <w:t>Procedura odbioru:</w:t>
      </w:r>
    </w:p>
    <w:p w14:paraId="2520F1B2" w14:textId="58F07748" w:rsidR="00A40DAE" w:rsidRDefault="00836025">
      <w:pPr>
        <w:pStyle w:val="Tekstpodstawowy"/>
        <w:spacing w:before="119"/>
        <w:ind w:left="276" w:firstLine="0"/>
      </w:pPr>
      <w:r>
        <w:t>Odbi</w:t>
      </w:r>
      <w:r w:rsidR="009D080D">
        <w:t>ó</w:t>
      </w:r>
      <w:r>
        <w:t>r prac nastąpi poprzez:</w:t>
      </w:r>
    </w:p>
    <w:p w14:paraId="7BE50650" w14:textId="6B8F55AF" w:rsidR="00A40DAE" w:rsidRDefault="00836025">
      <w:pPr>
        <w:pStyle w:val="Akapitzlist"/>
        <w:numPr>
          <w:ilvl w:val="0"/>
          <w:numId w:val="11"/>
        </w:numPr>
        <w:tabs>
          <w:tab w:val="left" w:pos="997"/>
        </w:tabs>
        <w:spacing w:before="121" w:line="263" w:lineRule="exact"/>
        <w:ind w:hanging="361"/>
        <w:jc w:val="both"/>
      </w:pPr>
      <w:r>
        <w:t xml:space="preserve">zweryfikowanie </w:t>
      </w:r>
      <w:r>
        <w:rPr>
          <w:spacing w:val="-4"/>
        </w:rPr>
        <w:t>prawidłowo</w:t>
      </w:r>
      <w:r w:rsidR="009D080D">
        <w:rPr>
          <w:spacing w:val="-4"/>
        </w:rPr>
        <w:t>ś</w:t>
      </w:r>
      <w:r>
        <w:t xml:space="preserve">ci ich wykonania z opisem </w:t>
      </w:r>
      <w:r>
        <w:rPr>
          <w:spacing w:val="-3"/>
        </w:rPr>
        <w:t>czynno</w:t>
      </w:r>
      <w:r w:rsidR="009D080D">
        <w:rPr>
          <w:spacing w:val="-3"/>
        </w:rPr>
        <w:t>ś</w:t>
      </w:r>
      <w:r>
        <w:t>ci i</w:t>
      </w:r>
      <w:r>
        <w:rPr>
          <w:spacing w:val="32"/>
        </w:rPr>
        <w:t xml:space="preserve"> </w:t>
      </w:r>
      <w:r>
        <w:t>zleceniem,</w:t>
      </w:r>
    </w:p>
    <w:p w14:paraId="1C30244D" w14:textId="653019F7" w:rsidR="00A40DAE" w:rsidRDefault="00836025">
      <w:pPr>
        <w:pStyle w:val="Akapitzlist"/>
        <w:numPr>
          <w:ilvl w:val="0"/>
          <w:numId w:val="11"/>
        </w:numPr>
        <w:tabs>
          <w:tab w:val="left" w:pos="997"/>
        </w:tabs>
        <w:spacing w:line="237" w:lineRule="auto"/>
        <w:ind w:right="290"/>
        <w:jc w:val="both"/>
      </w:pPr>
      <w:r>
        <w:t xml:space="preserve">dokonanie pomiaru powierzchni wykonanego zabiegu (np. przy pomocy: dalmierza, </w:t>
      </w:r>
      <w:r>
        <w:rPr>
          <w:spacing w:val="-7"/>
        </w:rPr>
        <w:t>ta</w:t>
      </w:r>
      <w:r w:rsidR="009D080D">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7DED4D8C" w14:textId="34B3FD85" w:rsidR="00A40DAE" w:rsidRDefault="00836025">
      <w:pPr>
        <w:spacing w:before="114"/>
        <w:ind w:left="984"/>
        <w:jc w:val="both"/>
      </w:pPr>
      <w:r>
        <w:t>(</w:t>
      </w:r>
      <w:r>
        <w:rPr>
          <w:i/>
        </w:rPr>
        <w:t xml:space="preserve">rozliczenie </w:t>
      </w:r>
      <w:r>
        <w:t>z dokładno</w:t>
      </w:r>
      <w:r w:rsidR="009D080D">
        <w:t>ś</w:t>
      </w:r>
      <w:r>
        <w:t>cią do dw</w:t>
      </w:r>
      <w:r w:rsidR="009D080D">
        <w:t>ó</w:t>
      </w:r>
      <w:r>
        <w:t>ch miejsc po przecinku)</w:t>
      </w:r>
    </w:p>
    <w:p w14:paraId="13C5012D" w14:textId="77777777" w:rsidR="00A40DAE" w:rsidRDefault="00A40DAE">
      <w:pPr>
        <w:pStyle w:val="Tekstpodstawowy"/>
        <w:ind w:left="0" w:firstLine="0"/>
        <w:rPr>
          <w:sz w:val="26"/>
        </w:rPr>
      </w:pPr>
    </w:p>
    <w:p w14:paraId="07CAE502" w14:textId="77777777" w:rsidR="00A40DAE" w:rsidRDefault="00A40DAE">
      <w:pPr>
        <w:pStyle w:val="Tekstpodstawowy"/>
        <w:spacing w:before="6"/>
        <w:ind w:left="0" w:firstLine="0"/>
        <w:rPr>
          <w:sz w:val="26"/>
        </w:rPr>
      </w:pPr>
    </w:p>
    <w:p w14:paraId="0DC0200C" w14:textId="77777777" w:rsidR="00A40DAE" w:rsidRDefault="00836025">
      <w:pPr>
        <w:pStyle w:val="Nagwek1"/>
        <w:spacing w:before="0"/>
      </w:pPr>
      <w:r>
        <w:t>Rozsiew wapna/nawozów</w:t>
      </w:r>
    </w:p>
    <w:p w14:paraId="1E9A272E" w14:textId="77777777" w:rsidR="00A40DAE" w:rsidRDefault="00A40DAE">
      <w:pPr>
        <w:pStyle w:val="Tekstpodstawowy"/>
        <w:spacing w:before="4"/>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5968066C" w14:textId="77777777">
        <w:trPr>
          <w:trHeight w:val="1012"/>
        </w:trPr>
        <w:tc>
          <w:tcPr>
            <w:tcW w:w="667" w:type="dxa"/>
          </w:tcPr>
          <w:p w14:paraId="1ADDD9BE" w14:textId="77777777" w:rsidR="00A40DAE" w:rsidRDefault="00836025">
            <w:pPr>
              <w:pStyle w:val="TableParagraph"/>
              <w:ind w:left="0" w:right="196"/>
              <w:jc w:val="right"/>
              <w:rPr>
                <w:b/>
                <w:i/>
              </w:rPr>
            </w:pPr>
            <w:r>
              <w:rPr>
                <w:b/>
                <w:i/>
              </w:rPr>
              <w:t>Nr</w:t>
            </w:r>
          </w:p>
        </w:tc>
        <w:tc>
          <w:tcPr>
            <w:tcW w:w="1793" w:type="dxa"/>
          </w:tcPr>
          <w:p w14:paraId="4BF7132F" w14:textId="77777777" w:rsidR="00A40DAE" w:rsidRDefault="00836025">
            <w:pPr>
              <w:pStyle w:val="TableParagraph"/>
              <w:ind w:left="107" w:right="266"/>
              <w:rPr>
                <w:b/>
                <w:i/>
              </w:rPr>
            </w:pPr>
            <w:r>
              <w:rPr>
                <w:b/>
                <w:i/>
              </w:rPr>
              <w:t>Kod czynności do rozliczenia</w:t>
            </w:r>
          </w:p>
        </w:tc>
        <w:tc>
          <w:tcPr>
            <w:tcW w:w="1704" w:type="dxa"/>
          </w:tcPr>
          <w:p w14:paraId="60A7BEA6"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E49D893" w14:textId="77777777" w:rsidR="00A40DAE" w:rsidRDefault="00836025">
            <w:pPr>
              <w:pStyle w:val="TableParagraph"/>
              <w:spacing w:before="1"/>
              <w:ind w:left="0" w:right="93"/>
              <w:jc w:val="right"/>
              <w:rPr>
                <w:b/>
                <w:i/>
              </w:rPr>
            </w:pPr>
            <w:r>
              <w:rPr>
                <w:b/>
                <w:i/>
                <w:spacing w:val="-1"/>
              </w:rPr>
              <w:t>wyceny</w:t>
            </w:r>
          </w:p>
        </w:tc>
        <w:tc>
          <w:tcPr>
            <w:tcW w:w="3858" w:type="dxa"/>
          </w:tcPr>
          <w:p w14:paraId="120632F5" w14:textId="77777777" w:rsidR="00A40DAE" w:rsidRDefault="00836025">
            <w:pPr>
              <w:pStyle w:val="TableParagraph"/>
              <w:ind w:left="108"/>
              <w:rPr>
                <w:b/>
                <w:i/>
              </w:rPr>
            </w:pPr>
            <w:r>
              <w:rPr>
                <w:b/>
                <w:i/>
              </w:rPr>
              <w:t>Opis kodu czynności</w:t>
            </w:r>
          </w:p>
        </w:tc>
        <w:tc>
          <w:tcPr>
            <w:tcW w:w="1330" w:type="dxa"/>
          </w:tcPr>
          <w:p w14:paraId="12DD9349" w14:textId="77777777" w:rsidR="00A40DAE" w:rsidRDefault="00836025">
            <w:pPr>
              <w:pStyle w:val="TableParagraph"/>
              <w:ind w:left="108" w:right="215"/>
              <w:rPr>
                <w:b/>
                <w:i/>
              </w:rPr>
            </w:pPr>
            <w:r>
              <w:rPr>
                <w:b/>
                <w:i/>
              </w:rPr>
              <w:t>Jednostka miary</w:t>
            </w:r>
          </w:p>
        </w:tc>
      </w:tr>
      <w:tr w:rsidR="00A40DAE" w14:paraId="067481BB" w14:textId="77777777">
        <w:trPr>
          <w:trHeight w:val="758"/>
        </w:trPr>
        <w:tc>
          <w:tcPr>
            <w:tcW w:w="667" w:type="dxa"/>
          </w:tcPr>
          <w:p w14:paraId="06CB5234" w14:textId="77777777" w:rsidR="00A40DAE" w:rsidRDefault="00836025">
            <w:pPr>
              <w:pStyle w:val="TableParagraph"/>
              <w:spacing w:before="122"/>
              <w:ind w:left="0" w:right="199"/>
              <w:jc w:val="right"/>
            </w:pPr>
            <w:r>
              <w:t>90</w:t>
            </w:r>
          </w:p>
        </w:tc>
        <w:tc>
          <w:tcPr>
            <w:tcW w:w="1793" w:type="dxa"/>
          </w:tcPr>
          <w:p w14:paraId="411D36C2" w14:textId="77777777" w:rsidR="00A40DAE" w:rsidRDefault="00836025">
            <w:pPr>
              <w:pStyle w:val="TableParagraph"/>
              <w:spacing w:before="122"/>
              <w:ind w:left="107"/>
            </w:pPr>
            <w:r>
              <w:t>SIEW–W</w:t>
            </w:r>
          </w:p>
        </w:tc>
        <w:tc>
          <w:tcPr>
            <w:tcW w:w="1704" w:type="dxa"/>
          </w:tcPr>
          <w:p w14:paraId="18CA8E37" w14:textId="77777777" w:rsidR="00A40DAE" w:rsidRDefault="00836025">
            <w:pPr>
              <w:pStyle w:val="TableParagraph"/>
              <w:spacing w:before="122"/>
              <w:ind w:left="108" w:right="327"/>
            </w:pPr>
            <w:r>
              <w:t>SIEW –W2C, SIEW –W15C</w:t>
            </w:r>
          </w:p>
        </w:tc>
        <w:tc>
          <w:tcPr>
            <w:tcW w:w="3858" w:type="dxa"/>
          </w:tcPr>
          <w:p w14:paraId="2DBE9060" w14:textId="77777777" w:rsidR="00A40DAE" w:rsidRDefault="00836025">
            <w:pPr>
              <w:pStyle w:val="TableParagraph"/>
              <w:spacing w:before="122"/>
              <w:ind w:left="108" w:right="303"/>
            </w:pPr>
            <w:r>
              <w:t>Rozsiew wapna nawozowego wraz z załadunkiem i rozładunkiem</w:t>
            </w:r>
          </w:p>
        </w:tc>
        <w:tc>
          <w:tcPr>
            <w:tcW w:w="1330" w:type="dxa"/>
          </w:tcPr>
          <w:p w14:paraId="02B575CA" w14:textId="77777777" w:rsidR="00A40DAE" w:rsidRDefault="00836025">
            <w:pPr>
              <w:pStyle w:val="TableParagraph"/>
              <w:spacing w:before="122"/>
              <w:ind w:left="351" w:right="341"/>
              <w:jc w:val="center"/>
            </w:pPr>
            <w:r>
              <w:t>HA</w:t>
            </w:r>
          </w:p>
        </w:tc>
      </w:tr>
      <w:tr w:rsidR="00A40DAE" w14:paraId="2BD60C62" w14:textId="77777777">
        <w:trPr>
          <w:trHeight w:val="755"/>
        </w:trPr>
        <w:tc>
          <w:tcPr>
            <w:tcW w:w="667" w:type="dxa"/>
          </w:tcPr>
          <w:p w14:paraId="3EA19104" w14:textId="77777777" w:rsidR="00A40DAE" w:rsidRDefault="00836025">
            <w:pPr>
              <w:pStyle w:val="TableParagraph"/>
              <w:ind w:left="0" w:right="199"/>
              <w:jc w:val="right"/>
            </w:pPr>
            <w:r>
              <w:t>91</w:t>
            </w:r>
          </w:p>
        </w:tc>
        <w:tc>
          <w:tcPr>
            <w:tcW w:w="1793" w:type="dxa"/>
          </w:tcPr>
          <w:p w14:paraId="57452C1F" w14:textId="77777777" w:rsidR="00A40DAE" w:rsidRDefault="00836025">
            <w:pPr>
              <w:pStyle w:val="TableParagraph"/>
              <w:ind w:left="107"/>
            </w:pPr>
            <w:r>
              <w:t>SIEW N</w:t>
            </w:r>
          </w:p>
        </w:tc>
        <w:tc>
          <w:tcPr>
            <w:tcW w:w="1704" w:type="dxa"/>
          </w:tcPr>
          <w:p w14:paraId="13BA7E7A" w14:textId="77777777" w:rsidR="00A40DAE" w:rsidRDefault="00836025">
            <w:pPr>
              <w:pStyle w:val="TableParagraph"/>
              <w:ind w:left="108" w:right="380"/>
            </w:pPr>
            <w:r>
              <w:t>SIEW –N3C, SIEW –N15C</w:t>
            </w:r>
          </w:p>
        </w:tc>
        <w:tc>
          <w:tcPr>
            <w:tcW w:w="3858" w:type="dxa"/>
          </w:tcPr>
          <w:p w14:paraId="7492C04B" w14:textId="77777777" w:rsidR="00A40DAE" w:rsidRDefault="00836025">
            <w:pPr>
              <w:pStyle w:val="TableParagraph"/>
              <w:ind w:left="108"/>
            </w:pPr>
            <w:r>
              <w:t>Rozsiew nawozów mineralnych</w:t>
            </w:r>
          </w:p>
        </w:tc>
        <w:tc>
          <w:tcPr>
            <w:tcW w:w="1330" w:type="dxa"/>
          </w:tcPr>
          <w:p w14:paraId="3CE8035E" w14:textId="77777777" w:rsidR="00A40DAE" w:rsidRDefault="00836025">
            <w:pPr>
              <w:pStyle w:val="TableParagraph"/>
              <w:ind w:left="351" w:right="341"/>
              <w:jc w:val="center"/>
            </w:pPr>
            <w:r>
              <w:t>HA</w:t>
            </w:r>
          </w:p>
        </w:tc>
      </w:tr>
    </w:tbl>
    <w:p w14:paraId="395F5489" w14:textId="77777777" w:rsidR="00BC7453" w:rsidRDefault="00BC7453">
      <w:pPr>
        <w:spacing w:before="119"/>
        <w:ind w:left="276"/>
        <w:rPr>
          <w:b/>
        </w:rPr>
      </w:pPr>
    </w:p>
    <w:p w14:paraId="4DA5E045" w14:textId="0338E96B" w:rsidR="00A40DAE" w:rsidRDefault="00836025">
      <w:pPr>
        <w:spacing w:before="119"/>
        <w:ind w:left="276"/>
        <w:rPr>
          <w:b/>
        </w:rPr>
      </w:pPr>
      <w:r>
        <w:rPr>
          <w:b/>
        </w:rPr>
        <w:t>Standard technologii prac obejmuje:</w:t>
      </w:r>
    </w:p>
    <w:p w14:paraId="6F999AA5" w14:textId="77777777" w:rsidR="00A40DAE" w:rsidRDefault="00836025">
      <w:pPr>
        <w:pStyle w:val="Akapitzlist"/>
        <w:numPr>
          <w:ilvl w:val="0"/>
          <w:numId w:val="11"/>
        </w:numPr>
        <w:tabs>
          <w:tab w:val="left" w:pos="996"/>
          <w:tab w:val="left" w:pos="997"/>
        </w:tabs>
        <w:spacing w:before="119" w:line="264" w:lineRule="exact"/>
        <w:ind w:hanging="361"/>
      </w:pPr>
      <w:r>
        <w:t>podczepienie sprzętu, dojazd do miejsca</w:t>
      </w:r>
      <w:r>
        <w:rPr>
          <w:spacing w:val="-10"/>
        </w:rPr>
        <w:t xml:space="preserve"> </w:t>
      </w:r>
      <w:r>
        <w:t>załadunku,</w:t>
      </w:r>
    </w:p>
    <w:p w14:paraId="72CE9523" w14:textId="77777777" w:rsidR="00A40DAE" w:rsidRDefault="00836025">
      <w:pPr>
        <w:pStyle w:val="Akapitzlist"/>
        <w:numPr>
          <w:ilvl w:val="0"/>
          <w:numId w:val="11"/>
        </w:numPr>
        <w:tabs>
          <w:tab w:val="left" w:pos="996"/>
          <w:tab w:val="left" w:pos="997"/>
        </w:tabs>
        <w:spacing w:line="259" w:lineRule="exact"/>
        <w:ind w:hanging="361"/>
      </w:pPr>
      <w:r>
        <w:t>załadunek wapna nawozowego lub nawozów</w:t>
      </w:r>
      <w:r>
        <w:rPr>
          <w:spacing w:val="-9"/>
        </w:rPr>
        <w:t xml:space="preserve"> </w:t>
      </w:r>
      <w:r>
        <w:t>mineralnych,</w:t>
      </w:r>
    </w:p>
    <w:p w14:paraId="7A3C60D0" w14:textId="77777777" w:rsidR="00A40DAE" w:rsidRDefault="00836025">
      <w:pPr>
        <w:pStyle w:val="Akapitzlist"/>
        <w:numPr>
          <w:ilvl w:val="0"/>
          <w:numId w:val="11"/>
        </w:numPr>
        <w:tabs>
          <w:tab w:val="left" w:pos="996"/>
          <w:tab w:val="left" w:pos="997"/>
        </w:tabs>
        <w:spacing w:line="258" w:lineRule="exact"/>
        <w:ind w:hanging="361"/>
      </w:pPr>
      <w:r>
        <w:t>dojazd do powierzchni</w:t>
      </w:r>
      <w:r>
        <w:rPr>
          <w:spacing w:val="-1"/>
        </w:rPr>
        <w:t xml:space="preserve"> </w:t>
      </w:r>
      <w:r>
        <w:t>rozsiewu,</w:t>
      </w:r>
    </w:p>
    <w:p w14:paraId="795B0A90" w14:textId="77777777" w:rsidR="00A40DAE" w:rsidRDefault="00836025">
      <w:pPr>
        <w:pStyle w:val="Akapitzlist"/>
        <w:numPr>
          <w:ilvl w:val="0"/>
          <w:numId w:val="11"/>
        </w:numPr>
        <w:tabs>
          <w:tab w:val="left" w:pos="996"/>
          <w:tab w:val="left" w:pos="997"/>
        </w:tabs>
        <w:spacing w:line="258" w:lineRule="exact"/>
        <w:ind w:hanging="361"/>
      </w:pPr>
      <w:r>
        <w:t>rozsiew wapna lub</w:t>
      </w:r>
      <w:r>
        <w:rPr>
          <w:spacing w:val="-3"/>
        </w:rPr>
        <w:t xml:space="preserve"> </w:t>
      </w:r>
      <w:r>
        <w:t>nawozów,</w:t>
      </w:r>
    </w:p>
    <w:p w14:paraId="34B13205" w14:textId="77777777" w:rsidR="00A40DAE" w:rsidRDefault="00836025">
      <w:pPr>
        <w:pStyle w:val="Akapitzlist"/>
        <w:numPr>
          <w:ilvl w:val="0"/>
          <w:numId w:val="11"/>
        </w:numPr>
        <w:tabs>
          <w:tab w:val="left" w:pos="996"/>
          <w:tab w:val="left" w:pos="997"/>
        </w:tabs>
        <w:spacing w:line="264" w:lineRule="exact"/>
        <w:ind w:hanging="361"/>
      </w:pPr>
      <w:r>
        <w:t>oczyszczenie i odstawienie</w:t>
      </w:r>
      <w:r>
        <w:rPr>
          <w:spacing w:val="-1"/>
        </w:rPr>
        <w:t xml:space="preserve"> </w:t>
      </w:r>
      <w:r>
        <w:t>sprzętu.</w:t>
      </w:r>
    </w:p>
    <w:p w14:paraId="7235DCF1" w14:textId="77777777" w:rsidR="00A40DAE" w:rsidRDefault="00836025">
      <w:pPr>
        <w:pStyle w:val="Nagwek1"/>
        <w:spacing w:before="77"/>
      </w:pPr>
      <w:r>
        <w:t>Uwagi:</w:t>
      </w:r>
    </w:p>
    <w:p w14:paraId="176A09E8" w14:textId="77777777" w:rsidR="00A40DAE" w:rsidRDefault="00836025">
      <w:pPr>
        <w:pStyle w:val="Akapitzlist"/>
        <w:numPr>
          <w:ilvl w:val="0"/>
          <w:numId w:val="11"/>
        </w:numPr>
        <w:tabs>
          <w:tab w:val="left" w:pos="996"/>
          <w:tab w:val="left" w:pos="997"/>
        </w:tabs>
        <w:spacing w:before="121" w:line="264" w:lineRule="exact"/>
        <w:ind w:hanging="361"/>
      </w:pPr>
      <w:r>
        <w:t>urządzenie powinno być zagregowane z odpowiednio dobranym</w:t>
      </w:r>
      <w:r>
        <w:rPr>
          <w:spacing w:val="-1"/>
        </w:rPr>
        <w:t xml:space="preserve"> </w:t>
      </w:r>
      <w:r>
        <w:t>ciągnikiem,</w:t>
      </w:r>
    </w:p>
    <w:p w14:paraId="5A0AC29A" w14:textId="77777777" w:rsidR="00A40DAE" w:rsidRDefault="00836025">
      <w:pPr>
        <w:pStyle w:val="Akapitzlist"/>
        <w:numPr>
          <w:ilvl w:val="0"/>
          <w:numId w:val="11"/>
        </w:numPr>
        <w:tabs>
          <w:tab w:val="left" w:pos="996"/>
          <w:tab w:val="left" w:pos="997"/>
        </w:tabs>
        <w:spacing w:line="264" w:lineRule="exact"/>
        <w:ind w:hanging="361"/>
      </w:pPr>
      <w:r>
        <w:t>sprzęt i narzędzia niezbędne do wykonania zabiegu zapewnia</w:t>
      </w:r>
      <w:r>
        <w:rPr>
          <w:spacing w:val="-12"/>
        </w:rPr>
        <w:t xml:space="preserve"> </w:t>
      </w:r>
      <w:r>
        <w:t>Wykonawca.</w:t>
      </w:r>
    </w:p>
    <w:p w14:paraId="69D8660F" w14:textId="77777777" w:rsidR="00A40DAE" w:rsidRDefault="00836025">
      <w:pPr>
        <w:pStyle w:val="Nagwek1"/>
        <w:spacing w:before="109"/>
      </w:pPr>
      <w:r>
        <w:lastRenderedPageBreak/>
        <w:t>Procedura odbioru:</w:t>
      </w:r>
    </w:p>
    <w:p w14:paraId="2DD03EAB" w14:textId="50117DB4" w:rsidR="00A40DAE" w:rsidRDefault="00836025">
      <w:pPr>
        <w:pStyle w:val="Tekstpodstawowy"/>
        <w:spacing w:before="121"/>
        <w:ind w:left="276" w:firstLine="0"/>
      </w:pPr>
      <w:r>
        <w:t>Odbi</w:t>
      </w:r>
      <w:r w:rsidR="009D080D">
        <w:t>ó</w:t>
      </w:r>
      <w:r>
        <w:t>r prac nastąpi poprzez:</w:t>
      </w:r>
    </w:p>
    <w:p w14:paraId="2900EB35" w14:textId="35BD0D1C" w:rsidR="00A40DAE" w:rsidRDefault="00836025">
      <w:pPr>
        <w:pStyle w:val="Akapitzlist"/>
        <w:numPr>
          <w:ilvl w:val="0"/>
          <w:numId w:val="11"/>
        </w:numPr>
        <w:tabs>
          <w:tab w:val="left" w:pos="997"/>
        </w:tabs>
        <w:spacing w:before="119" w:line="264" w:lineRule="exact"/>
        <w:ind w:hanging="361"/>
        <w:jc w:val="both"/>
      </w:pPr>
      <w:r>
        <w:t xml:space="preserve">zweryfikowanie </w:t>
      </w:r>
      <w:r>
        <w:rPr>
          <w:spacing w:val="-4"/>
        </w:rPr>
        <w:t>prawidłowo</w:t>
      </w:r>
      <w:r w:rsidR="009D080D">
        <w:rPr>
          <w:spacing w:val="-4"/>
        </w:rPr>
        <w:t>ś</w:t>
      </w:r>
      <w:r>
        <w:t xml:space="preserve">ci ich wykonania z opisem </w:t>
      </w:r>
      <w:r>
        <w:rPr>
          <w:spacing w:val="-3"/>
        </w:rPr>
        <w:t>czynno</w:t>
      </w:r>
      <w:r w:rsidR="009D080D">
        <w:rPr>
          <w:spacing w:val="-3"/>
        </w:rPr>
        <w:t>ś</w:t>
      </w:r>
      <w:r>
        <w:t>ci i</w:t>
      </w:r>
      <w:r>
        <w:rPr>
          <w:spacing w:val="33"/>
        </w:rPr>
        <w:t xml:space="preserve"> </w:t>
      </w:r>
      <w:r>
        <w:t>zleceniem,</w:t>
      </w:r>
    </w:p>
    <w:p w14:paraId="234C15DD" w14:textId="7BA04253" w:rsidR="00A40DAE" w:rsidRDefault="00836025">
      <w:pPr>
        <w:pStyle w:val="Akapitzlist"/>
        <w:numPr>
          <w:ilvl w:val="0"/>
          <w:numId w:val="11"/>
        </w:numPr>
        <w:tabs>
          <w:tab w:val="left" w:pos="997"/>
        </w:tabs>
        <w:spacing w:line="235" w:lineRule="auto"/>
        <w:ind w:right="290"/>
        <w:jc w:val="both"/>
      </w:pPr>
      <w:r>
        <w:t xml:space="preserve">dokonanie pomiaru powierzchni wykonanego zabiegu (np. przy pomocy: dalmierza, </w:t>
      </w:r>
      <w:r>
        <w:rPr>
          <w:spacing w:val="-7"/>
        </w:rPr>
        <w:t>ta</w:t>
      </w:r>
      <w:r w:rsidR="009D080D">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38EF8F4F" w14:textId="35D139BB" w:rsidR="00A40DAE" w:rsidRDefault="00836025">
      <w:pPr>
        <w:spacing w:before="120"/>
        <w:ind w:left="984"/>
        <w:jc w:val="both"/>
      </w:pPr>
      <w:r>
        <w:t>(</w:t>
      </w:r>
      <w:r>
        <w:rPr>
          <w:i/>
        </w:rPr>
        <w:t xml:space="preserve">rozliczenie </w:t>
      </w:r>
      <w:r>
        <w:t>z dokładno</w:t>
      </w:r>
      <w:r w:rsidR="009D080D">
        <w:t>ś</w:t>
      </w:r>
      <w:r>
        <w:t>cią do dw</w:t>
      </w:r>
      <w:r w:rsidR="009D080D">
        <w:t>ó</w:t>
      </w:r>
      <w:r>
        <w:t>ch miejsc po przecinku)</w:t>
      </w:r>
    </w:p>
    <w:p w14:paraId="5ED83752" w14:textId="77777777" w:rsidR="00A40DAE" w:rsidRDefault="00836025">
      <w:pPr>
        <w:pStyle w:val="Nagwek1"/>
        <w:spacing w:before="193"/>
      </w:pPr>
      <w:r>
        <w:t>Wykonanie rabatowałków</w:t>
      </w:r>
    </w:p>
    <w:p w14:paraId="27CF2EAA" w14:textId="77777777" w:rsidR="00A40DAE" w:rsidRDefault="00A40DAE">
      <w:pPr>
        <w:pStyle w:val="Tekstpodstawowy"/>
        <w:spacing w:before="5"/>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4F42570C" w14:textId="77777777">
        <w:trPr>
          <w:trHeight w:val="1012"/>
        </w:trPr>
        <w:tc>
          <w:tcPr>
            <w:tcW w:w="667" w:type="dxa"/>
          </w:tcPr>
          <w:p w14:paraId="523DFC7C" w14:textId="77777777" w:rsidR="00A40DAE" w:rsidRDefault="00836025">
            <w:pPr>
              <w:pStyle w:val="TableParagraph"/>
              <w:ind w:left="0" w:right="196"/>
              <w:jc w:val="right"/>
              <w:rPr>
                <w:b/>
                <w:i/>
              </w:rPr>
            </w:pPr>
            <w:r>
              <w:rPr>
                <w:b/>
                <w:i/>
              </w:rPr>
              <w:t>Nr</w:t>
            </w:r>
          </w:p>
        </w:tc>
        <w:tc>
          <w:tcPr>
            <w:tcW w:w="1793" w:type="dxa"/>
          </w:tcPr>
          <w:p w14:paraId="2F0BFAE3" w14:textId="77777777" w:rsidR="00A40DAE" w:rsidRDefault="00836025">
            <w:pPr>
              <w:pStyle w:val="TableParagraph"/>
              <w:ind w:left="107" w:right="266"/>
              <w:rPr>
                <w:b/>
                <w:i/>
              </w:rPr>
            </w:pPr>
            <w:r>
              <w:rPr>
                <w:b/>
                <w:i/>
              </w:rPr>
              <w:t>Kod czynności do rozliczenia</w:t>
            </w:r>
          </w:p>
        </w:tc>
        <w:tc>
          <w:tcPr>
            <w:tcW w:w="1704" w:type="dxa"/>
          </w:tcPr>
          <w:p w14:paraId="79A4A822"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CD3201B" w14:textId="77777777" w:rsidR="00A40DAE" w:rsidRDefault="00836025">
            <w:pPr>
              <w:pStyle w:val="TableParagraph"/>
              <w:spacing w:before="0"/>
              <w:ind w:left="0" w:right="93"/>
              <w:jc w:val="right"/>
              <w:rPr>
                <w:b/>
                <w:i/>
              </w:rPr>
            </w:pPr>
            <w:r>
              <w:rPr>
                <w:b/>
                <w:i/>
                <w:spacing w:val="-1"/>
              </w:rPr>
              <w:t>wyceny</w:t>
            </w:r>
          </w:p>
        </w:tc>
        <w:tc>
          <w:tcPr>
            <w:tcW w:w="3858" w:type="dxa"/>
          </w:tcPr>
          <w:p w14:paraId="0A837A1D" w14:textId="77777777" w:rsidR="00A40DAE" w:rsidRDefault="00836025">
            <w:pPr>
              <w:pStyle w:val="TableParagraph"/>
              <w:ind w:left="108"/>
              <w:rPr>
                <w:b/>
                <w:i/>
              </w:rPr>
            </w:pPr>
            <w:r>
              <w:rPr>
                <w:b/>
                <w:i/>
              </w:rPr>
              <w:t>Opis kodu czynności</w:t>
            </w:r>
          </w:p>
        </w:tc>
        <w:tc>
          <w:tcPr>
            <w:tcW w:w="1330" w:type="dxa"/>
          </w:tcPr>
          <w:p w14:paraId="70F056E4" w14:textId="77777777" w:rsidR="00A40DAE" w:rsidRDefault="00836025">
            <w:pPr>
              <w:pStyle w:val="TableParagraph"/>
              <w:ind w:left="108" w:right="215"/>
              <w:rPr>
                <w:b/>
                <w:i/>
              </w:rPr>
            </w:pPr>
            <w:r>
              <w:rPr>
                <w:b/>
                <w:i/>
              </w:rPr>
              <w:t>Jednostka miary</w:t>
            </w:r>
          </w:p>
        </w:tc>
      </w:tr>
      <w:tr w:rsidR="00A40DAE" w14:paraId="34BFE7DD" w14:textId="77777777">
        <w:trPr>
          <w:trHeight w:val="2304"/>
        </w:trPr>
        <w:tc>
          <w:tcPr>
            <w:tcW w:w="667" w:type="dxa"/>
          </w:tcPr>
          <w:p w14:paraId="3F1248B1" w14:textId="77777777" w:rsidR="00A40DAE" w:rsidRDefault="00836025">
            <w:pPr>
              <w:pStyle w:val="TableParagraph"/>
              <w:ind w:left="0" w:right="199"/>
              <w:jc w:val="right"/>
            </w:pPr>
            <w:r>
              <w:t>92</w:t>
            </w:r>
          </w:p>
        </w:tc>
        <w:tc>
          <w:tcPr>
            <w:tcW w:w="1793" w:type="dxa"/>
          </w:tcPr>
          <w:p w14:paraId="3B7B8644" w14:textId="77777777" w:rsidR="00A40DAE" w:rsidRDefault="00836025">
            <w:pPr>
              <w:pStyle w:val="TableParagraph"/>
              <w:ind w:left="107"/>
            </w:pPr>
            <w:r>
              <w:t>WYK-RAB1</w:t>
            </w:r>
          </w:p>
        </w:tc>
        <w:tc>
          <w:tcPr>
            <w:tcW w:w="1704" w:type="dxa"/>
          </w:tcPr>
          <w:p w14:paraId="0CDAC1FD" w14:textId="77777777" w:rsidR="00A40DAE" w:rsidRDefault="00836025">
            <w:pPr>
              <w:pStyle w:val="TableParagraph"/>
              <w:ind w:left="108" w:right="294"/>
              <w:jc w:val="both"/>
            </w:pPr>
            <w:r>
              <w:t>WYK-RA0B1, WYK-RA0L1, WYK-RA2B1, WYK-RA2L1, WYK-RA4B1, WYK-RA4L1, WYK&gt;RA4B1, WYK&gt;RA4L1</w:t>
            </w:r>
          </w:p>
        </w:tc>
        <w:tc>
          <w:tcPr>
            <w:tcW w:w="3858" w:type="dxa"/>
          </w:tcPr>
          <w:p w14:paraId="3F50ADE0" w14:textId="77777777" w:rsidR="00A40DAE" w:rsidRDefault="00836025">
            <w:pPr>
              <w:pStyle w:val="TableParagraph"/>
              <w:ind w:left="108" w:right="361"/>
            </w:pPr>
            <w:r>
              <w:t>Wykonanie rabatowałków pługiem specjalistycznym 1-odkładnicowym</w:t>
            </w:r>
          </w:p>
        </w:tc>
        <w:tc>
          <w:tcPr>
            <w:tcW w:w="1330" w:type="dxa"/>
          </w:tcPr>
          <w:p w14:paraId="152B2F3D" w14:textId="77777777" w:rsidR="00A40DAE" w:rsidRDefault="00836025">
            <w:pPr>
              <w:pStyle w:val="TableParagraph"/>
              <w:ind w:left="353" w:right="341"/>
              <w:jc w:val="center"/>
            </w:pPr>
            <w:r>
              <w:t>KMTR</w:t>
            </w:r>
          </w:p>
        </w:tc>
      </w:tr>
      <w:tr w:rsidR="00A40DAE" w14:paraId="41E49C73" w14:textId="77777777">
        <w:trPr>
          <w:trHeight w:val="2303"/>
        </w:trPr>
        <w:tc>
          <w:tcPr>
            <w:tcW w:w="667" w:type="dxa"/>
          </w:tcPr>
          <w:p w14:paraId="412EE5AC" w14:textId="77777777" w:rsidR="00A40DAE" w:rsidRDefault="00836025">
            <w:pPr>
              <w:pStyle w:val="TableParagraph"/>
              <w:ind w:left="0" w:right="199"/>
              <w:jc w:val="right"/>
            </w:pPr>
            <w:r>
              <w:t>93</w:t>
            </w:r>
          </w:p>
        </w:tc>
        <w:tc>
          <w:tcPr>
            <w:tcW w:w="1793" w:type="dxa"/>
          </w:tcPr>
          <w:p w14:paraId="3F2DCFE6" w14:textId="77777777" w:rsidR="00A40DAE" w:rsidRDefault="00836025">
            <w:pPr>
              <w:pStyle w:val="TableParagraph"/>
              <w:ind w:left="107"/>
            </w:pPr>
            <w:r>
              <w:t>WYK-RAB2</w:t>
            </w:r>
          </w:p>
        </w:tc>
        <w:tc>
          <w:tcPr>
            <w:tcW w:w="1704" w:type="dxa"/>
          </w:tcPr>
          <w:p w14:paraId="5B8D9148" w14:textId="77777777" w:rsidR="00A40DAE" w:rsidRDefault="00836025">
            <w:pPr>
              <w:pStyle w:val="TableParagraph"/>
              <w:ind w:left="108" w:right="294"/>
              <w:jc w:val="both"/>
            </w:pPr>
            <w:r>
              <w:t>WYK-RA0B2, WYK-RA0L2, WYK-RA2B2, WYK-RA2L2, WYK-RA4B2, WYK-RA4L2, WYK&gt;RA4B2, WYK&gt;RA4L2</w:t>
            </w:r>
          </w:p>
        </w:tc>
        <w:tc>
          <w:tcPr>
            <w:tcW w:w="3858" w:type="dxa"/>
          </w:tcPr>
          <w:p w14:paraId="610B521E" w14:textId="77777777" w:rsidR="00A40DAE" w:rsidRDefault="00836025">
            <w:pPr>
              <w:pStyle w:val="TableParagraph"/>
              <w:ind w:left="108" w:right="361"/>
            </w:pPr>
            <w:r>
              <w:t>Wykonanie rabatowałków pługiem specjalistycznym 2-odkładnicowym</w:t>
            </w:r>
          </w:p>
        </w:tc>
        <w:tc>
          <w:tcPr>
            <w:tcW w:w="1330" w:type="dxa"/>
          </w:tcPr>
          <w:p w14:paraId="0A5A365F" w14:textId="77777777" w:rsidR="00A40DAE" w:rsidRDefault="00836025">
            <w:pPr>
              <w:pStyle w:val="TableParagraph"/>
              <w:ind w:left="353" w:right="341"/>
              <w:jc w:val="center"/>
            </w:pPr>
            <w:r>
              <w:t>KMTR</w:t>
            </w:r>
          </w:p>
        </w:tc>
      </w:tr>
    </w:tbl>
    <w:p w14:paraId="7A52BB9E" w14:textId="77777777" w:rsidR="00A40DAE" w:rsidRDefault="00836025">
      <w:pPr>
        <w:spacing w:before="120"/>
        <w:ind w:left="276"/>
        <w:rPr>
          <w:b/>
        </w:rPr>
      </w:pPr>
      <w:r>
        <w:rPr>
          <w:b/>
        </w:rPr>
        <w:t>Standard technologii prac obejmuje:</w:t>
      </w:r>
    </w:p>
    <w:p w14:paraId="52F4A66A" w14:textId="77777777" w:rsidR="00A40DAE" w:rsidRDefault="00836025">
      <w:pPr>
        <w:pStyle w:val="Akapitzlist"/>
        <w:numPr>
          <w:ilvl w:val="0"/>
          <w:numId w:val="11"/>
        </w:numPr>
        <w:tabs>
          <w:tab w:val="left" w:pos="996"/>
          <w:tab w:val="left" w:pos="997"/>
        </w:tabs>
        <w:spacing w:before="121" w:line="263" w:lineRule="exact"/>
        <w:ind w:hanging="361"/>
      </w:pPr>
      <w:r>
        <w:t>zawieszenie lub podczepienie</w:t>
      </w:r>
      <w:r>
        <w:rPr>
          <w:spacing w:val="-2"/>
        </w:rPr>
        <w:t xml:space="preserve"> </w:t>
      </w:r>
      <w:r>
        <w:t>sprzętu,</w:t>
      </w:r>
    </w:p>
    <w:p w14:paraId="0EA120D4" w14:textId="77777777" w:rsidR="00A40DAE" w:rsidRDefault="00836025">
      <w:pPr>
        <w:pStyle w:val="Akapitzlist"/>
        <w:numPr>
          <w:ilvl w:val="0"/>
          <w:numId w:val="11"/>
        </w:numPr>
        <w:tabs>
          <w:tab w:val="left" w:pos="996"/>
          <w:tab w:val="left" w:pos="997"/>
        </w:tabs>
        <w:spacing w:line="258" w:lineRule="exact"/>
        <w:ind w:hanging="361"/>
      </w:pPr>
      <w:r>
        <w:t>regulację</w:t>
      </w:r>
      <w:r>
        <w:rPr>
          <w:spacing w:val="-4"/>
        </w:rPr>
        <w:t xml:space="preserve"> </w:t>
      </w:r>
      <w:r>
        <w:t>sprzętu,</w:t>
      </w:r>
    </w:p>
    <w:p w14:paraId="56752334" w14:textId="77777777" w:rsidR="00A40DAE" w:rsidRDefault="00836025">
      <w:pPr>
        <w:pStyle w:val="Akapitzlist"/>
        <w:numPr>
          <w:ilvl w:val="0"/>
          <w:numId w:val="11"/>
        </w:numPr>
        <w:tabs>
          <w:tab w:val="left" w:pos="996"/>
          <w:tab w:val="left" w:pos="997"/>
        </w:tabs>
        <w:spacing w:line="259" w:lineRule="exact"/>
        <w:ind w:hanging="361"/>
      </w:pPr>
      <w:r>
        <w:t>naorywania rabatowałków poprzez wyorywanie</w:t>
      </w:r>
      <w:r>
        <w:rPr>
          <w:spacing w:val="-4"/>
        </w:rPr>
        <w:t xml:space="preserve"> </w:t>
      </w:r>
      <w:r>
        <w:t>gleby,</w:t>
      </w:r>
    </w:p>
    <w:p w14:paraId="66D478F3" w14:textId="77777777" w:rsidR="00A40DAE" w:rsidRDefault="00836025">
      <w:pPr>
        <w:pStyle w:val="Akapitzlist"/>
        <w:numPr>
          <w:ilvl w:val="0"/>
          <w:numId w:val="11"/>
        </w:numPr>
        <w:tabs>
          <w:tab w:val="left" w:pos="996"/>
          <w:tab w:val="left" w:pos="997"/>
        </w:tabs>
        <w:spacing w:line="264" w:lineRule="exact"/>
        <w:ind w:hanging="361"/>
      </w:pPr>
      <w:r>
        <w:t>oczyszczenie i odstawienie</w:t>
      </w:r>
      <w:r>
        <w:rPr>
          <w:spacing w:val="-1"/>
        </w:rPr>
        <w:t xml:space="preserve"> </w:t>
      </w:r>
      <w:r>
        <w:t>sprzętu.</w:t>
      </w:r>
    </w:p>
    <w:p w14:paraId="0030F42C" w14:textId="77777777" w:rsidR="00A40DAE" w:rsidRDefault="00836025">
      <w:pPr>
        <w:pStyle w:val="Nagwek1"/>
        <w:spacing w:before="109"/>
      </w:pPr>
      <w:r>
        <w:t>Uwagi:</w:t>
      </w:r>
    </w:p>
    <w:p w14:paraId="7113F30E" w14:textId="77777777" w:rsidR="00A40DAE" w:rsidRDefault="00836025">
      <w:pPr>
        <w:pStyle w:val="Akapitzlist"/>
        <w:numPr>
          <w:ilvl w:val="0"/>
          <w:numId w:val="11"/>
        </w:numPr>
        <w:tabs>
          <w:tab w:val="left" w:pos="996"/>
          <w:tab w:val="left" w:pos="997"/>
        </w:tabs>
        <w:spacing w:before="120" w:line="263" w:lineRule="exact"/>
        <w:ind w:hanging="361"/>
      </w:pPr>
      <w:r>
        <w:t>wysokość rabatowałka minimum 30 cm, szerokość u podstawy minimum 70</w:t>
      </w:r>
      <w:r>
        <w:rPr>
          <w:spacing w:val="-15"/>
        </w:rPr>
        <w:t xml:space="preserve"> </w:t>
      </w:r>
      <w:r>
        <w:t>cm,</w:t>
      </w:r>
    </w:p>
    <w:p w14:paraId="25604D56" w14:textId="77777777" w:rsidR="00A40DAE" w:rsidRDefault="00836025">
      <w:pPr>
        <w:pStyle w:val="Akapitzlist"/>
        <w:numPr>
          <w:ilvl w:val="0"/>
          <w:numId w:val="11"/>
        </w:numPr>
        <w:tabs>
          <w:tab w:val="left" w:pos="996"/>
          <w:tab w:val="left" w:pos="997"/>
        </w:tabs>
        <w:spacing w:line="258" w:lineRule="exact"/>
        <w:ind w:hanging="361"/>
      </w:pPr>
      <w:r>
        <w:t>odległość pomiędzy środkami rabatowałków powinna wynosić około 150 cm (+/-</w:t>
      </w:r>
      <w:r>
        <w:rPr>
          <w:spacing w:val="-13"/>
        </w:rPr>
        <w:t xml:space="preserve"> </w:t>
      </w:r>
      <w:r>
        <w:t>20%),</w:t>
      </w:r>
    </w:p>
    <w:p w14:paraId="7A8397A8" w14:textId="77777777" w:rsidR="00A40DAE" w:rsidRDefault="00836025">
      <w:pPr>
        <w:pStyle w:val="Akapitzlist"/>
        <w:numPr>
          <w:ilvl w:val="0"/>
          <w:numId w:val="11"/>
        </w:numPr>
        <w:tabs>
          <w:tab w:val="left" w:pos="996"/>
          <w:tab w:val="left" w:pos="997"/>
        </w:tabs>
        <w:spacing w:before="2" w:line="232" w:lineRule="auto"/>
        <w:ind w:right="339"/>
      </w:pPr>
      <w:r>
        <w:t>szczegółowe wskazanie kierunku przebiegu bruzd Zamawiający przekazuje w zleceniu i w trakcie wprowadzania Wykonawcy na pozycję, na której wykonywany będzie</w:t>
      </w:r>
      <w:r>
        <w:rPr>
          <w:spacing w:val="-17"/>
        </w:rPr>
        <w:t xml:space="preserve"> </w:t>
      </w:r>
      <w:r>
        <w:t>zabieg,</w:t>
      </w:r>
    </w:p>
    <w:p w14:paraId="255E09CF" w14:textId="77777777" w:rsidR="00A40DAE" w:rsidRDefault="00836025">
      <w:pPr>
        <w:pStyle w:val="Akapitzlist"/>
        <w:numPr>
          <w:ilvl w:val="0"/>
          <w:numId w:val="11"/>
        </w:numPr>
        <w:tabs>
          <w:tab w:val="left" w:pos="996"/>
          <w:tab w:val="left" w:pos="997"/>
        </w:tabs>
        <w:spacing w:line="268" w:lineRule="exact"/>
        <w:ind w:hanging="361"/>
      </w:pPr>
      <w:r>
        <w:t>sprzęt i narzędzia niezbędne do wykonania zabiegu zapewnia</w:t>
      </w:r>
      <w:r>
        <w:rPr>
          <w:spacing w:val="-14"/>
        </w:rPr>
        <w:t xml:space="preserve"> </w:t>
      </w:r>
      <w:r>
        <w:t>Wykonawca.</w:t>
      </w:r>
    </w:p>
    <w:p w14:paraId="23AB14C1" w14:textId="77777777" w:rsidR="00A40DAE" w:rsidRDefault="00836025">
      <w:pPr>
        <w:pStyle w:val="Nagwek1"/>
        <w:spacing w:before="112"/>
      </w:pPr>
      <w:r>
        <w:t>Procedura odbioru:</w:t>
      </w:r>
    </w:p>
    <w:p w14:paraId="01F50C75" w14:textId="32D034A2" w:rsidR="00BC7453" w:rsidRDefault="00836025" w:rsidP="00BC7453">
      <w:pPr>
        <w:pStyle w:val="Akapitzlist"/>
        <w:numPr>
          <w:ilvl w:val="0"/>
          <w:numId w:val="11"/>
        </w:numPr>
        <w:tabs>
          <w:tab w:val="left" w:pos="997"/>
        </w:tabs>
        <w:spacing w:before="77"/>
        <w:ind w:right="288"/>
        <w:jc w:val="both"/>
      </w:pPr>
      <w:r>
        <w:t>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środkami rabatowałków wynosi ok. 150 cm (+/- 20 %)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w:t>
      </w:r>
      <w:r>
        <w:rPr>
          <w:spacing w:val="-4"/>
        </w:rPr>
        <w:t xml:space="preserve"> </w:t>
      </w:r>
      <w:r>
        <w:t>powierzchni).</w:t>
      </w:r>
    </w:p>
    <w:p w14:paraId="787FF600" w14:textId="77777777" w:rsidR="00BC7453" w:rsidRDefault="00BC7453" w:rsidP="00BC7453">
      <w:pPr>
        <w:pStyle w:val="Akapitzlist"/>
        <w:numPr>
          <w:ilvl w:val="0"/>
          <w:numId w:val="11"/>
        </w:numPr>
        <w:tabs>
          <w:tab w:val="left" w:pos="997"/>
        </w:tabs>
        <w:spacing w:before="77"/>
        <w:ind w:right="288"/>
        <w:jc w:val="both"/>
      </w:pPr>
    </w:p>
    <w:p w14:paraId="481AD682" w14:textId="77777777" w:rsidR="00A40DAE" w:rsidRDefault="00836025">
      <w:pPr>
        <w:pStyle w:val="Akapitzlist"/>
        <w:numPr>
          <w:ilvl w:val="0"/>
          <w:numId w:val="11"/>
        </w:numPr>
        <w:tabs>
          <w:tab w:val="left" w:pos="997"/>
        </w:tabs>
        <w:spacing w:line="230" w:lineRule="auto"/>
        <w:ind w:right="292"/>
        <w:jc w:val="both"/>
      </w:pPr>
      <w:r>
        <w:t>sprawdzenie</w:t>
      </w:r>
      <w:r>
        <w:rPr>
          <w:spacing w:val="-15"/>
        </w:rPr>
        <w:t xml:space="preserve"> </w:t>
      </w:r>
      <w:r>
        <w:t>szerokości</w:t>
      </w:r>
      <w:r>
        <w:rPr>
          <w:spacing w:val="-12"/>
        </w:rPr>
        <w:t xml:space="preserve"> </w:t>
      </w:r>
      <w:r>
        <w:t>bruzd</w:t>
      </w:r>
      <w:r>
        <w:rPr>
          <w:spacing w:val="24"/>
        </w:rPr>
        <w:t xml:space="preserve"> </w:t>
      </w:r>
      <w:r>
        <w:t>zostanie</w:t>
      </w:r>
      <w:r>
        <w:rPr>
          <w:spacing w:val="-13"/>
        </w:rPr>
        <w:t xml:space="preserve"> </w:t>
      </w:r>
      <w:r>
        <w:t>wykonane</w:t>
      </w:r>
      <w:r>
        <w:rPr>
          <w:spacing w:val="-15"/>
        </w:rPr>
        <w:t xml:space="preserve"> </w:t>
      </w:r>
      <w:r>
        <w:t>miarą</w:t>
      </w:r>
      <w:r>
        <w:rPr>
          <w:spacing w:val="-12"/>
        </w:rPr>
        <w:t xml:space="preserve"> </w:t>
      </w:r>
      <w:r>
        <w:t>prostopadle</w:t>
      </w:r>
      <w:r>
        <w:rPr>
          <w:spacing w:val="-13"/>
        </w:rPr>
        <w:t xml:space="preserve"> </w:t>
      </w:r>
      <w:r>
        <w:t>do</w:t>
      </w:r>
      <w:r>
        <w:rPr>
          <w:spacing w:val="-12"/>
        </w:rPr>
        <w:t xml:space="preserve"> </w:t>
      </w:r>
      <w:r>
        <w:t>osi</w:t>
      </w:r>
      <w:r>
        <w:rPr>
          <w:spacing w:val="-14"/>
        </w:rPr>
        <w:t xml:space="preserve"> </w:t>
      </w:r>
      <w:r>
        <w:t>bruzdy</w:t>
      </w:r>
      <w:r>
        <w:rPr>
          <w:spacing w:val="-14"/>
        </w:rPr>
        <w:t xml:space="preserve"> </w:t>
      </w:r>
      <w:r>
        <w:t>w</w:t>
      </w:r>
      <w:r>
        <w:rPr>
          <w:spacing w:val="-13"/>
        </w:rPr>
        <w:t xml:space="preserve"> </w:t>
      </w:r>
      <w:r>
        <w:t>ilości min. 5 pomiarów na każdy hektar. Dopuszcza się tolerancję +/-</w:t>
      </w:r>
      <w:r>
        <w:rPr>
          <w:spacing w:val="-7"/>
        </w:rPr>
        <w:t xml:space="preserve"> </w:t>
      </w:r>
      <w:r>
        <w:t>10%.</w:t>
      </w:r>
    </w:p>
    <w:p w14:paraId="48A40175" w14:textId="77777777" w:rsidR="00A40DAE" w:rsidRDefault="00836025">
      <w:pPr>
        <w:pStyle w:val="Akapitzlist"/>
        <w:numPr>
          <w:ilvl w:val="0"/>
          <w:numId w:val="11"/>
        </w:numPr>
        <w:tabs>
          <w:tab w:val="left" w:pos="997"/>
        </w:tabs>
        <w:spacing w:before="11" w:line="230" w:lineRule="auto"/>
        <w:ind w:right="297"/>
        <w:jc w:val="both"/>
      </w:pPr>
      <w:r>
        <w:t>sprawdzenie wysokości rabatowałków zostanie wykonane miarą prostopadle do podłoża w ilości min. 5 pomiarów na każdy hektar. Dopuszcza się tolerancję +/-</w:t>
      </w:r>
      <w:r>
        <w:rPr>
          <w:spacing w:val="-14"/>
        </w:rPr>
        <w:t xml:space="preserve"> </w:t>
      </w:r>
      <w:r>
        <w:t>10%.</w:t>
      </w:r>
    </w:p>
    <w:p w14:paraId="56D8C33D" w14:textId="600D6552" w:rsidR="00A40DAE" w:rsidRDefault="00836025">
      <w:pPr>
        <w:spacing w:before="123"/>
        <w:ind w:left="984"/>
        <w:jc w:val="both"/>
        <w:rPr>
          <w:i/>
        </w:rPr>
      </w:pPr>
      <w:r>
        <w:rPr>
          <w:i/>
        </w:rPr>
        <w:t>(rozliczenie z dokładnością do dwóch miejsc po przecinku)</w:t>
      </w:r>
    </w:p>
    <w:p w14:paraId="7CF4D66C" w14:textId="77777777" w:rsidR="00BC7453" w:rsidRDefault="00BC7453">
      <w:pPr>
        <w:spacing w:before="123"/>
        <w:ind w:left="984"/>
        <w:jc w:val="both"/>
        <w:rPr>
          <w:i/>
        </w:rPr>
      </w:pPr>
    </w:p>
    <w:p w14:paraId="6C3C4348" w14:textId="77777777" w:rsidR="00A40DAE" w:rsidRDefault="00836025">
      <w:pPr>
        <w:pStyle w:val="Nagwek1"/>
        <w:spacing w:before="77"/>
        <w:ind w:left="288" w:right="307"/>
        <w:jc w:val="center"/>
      </w:pPr>
      <w:r>
        <w:t>Sztuczne wprowadzanie młodego pokolenia</w:t>
      </w:r>
    </w:p>
    <w:p w14:paraId="5EEE02DC" w14:textId="77777777" w:rsidR="00A40DAE" w:rsidRDefault="00A40DAE">
      <w:pPr>
        <w:pStyle w:val="Tekstpodstawowy"/>
        <w:ind w:left="0" w:firstLine="0"/>
        <w:rPr>
          <w:b/>
          <w:sz w:val="20"/>
        </w:rPr>
      </w:pPr>
    </w:p>
    <w:p w14:paraId="0B1F509D" w14:textId="77777777" w:rsidR="00A40DAE" w:rsidRDefault="00836025">
      <w:pPr>
        <w:ind w:left="276"/>
        <w:jc w:val="both"/>
        <w:rPr>
          <w:b/>
        </w:rPr>
      </w:pPr>
      <w:r>
        <w:rPr>
          <w:b/>
        </w:rPr>
        <w:t>Sadzenie jednolatek</w:t>
      </w:r>
    </w:p>
    <w:p w14:paraId="4B644005" w14:textId="77777777" w:rsidR="00A40DAE" w:rsidRDefault="00A40DAE">
      <w:pPr>
        <w:pStyle w:val="Tekstpodstawowy"/>
        <w:spacing w:before="4"/>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8"/>
        <w:gridCol w:w="1186"/>
      </w:tblGrid>
      <w:tr w:rsidR="00A40DAE" w14:paraId="2C1625EB" w14:textId="77777777">
        <w:trPr>
          <w:trHeight w:val="1012"/>
        </w:trPr>
        <w:tc>
          <w:tcPr>
            <w:tcW w:w="667" w:type="dxa"/>
          </w:tcPr>
          <w:p w14:paraId="5FF8E75E" w14:textId="77777777" w:rsidR="00A40DAE" w:rsidRDefault="00836025">
            <w:pPr>
              <w:pStyle w:val="TableParagraph"/>
              <w:ind w:left="213"/>
              <w:rPr>
                <w:b/>
                <w:i/>
              </w:rPr>
            </w:pPr>
            <w:r>
              <w:rPr>
                <w:b/>
                <w:i/>
              </w:rPr>
              <w:t>Nr</w:t>
            </w:r>
          </w:p>
        </w:tc>
        <w:tc>
          <w:tcPr>
            <w:tcW w:w="1796" w:type="dxa"/>
          </w:tcPr>
          <w:p w14:paraId="6AD0DC09" w14:textId="77777777" w:rsidR="00A40DAE" w:rsidRDefault="00836025">
            <w:pPr>
              <w:pStyle w:val="TableParagraph"/>
              <w:ind w:left="110" w:right="266"/>
              <w:rPr>
                <w:b/>
                <w:i/>
              </w:rPr>
            </w:pPr>
            <w:r>
              <w:rPr>
                <w:b/>
                <w:i/>
              </w:rPr>
              <w:t>Kod czynności do rozliczenia</w:t>
            </w:r>
          </w:p>
        </w:tc>
        <w:tc>
          <w:tcPr>
            <w:tcW w:w="1702" w:type="dxa"/>
          </w:tcPr>
          <w:p w14:paraId="69962BC5" w14:textId="77777777" w:rsidR="00A40DAE" w:rsidRDefault="00836025">
            <w:pPr>
              <w:pStyle w:val="TableParagraph"/>
              <w:ind w:left="299" w:right="93"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11A10FD" w14:textId="77777777" w:rsidR="00A40DAE" w:rsidRDefault="00836025">
            <w:pPr>
              <w:pStyle w:val="TableParagraph"/>
              <w:spacing w:before="0"/>
              <w:ind w:left="0" w:right="91"/>
              <w:jc w:val="right"/>
              <w:rPr>
                <w:b/>
                <w:i/>
              </w:rPr>
            </w:pPr>
            <w:r>
              <w:rPr>
                <w:b/>
                <w:i/>
                <w:spacing w:val="-1"/>
              </w:rPr>
              <w:t>wyceny</w:t>
            </w:r>
          </w:p>
        </w:tc>
        <w:tc>
          <w:tcPr>
            <w:tcW w:w="3858" w:type="dxa"/>
          </w:tcPr>
          <w:p w14:paraId="200A8D62" w14:textId="77777777" w:rsidR="00A40DAE" w:rsidRDefault="00836025">
            <w:pPr>
              <w:pStyle w:val="TableParagraph"/>
              <w:ind w:left="107"/>
              <w:rPr>
                <w:b/>
                <w:i/>
              </w:rPr>
            </w:pPr>
            <w:r>
              <w:rPr>
                <w:b/>
                <w:i/>
              </w:rPr>
              <w:t>Opis kodu czynności</w:t>
            </w:r>
          </w:p>
        </w:tc>
        <w:tc>
          <w:tcPr>
            <w:tcW w:w="1186" w:type="dxa"/>
          </w:tcPr>
          <w:p w14:paraId="4FDEA96A" w14:textId="77777777" w:rsidR="00A40DAE" w:rsidRDefault="00836025">
            <w:pPr>
              <w:pStyle w:val="TableParagraph"/>
              <w:ind w:left="109" w:right="195"/>
              <w:rPr>
                <w:b/>
                <w:i/>
              </w:rPr>
            </w:pPr>
            <w:r>
              <w:rPr>
                <w:b/>
                <w:i/>
              </w:rPr>
              <w:t>Jednostk a miary</w:t>
            </w:r>
          </w:p>
        </w:tc>
      </w:tr>
      <w:tr w:rsidR="00A40DAE" w14:paraId="0843635D" w14:textId="77777777">
        <w:trPr>
          <w:trHeight w:val="1274"/>
        </w:trPr>
        <w:tc>
          <w:tcPr>
            <w:tcW w:w="667" w:type="dxa"/>
          </w:tcPr>
          <w:p w14:paraId="68B97D1D" w14:textId="77777777" w:rsidR="00A40DAE" w:rsidRDefault="00836025">
            <w:pPr>
              <w:pStyle w:val="TableParagraph"/>
              <w:spacing w:before="122"/>
              <w:ind w:left="213"/>
            </w:pPr>
            <w:r>
              <w:t>94</w:t>
            </w:r>
          </w:p>
        </w:tc>
        <w:tc>
          <w:tcPr>
            <w:tcW w:w="1796" w:type="dxa"/>
          </w:tcPr>
          <w:p w14:paraId="2F01AC16" w14:textId="77777777" w:rsidR="00A40DAE" w:rsidRDefault="00836025">
            <w:pPr>
              <w:pStyle w:val="TableParagraph"/>
              <w:spacing w:before="122"/>
              <w:ind w:left="110"/>
            </w:pPr>
            <w:r>
              <w:t>SADZ 1R</w:t>
            </w:r>
          </w:p>
        </w:tc>
        <w:tc>
          <w:tcPr>
            <w:tcW w:w="1702" w:type="dxa"/>
          </w:tcPr>
          <w:p w14:paraId="6E3386B4" w14:textId="77777777" w:rsidR="00A40DAE" w:rsidRDefault="00836025">
            <w:pPr>
              <w:pStyle w:val="TableParagraph"/>
              <w:spacing w:before="122"/>
              <w:ind w:left="107" w:right="601"/>
            </w:pPr>
            <w:r>
              <w:t>SADZ-1KP SADZ-1KR SADZ-1D SADZ-1M</w:t>
            </w:r>
          </w:p>
        </w:tc>
        <w:tc>
          <w:tcPr>
            <w:tcW w:w="3858" w:type="dxa"/>
          </w:tcPr>
          <w:p w14:paraId="49C3A8DE" w14:textId="77777777" w:rsidR="00A40DAE" w:rsidRDefault="00836025">
            <w:pPr>
              <w:pStyle w:val="TableParagraph"/>
              <w:spacing w:before="122"/>
              <w:ind w:left="107" w:right="1055"/>
            </w:pPr>
            <w:r>
              <w:t>Sadzenie 1-latek z odkrytym systemem korzeniowym</w:t>
            </w:r>
          </w:p>
        </w:tc>
        <w:tc>
          <w:tcPr>
            <w:tcW w:w="1186" w:type="dxa"/>
          </w:tcPr>
          <w:p w14:paraId="723221B0" w14:textId="77777777" w:rsidR="00A40DAE" w:rsidRDefault="00836025">
            <w:pPr>
              <w:pStyle w:val="TableParagraph"/>
              <w:spacing w:before="122"/>
              <w:ind w:left="349"/>
            </w:pPr>
            <w:r>
              <w:t>TSZT</w:t>
            </w:r>
          </w:p>
        </w:tc>
      </w:tr>
    </w:tbl>
    <w:p w14:paraId="1C47952B" w14:textId="77777777" w:rsidR="00A40DAE" w:rsidRDefault="00836025">
      <w:pPr>
        <w:spacing w:before="119"/>
        <w:ind w:left="276"/>
        <w:jc w:val="both"/>
        <w:rPr>
          <w:b/>
        </w:rPr>
      </w:pPr>
      <w:r>
        <w:rPr>
          <w:b/>
        </w:rPr>
        <w:t>Standard technologii prac obejmuje:</w:t>
      </w:r>
    </w:p>
    <w:p w14:paraId="013256CF" w14:textId="77777777" w:rsidR="00A40DAE" w:rsidRDefault="00836025">
      <w:pPr>
        <w:pStyle w:val="Akapitzlist"/>
        <w:numPr>
          <w:ilvl w:val="1"/>
          <w:numId w:val="16"/>
        </w:numPr>
        <w:tabs>
          <w:tab w:val="left" w:pos="997"/>
        </w:tabs>
        <w:spacing w:before="119"/>
        <w:ind w:hanging="361"/>
        <w:jc w:val="both"/>
      </w:pPr>
      <w:r>
        <w:t>załadunek sadzonek do pojemników z zabezpieczeniem korzeni przed</w:t>
      </w:r>
      <w:r>
        <w:rPr>
          <w:spacing w:val="-8"/>
        </w:rPr>
        <w:t xml:space="preserve"> </w:t>
      </w:r>
      <w:r>
        <w:t>wysychaniem,</w:t>
      </w:r>
    </w:p>
    <w:p w14:paraId="033901EB" w14:textId="77777777" w:rsidR="00A40DAE" w:rsidRDefault="00836025">
      <w:pPr>
        <w:pStyle w:val="Akapitzlist"/>
        <w:numPr>
          <w:ilvl w:val="1"/>
          <w:numId w:val="16"/>
        </w:numPr>
        <w:tabs>
          <w:tab w:val="left" w:pos="997"/>
        </w:tabs>
        <w:spacing w:before="1" w:line="269" w:lineRule="exact"/>
        <w:ind w:hanging="361"/>
        <w:jc w:val="both"/>
      </w:pPr>
      <w:r>
        <w:t>doniesienie sadzonek w miejsce</w:t>
      </w:r>
      <w:r>
        <w:rPr>
          <w:spacing w:val="-7"/>
        </w:rPr>
        <w:t xml:space="preserve"> </w:t>
      </w:r>
      <w:r>
        <w:t>sadzenia,</w:t>
      </w:r>
    </w:p>
    <w:p w14:paraId="3D0B491F" w14:textId="77777777" w:rsidR="00A40DAE" w:rsidRDefault="00836025">
      <w:pPr>
        <w:pStyle w:val="Akapitzlist"/>
        <w:numPr>
          <w:ilvl w:val="1"/>
          <w:numId w:val="16"/>
        </w:numPr>
        <w:tabs>
          <w:tab w:val="left" w:pos="997"/>
        </w:tabs>
        <w:ind w:right="296"/>
        <w:jc w:val="both"/>
      </w:pPr>
      <w:r>
        <w:t>sadzenie przy pomocy narzędzi ręcznych ….. poprzez: wykonanie w ziemi otworu, umieszczenie w otworze korzeni sadzonki, zamknięcie, dociśnięcie i ubicie gleby wokół sadzonek oraz oczyszczenie sadzonki z</w:t>
      </w:r>
      <w:r>
        <w:rPr>
          <w:spacing w:val="-2"/>
        </w:rPr>
        <w:t xml:space="preserve"> </w:t>
      </w:r>
      <w:r>
        <w:t>ziemi,</w:t>
      </w:r>
    </w:p>
    <w:p w14:paraId="75010ACD" w14:textId="77777777" w:rsidR="00A40DAE" w:rsidRDefault="00836025">
      <w:pPr>
        <w:pStyle w:val="Tekstpodstawowy"/>
        <w:spacing w:before="1" w:line="257" w:lineRule="exact"/>
        <w:ind w:firstLine="0"/>
      </w:pPr>
      <w:r>
        <w:t>lub</w:t>
      </w:r>
    </w:p>
    <w:p w14:paraId="44085894" w14:textId="77777777" w:rsidR="00A40DAE" w:rsidRDefault="00836025">
      <w:pPr>
        <w:pStyle w:val="Akapitzlist"/>
        <w:numPr>
          <w:ilvl w:val="1"/>
          <w:numId w:val="16"/>
        </w:numPr>
        <w:tabs>
          <w:tab w:val="left" w:pos="997"/>
        </w:tabs>
        <w:ind w:right="292"/>
        <w:jc w:val="both"/>
      </w:pPr>
      <w:r>
        <w:t>sadzenie przy pomocy sadzarki poprzez: sadzenie sadzarką zgodnie z m.in. instrukcją obsługi, sprawdzanie na bieżąco jakości sadzenia i ręczne poprawianie wadliwie posadzonych</w:t>
      </w:r>
      <w:r>
        <w:rPr>
          <w:spacing w:val="-1"/>
        </w:rPr>
        <w:t xml:space="preserve"> </w:t>
      </w:r>
      <w:r>
        <w:t>sadzonek.</w:t>
      </w:r>
    </w:p>
    <w:p w14:paraId="0F3AF438" w14:textId="77777777" w:rsidR="00A40DAE" w:rsidRDefault="00836025">
      <w:pPr>
        <w:pStyle w:val="Nagwek1"/>
      </w:pPr>
      <w:r>
        <w:t>Uwagi:</w:t>
      </w:r>
    </w:p>
    <w:p w14:paraId="63B7C2A3" w14:textId="6E65E3F1" w:rsidR="00A40DAE" w:rsidRDefault="00836025">
      <w:pPr>
        <w:pStyle w:val="Akapitzlist"/>
        <w:numPr>
          <w:ilvl w:val="0"/>
          <w:numId w:val="11"/>
        </w:numPr>
        <w:tabs>
          <w:tab w:val="left" w:pos="997"/>
        </w:tabs>
        <w:spacing w:before="123" w:line="237" w:lineRule="auto"/>
        <w:ind w:right="292"/>
        <w:jc w:val="both"/>
      </w:pPr>
      <w:r>
        <w:t>w przypadku sadzenia za pomocą narzędzi ręcznych takich, jak np. kostur lub siekiero</w:t>
      </w:r>
      <w:r w:rsidR="009D080D">
        <w:t>-</w:t>
      </w:r>
      <w:r>
        <w:t>motyk</w:t>
      </w:r>
      <w:r w:rsidR="009D080D">
        <w:t>ą</w:t>
      </w:r>
      <w: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1BB2CD32" w14:textId="2B1C0E5E" w:rsidR="00A40DAE" w:rsidRDefault="00836025">
      <w:pPr>
        <w:pStyle w:val="Akapitzlist"/>
        <w:numPr>
          <w:ilvl w:val="0"/>
          <w:numId w:val="11"/>
        </w:numPr>
        <w:tabs>
          <w:tab w:val="left" w:pos="997"/>
        </w:tabs>
        <w:spacing w:before="5"/>
        <w:ind w:right="288"/>
        <w:jc w:val="both"/>
      </w:pPr>
      <w:r>
        <w:t>w</w:t>
      </w:r>
      <w:r>
        <w:rPr>
          <w:spacing w:val="-8"/>
        </w:rPr>
        <w:t xml:space="preserve"> </w:t>
      </w:r>
      <w:r>
        <w:t>przypadku</w:t>
      </w:r>
      <w:r>
        <w:rPr>
          <w:spacing w:val="-7"/>
        </w:rPr>
        <w:t xml:space="preserve"> </w:t>
      </w:r>
      <w:r>
        <w:t>sadzenia</w:t>
      </w:r>
      <w:r>
        <w:rPr>
          <w:spacing w:val="-8"/>
        </w:rPr>
        <w:t xml:space="preserve"> </w:t>
      </w:r>
      <w:r>
        <w:t>za</w:t>
      </w:r>
      <w:r>
        <w:rPr>
          <w:spacing w:val="-7"/>
        </w:rPr>
        <w:t xml:space="preserve"> </w:t>
      </w:r>
      <w:r>
        <w:t>pomocą</w:t>
      </w:r>
      <w:r>
        <w:rPr>
          <w:spacing w:val="-8"/>
        </w:rPr>
        <w:t xml:space="preserve"> </w:t>
      </w:r>
      <w:r>
        <w:t>narzędzi</w:t>
      </w:r>
      <w:r>
        <w:rPr>
          <w:spacing w:val="-7"/>
        </w:rPr>
        <w:t xml:space="preserve"> </w:t>
      </w:r>
      <w:r>
        <w:t>ręcznych</w:t>
      </w:r>
      <w:r>
        <w:rPr>
          <w:spacing w:val="-6"/>
        </w:rPr>
        <w:t xml:space="preserve"> </w:t>
      </w:r>
      <w:r>
        <w:t>takich,</w:t>
      </w:r>
      <w:r>
        <w:rPr>
          <w:spacing w:val="-7"/>
        </w:rPr>
        <w:t xml:space="preserve"> </w:t>
      </w:r>
      <w:r>
        <w:t>jak</w:t>
      </w:r>
      <w:r>
        <w:rPr>
          <w:spacing w:val="-8"/>
        </w:rPr>
        <w:t xml:space="preserve"> </w:t>
      </w:r>
      <w:r>
        <w:t>np.</w:t>
      </w:r>
      <w:r>
        <w:rPr>
          <w:spacing w:val="-8"/>
        </w:rPr>
        <w:t xml:space="preserve"> </w:t>
      </w:r>
      <w:r>
        <w:t>łopata</w:t>
      </w:r>
      <w:r>
        <w:rPr>
          <w:spacing w:val="-6"/>
        </w:rPr>
        <w:t xml:space="preserve"> </w:t>
      </w:r>
      <w:r>
        <w:t>lub</w:t>
      </w:r>
      <w:r>
        <w:rPr>
          <w:spacing w:val="-9"/>
        </w:rPr>
        <w:t xml:space="preserve"> </w:t>
      </w:r>
      <w:r>
        <w:t>świder</w:t>
      </w:r>
      <w:r>
        <w:rPr>
          <w:spacing w:val="-7"/>
        </w:rPr>
        <w:t xml:space="preserve"> </w:t>
      </w:r>
      <w:r>
        <w:t>otwór powinien mieć formę jamki odpowiedniej wielkości, tak by przy sadzeniu nie zawijał się system korzeniowy. Korzenie umieszczone w jamce powinny być proste i swobodnie spadać do dna jamki. Sadzonkę należy umieścić w jamce pionowo w jej centralnej części, (nie</w:t>
      </w:r>
      <w:r>
        <w:rPr>
          <w:spacing w:val="-6"/>
        </w:rPr>
        <w:t xml:space="preserve"> </w:t>
      </w:r>
      <w:r>
        <w:t>można</w:t>
      </w:r>
      <w:r>
        <w:rPr>
          <w:spacing w:val="-2"/>
        </w:rPr>
        <w:t xml:space="preserve"> </w:t>
      </w:r>
      <w:r>
        <w:t>przykładać</w:t>
      </w:r>
      <w:r>
        <w:rPr>
          <w:spacing w:val="-4"/>
        </w:rPr>
        <w:t xml:space="preserve"> </w:t>
      </w:r>
      <w:r>
        <w:t>sadzonki</w:t>
      </w:r>
      <w:r>
        <w:rPr>
          <w:spacing w:val="-2"/>
        </w:rPr>
        <w:t xml:space="preserve"> </w:t>
      </w:r>
      <w:r>
        <w:t>do</w:t>
      </w:r>
      <w:r>
        <w:rPr>
          <w:spacing w:val="-2"/>
        </w:rPr>
        <w:t xml:space="preserve"> </w:t>
      </w:r>
      <w:r>
        <w:t>ściany</w:t>
      </w:r>
      <w:r>
        <w:rPr>
          <w:spacing w:val="-4"/>
        </w:rPr>
        <w:t xml:space="preserve"> </w:t>
      </w:r>
      <w:r>
        <w:t>jamki),</w:t>
      </w:r>
      <w:r>
        <w:rPr>
          <w:spacing w:val="-3"/>
        </w:rPr>
        <w:t xml:space="preserve"> </w:t>
      </w:r>
      <w:r>
        <w:t>przykrywać</w:t>
      </w:r>
      <w:r>
        <w:rPr>
          <w:spacing w:val="-2"/>
        </w:rPr>
        <w:t xml:space="preserve"> </w:t>
      </w:r>
      <w:r>
        <w:t>ziemią</w:t>
      </w:r>
      <w:r>
        <w:rPr>
          <w:spacing w:val="-3"/>
        </w:rPr>
        <w:t xml:space="preserve"> </w:t>
      </w:r>
      <w:r>
        <w:t>do</w:t>
      </w:r>
      <w:r>
        <w:rPr>
          <w:spacing w:val="-3"/>
        </w:rPr>
        <w:t xml:space="preserve"> </w:t>
      </w:r>
      <w:r>
        <w:t>wysokości</w:t>
      </w:r>
      <w:r>
        <w:rPr>
          <w:spacing w:val="-4"/>
        </w:rPr>
        <w:t xml:space="preserve"> </w:t>
      </w:r>
      <w:r>
        <w:t>2-3</w:t>
      </w:r>
      <w:r>
        <w:rPr>
          <w:spacing w:val="-3"/>
        </w:rPr>
        <w:t xml:space="preserve"> </w:t>
      </w:r>
      <w:r>
        <w:t>cm ponad</w:t>
      </w:r>
      <w:r>
        <w:rPr>
          <w:spacing w:val="-9"/>
        </w:rPr>
        <w:t xml:space="preserve"> </w:t>
      </w:r>
      <w:r>
        <w:t>szyję</w:t>
      </w:r>
      <w:r>
        <w:rPr>
          <w:spacing w:val="-8"/>
        </w:rPr>
        <w:t xml:space="preserve"> </w:t>
      </w:r>
      <w:r>
        <w:t>korzeniową</w:t>
      </w:r>
      <w:r>
        <w:rPr>
          <w:spacing w:val="-9"/>
        </w:rPr>
        <w:t xml:space="preserve"> </w:t>
      </w:r>
      <w:r>
        <w:t>gatunki</w:t>
      </w:r>
      <w:r>
        <w:rPr>
          <w:spacing w:val="-7"/>
        </w:rPr>
        <w:t xml:space="preserve"> </w:t>
      </w:r>
      <w:r>
        <w:t>liściaste</w:t>
      </w:r>
      <w:r>
        <w:rPr>
          <w:spacing w:val="-11"/>
        </w:rPr>
        <w:t xml:space="preserve"> </w:t>
      </w:r>
      <w:r>
        <w:t>oraz</w:t>
      </w:r>
      <w:r>
        <w:rPr>
          <w:spacing w:val="-8"/>
        </w:rPr>
        <w:t xml:space="preserve"> </w:t>
      </w:r>
      <w:r>
        <w:t>do</w:t>
      </w:r>
      <w:r>
        <w:rPr>
          <w:spacing w:val="-8"/>
        </w:rPr>
        <w:t xml:space="preserve"> </w:t>
      </w:r>
      <w:r>
        <w:t>poziomu</w:t>
      </w:r>
      <w:r>
        <w:rPr>
          <w:spacing w:val="-7"/>
        </w:rPr>
        <w:t xml:space="preserve"> </w:t>
      </w:r>
      <w:r>
        <w:t>w</w:t>
      </w:r>
      <w:r>
        <w:rPr>
          <w:spacing w:val="-10"/>
        </w:rPr>
        <w:t xml:space="preserve"> </w:t>
      </w:r>
      <w:r>
        <w:t>jakim</w:t>
      </w:r>
      <w:r>
        <w:rPr>
          <w:spacing w:val="-8"/>
        </w:rPr>
        <w:t xml:space="preserve"> </w:t>
      </w:r>
      <w:r>
        <w:t>rosły</w:t>
      </w:r>
      <w:r>
        <w:rPr>
          <w:spacing w:val="-9"/>
        </w:rPr>
        <w:t xml:space="preserve"> </w:t>
      </w:r>
      <w:r>
        <w:t>na</w:t>
      </w:r>
      <w:r>
        <w:rPr>
          <w:spacing w:val="-9"/>
        </w:rPr>
        <w:t xml:space="preserve"> </w:t>
      </w:r>
      <w:r>
        <w:t>szkółce</w:t>
      </w:r>
      <w:r>
        <w:rPr>
          <w:spacing w:val="-8"/>
        </w:rPr>
        <w:t xml:space="preserve"> </w:t>
      </w:r>
      <w:r>
        <w:t>gatunki iglaste. Po właściwym umieszczeniu sadzonki korzenie należy stopniowo zasypywać glebą mineralną. Glebę wokół sadzonki należy udeptać nie pozostawiając</w:t>
      </w:r>
      <w:r>
        <w:rPr>
          <w:spacing w:val="-9"/>
        </w:rPr>
        <w:t xml:space="preserve"> </w:t>
      </w:r>
      <w:r>
        <w:t>zagłębień,</w:t>
      </w:r>
    </w:p>
    <w:p w14:paraId="6E6006BC" w14:textId="77777777" w:rsidR="00131340" w:rsidRDefault="00131340" w:rsidP="00131340">
      <w:pPr>
        <w:pStyle w:val="Akapitzlist"/>
        <w:tabs>
          <w:tab w:val="left" w:pos="997"/>
        </w:tabs>
        <w:spacing w:before="5"/>
        <w:ind w:right="288" w:firstLine="0"/>
        <w:jc w:val="both"/>
      </w:pPr>
    </w:p>
    <w:p w14:paraId="3576B2CF" w14:textId="77777777" w:rsidR="00A40DAE" w:rsidRDefault="00836025">
      <w:pPr>
        <w:pStyle w:val="Akapitzlist"/>
        <w:numPr>
          <w:ilvl w:val="0"/>
          <w:numId w:val="11"/>
        </w:numPr>
        <w:tabs>
          <w:tab w:val="left" w:pos="997"/>
        </w:tabs>
        <w:spacing w:line="237" w:lineRule="auto"/>
        <w:ind w:right="289"/>
        <w:jc w:val="both"/>
      </w:pPr>
      <w:r>
        <w:t>dopuszcza</w:t>
      </w:r>
      <w:r>
        <w:rPr>
          <w:spacing w:val="-5"/>
        </w:rPr>
        <w:t xml:space="preserve"> </w:t>
      </w:r>
      <w:r>
        <w:t>się</w:t>
      </w:r>
      <w:r>
        <w:rPr>
          <w:spacing w:val="-4"/>
        </w:rPr>
        <w:t xml:space="preserve"> </w:t>
      </w:r>
      <w:r>
        <w:t>sadzenie</w:t>
      </w:r>
      <w:r>
        <w:rPr>
          <w:spacing w:val="-4"/>
        </w:rPr>
        <w:t xml:space="preserve"> </w:t>
      </w:r>
      <w:r>
        <w:t>całych</w:t>
      </w:r>
      <w:r>
        <w:rPr>
          <w:spacing w:val="-4"/>
        </w:rPr>
        <w:t xml:space="preserve"> </w:t>
      </w:r>
      <w:r>
        <w:t>upraw</w:t>
      </w:r>
      <w:r>
        <w:rPr>
          <w:spacing w:val="-6"/>
        </w:rPr>
        <w:t xml:space="preserve"> </w:t>
      </w:r>
      <w:r>
        <w:t>lub</w:t>
      </w:r>
      <w:r>
        <w:rPr>
          <w:spacing w:val="-5"/>
        </w:rPr>
        <w:t xml:space="preserve"> </w:t>
      </w:r>
      <w:r>
        <w:t>ich</w:t>
      </w:r>
      <w:r>
        <w:rPr>
          <w:spacing w:val="-4"/>
        </w:rPr>
        <w:t xml:space="preserve"> </w:t>
      </w:r>
      <w:r>
        <w:t>części</w:t>
      </w:r>
      <w:r>
        <w:rPr>
          <w:spacing w:val="-6"/>
        </w:rPr>
        <w:t xml:space="preserve"> </w:t>
      </w:r>
      <w:r>
        <w:t>za</w:t>
      </w:r>
      <w:r>
        <w:rPr>
          <w:spacing w:val="-5"/>
        </w:rPr>
        <w:t xml:space="preserve"> </w:t>
      </w:r>
      <w:r>
        <w:t>pomocą</w:t>
      </w:r>
      <w:r>
        <w:rPr>
          <w:spacing w:val="-7"/>
        </w:rPr>
        <w:t xml:space="preserve"> </w:t>
      </w:r>
      <w:r>
        <w:t>sadzarki.</w:t>
      </w:r>
      <w:r>
        <w:rPr>
          <w:spacing w:val="-4"/>
        </w:rPr>
        <w:t xml:space="preserve"> </w:t>
      </w:r>
      <w:r>
        <w:t>W</w:t>
      </w:r>
      <w:r>
        <w:rPr>
          <w:spacing w:val="-3"/>
        </w:rPr>
        <w:t xml:space="preserve"> </w:t>
      </w:r>
      <w:r>
        <w:t>miejscach,</w:t>
      </w:r>
      <w:r>
        <w:rPr>
          <w:spacing w:val="-4"/>
        </w:rPr>
        <w:t xml:space="preserve"> </w:t>
      </w:r>
      <w:r>
        <w:t>gdzie niemożliwe było posadzenie sadzarką wykonać należy sadzenie za pomocą narzędzi ręcznych. Powierzchnie, na których Zamawiający nie dopuszcza sadzenia sadzarką wskazane są w załączniku do SWZ nr…</w:t>
      </w:r>
      <w:r>
        <w:rPr>
          <w:spacing w:val="-11"/>
        </w:rPr>
        <w:t xml:space="preserve"> </w:t>
      </w:r>
      <w:r>
        <w:t>.</w:t>
      </w:r>
    </w:p>
    <w:p w14:paraId="25B67928" w14:textId="77777777" w:rsidR="00A40DAE" w:rsidRDefault="00836025">
      <w:pPr>
        <w:pStyle w:val="Akapitzlist"/>
        <w:numPr>
          <w:ilvl w:val="0"/>
          <w:numId w:val="11"/>
        </w:numPr>
        <w:tabs>
          <w:tab w:val="left" w:pos="997"/>
        </w:tabs>
        <w:spacing w:line="235" w:lineRule="auto"/>
        <w:ind w:right="288"/>
        <w:jc w:val="both"/>
      </w:pPr>
      <w:r>
        <w:t>więźba i rozmieszczenie sadzonek wprowadzanych na uprawy leśne zostaną określone w przekazanych Wykonawcy zleceniach i szkicach odnowieniowych. Rozmieszczenie gatunków</w:t>
      </w:r>
      <w:r>
        <w:rPr>
          <w:spacing w:val="-9"/>
        </w:rPr>
        <w:t xml:space="preserve"> </w:t>
      </w:r>
      <w:r>
        <w:t>domieszkowych</w:t>
      </w:r>
      <w:r>
        <w:rPr>
          <w:spacing w:val="-8"/>
        </w:rPr>
        <w:t xml:space="preserve"> </w:t>
      </w:r>
      <w:r>
        <w:t>na</w:t>
      </w:r>
      <w:r>
        <w:rPr>
          <w:spacing w:val="-9"/>
        </w:rPr>
        <w:t xml:space="preserve"> </w:t>
      </w:r>
      <w:r>
        <w:t>uprawie</w:t>
      </w:r>
      <w:r>
        <w:rPr>
          <w:spacing w:val="-8"/>
        </w:rPr>
        <w:t xml:space="preserve"> </w:t>
      </w:r>
      <w:r>
        <w:t>zostanie</w:t>
      </w:r>
      <w:r>
        <w:rPr>
          <w:spacing w:val="-8"/>
        </w:rPr>
        <w:t xml:space="preserve"> </w:t>
      </w:r>
      <w:r>
        <w:t>oznaczone</w:t>
      </w:r>
      <w:r>
        <w:rPr>
          <w:spacing w:val="-9"/>
        </w:rPr>
        <w:t xml:space="preserve"> </w:t>
      </w:r>
      <w:r>
        <w:t>w</w:t>
      </w:r>
      <w:r>
        <w:rPr>
          <w:spacing w:val="-9"/>
        </w:rPr>
        <w:t xml:space="preserve"> </w:t>
      </w:r>
      <w:r>
        <w:t>terenie</w:t>
      </w:r>
      <w:r>
        <w:rPr>
          <w:spacing w:val="-8"/>
        </w:rPr>
        <w:t xml:space="preserve"> </w:t>
      </w:r>
      <w:r>
        <w:t>przez</w:t>
      </w:r>
      <w:r>
        <w:rPr>
          <w:spacing w:val="-8"/>
        </w:rPr>
        <w:t xml:space="preserve"> </w:t>
      </w:r>
      <w:r>
        <w:t>Zamawiającego.</w:t>
      </w:r>
    </w:p>
    <w:p w14:paraId="6452B1B8" w14:textId="57D2F30E" w:rsidR="00A40DAE" w:rsidRDefault="00836025">
      <w:pPr>
        <w:pStyle w:val="Akapitzlist"/>
        <w:numPr>
          <w:ilvl w:val="0"/>
          <w:numId w:val="11"/>
        </w:numPr>
        <w:tabs>
          <w:tab w:val="left" w:pos="997"/>
        </w:tabs>
        <w:ind w:hanging="361"/>
        <w:jc w:val="both"/>
      </w:pPr>
      <w:r>
        <w:t>materiał sadzeniowy zapewnia</w:t>
      </w:r>
      <w:r>
        <w:rPr>
          <w:spacing w:val="-3"/>
        </w:rPr>
        <w:t xml:space="preserve"> </w:t>
      </w:r>
      <w:r>
        <w:t>Zamawiający.</w:t>
      </w:r>
    </w:p>
    <w:p w14:paraId="52C349CF" w14:textId="41446123" w:rsidR="00BC7453" w:rsidRDefault="00BC7453" w:rsidP="00BC7453">
      <w:pPr>
        <w:tabs>
          <w:tab w:val="left" w:pos="997"/>
        </w:tabs>
        <w:jc w:val="both"/>
      </w:pPr>
    </w:p>
    <w:p w14:paraId="774F448B" w14:textId="77777777" w:rsidR="00BC7453" w:rsidRDefault="00BC7453" w:rsidP="00BC7453">
      <w:pPr>
        <w:tabs>
          <w:tab w:val="left" w:pos="997"/>
        </w:tabs>
        <w:jc w:val="both"/>
      </w:pPr>
    </w:p>
    <w:p w14:paraId="5378D6E7" w14:textId="77777777" w:rsidR="00A40DAE" w:rsidRDefault="00836025">
      <w:pPr>
        <w:pStyle w:val="Nagwek1"/>
        <w:spacing w:before="108"/>
        <w:jc w:val="both"/>
      </w:pPr>
      <w:r>
        <w:lastRenderedPageBreak/>
        <w:t>Procedura odbioru:</w:t>
      </w:r>
    </w:p>
    <w:p w14:paraId="5DD94DCF" w14:textId="77777777" w:rsidR="00A40DAE" w:rsidRDefault="00836025">
      <w:pPr>
        <w:pStyle w:val="Akapitzlist"/>
        <w:numPr>
          <w:ilvl w:val="0"/>
          <w:numId w:val="11"/>
        </w:numPr>
        <w:tabs>
          <w:tab w:val="left" w:pos="997"/>
        </w:tabs>
        <w:spacing w:before="125" w:line="232" w:lineRule="auto"/>
        <w:ind w:right="291"/>
        <w:jc w:val="both"/>
      </w:pPr>
      <w:r>
        <w:t>odbiór</w:t>
      </w:r>
      <w:r>
        <w:rPr>
          <w:spacing w:val="-16"/>
        </w:rPr>
        <w:t xml:space="preserve"> </w:t>
      </w:r>
      <w:r>
        <w:t>prac</w:t>
      </w:r>
      <w:r>
        <w:rPr>
          <w:spacing w:val="-15"/>
        </w:rPr>
        <w:t xml:space="preserve"> </w:t>
      </w:r>
      <w:r>
        <w:t>nastąpi</w:t>
      </w:r>
      <w:r>
        <w:rPr>
          <w:spacing w:val="-13"/>
        </w:rPr>
        <w:t xml:space="preserve"> </w:t>
      </w:r>
      <w:r>
        <w:t>poprzez</w:t>
      </w:r>
      <w:r>
        <w:rPr>
          <w:spacing w:val="-13"/>
        </w:rPr>
        <w:t xml:space="preserve"> </w:t>
      </w:r>
      <w:r>
        <w:t>dokonanie</w:t>
      </w:r>
      <w:r>
        <w:rPr>
          <w:spacing w:val="-15"/>
        </w:rPr>
        <w:t xml:space="preserve"> </w:t>
      </w:r>
      <w:r>
        <w:t>weryfikacji</w:t>
      </w:r>
      <w:r>
        <w:rPr>
          <w:spacing w:val="-17"/>
        </w:rPr>
        <w:t xml:space="preserve"> </w:t>
      </w:r>
      <w:r>
        <w:t>wykonania</w:t>
      </w:r>
      <w:r>
        <w:rPr>
          <w:spacing w:val="-13"/>
        </w:rPr>
        <w:t xml:space="preserve"> </w:t>
      </w:r>
      <w:r>
        <w:t>zgodności</w:t>
      </w:r>
      <w:r>
        <w:rPr>
          <w:spacing w:val="-15"/>
        </w:rPr>
        <w:t xml:space="preserve"> </w:t>
      </w:r>
      <w:r>
        <w:t>sadzenia</w:t>
      </w:r>
      <w:r>
        <w:rPr>
          <w:spacing w:val="-15"/>
        </w:rPr>
        <w:t xml:space="preserve"> </w:t>
      </w:r>
      <w:r>
        <w:t>z</w:t>
      </w:r>
      <w:r>
        <w:rPr>
          <w:spacing w:val="-13"/>
        </w:rPr>
        <w:t xml:space="preserve"> </w:t>
      </w:r>
      <w:r>
        <w:t>opisem czynności i zleceniem oraz pomiar powierzchni, na której wprowadzono</w:t>
      </w:r>
      <w:r>
        <w:rPr>
          <w:spacing w:val="-2"/>
        </w:rPr>
        <w:t xml:space="preserve"> </w:t>
      </w:r>
      <w:r>
        <w:t>poszczególne</w:t>
      </w:r>
    </w:p>
    <w:p w14:paraId="0E18C31A" w14:textId="77777777" w:rsidR="00A40DAE" w:rsidRDefault="00836025" w:rsidP="009D080D">
      <w:pPr>
        <w:pStyle w:val="Tekstpodstawowy"/>
        <w:spacing w:before="77"/>
        <w:ind w:left="635" w:right="289" w:firstLine="0"/>
        <w:jc w:val="both"/>
      </w:pPr>
      <w:r>
        <w:t>rodzaje sadzonek (np. przy pomocy: dalmierza, taśmy mierniczej, GPS, itp). Ilość sadzonek zostanie określona na podstawie zmierzonej powierzchni, na której wprowadzono poszczególne</w:t>
      </w:r>
      <w:r>
        <w:rPr>
          <w:spacing w:val="-9"/>
        </w:rPr>
        <w:t xml:space="preserve"> </w:t>
      </w:r>
      <w:r>
        <w:t>rodzaje</w:t>
      </w:r>
      <w:r>
        <w:rPr>
          <w:spacing w:val="-9"/>
        </w:rPr>
        <w:t xml:space="preserve"> </w:t>
      </w:r>
      <w:r>
        <w:t>sadzonek</w:t>
      </w:r>
      <w:r>
        <w:rPr>
          <w:spacing w:val="-9"/>
        </w:rPr>
        <w:t xml:space="preserve"> </w:t>
      </w:r>
      <w:r>
        <w:t>i</w:t>
      </w:r>
      <w:r>
        <w:rPr>
          <w:spacing w:val="-8"/>
        </w:rPr>
        <w:t xml:space="preserve"> </w:t>
      </w:r>
      <w:r>
        <w:t>więźby</w:t>
      </w:r>
      <w:r>
        <w:rPr>
          <w:spacing w:val="-10"/>
        </w:rPr>
        <w:t xml:space="preserve"> </w:t>
      </w:r>
      <w:r>
        <w:t>ich</w:t>
      </w:r>
      <w:r>
        <w:rPr>
          <w:spacing w:val="-7"/>
        </w:rPr>
        <w:t xml:space="preserve"> </w:t>
      </w:r>
      <w:r>
        <w:t>wprowadzenia.</w:t>
      </w:r>
      <w:r>
        <w:rPr>
          <w:spacing w:val="-8"/>
        </w:rPr>
        <w:t xml:space="preserve"> </w:t>
      </w:r>
      <w:r>
        <w:t>Powierzchnia</w:t>
      </w:r>
      <w:r>
        <w:rPr>
          <w:spacing w:val="-9"/>
        </w:rPr>
        <w:t xml:space="preserve"> </w:t>
      </w:r>
      <w:r>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Pr>
          <w:spacing w:val="-12"/>
        </w:rPr>
        <w:t xml:space="preserve"> </w:t>
      </w:r>
      <w:r>
        <w:t>jej</w:t>
      </w:r>
      <w:r>
        <w:rPr>
          <w:spacing w:val="-13"/>
        </w:rPr>
        <w:t xml:space="preserve"> </w:t>
      </w:r>
      <w:r>
        <w:t>utrzymania</w:t>
      </w:r>
      <w:r>
        <w:rPr>
          <w:spacing w:val="-15"/>
        </w:rPr>
        <w:t xml:space="preserve"> </w:t>
      </w:r>
      <w:r>
        <w:t>z</w:t>
      </w:r>
      <w:r>
        <w:rPr>
          <w:spacing w:val="-12"/>
        </w:rPr>
        <w:t xml:space="preserve"> </w:t>
      </w:r>
      <w:r>
        <w:t>przyczyn</w:t>
      </w:r>
      <w:r>
        <w:rPr>
          <w:spacing w:val="-14"/>
        </w:rPr>
        <w:t xml:space="preserve"> </w:t>
      </w:r>
      <w:r>
        <w:t>obiektywnych</w:t>
      </w:r>
      <w:r>
        <w:rPr>
          <w:spacing w:val="-12"/>
        </w:rPr>
        <w:t xml:space="preserve"> </w:t>
      </w:r>
      <w:r>
        <w:t>np.</w:t>
      </w:r>
      <w:r>
        <w:rPr>
          <w:spacing w:val="-13"/>
        </w:rPr>
        <w:t xml:space="preserve"> </w:t>
      </w:r>
      <w:r>
        <w:t>lokalizacja</w:t>
      </w:r>
      <w:r>
        <w:rPr>
          <w:spacing w:val="-12"/>
        </w:rPr>
        <w:t xml:space="preserve"> </w:t>
      </w:r>
      <w:r>
        <w:t>pni,</w:t>
      </w:r>
      <w:r>
        <w:rPr>
          <w:spacing w:val="-12"/>
        </w:rPr>
        <w:t xml:space="preserve"> </w:t>
      </w:r>
      <w:r>
        <w:t>lokalne</w:t>
      </w:r>
      <w:r>
        <w:rPr>
          <w:spacing w:val="-15"/>
        </w:rPr>
        <w:t xml:space="preserve"> </w:t>
      </w:r>
      <w:r>
        <w:t>zabagnienia itp.).</w:t>
      </w:r>
      <w:r>
        <w:rPr>
          <w:spacing w:val="-11"/>
        </w:rPr>
        <w:t xml:space="preserve"> </w:t>
      </w:r>
      <w:r>
        <w:t>Wyjątek</w:t>
      </w:r>
      <w:r>
        <w:rPr>
          <w:spacing w:val="-10"/>
        </w:rPr>
        <w:t xml:space="preserve"> </w:t>
      </w:r>
      <w:r>
        <w:t>od</w:t>
      </w:r>
      <w:r>
        <w:rPr>
          <w:spacing w:val="-11"/>
        </w:rPr>
        <w:t xml:space="preserve"> </w:t>
      </w:r>
      <w:r>
        <w:t>tej</w:t>
      </w:r>
      <w:r>
        <w:rPr>
          <w:spacing w:val="-10"/>
        </w:rPr>
        <w:t xml:space="preserve"> </w:t>
      </w:r>
      <w:r>
        <w:t>zasady</w:t>
      </w:r>
      <w:r>
        <w:rPr>
          <w:spacing w:val="-12"/>
        </w:rPr>
        <w:t xml:space="preserve"> </w:t>
      </w:r>
      <w:r>
        <w:t>stanowią</w:t>
      </w:r>
      <w:r>
        <w:rPr>
          <w:spacing w:val="-12"/>
        </w:rPr>
        <w:t xml:space="preserve"> </w:t>
      </w:r>
      <w:r>
        <w:t>sadzonki</w:t>
      </w:r>
      <w:r>
        <w:rPr>
          <w:spacing w:val="-10"/>
        </w:rPr>
        <w:t xml:space="preserve"> </w:t>
      </w:r>
      <w:r>
        <w:t>wprowadzane</w:t>
      </w:r>
      <w:r>
        <w:rPr>
          <w:spacing w:val="-11"/>
        </w:rPr>
        <w:t xml:space="preserve"> </w:t>
      </w:r>
      <w:r>
        <w:t>jednostkowo</w:t>
      </w:r>
      <w:r>
        <w:rPr>
          <w:spacing w:val="-11"/>
        </w:rPr>
        <w:t xml:space="preserve"> </w:t>
      </w:r>
      <w:r>
        <w:t>i</w:t>
      </w:r>
      <w:r>
        <w:rPr>
          <w:spacing w:val="-9"/>
        </w:rPr>
        <w:t xml:space="preserve"> </w:t>
      </w:r>
      <w:r>
        <w:t>grupowo,</w:t>
      </w:r>
      <w:r>
        <w:rPr>
          <w:spacing w:val="-11"/>
        </w:rPr>
        <w:t xml:space="preserve"> </w:t>
      </w:r>
      <w:r>
        <w:t>które zostaną policzone</w:t>
      </w:r>
      <w:r>
        <w:rPr>
          <w:spacing w:val="-2"/>
        </w:rPr>
        <w:t xml:space="preserve"> </w:t>
      </w:r>
      <w:r>
        <w:t>posztucznie.</w:t>
      </w:r>
    </w:p>
    <w:p w14:paraId="670169A0" w14:textId="77777777" w:rsidR="00A40DAE" w:rsidRDefault="00836025">
      <w:pPr>
        <w:spacing w:before="122"/>
        <w:ind w:left="984"/>
        <w:jc w:val="both"/>
        <w:rPr>
          <w:i/>
        </w:rPr>
      </w:pPr>
      <w:r>
        <w:rPr>
          <w:i/>
        </w:rPr>
        <w:t>(rozliczenie z dokładnością do dwóch miejsc po przecinku)</w:t>
      </w:r>
    </w:p>
    <w:p w14:paraId="3C3E0D45" w14:textId="77777777" w:rsidR="00A40DAE" w:rsidRDefault="00A40DAE">
      <w:pPr>
        <w:pStyle w:val="Tekstpodstawowy"/>
        <w:ind w:left="0" w:firstLine="0"/>
        <w:rPr>
          <w:i/>
          <w:sz w:val="26"/>
        </w:rPr>
      </w:pPr>
    </w:p>
    <w:p w14:paraId="338FEA5B" w14:textId="77777777" w:rsidR="00A40DAE" w:rsidRDefault="00836025">
      <w:pPr>
        <w:pStyle w:val="Nagwek1"/>
        <w:spacing w:before="193"/>
        <w:jc w:val="both"/>
      </w:pPr>
      <w:r>
        <w:t>Sadzenie wielolatek</w:t>
      </w:r>
    </w:p>
    <w:p w14:paraId="331E7A2E" w14:textId="77777777" w:rsidR="00A40DAE" w:rsidRDefault="00A40DAE">
      <w:pPr>
        <w:pStyle w:val="Tekstpodstawowy"/>
        <w:spacing w:before="2"/>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8"/>
        <w:gridCol w:w="1186"/>
      </w:tblGrid>
      <w:tr w:rsidR="00A40DAE" w14:paraId="44BE0244" w14:textId="77777777">
        <w:trPr>
          <w:trHeight w:val="1014"/>
        </w:trPr>
        <w:tc>
          <w:tcPr>
            <w:tcW w:w="667" w:type="dxa"/>
          </w:tcPr>
          <w:p w14:paraId="3341F760" w14:textId="77777777" w:rsidR="00A40DAE" w:rsidRDefault="00836025">
            <w:pPr>
              <w:pStyle w:val="TableParagraph"/>
              <w:spacing w:before="122"/>
              <w:ind w:left="213"/>
              <w:rPr>
                <w:b/>
                <w:i/>
              </w:rPr>
            </w:pPr>
            <w:r>
              <w:rPr>
                <w:b/>
                <w:i/>
              </w:rPr>
              <w:t>Nr</w:t>
            </w:r>
          </w:p>
        </w:tc>
        <w:tc>
          <w:tcPr>
            <w:tcW w:w="1796" w:type="dxa"/>
          </w:tcPr>
          <w:p w14:paraId="04BBEE5A" w14:textId="77777777" w:rsidR="00A40DAE" w:rsidRDefault="00836025">
            <w:pPr>
              <w:pStyle w:val="TableParagraph"/>
              <w:spacing w:before="122"/>
              <w:ind w:left="110" w:right="266"/>
              <w:rPr>
                <w:b/>
                <w:i/>
              </w:rPr>
            </w:pPr>
            <w:r>
              <w:rPr>
                <w:b/>
                <w:i/>
              </w:rPr>
              <w:t>Kod czynności do rozliczenia</w:t>
            </w:r>
          </w:p>
        </w:tc>
        <w:tc>
          <w:tcPr>
            <w:tcW w:w="1702" w:type="dxa"/>
          </w:tcPr>
          <w:p w14:paraId="38B3A952" w14:textId="77777777" w:rsidR="00A40DAE" w:rsidRDefault="00836025">
            <w:pPr>
              <w:pStyle w:val="TableParagraph"/>
              <w:spacing w:before="122"/>
              <w:ind w:left="299" w:right="93"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F737239" w14:textId="77777777" w:rsidR="00A40DAE" w:rsidRDefault="00836025">
            <w:pPr>
              <w:pStyle w:val="TableParagraph"/>
              <w:spacing w:before="0"/>
              <w:ind w:left="0" w:right="91"/>
              <w:jc w:val="right"/>
              <w:rPr>
                <w:b/>
                <w:i/>
              </w:rPr>
            </w:pPr>
            <w:r>
              <w:rPr>
                <w:b/>
                <w:i/>
                <w:spacing w:val="-1"/>
              </w:rPr>
              <w:t>wyceny</w:t>
            </w:r>
          </w:p>
        </w:tc>
        <w:tc>
          <w:tcPr>
            <w:tcW w:w="3858" w:type="dxa"/>
          </w:tcPr>
          <w:p w14:paraId="6AF1E0D4" w14:textId="77777777" w:rsidR="00A40DAE" w:rsidRDefault="00836025">
            <w:pPr>
              <w:pStyle w:val="TableParagraph"/>
              <w:spacing w:before="122"/>
              <w:ind w:left="107"/>
              <w:rPr>
                <w:b/>
                <w:i/>
              </w:rPr>
            </w:pPr>
            <w:r>
              <w:rPr>
                <w:b/>
                <w:i/>
              </w:rPr>
              <w:t>Opis kodu czynności</w:t>
            </w:r>
          </w:p>
        </w:tc>
        <w:tc>
          <w:tcPr>
            <w:tcW w:w="1186" w:type="dxa"/>
          </w:tcPr>
          <w:p w14:paraId="5C4B02F9" w14:textId="77777777" w:rsidR="00A40DAE" w:rsidRDefault="00836025">
            <w:pPr>
              <w:pStyle w:val="TableParagraph"/>
              <w:spacing w:before="122"/>
              <w:ind w:left="109" w:right="195"/>
              <w:rPr>
                <w:b/>
                <w:i/>
              </w:rPr>
            </w:pPr>
            <w:r>
              <w:rPr>
                <w:b/>
                <w:i/>
              </w:rPr>
              <w:t>Jednostk a miary</w:t>
            </w:r>
          </w:p>
        </w:tc>
      </w:tr>
      <w:tr w:rsidR="00A40DAE" w14:paraId="27C45174" w14:textId="77777777">
        <w:trPr>
          <w:trHeight w:val="755"/>
        </w:trPr>
        <w:tc>
          <w:tcPr>
            <w:tcW w:w="667" w:type="dxa"/>
          </w:tcPr>
          <w:p w14:paraId="4869D58D" w14:textId="77777777" w:rsidR="00A40DAE" w:rsidRDefault="00836025">
            <w:pPr>
              <w:pStyle w:val="TableParagraph"/>
              <w:ind w:left="213"/>
            </w:pPr>
            <w:r>
              <w:t>95</w:t>
            </w:r>
          </w:p>
        </w:tc>
        <w:tc>
          <w:tcPr>
            <w:tcW w:w="1796" w:type="dxa"/>
          </w:tcPr>
          <w:p w14:paraId="1F325CD0" w14:textId="77777777" w:rsidR="00A40DAE" w:rsidRDefault="00836025">
            <w:pPr>
              <w:pStyle w:val="TableParagraph"/>
              <w:ind w:left="110"/>
            </w:pPr>
            <w:r>
              <w:t>SADZ WIEL</w:t>
            </w:r>
          </w:p>
        </w:tc>
        <w:tc>
          <w:tcPr>
            <w:tcW w:w="1702" w:type="dxa"/>
          </w:tcPr>
          <w:p w14:paraId="6A1F6230" w14:textId="77777777" w:rsidR="00A40DAE" w:rsidRDefault="00836025">
            <w:pPr>
              <w:pStyle w:val="TableParagraph"/>
              <w:ind w:left="107"/>
            </w:pPr>
            <w:r>
              <w:t>SADZ-WM</w:t>
            </w:r>
          </w:p>
        </w:tc>
        <w:tc>
          <w:tcPr>
            <w:tcW w:w="3858" w:type="dxa"/>
          </w:tcPr>
          <w:p w14:paraId="5106C858" w14:textId="77777777" w:rsidR="00A40DAE" w:rsidRDefault="00836025">
            <w:pPr>
              <w:pStyle w:val="TableParagraph"/>
              <w:ind w:left="107" w:right="734"/>
            </w:pPr>
            <w:r>
              <w:t>Sadzenie wielolatek z odkrytym systemem korzeniowym</w:t>
            </w:r>
          </w:p>
        </w:tc>
        <w:tc>
          <w:tcPr>
            <w:tcW w:w="1186" w:type="dxa"/>
          </w:tcPr>
          <w:p w14:paraId="0C40A9F2" w14:textId="77777777" w:rsidR="00A40DAE" w:rsidRDefault="00836025">
            <w:pPr>
              <w:pStyle w:val="TableParagraph"/>
              <w:ind w:left="349"/>
            </w:pPr>
            <w:r>
              <w:t>TSZT</w:t>
            </w:r>
          </w:p>
        </w:tc>
      </w:tr>
    </w:tbl>
    <w:p w14:paraId="31758CE2" w14:textId="77777777" w:rsidR="00A40DAE" w:rsidRDefault="00836025">
      <w:pPr>
        <w:spacing w:before="119"/>
        <w:ind w:left="276"/>
        <w:jc w:val="both"/>
        <w:rPr>
          <w:b/>
        </w:rPr>
      </w:pPr>
      <w:r>
        <w:rPr>
          <w:b/>
        </w:rPr>
        <w:t>Standard technologii prac obejmuje:</w:t>
      </w:r>
    </w:p>
    <w:p w14:paraId="05AA875B" w14:textId="77777777" w:rsidR="00A40DAE" w:rsidRDefault="00836025">
      <w:pPr>
        <w:pStyle w:val="Akapitzlist"/>
        <w:numPr>
          <w:ilvl w:val="1"/>
          <w:numId w:val="16"/>
        </w:numPr>
        <w:tabs>
          <w:tab w:val="left" w:pos="997"/>
        </w:tabs>
        <w:spacing w:before="122" w:line="269" w:lineRule="exact"/>
        <w:ind w:hanging="361"/>
        <w:jc w:val="both"/>
      </w:pPr>
      <w:r>
        <w:t>załadunek sadzonek do pojemników z zabezpieczeniem korzeni przed</w:t>
      </w:r>
      <w:r>
        <w:rPr>
          <w:spacing w:val="-8"/>
        </w:rPr>
        <w:t xml:space="preserve"> </w:t>
      </w:r>
      <w:r>
        <w:t>wysychaniem,</w:t>
      </w:r>
    </w:p>
    <w:p w14:paraId="7A176BF2" w14:textId="77777777" w:rsidR="00A40DAE" w:rsidRDefault="00836025">
      <w:pPr>
        <w:pStyle w:val="Akapitzlist"/>
        <w:numPr>
          <w:ilvl w:val="1"/>
          <w:numId w:val="16"/>
        </w:numPr>
        <w:tabs>
          <w:tab w:val="left" w:pos="997"/>
        </w:tabs>
        <w:spacing w:line="269" w:lineRule="exact"/>
        <w:ind w:hanging="361"/>
        <w:jc w:val="both"/>
      </w:pPr>
      <w:r>
        <w:t>doniesienie sadzonek w miejsce</w:t>
      </w:r>
      <w:r>
        <w:rPr>
          <w:spacing w:val="-7"/>
        </w:rPr>
        <w:t xml:space="preserve"> </w:t>
      </w:r>
      <w:r>
        <w:t>sadzenia,</w:t>
      </w:r>
    </w:p>
    <w:p w14:paraId="6F952476" w14:textId="60E2F7BA" w:rsidR="00A40DAE" w:rsidRDefault="00836025">
      <w:pPr>
        <w:pStyle w:val="Akapitzlist"/>
        <w:numPr>
          <w:ilvl w:val="1"/>
          <w:numId w:val="16"/>
        </w:numPr>
        <w:tabs>
          <w:tab w:val="left" w:pos="997"/>
        </w:tabs>
        <w:spacing w:before="1"/>
        <w:ind w:right="296"/>
        <w:jc w:val="both"/>
      </w:pPr>
      <w:r>
        <w:t xml:space="preserve">sadzenie przy pomocy narzędzi ręcznych </w:t>
      </w:r>
      <w:r w:rsidR="00E66A93">
        <w:t>np. szpadla</w:t>
      </w:r>
      <w:bookmarkStart w:id="0" w:name="_Hlk117578932"/>
      <w:r w:rsidR="00854128">
        <w:t>, motyki lub siekieromotyki</w:t>
      </w:r>
      <w:r>
        <w:t xml:space="preserve"> </w:t>
      </w:r>
      <w:bookmarkEnd w:id="0"/>
      <w:r>
        <w:t>poprzez: wykonanie w ziemi otworu, umieszczenie w otworze korzeni sadzonki, zamknięcie, dociśnięcie i ubicie gleby wokół sadzonek oraz oczyszczenie sadzonki z</w:t>
      </w:r>
      <w:r>
        <w:rPr>
          <w:spacing w:val="-2"/>
        </w:rPr>
        <w:t xml:space="preserve"> </w:t>
      </w:r>
      <w:r>
        <w:t>ziemi,</w:t>
      </w:r>
    </w:p>
    <w:p w14:paraId="47A4C551" w14:textId="77777777" w:rsidR="00A40DAE" w:rsidRDefault="00836025">
      <w:pPr>
        <w:pStyle w:val="Tekstpodstawowy"/>
        <w:spacing w:line="257" w:lineRule="exact"/>
        <w:ind w:firstLine="0"/>
      </w:pPr>
      <w:r>
        <w:t>lub</w:t>
      </w:r>
    </w:p>
    <w:p w14:paraId="17329769" w14:textId="77777777" w:rsidR="00A40DAE" w:rsidRDefault="00836025">
      <w:pPr>
        <w:pStyle w:val="Akapitzlist"/>
        <w:numPr>
          <w:ilvl w:val="1"/>
          <w:numId w:val="16"/>
        </w:numPr>
        <w:tabs>
          <w:tab w:val="left" w:pos="997"/>
        </w:tabs>
        <w:spacing w:before="1"/>
        <w:ind w:right="293"/>
        <w:jc w:val="both"/>
      </w:pPr>
      <w:r>
        <w:t>sadzenie przy pomocy sadzarki poprzez: sadzenie sadzarką zgodnie z m.in. instrukcją obsługi, sprawdzanie na bieżąco jakości sadzenia i ręczne poprawianie wadliwie posadzonych</w:t>
      </w:r>
      <w:r>
        <w:rPr>
          <w:spacing w:val="-1"/>
        </w:rPr>
        <w:t xml:space="preserve"> </w:t>
      </w:r>
      <w:r>
        <w:t>sadzonek.</w:t>
      </w:r>
    </w:p>
    <w:p w14:paraId="0AE7489A" w14:textId="77777777" w:rsidR="00A40DAE" w:rsidRDefault="00836025">
      <w:pPr>
        <w:pStyle w:val="Nagwek1"/>
      </w:pPr>
      <w:r>
        <w:t>Uwagi:</w:t>
      </w:r>
    </w:p>
    <w:p w14:paraId="65D8EAEC" w14:textId="77777777" w:rsidR="00A40DAE" w:rsidRDefault="00836025">
      <w:pPr>
        <w:pStyle w:val="Akapitzlist"/>
        <w:numPr>
          <w:ilvl w:val="0"/>
          <w:numId w:val="11"/>
        </w:numPr>
        <w:tabs>
          <w:tab w:val="left" w:pos="997"/>
        </w:tabs>
        <w:spacing w:before="123" w:line="237" w:lineRule="auto"/>
        <w:ind w:right="288"/>
        <w:jc w:val="both"/>
      </w:pPr>
      <w:r>
        <w:t>w</w:t>
      </w:r>
      <w:r>
        <w:rPr>
          <w:spacing w:val="-5"/>
        </w:rPr>
        <w:t xml:space="preserve"> </w:t>
      </w:r>
      <w:r>
        <w:t>przypadku</w:t>
      </w:r>
      <w:r>
        <w:rPr>
          <w:spacing w:val="-5"/>
        </w:rPr>
        <w:t xml:space="preserve"> </w:t>
      </w:r>
      <w:r>
        <w:t>sadzenia</w:t>
      </w:r>
      <w:r>
        <w:rPr>
          <w:spacing w:val="-2"/>
        </w:rPr>
        <w:t xml:space="preserve"> </w:t>
      </w:r>
      <w:r>
        <w:t>za</w:t>
      </w:r>
      <w:r>
        <w:rPr>
          <w:spacing w:val="-7"/>
        </w:rPr>
        <w:t xml:space="preserve"> </w:t>
      </w:r>
      <w:r>
        <w:t>pomocą</w:t>
      </w:r>
      <w:r>
        <w:rPr>
          <w:spacing w:val="-2"/>
        </w:rPr>
        <w:t xml:space="preserve"> </w:t>
      </w:r>
      <w:r>
        <w:t>narzędzi</w:t>
      </w:r>
      <w:r>
        <w:rPr>
          <w:spacing w:val="-4"/>
        </w:rPr>
        <w:t xml:space="preserve"> </w:t>
      </w:r>
      <w:r>
        <w:t>ręcznych</w:t>
      </w:r>
      <w:r>
        <w:rPr>
          <w:spacing w:val="-3"/>
        </w:rPr>
        <w:t xml:space="preserve"> </w:t>
      </w:r>
      <w:r>
        <w:t>takich</w:t>
      </w:r>
      <w:r>
        <w:rPr>
          <w:spacing w:val="-4"/>
        </w:rPr>
        <w:t xml:space="preserve"> </w:t>
      </w:r>
      <w:r>
        <w:t>jak</w:t>
      </w:r>
      <w:r>
        <w:rPr>
          <w:spacing w:val="-3"/>
        </w:rPr>
        <w:t xml:space="preserve"> </w:t>
      </w:r>
      <w:r>
        <w:t>np.</w:t>
      </w:r>
      <w:r>
        <w:rPr>
          <w:spacing w:val="-2"/>
        </w:rPr>
        <w:t xml:space="preserve"> </w:t>
      </w:r>
      <w:r>
        <w:t>łopata</w:t>
      </w:r>
      <w:r>
        <w:rPr>
          <w:spacing w:val="-5"/>
        </w:rPr>
        <w:t xml:space="preserve"> </w:t>
      </w:r>
      <w:r>
        <w:t>lub</w:t>
      </w:r>
      <w:r>
        <w:rPr>
          <w:spacing w:val="-6"/>
        </w:rPr>
        <w:t xml:space="preserve"> </w:t>
      </w:r>
      <w:r>
        <w:t>świder</w:t>
      </w:r>
      <w:r>
        <w:rPr>
          <w:spacing w:val="-2"/>
        </w:rPr>
        <w:t xml:space="preserve"> </w:t>
      </w:r>
      <w:r>
        <w:t>otwór powinien mieć formę jamki odpowiedniej wielkości, tak by przy sadzeniu nie zawijał się system korzeniowy. Korzenie umieszczone w jamce powinny być proste i swobodnie spadać do dna jamki. Sadzonkę należy umieścić w jamce pionowo w jej centralnej części, (nie</w:t>
      </w:r>
      <w:r>
        <w:rPr>
          <w:spacing w:val="-6"/>
        </w:rPr>
        <w:t xml:space="preserve"> </w:t>
      </w:r>
      <w:r>
        <w:t>można</w:t>
      </w:r>
      <w:r>
        <w:rPr>
          <w:spacing w:val="-2"/>
        </w:rPr>
        <w:t xml:space="preserve"> </w:t>
      </w:r>
      <w:r>
        <w:t>przykładać</w:t>
      </w:r>
      <w:r>
        <w:rPr>
          <w:spacing w:val="-5"/>
        </w:rPr>
        <w:t xml:space="preserve"> </w:t>
      </w:r>
      <w:r>
        <w:t>sadzonki</w:t>
      </w:r>
      <w:r>
        <w:rPr>
          <w:spacing w:val="-1"/>
        </w:rPr>
        <w:t xml:space="preserve"> </w:t>
      </w:r>
      <w:r>
        <w:t>do</w:t>
      </w:r>
      <w:r>
        <w:rPr>
          <w:spacing w:val="-3"/>
        </w:rPr>
        <w:t xml:space="preserve"> </w:t>
      </w:r>
      <w:r>
        <w:t>ściany</w:t>
      </w:r>
      <w:r>
        <w:rPr>
          <w:spacing w:val="-4"/>
        </w:rPr>
        <w:t xml:space="preserve"> </w:t>
      </w:r>
      <w:r>
        <w:t>jamki),</w:t>
      </w:r>
      <w:r>
        <w:rPr>
          <w:spacing w:val="-2"/>
        </w:rPr>
        <w:t xml:space="preserve"> </w:t>
      </w:r>
      <w:r>
        <w:t>przykrywać</w:t>
      </w:r>
      <w:r>
        <w:rPr>
          <w:spacing w:val="-3"/>
        </w:rPr>
        <w:t xml:space="preserve"> </w:t>
      </w:r>
      <w:r>
        <w:t>ziemią</w:t>
      </w:r>
      <w:r>
        <w:rPr>
          <w:spacing w:val="-2"/>
        </w:rPr>
        <w:t xml:space="preserve"> </w:t>
      </w:r>
      <w:r>
        <w:t>do</w:t>
      </w:r>
      <w:r>
        <w:rPr>
          <w:spacing w:val="-4"/>
        </w:rPr>
        <w:t xml:space="preserve"> </w:t>
      </w:r>
      <w:r>
        <w:t>wysokości</w:t>
      </w:r>
      <w:r>
        <w:rPr>
          <w:spacing w:val="-4"/>
        </w:rPr>
        <w:t xml:space="preserve"> </w:t>
      </w:r>
      <w:r>
        <w:t>2-3</w:t>
      </w:r>
      <w:r>
        <w:rPr>
          <w:spacing w:val="-3"/>
        </w:rPr>
        <w:t xml:space="preserve"> </w:t>
      </w:r>
      <w:r>
        <w:t>cm ponad</w:t>
      </w:r>
      <w:r>
        <w:rPr>
          <w:spacing w:val="-9"/>
        </w:rPr>
        <w:t xml:space="preserve"> </w:t>
      </w:r>
      <w:r>
        <w:t>szyję</w:t>
      </w:r>
      <w:r>
        <w:rPr>
          <w:spacing w:val="-7"/>
        </w:rPr>
        <w:t xml:space="preserve"> </w:t>
      </w:r>
      <w:r>
        <w:t>korzeniową</w:t>
      </w:r>
      <w:r>
        <w:rPr>
          <w:spacing w:val="-9"/>
        </w:rPr>
        <w:t xml:space="preserve"> </w:t>
      </w:r>
      <w:r>
        <w:t>gatunki</w:t>
      </w:r>
      <w:r>
        <w:rPr>
          <w:spacing w:val="-7"/>
        </w:rPr>
        <w:t xml:space="preserve"> </w:t>
      </w:r>
      <w:r>
        <w:t>liściaste</w:t>
      </w:r>
      <w:r>
        <w:rPr>
          <w:spacing w:val="-10"/>
        </w:rPr>
        <w:t xml:space="preserve"> </w:t>
      </w:r>
      <w:r>
        <w:t>oraz</w:t>
      </w:r>
      <w:r>
        <w:rPr>
          <w:spacing w:val="-8"/>
        </w:rPr>
        <w:t xml:space="preserve"> </w:t>
      </w:r>
      <w:r>
        <w:t>do</w:t>
      </w:r>
      <w:r>
        <w:rPr>
          <w:spacing w:val="-7"/>
        </w:rPr>
        <w:t xml:space="preserve"> </w:t>
      </w:r>
      <w:r>
        <w:t>poziomu</w:t>
      </w:r>
      <w:r>
        <w:rPr>
          <w:spacing w:val="-8"/>
        </w:rPr>
        <w:t xml:space="preserve"> </w:t>
      </w:r>
      <w:r>
        <w:t>w</w:t>
      </w:r>
      <w:r>
        <w:rPr>
          <w:spacing w:val="-9"/>
        </w:rPr>
        <w:t xml:space="preserve"> </w:t>
      </w:r>
      <w:r>
        <w:t>jakim</w:t>
      </w:r>
      <w:r>
        <w:rPr>
          <w:spacing w:val="-8"/>
        </w:rPr>
        <w:t xml:space="preserve"> </w:t>
      </w:r>
      <w:r>
        <w:t>rosły</w:t>
      </w:r>
      <w:r>
        <w:rPr>
          <w:spacing w:val="-9"/>
        </w:rPr>
        <w:t xml:space="preserve"> </w:t>
      </w:r>
      <w:r>
        <w:t>na</w:t>
      </w:r>
      <w:r>
        <w:rPr>
          <w:spacing w:val="-8"/>
        </w:rPr>
        <w:t xml:space="preserve"> </w:t>
      </w:r>
      <w:r>
        <w:t>szkółce</w:t>
      </w:r>
      <w:r>
        <w:rPr>
          <w:spacing w:val="-8"/>
        </w:rPr>
        <w:t xml:space="preserve"> </w:t>
      </w:r>
      <w:r>
        <w:t>gatunki iglaste. Po właściwym umieszczeniu sadzonki korzenie należy stopniowo zasypywać glebą mineralną. Glebę wokół sadzonki należy udeptać nie pozostawiając</w:t>
      </w:r>
      <w:r>
        <w:rPr>
          <w:spacing w:val="-9"/>
        </w:rPr>
        <w:t xml:space="preserve"> </w:t>
      </w:r>
      <w:r>
        <w:t>zagłębień,</w:t>
      </w:r>
    </w:p>
    <w:p w14:paraId="4DB95BAA" w14:textId="1B8F667C" w:rsidR="00A40DAE" w:rsidRDefault="00836025">
      <w:pPr>
        <w:pStyle w:val="Akapitzlist"/>
        <w:numPr>
          <w:ilvl w:val="0"/>
          <w:numId w:val="11"/>
        </w:numPr>
        <w:tabs>
          <w:tab w:val="left" w:pos="997"/>
        </w:tabs>
        <w:spacing w:before="12" w:line="237" w:lineRule="auto"/>
        <w:ind w:right="288"/>
        <w:jc w:val="both"/>
      </w:pPr>
      <w:r>
        <w:t>dopuszcza</w:t>
      </w:r>
      <w:r>
        <w:rPr>
          <w:spacing w:val="-5"/>
        </w:rPr>
        <w:t xml:space="preserve"> </w:t>
      </w:r>
      <w:r>
        <w:t>się</w:t>
      </w:r>
      <w:r>
        <w:rPr>
          <w:spacing w:val="-4"/>
        </w:rPr>
        <w:t xml:space="preserve"> </w:t>
      </w:r>
      <w:r>
        <w:t>sadzenie</w:t>
      </w:r>
      <w:r>
        <w:rPr>
          <w:spacing w:val="-4"/>
        </w:rPr>
        <w:t xml:space="preserve"> </w:t>
      </w:r>
      <w:r>
        <w:t>całych</w:t>
      </w:r>
      <w:r>
        <w:rPr>
          <w:spacing w:val="-4"/>
        </w:rPr>
        <w:t xml:space="preserve"> </w:t>
      </w:r>
      <w:r>
        <w:t>upraw</w:t>
      </w:r>
      <w:r>
        <w:rPr>
          <w:spacing w:val="-6"/>
        </w:rPr>
        <w:t xml:space="preserve"> </w:t>
      </w:r>
      <w:r>
        <w:t>lub</w:t>
      </w:r>
      <w:r>
        <w:rPr>
          <w:spacing w:val="-5"/>
        </w:rPr>
        <w:t xml:space="preserve"> </w:t>
      </w:r>
      <w:r>
        <w:t>ich</w:t>
      </w:r>
      <w:r>
        <w:rPr>
          <w:spacing w:val="-4"/>
        </w:rPr>
        <w:t xml:space="preserve"> </w:t>
      </w:r>
      <w:r>
        <w:t>części</w:t>
      </w:r>
      <w:r>
        <w:rPr>
          <w:spacing w:val="-6"/>
        </w:rPr>
        <w:t xml:space="preserve"> </w:t>
      </w:r>
      <w:r>
        <w:t>za</w:t>
      </w:r>
      <w:r>
        <w:rPr>
          <w:spacing w:val="-5"/>
        </w:rPr>
        <w:t xml:space="preserve"> </w:t>
      </w:r>
      <w:r>
        <w:t>pomocą</w:t>
      </w:r>
      <w:r>
        <w:rPr>
          <w:spacing w:val="-7"/>
        </w:rPr>
        <w:t xml:space="preserve"> </w:t>
      </w:r>
      <w:r>
        <w:t>sadzarki.</w:t>
      </w:r>
      <w:r>
        <w:rPr>
          <w:spacing w:val="-4"/>
        </w:rPr>
        <w:t xml:space="preserve"> </w:t>
      </w:r>
      <w:r>
        <w:t>W</w:t>
      </w:r>
      <w:r>
        <w:rPr>
          <w:spacing w:val="-3"/>
        </w:rPr>
        <w:t xml:space="preserve"> </w:t>
      </w:r>
      <w:r>
        <w:t>miejscach,</w:t>
      </w:r>
      <w:r>
        <w:rPr>
          <w:spacing w:val="-4"/>
        </w:rPr>
        <w:t xml:space="preserve"> </w:t>
      </w:r>
      <w:r>
        <w:t>gdzie niemożliwe było posadzenie sadzarką wykonać należy sadzenie za pomocą narzędzi ręcznych. Powierzchnie, na których Zamawiający nie dopuszcza sadzenia sadzarką wskazane są w załączniku do SWZ nr</w:t>
      </w:r>
      <w:r w:rsidR="00852D9A">
        <w:t xml:space="preserve"> 2.4.1</w:t>
      </w:r>
      <w:r>
        <w:rPr>
          <w:spacing w:val="-11"/>
        </w:rPr>
        <w:t xml:space="preserve"> </w:t>
      </w:r>
      <w:r>
        <w:t>.</w:t>
      </w:r>
    </w:p>
    <w:p w14:paraId="5AFE733B" w14:textId="77777777" w:rsidR="00A40DAE" w:rsidRDefault="00836025">
      <w:pPr>
        <w:pStyle w:val="Akapitzlist"/>
        <w:numPr>
          <w:ilvl w:val="0"/>
          <w:numId w:val="11"/>
        </w:numPr>
        <w:tabs>
          <w:tab w:val="left" w:pos="997"/>
        </w:tabs>
        <w:spacing w:before="2" w:line="235" w:lineRule="auto"/>
        <w:ind w:right="288"/>
        <w:jc w:val="both"/>
      </w:pPr>
      <w:r>
        <w:t>więźba i rozmieszczenie sadzonek wprowadzanych na uprawy leśne zostaną określone w przekazanych Wykonawcy zleceniach i szkicach odnowieniowych. Rozmieszczenie gatunków</w:t>
      </w:r>
      <w:r>
        <w:rPr>
          <w:spacing w:val="-9"/>
        </w:rPr>
        <w:t xml:space="preserve"> </w:t>
      </w:r>
      <w:r>
        <w:t>domieszkowych</w:t>
      </w:r>
      <w:r>
        <w:rPr>
          <w:spacing w:val="-8"/>
        </w:rPr>
        <w:t xml:space="preserve"> </w:t>
      </w:r>
      <w:r>
        <w:t>na</w:t>
      </w:r>
      <w:r>
        <w:rPr>
          <w:spacing w:val="-9"/>
        </w:rPr>
        <w:t xml:space="preserve"> </w:t>
      </w:r>
      <w:r>
        <w:t>uprawie</w:t>
      </w:r>
      <w:r>
        <w:rPr>
          <w:spacing w:val="-7"/>
        </w:rPr>
        <w:t xml:space="preserve"> </w:t>
      </w:r>
      <w:r>
        <w:t>zostanie</w:t>
      </w:r>
      <w:r>
        <w:rPr>
          <w:spacing w:val="-8"/>
        </w:rPr>
        <w:t xml:space="preserve"> </w:t>
      </w:r>
      <w:r>
        <w:t>oznaczone</w:t>
      </w:r>
      <w:r>
        <w:rPr>
          <w:spacing w:val="-8"/>
        </w:rPr>
        <w:t xml:space="preserve"> </w:t>
      </w:r>
      <w:r>
        <w:t>w</w:t>
      </w:r>
      <w:r>
        <w:rPr>
          <w:spacing w:val="-9"/>
        </w:rPr>
        <w:t xml:space="preserve"> </w:t>
      </w:r>
      <w:r>
        <w:t>terenie</w:t>
      </w:r>
      <w:r>
        <w:rPr>
          <w:spacing w:val="-8"/>
        </w:rPr>
        <w:t xml:space="preserve"> </w:t>
      </w:r>
      <w:r>
        <w:t>przez</w:t>
      </w:r>
      <w:r>
        <w:rPr>
          <w:spacing w:val="-8"/>
        </w:rPr>
        <w:t xml:space="preserve"> </w:t>
      </w:r>
      <w:r>
        <w:t>Zamawiającego,</w:t>
      </w:r>
    </w:p>
    <w:p w14:paraId="6E977C8A" w14:textId="3705779E" w:rsidR="00A40DAE" w:rsidRDefault="00836025">
      <w:pPr>
        <w:pStyle w:val="Akapitzlist"/>
        <w:numPr>
          <w:ilvl w:val="0"/>
          <w:numId w:val="11"/>
        </w:numPr>
        <w:tabs>
          <w:tab w:val="left" w:pos="997"/>
        </w:tabs>
        <w:ind w:hanging="361"/>
        <w:jc w:val="both"/>
      </w:pPr>
      <w:r>
        <w:t>materiał sadzeniowy zapewnia</w:t>
      </w:r>
      <w:r>
        <w:rPr>
          <w:spacing w:val="-3"/>
        </w:rPr>
        <w:t xml:space="preserve"> </w:t>
      </w:r>
      <w:r>
        <w:t>Zamawiający.</w:t>
      </w:r>
    </w:p>
    <w:p w14:paraId="67CAAA42" w14:textId="38325EC7" w:rsidR="00BC7453" w:rsidRDefault="00BC7453" w:rsidP="00BC7453">
      <w:pPr>
        <w:tabs>
          <w:tab w:val="left" w:pos="997"/>
        </w:tabs>
        <w:jc w:val="both"/>
      </w:pPr>
    </w:p>
    <w:p w14:paraId="7F6AC803" w14:textId="77777777" w:rsidR="00BC7453" w:rsidRDefault="00BC7453" w:rsidP="00BC7453">
      <w:pPr>
        <w:tabs>
          <w:tab w:val="left" w:pos="997"/>
        </w:tabs>
        <w:jc w:val="both"/>
      </w:pPr>
    </w:p>
    <w:p w14:paraId="064DAB40" w14:textId="77777777" w:rsidR="00A40DAE" w:rsidRDefault="00A40DAE">
      <w:pPr>
        <w:jc w:val="both"/>
      </w:pPr>
    </w:p>
    <w:p w14:paraId="26753DAE" w14:textId="77777777" w:rsidR="00A40DAE" w:rsidRDefault="00836025">
      <w:pPr>
        <w:pStyle w:val="Nagwek1"/>
        <w:spacing w:before="77"/>
        <w:jc w:val="both"/>
      </w:pPr>
      <w:r>
        <w:lastRenderedPageBreak/>
        <w:t>Procedura odbioru:</w:t>
      </w:r>
    </w:p>
    <w:p w14:paraId="7ACC0064" w14:textId="77777777" w:rsidR="00A40DAE" w:rsidRDefault="00836025">
      <w:pPr>
        <w:pStyle w:val="Akapitzlist"/>
        <w:numPr>
          <w:ilvl w:val="0"/>
          <w:numId w:val="11"/>
        </w:numPr>
        <w:tabs>
          <w:tab w:val="left" w:pos="997"/>
        </w:tabs>
        <w:spacing w:before="121"/>
        <w:ind w:right="287"/>
        <w:jc w:val="both"/>
      </w:pPr>
      <w:r>
        <w:t>odbiór</w:t>
      </w:r>
      <w:r>
        <w:rPr>
          <w:spacing w:val="-16"/>
        </w:rPr>
        <w:t xml:space="preserve"> </w:t>
      </w:r>
      <w:r>
        <w:t>prac</w:t>
      </w:r>
      <w:r>
        <w:rPr>
          <w:spacing w:val="-15"/>
        </w:rPr>
        <w:t xml:space="preserve"> </w:t>
      </w:r>
      <w:r>
        <w:t>nastąpi</w:t>
      </w:r>
      <w:r>
        <w:rPr>
          <w:spacing w:val="-13"/>
        </w:rPr>
        <w:t xml:space="preserve"> </w:t>
      </w:r>
      <w:r>
        <w:t>poprzez</w:t>
      </w:r>
      <w:r>
        <w:rPr>
          <w:spacing w:val="-13"/>
        </w:rPr>
        <w:t xml:space="preserve"> </w:t>
      </w:r>
      <w:r>
        <w:t>dokonanie</w:t>
      </w:r>
      <w:r>
        <w:rPr>
          <w:spacing w:val="-15"/>
        </w:rPr>
        <w:t xml:space="preserve"> </w:t>
      </w:r>
      <w:r>
        <w:t>weryfikacji</w:t>
      </w:r>
      <w:r>
        <w:rPr>
          <w:spacing w:val="-17"/>
        </w:rPr>
        <w:t xml:space="preserve"> </w:t>
      </w:r>
      <w:r>
        <w:t>wykonania</w:t>
      </w:r>
      <w:r>
        <w:rPr>
          <w:spacing w:val="-13"/>
        </w:rPr>
        <w:t xml:space="preserve"> </w:t>
      </w:r>
      <w:r>
        <w:t>zgodności</w:t>
      </w:r>
      <w:r>
        <w:rPr>
          <w:spacing w:val="-14"/>
        </w:rPr>
        <w:t xml:space="preserve"> </w:t>
      </w:r>
      <w:r>
        <w:t>sadzenia</w:t>
      </w:r>
      <w:r>
        <w:rPr>
          <w:spacing w:val="-16"/>
        </w:rPr>
        <w:t xml:space="preserve"> </w:t>
      </w:r>
      <w:r>
        <w:t>z</w:t>
      </w:r>
      <w:r>
        <w:rPr>
          <w:spacing w:val="-13"/>
        </w:rPr>
        <w:t xml:space="preserve"> </w:t>
      </w:r>
      <w:r>
        <w:t>opisem czynności i zleceniem oraz pomiar powierzchni, na której wprowadzono poszczególne rodzaje sadzonek (np. przy pomocy: dalmierza, taśmy mierniczej, GPS, itp). Ilość sadzonek zostanie określona na podstawie zmierzonej powierzchni, na której wprowadzono poszczególne</w:t>
      </w:r>
      <w:r>
        <w:rPr>
          <w:spacing w:val="-9"/>
        </w:rPr>
        <w:t xml:space="preserve"> </w:t>
      </w:r>
      <w:r>
        <w:t>rodzaje</w:t>
      </w:r>
      <w:r>
        <w:rPr>
          <w:spacing w:val="-9"/>
        </w:rPr>
        <w:t xml:space="preserve"> </w:t>
      </w:r>
      <w:r>
        <w:t>sadzonek</w:t>
      </w:r>
      <w:r>
        <w:rPr>
          <w:spacing w:val="-9"/>
        </w:rPr>
        <w:t xml:space="preserve"> </w:t>
      </w:r>
      <w:r>
        <w:t>i</w:t>
      </w:r>
      <w:r>
        <w:rPr>
          <w:spacing w:val="-8"/>
        </w:rPr>
        <w:t xml:space="preserve"> </w:t>
      </w:r>
      <w:r>
        <w:t>więźby</w:t>
      </w:r>
      <w:r>
        <w:rPr>
          <w:spacing w:val="-9"/>
        </w:rPr>
        <w:t xml:space="preserve"> </w:t>
      </w:r>
      <w:r>
        <w:t>ich</w:t>
      </w:r>
      <w:r>
        <w:rPr>
          <w:spacing w:val="-8"/>
        </w:rPr>
        <w:t xml:space="preserve"> </w:t>
      </w:r>
      <w:r>
        <w:t>wprowadzenia.</w:t>
      </w:r>
      <w:r>
        <w:rPr>
          <w:spacing w:val="-8"/>
        </w:rPr>
        <w:t xml:space="preserve"> </w:t>
      </w:r>
      <w:r>
        <w:t>Powierzchnia</w:t>
      </w:r>
      <w:r>
        <w:rPr>
          <w:spacing w:val="-9"/>
        </w:rPr>
        <w:t xml:space="preserve"> </w:t>
      </w:r>
      <w:r>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Pr>
          <w:spacing w:val="-12"/>
        </w:rPr>
        <w:t xml:space="preserve"> </w:t>
      </w:r>
      <w:r>
        <w:t>jej</w:t>
      </w:r>
      <w:r>
        <w:rPr>
          <w:spacing w:val="-13"/>
        </w:rPr>
        <w:t xml:space="preserve"> </w:t>
      </w:r>
      <w:r>
        <w:t>utrzymania</w:t>
      </w:r>
      <w:r>
        <w:rPr>
          <w:spacing w:val="-15"/>
        </w:rPr>
        <w:t xml:space="preserve"> </w:t>
      </w:r>
      <w:r>
        <w:t>z</w:t>
      </w:r>
      <w:r>
        <w:rPr>
          <w:spacing w:val="-12"/>
        </w:rPr>
        <w:t xml:space="preserve"> </w:t>
      </w:r>
      <w:r>
        <w:t>przyczyn</w:t>
      </w:r>
      <w:r>
        <w:rPr>
          <w:spacing w:val="-14"/>
        </w:rPr>
        <w:t xml:space="preserve"> </w:t>
      </w:r>
      <w:r>
        <w:t>obiektywnych</w:t>
      </w:r>
      <w:r>
        <w:rPr>
          <w:spacing w:val="-12"/>
        </w:rPr>
        <w:t xml:space="preserve"> </w:t>
      </w:r>
      <w:r>
        <w:t>np.</w:t>
      </w:r>
      <w:r>
        <w:rPr>
          <w:spacing w:val="-13"/>
        </w:rPr>
        <w:t xml:space="preserve"> </w:t>
      </w:r>
      <w:r>
        <w:t>lokalizacja</w:t>
      </w:r>
      <w:r>
        <w:rPr>
          <w:spacing w:val="-12"/>
        </w:rPr>
        <w:t xml:space="preserve"> </w:t>
      </w:r>
      <w:r>
        <w:t>pni,</w:t>
      </w:r>
      <w:r>
        <w:rPr>
          <w:spacing w:val="-12"/>
        </w:rPr>
        <w:t xml:space="preserve"> </w:t>
      </w:r>
      <w:r>
        <w:t>lokalne</w:t>
      </w:r>
      <w:r>
        <w:rPr>
          <w:spacing w:val="-15"/>
        </w:rPr>
        <w:t xml:space="preserve"> </w:t>
      </w:r>
      <w:r>
        <w:t>zabagnienia itp.).</w:t>
      </w:r>
      <w:r>
        <w:rPr>
          <w:spacing w:val="-11"/>
        </w:rPr>
        <w:t xml:space="preserve"> </w:t>
      </w:r>
      <w:r>
        <w:t>Wyjątek</w:t>
      </w:r>
      <w:r>
        <w:rPr>
          <w:spacing w:val="-10"/>
        </w:rPr>
        <w:t xml:space="preserve"> </w:t>
      </w:r>
      <w:r>
        <w:t>od</w:t>
      </w:r>
      <w:r>
        <w:rPr>
          <w:spacing w:val="-11"/>
        </w:rPr>
        <w:t xml:space="preserve"> </w:t>
      </w:r>
      <w:r>
        <w:t>tej</w:t>
      </w:r>
      <w:r>
        <w:rPr>
          <w:spacing w:val="-10"/>
        </w:rPr>
        <w:t xml:space="preserve"> </w:t>
      </w:r>
      <w:r>
        <w:t>zasady</w:t>
      </w:r>
      <w:r>
        <w:rPr>
          <w:spacing w:val="-12"/>
        </w:rPr>
        <w:t xml:space="preserve"> </w:t>
      </w:r>
      <w:r>
        <w:t>stanowią</w:t>
      </w:r>
      <w:r>
        <w:rPr>
          <w:spacing w:val="-12"/>
        </w:rPr>
        <w:t xml:space="preserve"> </w:t>
      </w:r>
      <w:r>
        <w:t>sadzonki</w:t>
      </w:r>
      <w:r>
        <w:rPr>
          <w:spacing w:val="-10"/>
        </w:rPr>
        <w:t xml:space="preserve"> </w:t>
      </w:r>
      <w:r>
        <w:t>wprowadzane</w:t>
      </w:r>
      <w:r>
        <w:rPr>
          <w:spacing w:val="-11"/>
        </w:rPr>
        <w:t xml:space="preserve"> </w:t>
      </w:r>
      <w:r>
        <w:t>jednostkowo</w:t>
      </w:r>
      <w:r>
        <w:rPr>
          <w:spacing w:val="-11"/>
        </w:rPr>
        <w:t xml:space="preserve"> </w:t>
      </w:r>
      <w:r>
        <w:t>i</w:t>
      </w:r>
      <w:r>
        <w:rPr>
          <w:spacing w:val="-9"/>
        </w:rPr>
        <w:t xml:space="preserve"> </w:t>
      </w:r>
      <w:r>
        <w:t>grupowo,</w:t>
      </w:r>
      <w:r>
        <w:rPr>
          <w:spacing w:val="-11"/>
        </w:rPr>
        <w:t xml:space="preserve"> </w:t>
      </w:r>
      <w:r>
        <w:t>które zostaną policzone</w:t>
      </w:r>
      <w:r>
        <w:rPr>
          <w:spacing w:val="-2"/>
        </w:rPr>
        <w:t xml:space="preserve"> </w:t>
      </w:r>
      <w:r>
        <w:t>posztucznie.</w:t>
      </w:r>
    </w:p>
    <w:p w14:paraId="7F3807C4" w14:textId="77777777" w:rsidR="00A40DAE" w:rsidRDefault="00836025">
      <w:pPr>
        <w:spacing w:before="112"/>
        <w:ind w:left="984"/>
        <w:jc w:val="both"/>
        <w:rPr>
          <w:i/>
        </w:rPr>
      </w:pPr>
      <w:r>
        <w:rPr>
          <w:i/>
        </w:rPr>
        <w:t>(rozliczenie z dokładnością do dwóch miejsc po przecinku)</w:t>
      </w:r>
    </w:p>
    <w:p w14:paraId="238EEBC2" w14:textId="77777777" w:rsidR="00A40DAE" w:rsidRDefault="00A40DAE">
      <w:pPr>
        <w:pStyle w:val="Tekstpodstawowy"/>
        <w:spacing w:before="4"/>
        <w:ind w:left="0" w:firstLine="0"/>
        <w:rPr>
          <w:i/>
          <w:sz w:val="20"/>
        </w:rPr>
      </w:pPr>
    </w:p>
    <w:p w14:paraId="3CF72733" w14:textId="77777777" w:rsidR="00A40DAE" w:rsidRDefault="00836025">
      <w:pPr>
        <w:pStyle w:val="Nagwek1"/>
        <w:spacing w:before="0"/>
        <w:jc w:val="both"/>
      </w:pPr>
      <w:r>
        <w:t>Sadzenie w poprawkach i uzupełnieniach</w:t>
      </w:r>
    </w:p>
    <w:p w14:paraId="70A7B26E" w14:textId="77777777" w:rsidR="00A40DAE" w:rsidRDefault="00A40DAE">
      <w:pPr>
        <w:pStyle w:val="Tekstpodstawowy"/>
        <w:spacing w:before="2"/>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8"/>
        <w:gridCol w:w="1186"/>
      </w:tblGrid>
      <w:tr w:rsidR="00A40DAE" w14:paraId="5B64EA16" w14:textId="77777777">
        <w:trPr>
          <w:trHeight w:val="1014"/>
        </w:trPr>
        <w:tc>
          <w:tcPr>
            <w:tcW w:w="667" w:type="dxa"/>
          </w:tcPr>
          <w:p w14:paraId="6C751D2B" w14:textId="77777777" w:rsidR="00A40DAE" w:rsidRDefault="00836025">
            <w:pPr>
              <w:pStyle w:val="TableParagraph"/>
              <w:ind w:left="213"/>
              <w:rPr>
                <w:b/>
                <w:i/>
              </w:rPr>
            </w:pPr>
            <w:r>
              <w:rPr>
                <w:b/>
                <w:i/>
              </w:rPr>
              <w:t>Nr</w:t>
            </w:r>
          </w:p>
        </w:tc>
        <w:tc>
          <w:tcPr>
            <w:tcW w:w="1796" w:type="dxa"/>
          </w:tcPr>
          <w:p w14:paraId="63ECFA86" w14:textId="77777777" w:rsidR="00A40DAE" w:rsidRDefault="00836025">
            <w:pPr>
              <w:pStyle w:val="TableParagraph"/>
              <w:ind w:left="110" w:right="266"/>
              <w:rPr>
                <w:b/>
                <w:i/>
              </w:rPr>
            </w:pPr>
            <w:r>
              <w:rPr>
                <w:b/>
                <w:i/>
              </w:rPr>
              <w:t>Kod czynności do rozliczenia</w:t>
            </w:r>
          </w:p>
        </w:tc>
        <w:tc>
          <w:tcPr>
            <w:tcW w:w="1702" w:type="dxa"/>
          </w:tcPr>
          <w:p w14:paraId="1553C2EB" w14:textId="77777777" w:rsidR="00A40DAE" w:rsidRDefault="00836025">
            <w:pPr>
              <w:pStyle w:val="TableParagraph"/>
              <w:ind w:left="299" w:right="93"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9697BD9" w14:textId="77777777" w:rsidR="00A40DAE" w:rsidRDefault="00836025">
            <w:pPr>
              <w:pStyle w:val="TableParagraph"/>
              <w:spacing w:before="0"/>
              <w:ind w:left="0" w:right="91"/>
              <w:jc w:val="right"/>
              <w:rPr>
                <w:b/>
                <w:i/>
              </w:rPr>
            </w:pPr>
            <w:r>
              <w:rPr>
                <w:b/>
                <w:i/>
                <w:spacing w:val="-1"/>
              </w:rPr>
              <w:t>wyceny</w:t>
            </w:r>
          </w:p>
        </w:tc>
        <w:tc>
          <w:tcPr>
            <w:tcW w:w="3858" w:type="dxa"/>
          </w:tcPr>
          <w:p w14:paraId="6EC122CC" w14:textId="77777777" w:rsidR="00A40DAE" w:rsidRDefault="00836025">
            <w:pPr>
              <w:pStyle w:val="TableParagraph"/>
              <w:ind w:left="107"/>
              <w:rPr>
                <w:b/>
                <w:i/>
              </w:rPr>
            </w:pPr>
            <w:r>
              <w:rPr>
                <w:b/>
                <w:i/>
              </w:rPr>
              <w:t>Opis kodu czynności</w:t>
            </w:r>
          </w:p>
        </w:tc>
        <w:tc>
          <w:tcPr>
            <w:tcW w:w="1186" w:type="dxa"/>
          </w:tcPr>
          <w:p w14:paraId="0260ECB1" w14:textId="77777777" w:rsidR="00A40DAE" w:rsidRDefault="00836025">
            <w:pPr>
              <w:pStyle w:val="TableParagraph"/>
              <w:ind w:left="109" w:right="195"/>
              <w:rPr>
                <w:b/>
                <w:i/>
              </w:rPr>
            </w:pPr>
            <w:r>
              <w:rPr>
                <w:b/>
                <w:i/>
              </w:rPr>
              <w:t>Jednostk a miary</w:t>
            </w:r>
          </w:p>
        </w:tc>
      </w:tr>
      <w:tr w:rsidR="00A40DAE" w14:paraId="5700E6DD" w14:textId="77777777">
        <w:trPr>
          <w:trHeight w:val="756"/>
        </w:trPr>
        <w:tc>
          <w:tcPr>
            <w:tcW w:w="667" w:type="dxa"/>
          </w:tcPr>
          <w:p w14:paraId="49753924" w14:textId="77777777" w:rsidR="00A40DAE" w:rsidRDefault="00836025">
            <w:pPr>
              <w:pStyle w:val="TableParagraph"/>
              <w:ind w:left="213"/>
            </w:pPr>
            <w:r>
              <w:t>96</w:t>
            </w:r>
          </w:p>
        </w:tc>
        <w:tc>
          <w:tcPr>
            <w:tcW w:w="1796" w:type="dxa"/>
          </w:tcPr>
          <w:p w14:paraId="311E012E" w14:textId="77777777" w:rsidR="00A40DAE" w:rsidRDefault="00836025">
            <w:pPr>
              <w:pStyle w:val="TableParagraph"/>
              <w:ind w:left="110"/>
            </w:pPr>
            <w:r>
              <w:t>SADZ POP</w:t>
            </w:r>
          </w:p>
        </w:tc>
        <w:tc>
          <w:tcPr>
            <w:tcW w:w="1702" w:type="dxa"/>
          </w:tcPr>
          <w:p w14:paraId="67201926" w14:textId="77777777" w:rsidR="00A40DAE" w:rsidRDefault="00836025">
            <w:pPr>
              <w:pStyle w:val="TableParagraph"/>
              <w:ind w:left="107" w:right="590"/>
            </w:pPr>
            <w:r>
              <w:t>POPR-1KP POPR-WM</w:t>
            </w:r>
          </w:p>
        </w:tc>
        <w:tc>
          <w:tcPr>
            <w:tcW w:w="3858" w:type="dxa"/>
          </w:tcPr>
          <w:p w14:paraId="5571C608" w14:textId="77777777" w:rsidR="00A40DAE" w:rsidRDefault="00836025">
            <w:pPr>
              <w:pStyle w:val="TableParagraph"/>
              <w:ind w:left="107" w:right="487"/>
            </w:pPr>
            <w:r>
              <w:t>Sadzenie jednolatek i wielolatek w poprawkach i uzupełnieniach</w:t>
            </w:r>
          </w:p>
        </w:tc>
        <w:tc>
          <w:tcPr>
            <w:tcW w:w="1186" w:type="dxa"/>
          </w:tcPr>
          <w:p w14:paraId="08C70B15" w14:textId="77777777" w:rsidR="00A40DAE" w:rsidRDefault="00836025">
            <w:pPr>
              <w:pStyle w:val="TableParagraph"/>
              <w:ind w:left="349"/>
            </w:pPr>
            <w:r>
              <w:t>TSZT</w:t>
            </w:r>
          </w:p>
        </w:tc>
      </w:tr>
    </w:tbl>
    <w:p w14:paraId="58A59C01" w14:textId="77777777" w:rsidR="00A40DAE" w:rsidRDefault="00836025">
      <w:pPr>
        <w:spacing w:before="119"/>
        <w:ind w:left="276"/>
        <w:jc w:val="both"/>
        <w:rPr>
          <w:b/>
        </w:rPr>
      </w:pPr>
      <w:r>
        <w:rPr>
          <w:b/>
        </w:rPr>
        <w:t>Standard technologii prac obejmuje:</w:t>
      </w:r>
    </w:p>
    <w:p w14:paraId="645EA588" w14:textId="77777777" w:rsidR="00A40DAE" w:rsidRDefault="00836025">
      <w:pPr>
        <w:pStyle w:val="Akapitzlist"/>
        <w:numPr>
          <w:ilvl w:val="1"/>
          <w:numId w:val="16"/>
        </w:numPr>
        <w:tabs>
          <w:tab w:val="left" w:pos="997"/>
        </w:tabs>
        <w:spacing w:before="119"/>
        <w:ind w:hanging="361"/>
        <w:jc w:val="both"/>
      </w:pPr>
      <w:r>
        <w:t>załadunek sadzonek do pojemników z zabezpieczeniem korzeni przed</w:t>
      </w:r>
      <w:r>
        <w:rPr>
          <w:spacing w:val="-8"/>
        </w:rPr>
        <w:t xml:space="preserve"> </w:t>
      </w:r>
      <w:r>
        <w:t>wysychaniem,</w:t>
      </w:r>
    </w:p>
    <w:p w14:paraId="1E014413" w14:textId="77777777" w:rsidR="00A40DAE" w:rsidRDefault="00836025">
      <w:pPr>
        <w:pStyle w:val="Akapitzlist"/>
        <w:numPr>
          <w:ilvl w:val="1"/>
          <w:numId w:val="16"/>
        </w:numPr>
        <w:tabs>
          <w:tab w:val="left" w:pos="997"/>
        </w:tabs>
        <w:spacing w:before="1" w:line="269" w:lineRule="exact"/>
        <w:ind w:hanging="361"/>
        <w:jc w:val="both"/>
      </w:pPr>
      <w:r>
        <w:t>doniesienie sadzonek w miejsce</w:t>
      </w:r>
      <w:r>
        <w:rPr>
          <w:spacing w:val="-7"/>
        </w:rPr>
        <w:t xml:space="preserve"> </w:t>
      </w:r>
      <w:r>
        <w:t>sadzenia,</w:t>
      </w:r>
    </w:p>
    <w:p w14:paraId="319D556F" w14:textId="50FD3303" w:rsidR="00A40DAE" w:rsidRDefault="00836025">
      <w:pPr>
        <w:pStyle w:val="Akapitzlist"/>
        <w:numPr>
          <w:ilvl w:val="1"/>
          <w:numId w:val="16"/>
        </w:numPr>
        <w:tabs>
          <w:tab w:val="left" w:pos="997"/>
        </w:tabs>
        <w:ind w:right="296"/>
        <w:jc w:val="both"/>
      </w:pPr>
      <w:r>
        <w:t>sadzenie przy pomocy narzędzi ręcznych</w:t>
      </w:r>
      <w:r w:rsidR="00E66A93">
        <w:t xml:space="preserve"> np. szpadla</w:t>
      </w:r>
      <w:r w:rsidR="00854128" w:rsidRPr="00854128">
        <w:t>, motyki lub siekieromotyki</w:t>
      </w:r>
      <w:r>
        <w:t xml:space="preserve"> poprzez: wykonanie w ziemi otworu, umieszczenie w otworze korzeni sadzonki, zamknięcie, dociśnięcie i ubicie gleby wokół sadzonek oraz oczyszczenie sadzonki z</w:t>
      </w:r>
      <w:r>
        <w:rPr>
          <w:spacing w:val="-2"/>
        </w:rPr>
        <w:t xml:space="preserve"> </w:t>
      </w:r>
      <w:r>
        <w:t>ziemi.</w:t>
      </w:r>
    </w:p>
    <w:p w14:paraId="7BE35691" w14:textId="77777777" w:rsidR="00A40DAE" w:rsidRDefault="00836025">
      <w:pPr>
        <w:pStyle w:val="Nagwek1"/>
        <w:spacing w:before="121"/>
      </w:pPr>
      <w:r>
        <w:t>Uwagi:</w:t>
      </w:r>
    </w:p>
    <w:p w14:paraId="5B7CF14F" w14:textId="6CAF5844" w:rsidR="00A40DAE" w:rsidRDefault="00836025">
      <w:pPr>
        <w:pStyle w:val="Akapitzlist"/>
        <w:numPr>
          <w:ilvl w:val="0"/>
          <w:numId w:val="11"/>
        </w:numPr>
        <w:tabs>
          <w:tab w:val="left" w:pos="997"/>
        </w:tabs>
        <w:spacing w:before="121" w:line="237" w:lineRule="auto"/>
        <w:ind w:right="292"/>
        <w:jc w:val="both"/>
      </w:pPr>
      <w:r>
        <w:t>w przypadku sadzenia za pomocą narzędzi ręcznych takich jak np. kostur lub siekiero</w:t>
      </w:r>
      <w:r w:rsidR="009D080D">
        <w:t>-</w:t>
      </w:r>
      <w:r>
        <w:t>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3424E9F" w14:textId="77777777" w:rsidR="00A40DAE" w:rsidRDefault="00836025">
      <w:pPr>
        <w:pStyle w:val="Akapitzlist"/>
        <w:numPr>
          <w:ilvl w:val="0"/>
          <w:numId w:val="11"/>
        </w:numPr>
        <w:tabs>
          <w:tab w:val="left" w:pos="997"/>
        </w:tabs>
        <w:spacing w:before="10" w:line="237" w:lineRule="auto"/>
        <w:ind w:right="288"/>
        <w:jc w:val="both"/>
      </w:pPr>
      <w:r>
        <w:t>w</w:t>
      </w:r>
      <w:r>
        <w:rPr>
          <w:spacing w:val="-5"/>
        </w:rPr>
        <w:t xml:space="preserve"> </w:t>
      </w:r>
      <w:r>
        <w:t>przypadku</w:t>
      </w:r>
      <w:r>
        <w:rPr>
          <w:spacing w:val="-5"/>
        </w:rPr>
        <w:t xml:space="preserve"> </w:t>
      </w:r>
      <w:r>
        <w:t>sadzenia</w:t>
      </w:r>
      <w:r>
        <w:rPr>
          <w:spacing w:val="-2"/>
        </w:rPr>
        <w:t xml:space="preserve"> </w:t>
      </w:r>
      <w:r>
        <w:t>za</w:t>
      </w:r>
      <w:r>
        <w:rPr>
          <w:spacing w:val="-7"/>
        </w:rPr>
        <w:t xml:space="preserve"> </w:t>
      </w:r>
      <w:r>
        <w:t>pomocą</w:t>
      </w:r>
      <w:r>
        <w:rPr>
          <w:spacing w:val="-2"/>
        </w:rPr>
        <w:t xml:space="preserve"> </w:t>
      </w:r>
      <w:r>
        <w:t>narzędzi</w:t>
      </w:r>
      <w:r>
        <w:rPr>
          <w:spacing w:val="-4"/>
        </w:rPr>
        <w:t xml:space="preserve"> </w:t>
      </w:r>
      <w:r>
        <w:t>ręcznych</w:t>
      </w:r>
      <w:r>
        <w:rPr>
          <w:spacing w:val="-3"/>
        </w:rPr>
        <w:t xml:space="preserve"> </w:t>
      </w:r>
      <w:r>
        <w:t>takich</w:t>
      </w:r>
      <w:r>
        <w:rPr>
          <w:spacing w:val="-4"/>
        </w:rPr>
        <w:t xml:space="preserve"> </w:t>
      </w:r>
      <w:r>
        <w:t>jak</w:t>
      </w:r>
      <w:r>
        <w:rPr>
          <w:spacing w:val="-3"/>
        </w:rPr>
        <w:t xml:space="preserve"> </w:t>
      </w:r>
      <w:r>
        <w:t>np.</w:t>
      </w:r>
      <w:r>
        <w:rPr>
          <w:spacing w:val="-2"/>
        </w:rPr>
        <w:t xml:space="preserve"> </w:t>
      </w:r>
      <w:r>
        <w:t>łopata</w:t>
      </w:r>
      <w:r>
        <w:rPr>
          <w:spacing w:val="-5"/>
        </w:rPr>
        <w:t xml:space="preserve"> </w:t>
      </w:r>
      <w:r>
        <w:t>lub</w:t>
      </w:r>
      <w:r>
        <w:rPr>
          <w:spacing w:val="-6"/>
        </w:rPr>
        <w:t xml:space="preserve"> </w:t>
      </w:r>
      <w:r>
        <w:t>świder</w:t>
      </w:r>
      <w:r>
        <w:rPr>
          <w:spacing w:val="-2"/>
        </w:rPr>
        <w:t xml:space="preserve"> </w:t>
      </w:r>
      <w:r>
        <w:t>otwór powinien mieć formę jamki odpowiedniej wielkości, tak by przy sadzeniu nie zawijał się system korzeniowy. Korzenie umieszczone w jamce powinny być proste i swobodnie spadać do dna jamki. Sadzonkę należy umieścić w jamce pionowo w jej centralnej części, (nie</w:t>
      </w:r>
      <w:r>
        <w:rPr>
          <w:spacing w:val="-6"/>
        </w:rPr>
        <w:t xml:space="preserve"> </w:t>
      </w:r>
      <w:r>
        <w:t>można</w:t>
      </w:r>
      <w:r>
        <w:rPr>
          <w:spacing w:val="-2"/>
        </w:rPr>
        <w:t xml:space="preserve"> </w:t>
      </w:r>
      <w:r>
        <w:t>przykładać</w:t>
      </w:r>
      <w:r>
        <w:rPr>
          <w:spacing w:val="-4"/>
        </w:rPr>
        <w:t xml:space="preserve"> </w:t>
      </w:r>
      <w:r>
        <w:t>sadzonki</w:t>
      </w:r>
      <w:r>
        <w:rPr>
          <w:spacing w:val="-2"/>
        </w:rPr>
        <w:t xml:space="preserve"> </w:t>
      </w:r>
      <w:r>
        <w:t>do</w:t>
      </w:r>
      <w:r>
        <w:rPr>
          <w:spacing w:val="-2"/>
        </w:rPr>
        <w:t xml:space="preserve"> </w:t>
      </w:r>
      <w:r>
        <w:t>ściany</w:t>
      </w:r>
      <w:r>
        <w:rPr>
          <w:spacing w:val="-4"/>
        </w:rPr>
        <w:t xml:space="preserve"> </w:t>
      </w:r>
      <w:r>
        <w:t>jamki),</w:t>
      </w:r>
      <w:r>
        <w:rPr>
          <w:spacing w:val="-2"/>
        </w:rPr>
        <w:t xml:space="preserve"> </w:t>
      </w:r>
      <w:r>
        <w:t>przykrywać</w:t>
      </w:r>
      <w:r>
        <w:rPr>
          <w:spacing w:val="-3"/>
        </w:rPr>
        <w:t xml:space="preserve"> </w:t>
      </w:r>
      <w:r>
        <w:t>ziemią</w:t>
      </w:r>
      <w:r>
        <w:rPr>
          <w:spacing w:val="-2"/>
        </w:rPr>
        <w:t xml:space="preserve"> </w:t>
      </w:r>
      <w:r>
        <w:t>do</w:t>
      </w:r>
      <w:r>
        <w:rPr>
          <w:spacing w:val="-3"/>
        </w:rPr>
        <w:t xml:space="preserve"> </w:t>
      </w:r>
      <w:r>
        <w:t>wysokości</w:t>
      </w:r>
      <w:r>
        <w:rPr>
          <w:spacing w:val="-4"/>
        </w:rPr>
        <w:t xml:space="preserve"> </w:t>
      </w:r>
      <w:r>
        <w:t>2-3</w:t>
      </w:r>
      <w:r>
        <w:rPr>
          <w:spacing w:val="-3"/>
        </w:rPr>
        <w:t xml:space="preserve"> </w:t>
      </w:r>
      <w:r>
        <w:t>cm ponad</w:t>
      </w:r>
      <w:r>
        <w:rPr>
          <w:spacing w:val="-9"/>
        </w:rPr>
        <w:t xml:space="preserve"> </w:t>
      </w:r>
      <w:r>
        <w:t>szyję</w:t>
      </w:r>
      <w:r>
        <w:rPr>
          <w:spacing w:val="-8"/>
        </w:rPr>
        <w:t xml:space="preserve"> </w:t>
      </w:r>
      <w:r>
        <w:t>korzeniową</w:t>
      </w:r>
      <w:r>
        <w:rPr>
          <w:spacing w:val="-9"/>
        </w:rPr>
        <w:t xml:space="preserve"> </w:t>
      </w:r>
      <w:r>
        <w:t>gatunki</w:t>
      </w:r>
      <w:r>
        <w:rPr>
          <w:spacing w:val="-7"/>
        </w:rPr>
        <w:t xml:space="preserve"> </w:t>
      </w:r>
      <w:r>
        <w:t>liściaste</w:t>
      </w:r>
      <w:r>
        <w:rPr>
          <w:spacing w:val="-11"/>
        </w:rPr>
        <w:t xml:space="preserve"> </w:t>
      </w:r>
      <w:r>
        <w:t>oraz</w:t>
      </w:r>
      <w:r>
        <w:rPr>
          <w:spacing w:val="-8"/>
        </w:rPr>
        <w:t xml:space="preserve"> </w:t>
      </w:r>
      <w:r>
        <w:t>do</w:t>
      </w:r>
      <w:r>
        <w:rPr>
          <w:spacing w:val="-8"/>
        </w:rPr>
        <w:t xml:space="preserve"> </w:t>
      </w:r>
      <w:r>
        <w:t>poziomu</w:t>
      </w:r>
      <w:r>
        <w:rPr>
          <w:spacing w:val="-7"/>
        </w:rPr>
        <w:t xml:space="preserve"> </w:t>
      </w:r>
      <w:r>
        <w:t>w</w:t>
      </w:r>
      <w:r>
        <w:rPr>
          <w:spacing w:val="-10"/>
        </w:rPr>
        <w:t xml:space="preserve"> </w:t>
      </w:r>
      <w:r>
        <w:t>jakim</w:t>
      </w:r>
      <w:r>
        <w:rPr>
          <w:spacing w:val="-8"/>
        </w:rPr>
        <w:t xml:space="preserve"> </w:t>
      </w:r>
      <w:r>
        <w:t>rosły</w:t>
      </w:r>
      <w:r>
        <w:rPr>
          <w:spacing w:val="-9"/>
        </w:rPr>
        <w:t xml:space="preserve"> </w:t>
      </w:r>
      <w:r>
        <w:t>na</w:t>
      </w:r>
      <w:r>
        <w:rPr>
          <w:spacing w:val="-9"/>
        </w:rPr>
        <w:t xml:space="preserve"> </w:t>
      </w:r>
      <w:r>
        <w:t>szkółce</w:t>
      </w:r>
      <w:r>
        <w:rPr>
          <w:spacing w:val="-8"/>
        </w:rPr>
        <w:t xml:space="preserve"> </w:t>
      </w:r>
      <w:r>
        <w:t>gatunki iglaste. Po właściwym umieszczeniu sadzonki korzenie należy stopniowo zasypywać glebą mineralną. Glebę wokół sadzonki należy udeptać nie pozostawiając</w:t>
      </w:r>
      <w:r>
        <w:rPr>
          <w:spacing w:val="-9"/>
        </w:rPr>
        <w:t xml:space="preserve"> </w:t>
      </w:r>
      <w:r>
        <w:t>zagłębień,</w:t>
      </w:r>
    </w:p>
    <w:p w14:paraId="01CF0B53" w14:textId="77777777" w:rsidR="00A40DAE" w:rsidRDefault="00836025">
      <w:pPr>
        <w:pStyle w:val="Akapitzlist"/>
        <w:numPr>
          <w:ilvl w:val="0"/>
          <w:numId w:val="11"/>
        </w:numPr>
        <w:tabs>
          <w:tab w:val="left" w:pos="997"/>
        </w:tabs>
        <w:spacing w:before="17" w:line="230" w:lineRule="auto"/>
        <w:ind w:right="293"/>
        <w:jc w:val="both"/>
      </w:pPr>
      <w:r>
        <w:t>więźba i rozmieszczenie sadzonek wprowadzanych na uprawy leśne zostaną określone w przekazanych Wykonawcy</w:t>
      </w:r>
      <w:r>
        <w:rPr>
          <w:spacing w:val="-2"/>
        </w:rPr>
        <w:t xml:space="preserve"> </w:t>
      </w:r>
      <w:r>
        <w:t>zleceniach.</w:t>
      </w:r>
    </w:p>
    <w:p w14:paraId="7EF20F4B" w14:textId="77777777" w:rsidR="00A40DAE" w:rsidRDefault="00836025">
      <w:pPr>
        <w:pStyle w:val="Akapitzlist"/>
        <w:numPr>
          <w:ilvl w:val="0"/>
          <w:numId w:val="11"/>
        </w:numPr>
        <w:tabs>
          <w:tab w:val="left" w:pos="997"/>
        </w:tabs>
        <w:spacing w:before="2"/>
        <w:ind w:hanging="361"/>
        <w:jc w:val="both"/>
      </w:pPr>
      <w:r>
        <w:t>materiał sadzeniowy zapewnia</w:t>
      </w:r>
      <w:r>
        <w:rPr>
          <w:spacing w:val="-3"/>
        </w:rPr>
        <w:t xml:space="preserve"> </w:t>
      </w:r>
      <w:r>
        <w:t>Zamawiający.</w:t>
      </w:r>
    </w:p>
    <w:p w14:paraId="2741AD88" w14:textId="77777777" w:rsidR="00A40DAE" w:rsidRDefault="00A40DAE">
      <w:pPr>
        <w:jc w:val="both"/>
        <w:sectPr w:rsidR="00A40DAE">
          <w:pgSz w:w="11910" w:h="16840"/>
          <w:pgMar w:top="1320" w:right="980" w:bottom="280" w:left="1140" w:header="708" w:footer="708" w:gutter="0"/>
          <w:cols w:space="708"/>
        </w:sectPr>
      </w:pPr>
    </w:p>
    <w:p w14:paraId="1DAAF993" w14:textId="77777777" w:rsidR="00A40DAE" w:rsidRDefault="00836025">
      <w:pPr>
        <w:pStyle w:val="Nagwek1"/>
        <w:spacing w:before="77"/>
        <w:jc w:val="both"/>
      </w:pPr>
      <w:r>
        <w:lastRenderedPageBreak/>
        <w:t>Procedura odbioru:</w:t>
      </w:r>
    </w:p>
    <w:p w14:paraId="43353499" w14:textId="77777777" w:rsidR="00A40DAE" w:rsidRDefault="00836025">
      <w:pPr>
        <w:pStyle w:val="Akapitzlist"/>
        <w:numPr>
          <w:ilvl w:val="0"/>
          <w:numId w:val="11"/>
        </w:numPr>
        <w:tabs>
          <w:tab w:val="left" w:pos="997"/>
        </w:tabs>
        <w:spacing w:before="121"/>
        <w:ind w:right="287"/>
        <w:jc w:val="both"/>
      </w:pPr>
      <w:r>
        <w:t>odbiór</w:t>
      </w:r>
      <w:r>
        <w:rPr>
          <w:spacing w:val="-16"/>
        </w:rPr>
        <w:t xml:space="preserve"> </w:t>
      </w:r>
      <w:r>
        <w:t>prac</w:t>
      </w:r>
      <w:r>
        <w:rPr>
          <w:spacing w:val="-15"/>
        </w:rPr>
        <w:t xml:space="preserve"> </w:t>
      </w:r>
      <w:r>
        <w:t>nastąpi</w:t>
      </w:r>
      <w:r>
        <w:rPr>
          <w:spacing w:val="-13"/>
        </w:rPr>
        <w:t xml:space="preserve"> </w:t>
      </w:r>
      <w:r>
        <w:t>poprzez</w:t>
      </w:r>
      <w:r>
        <w:rPr>
          <w:spacing w:val="-13"/>
        </w:rPr>
        <w:t xml:space="preserve"> </w:t>
      </w:r>
      <w:r>
        <w:t>dokonanie</w:t>
      </w:r>
      <w:r>
        <w:rPr>
          <w:spacing w:val="-15"/>
        </w:rPr>
        <w:t xml:space="preserve"> </w:t>
      </w:r>
      <w:r>
        <w:t>weryfikacji</w:t>
      </w:r>
      <w:r>
        <w:rPr>
          <w:spacing w:val="-17"/>
        </w:rPr>
        <w:t xml:space="preserve"> </w:t>
      </w:r>
      <w:r>
        <w:t>wykonania</w:t>
      </w:r>
      <w:r>
        <w:rPr>
          <w:spacing w:val="-13"/>
        </w:rPr>
        <w:t xml:space="preserve"> </w:t>
      </w:r>
      <w:r>
        <w:t>zgodności</w:t>
      </w:r>
      <w:r>
        <w:rPr>
          <w:spacing w:val="-14"/>
        </w:rPr>
        <w:t xml:space="preserve"> </w:t>
      </w:r>
      <w:r>
        <w:t>sadzenia</w:t>
      </w:r>
      <w:r>
        <w:rPr>
          <w:spacing w:val="-16"/>
        </w:rPr>
        <w:t xml:space="preserve"> </w:t>
      </w:r>
      <w:r>
        <w:t>z</w:t>
      </w:r>
      <w:r>
        <w:rPr>
          <w:spacing w:val="-13"/>
        </w:rPr>
        <w:t xml:space="preserve"> </w:t>
      </w:r>
      <w:r>
        <w:t>opisem czynności i zleceniem oraz pomiar powierzchni, na której wprowadzono poszczególne rodzaje sadzonek (np. przy pomocy: dalmierza, taśmy mierniczej, GPS, itp). Ilość sadzonek zostanie określona na podstawie zmierzonej powierzchni, na której wprowadzono poszczególne</w:t>
      </w:r>
      <w:r>
        <w:rPr>
          <w:spacing w:val="-9"/>
        </w:rPr>
        <w:t xml:space="preserve"> </w:t>
      </w:r>
      <w:r>
        <w:t>rodzaje</w:t>
      </w:r>
      <w:r>
        <w:rPr>
          <w:spacing w:val="-9"/>
        </w:rPr>
        <w:t xml:space="preserve"> </w:t>
      </w:r>
      <w:r>
        <w:t>sadzonek</w:t>
      </w:r>
      <w:r>
        <w:rPr>
          <w:spacing w:val="-9"/>
        </w:rPr>
        <w:t xml:space="preserve"> </w:t>
      </w:r>
      <w:r>
        <w:t>i</w:t>
      </w:r>
      <w:r>
        <w:rPr>
          <w:spacing w:val="-8"/>
        </w:rPr>
        <w:t xml:space="preserve"> </w:t>
      </w:r>
      <w:r>
        <w:t>więźby</w:t>
      </w:r>
      <w:r>
        <w:rPr>
          <w:spacing w:val="-9"/>
        </w:rPr>
        <w:t xml:space="preserve"> </w:t>
      </w:r>
      <w:r>
        <w:t>ich</w:t>
      </w:r>
      <w:r>
        <w:rPr>
          <w:spacing w:val="-8"/>
        </w:rPr>
        <w:t xml:space="preserve"> </w:t>
      </w:r>
      <w:r>
        <w:t>wprowadzenia.</w:t>
      </w:r>
      <w:r>
        <w:rPr>
          <w:spacing w:val="-8"/>
        </w:rPr>
        <w:t xml:space="preserve"> </w:t>
      </w:r>
      <w:r>
        <w:t>Powierzchnia</w:t>
      </w:r>
      <w:r>
        <w:rPr>
          <w:spacing w:val="-9"/>
        </w:rPr>
        <w:t xml:space="preserve"> </w:t>
      </w:r>
      <w:r>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Pr>
          <w:spacing w:val="-12"/>
        </w:rPr>
        <w:t xml:space="preserve"> </w:t>
      </w:r>
      <w:r>
        <w:t>jej</w:t>
      </w:r>
      <w:r>
        <w:rPr>
          <w:spacing w:val="-13"/>
        </w:rPr>
        <w:t xml:space="preserve"> </w:t>
      </w:r>
      <w:r>
        <w:t>utrzymania</w:t>
      </w:r>
      <w:r>
        <w:rPr>
          <w:spacing w:val="-15"/>
        </w:rPr>
        <w:t xml:space="preserve"> </w:t>
      </w:r>
      <w:r>
        <w:t>z</w:t>
      </w:r>
      <w:r>
        <w:rPr>
          <w:spacing w:val="-12"/>
        </w:rPr>
        <w:t xml:space="preserve"> </w:t>
      </w:r>
      <w:r>
        <w:t>przyczyn</w:t>
      </w:r>
      <w:r>
        <w:rPr>
          <w:spacing w:val="-14"/>
        </w:rPr>
        <w:t xml:space="preserve"> </w:t>
      </w:r>
      <w:r>
        <w:t>obiektywnych</w:t>
      </w:r>
      <w:r>
        <w:rPr>
          <w:spacing w:val="-12"/>
        </w:rPr>
        <w:t xml:space="preserve"> </w:t>
      </w:r>
      <w:r>
        <w:t>np.</w:t>
      </w:r>
      <w:r>
        <w:rPr>
          <w:spacing w:val="-13"/>
        </w:rPr>
        <w:t xml:space="preserve"> </w:t>
      </w:r>
      <w:r>
        <w:t>lokalizacja</w:t>
      </w:r>
      <w:r>
        <w:rPr>
          <w:spacing w:val="-12"/>
        </w:rPr>
        <w:t xml:space="preserve"> </w:t>
      </w:r>
      <w:r>
        <w:t>pni,</w:t>
      </w:r>
      <w:r>
        <w:rPr>
          <w:spacing w:val="-12"/>
        </w:rPr>
        <w:t xml:space="preserve"> </w:t>
      </w:r>
      <w:r>
        <w:t>lokalne</w:t>
      </w:r>
      <w:r>
        <w:rPr>
          <w:spacing w:val="-15"/>
        </w:rPr>
        <w:t xml:space="preserve"> </w:t>
      </w:r>
      <w:r>
        <w:t>zabagnienia itp.).</w:t>
      </w:r>
      <w:r>
        <w:rPr>
          <w:spacing w:val="-11"/>
        </w:rPr>
        <w:t xml:space="preserve"> </w:t>
      </w:r>
      <w:r>
        <w:t>Wyjątek</w:t>
      </w:r>
      <w:r>
        <w:rPr>
          <w:spacing w:val="-10"/>
        </w:rPr>
        <w:t xml:space="preserve"> </w:t>
      </w:r>
      <w:r>
        <w:t>od</w:t>
      </w:r>
      <w:r>
        <w:rPr>
          <w:spacing w:val="-11"/>
        </w:rPr>
        <w:t xml:space="preserve"> </w:t>
      </w:r>
      <w:r>
        <w:t>tej</w:t>
      </w:r>
      <w:r>
        <w:rPr>
          <w:spacing w:val="-10"/>
        </w:rPr>
        <w:t xml:space="preserve"> </w:t>
      </w:r>
      <w:r>
        <w:t>zasady</w:t>
      </w:r>
      <w:r>
        <w:rPr>
          <w:spacing w:val="-12"/>
        </w:rPr>
        <w:t xml:space="preserve"> </w:t>
      </w:r>
      <w:r>
        <w:t>stanowią</w:t>
      </w:r>
      <w:r>
        <w:rPr>
          <w:spacing w:val="-12"/>
        </w:rPr>
        <w:t xml:space="preserve"> </w:t>
      </w:r>
      <w:r>
        <w:t>sadzonki</w:t>
      </w:r>
      <w:r>
        <w:rPr>
          <w:spacing w:val="-10"/>
        </w:rPr>
        <w:t xml:space="preserve"> </w:t>
      </w:r>
      <w:r>
        <w:t>wprowadzane</w:t>
      </w:r>
      <w:r>
        <w:rPr>
          <w:spacing w:val="-11"/>
        </w:rPr>
        <w:t xml:space="preserve"> </w:t>
      </w:r>
      <w:r>
        <w:t>jednostkowo</w:t>
      </w:r>
      <w:r>
        <w:rPr>
          <w:spacing w:val="-11"/>
        </w:rPr>
        <w:t xml:space="preserve"> </w:t>
      </w:r>
      <w:r>
        <w:t>i</w:t>
      </w:r>
      <w:r>
        <w:rPr>
          <w:spacing w:val="-9"/>
        </w:rPr>
        <w:t xml:space="preserve"> </w:t>
      </w:r>
      <w:r>
        <w:t>grupowo,</w:t>
      </w:r>
      <w:r>
        <w:rPr>
          <w:spacing w:val="-11"/>
        </w:rPr>
        <w:t xml:space="preserve"> </w:t>
      </w:r>
      <w:r>
        <w:t>które zostaną policzone</w:t>
      </w:r>
      <w:r>
        <w:rPr>
          <w:spacing w:val="-2"/>
        </w:rPr>
        <w:t xml:space="preserve"> </w:t>
      </w:r>
      <w:r>
        <w:t>posztucznie.</w:t>
      </w:r>
    </w:p>
    <w:p w14:paraId="6B2FB443" w14:textId="77777777" w:rsidR="00A40DAE" w:rsidRDefault="00836025">
      <w:pPr>
        <w:spacing w:before="112"/>
        <w:ind w:left="984"/>
        <w:jc w:val="both"/>
        <w:rPr>
          <w:i/>
        </w:rPr>
      </w:pPr>
      <w:r>
        <w:rPr>
          <w:i/>
        </w:rPr>
        <w:t>(rozliczenie z dokładnością do dwóch miejsc po przecinku)</w:t>
      </w:r>
    </w:p>
    <w:p w14:paraId="202350A6" w14:textId="77777777" w:rsidR="00A40DAE" w:rsidRDefault="00A40DAE">
      <w:pPr>
        <w:pStyle w:val="Tekstpodstawowy"/>
        <w:ind w:left="0" w:firstLine="0"/>
        <w:rPr>
          <w:i/>
          <w:sz w:val="26"/>
        </w:rPr>
      </w:pPr>
    </w:p>
    <w:p w14:paraId="05D9AFC6" w14:textId="77777777" w:rsidR="00A40DAE" w:rsidRDefault="00836025">
      <w:pPr>
        <w:pStyle w:val="Nagwek1"/>
        <w:spacing w:before="193"/>
        <w:jc w:val="both"/>
      </w:pPr>
      <w:r>
        <w:t>Sadzenie z zakrytym systemem korzeniowym – sadzenie z bryłką.</w:t>
      </w:r>
    </w:p>
    <w:p w14:paraId="0B38ECA4" w14:textId="77777777" w:rsidR="00A40DAE" w:rsidRDefault="00A40DAE">
      <w:pPr>
        <w:pStyle w:val="Tekstpodstawowy"/>
        <w:spacing w:before="2"/>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8"/>
        <w:gridCol w:w="1186"/>
      </w:tblGrid>
      <w:tr w:rsidR="00A40DAE" w14:paraId="20B604CE" w14:textId="77777777">
        <w:trPr>
          <w:trHeight w:val="1014"/>
        </w:trPr>
        <w:tc>
          <w:tcPr>
            <w:tcW w:w="667" w:type="dxa"/>
          </w:tcPr>
          <w:p w14:paraId="21DAFB6A" w14:textId="77777777" w:rsidR="00A40DAE" w:rsidRDefault="00836025">
            <w:pPr>
              <w:pStyle w:val="TableParagraph"/>
              <w:ind w:left="213"/>
              <w:rPr>
                <w:b/>
                <w:i/>
              </w:rPr>
            </w:pPr>
            <w:r>
              <w:rPr>
                <w:b/>
                <w:i/>
              </w:rPr>
              <w:t>Nr</w:t>
            </w:r>
          </w:p>
        </w:tc>
        <w:tc>
          <w:tcPr>
            <w:tcW w:w="1796" w:type="dxa"/>
          </w:tcPr>
          <w:p w14:paraId="68EBCEF2" w14:textId="77777777" w:rsidR="00A40DAE" w:rsidRDefault="00836025">
            <w:pPr>
              <w:pStyle w:val="TableParagraph"/>
              <w:ind w:left="110" w:right="266"/>
              <w:rPr>
                <w:b/>
                <w:i/>
              </w:rPr>
            </w:pPr>
            <w:r>
              <w:rPr>
                <w:b/>
                <w:i/>
              </w:rPr>
              <w:t>Kod czynności do rozliczenia</w:t>
            </w:r>
          </w:p>
        </w:tc>
        <w:tc>
          <w:tcPr>
            <w:tcW w:w="1702" w:type="dxa"/>
          </w:tcPr>
          <w:p w14:paraId="396F1805" w14:textId="77777777" w:rsidR="00A40DAE" w:rsidRDefault="00836025">
            <w:pPr>
              <w:pStyle w:val="TableParagraph"/>
              <w:ind w:left="299" w:right="93"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5F94630" w14:textId="77777777" w:rsidR="00A40DAE" w:rsidRDefault="00836025">
            <w:pPr>
              <w:pStyle w:val="TableParagraph"/>
              <w:spacing w:before="0"/>
              <w:ind w:left="0" w:right="91"/>
              <w:jc w:val="right"/>
              <w:rPr>
                <w:b/>
                <w:i/>
              </w:rPr>
            </w:pPr>
            <w:r>
              <w:rPr>
                <w:b/>
                <w:i/>
                <w:spacing w:val="-1"/>
              </w:rPr>
              <w:t>wyceny</w:t>
            </w:r>
          </w:p>
        </w:tc>
        <w:tc>
          <w:tcPr>
            <w:tcW w:w="3858" w:type="dxa"/>
          </w:tcPr>
          <w:p w14:paraId="77069F7D" w14:textId="77777777" w:rsidR="00A40DAE" w:rsidRDefault="00836025">
            <w:pPr>
              <w:pStyle w:val="TableParagraph"/>
              <w:ind w:left="107"/>
              <w:rPr>
                <w:b/>
                <w:i/>
              </w:rPr>
            </w:pPr>
            <w:r>
              <w:rPr>
                <w:b/>
                <w:i/>
              </w:rPr>
              <w:t>Opis kodu czynności</w:t>
            </w:r>
          </w:p>
        </w:tc>
        <w:tc>
          <w:tcPr>
            <w:tcW w:w="1186" w:type="dxa"/>
          </w:tcPr>
          <w:p w14:paraId="54216895" w14:textId="77777777" w:rsidR="00A40DAE" w:rsidRDefault="00836025">
            <w:pPr>
              <w:pStyle w:val="TableParagraph"/>
              <w:ind w:left="109" w:right="195"/>
              <w:rPr>
                <w:b/>
                <w:i/>
              </w:rPr>
            </w:pPr>
            <w:r>
              <w:rPr>
                <w:b/>
                <w:i/>
              </w:rPr>
              <w:t>Jednostk a miary</w:t>
            </w:r>
          </w:p>
        </w:tc>
      </w:tr>
      <w:tr w:rsidR="00A40DAE" w14:paraId="08E2EFD7" w14:textId="77777777">
        <w:trPr>
          <w:trHeight w:val="2164"/>
        </w:trPr>
        <w:tc>
          <w:tcPr>
            <w:tcW w:w="667" w:type="dxa"/>
          </w:tcPr>
          <w:p w14:paraId="01E3232A" w14:textId="77777777" w:rsidR="00A40DAE" w:rsidRDefault="00836025">
            <w:pPr>
              <w:pStyle w:val="TableParagraph"/>
              <w:ind w:left="213"/>
            </w:pPr>
            <w:r>
              <w:t>97</w:t>
            </w:r>
          </w:p>
        </w:tc>
        <w:tc>
          <w:tcPr>
            <w:tcW w:w="1796" w:type="dxa"/>
          </w:tcPr>
          <w:p w14:paraId="01C8AAF3" w14:textId="77777777" w:rsidR="00A40DAE" w:rsidRDefault="00836025">
            <w:pPr>
              <w:pStyle w:val="TableParagraph"/>
              <w:ind w:left="110"/>
            </w:pPr>
            <w:r>
              <w:t>SAD-BRYŁ</w:t>
            </w:r>
          </w:p>
        </w:tc>
        <w:tc>
          <w:tcPr>
            <w:tcW w:w="1702" w:type="dxa"/>
          </w:tcPr>
          <w:p w14:paraId="0A52D199" w14:textId="77777777" w:rsidR="00A40DAE" w:rsidRDefault="00836025">
            <w:pPr>
              <w:pStyle w:val="TableParagraph"/>
              <w:ind w:left="107" w:right="447"/>
            </w:pPr>
            <w:r>
              <w:t>SAD-B&lt;150, SAD-B&lt;300, SAD-B&gt;300, SADZ-WB, SAD-WBŚ, SAD-1BŚ</w:t>
            </w:r>
          </w:p>
        </w:tc>
        <w:tc>
          <w:tcPr>
            <w:tcW w:w="3858" w:type="dxa"/>
          </w:tcPr>
          <w:p w14:paraId="263F903A" w14:textId="77777777" w:rsidR="00A40DAE" w:rsidRDefault="00836025">
            <w:pPr>
              <w:pStyle w:val="TableParagraph"/>
              <w:ind w:left="107" w:right="859"/>
            </w:pPr>
            <w:r>
              <w:t>Sadzenie sadzonek z zakrytym systemem korzeniowym</w:t>
            </w:r>
          </w:p>
        </w:tc>
        <w:tc>
          <w:tcPr>
            <w:tcW w:w="1186" w:type="dxa"/>
          </w:tcPr>
          <w:p w14:paraId="6F8CD561" w14:textId="77777777" w:rsidR="00A40DAE" w:rsidRDefault="00836025">
            <w:pPr>
              <w:pStyle w:val="TableParagraph"/>
              <w:ind w:left="329" w:right="318"/>
              <w:jc w:val="center"/>
            </w:pPr>
            <w:r>
              <w:t>TSZT</w:t>
            </w:r>
          </w:p>
        </w:tc>
      </w:tr>
      <w:tr w:rsidR="00A40DAE" w14:paraId="15AF7534" w14:textId="77777777">
        <w:trPr>
          <w:trHeight w:val="1531"/>
        </w:trPr>
        <w:tc>
          <w:tcPr>
            <w:tcW w:w="667" w:type="dxa"/>
          </w:tcPr>
          <w:p w14:paraId="0517B97D" w14:textId="77777777" w:rsidR="00A40DAE" w:rsidRDefault="00836025">
            <w:pPr>
              <w:pStyle w:val="TableParagraph"/>
              <w:ind w:left="213"/>
            </w:pPr>
            <w:r>
              <w:t>98</w:t>
            </w:r>
          </w:p>
        </w:tc>
        <w:tc>
          <w:tcPr>
            <w:tcW w:w="1796" w:type="dxa"/>
          </w:tcPr>
          <w:p w14:paraId="7A33B497" w14:textId="77777777" w:rsidR="00A40DAE" w:rsidRDefault="00836025">
            <w:pPr>
              <w:pStyle w:val="TableParagraph"/>
              <w:ind w:left="110"/>
            </w:pPr>
            <w:r>
              <w:t>POP-BRYŁ</w:t>
            </w:r>
          </w:p>
        </w:tc>
        <w:tc>
          <w:tcPr>
            <w:tcW w:w="1702" w:type="dxa"/>
          </w:tcPr>
          <w:p w14:paraId="2CA4104C" w14:textId="77777777" w:rsidR="00A40DAE" w:rsidRDefault="00836025">
            <w:pPr>
              <w:pStyle w:val="TableParagraph"/>
              <w:ind w:left="107" w:right="449"/>
            </w:pPr>
            <w:r>
              <w:t>POP-B&lt;150, POP-B&lt;300, POP-B&gt;300, POPR-WB, POP-WBŚ</w:t>
            </w:r>
          </w:p>
        </w:tc>
        <w:tc>
          <w:tcPr>
            <w:tcW w:w="3858" w:type="dxa"/>
          </w:tcPr>
          <w:p w14:paraId="2D120ECC" w14:textId="77777777" w:rsidR="00A40DAE" w:rsidRDefault="00836025">
            <w:pPr>
              <w:pStyle w:val="TableParagraph"/>
              <w:ind w:left="107" w:right="859"/>
            </w:pPr>
            <w:r>
              <w:t>Sadzenie sadzonek z zakrytym systemem korzeniowym w poprawkach i uzupełnieniach</w:t>
            </w:r>
          </w:p>
        </w:tc>
        <w:tc>
          <w:tcPr>
            <w:tcW w:w="1186" w:type="dxa"/>
          </w:tcPr>
          <w:p w14:paraId="28CE8420" w14:textId="77777777" w:rsidR="00A40DAE" w:rsidRDefault="00836025">
            <w:pPr>
              <w:pStyle w:val="TableParagraph"/>
              <w:ind w:left="329" w:right="318"/>
              <w:jc w:val="center"/>
            </w:pPr>
            <w:r>
              <w:t>TSZT</w:t>
            </w:r>
          </w:p>
        </w:tc>
      </w:tr>
    </w:tbl>
    <w:p w14:paraId="072FFA80" w14:textId="77777777" w:rsidR="00A40DAE" w:rsidRDefault="00836025">
      <w:pPr>
        <w:spacing w:before="119"/>
        <w:ind w:left="276"/>
        <w:rPr>
          <w:b/>
        </w:rPr>
      </w:pPr>
      <w:r>
        <w:rPr>
          <w:b/>
        </w:rPr>
        <w:t>Standard technologii prac obejmuje:</w:t>
      </w:r>
    </w:p>
    <w:p w14:paraId="56A9B33A" w14:textId="77777777" w:rsidR="00A40DAE" w:rsidRDefault="00836025">
      <w:pPr>
        <w:pStyle w:val="Akapitzlist"/>
        <w:numPr>
          <w:ilvl w:val="1"/>
          <w:numId w:val="16"/>
        </w:numPr>
        <w:tabs>
          <w:tab w:val="left" w:pos="996"/>
          <w:tab w:val="left" w:pos="997"/>
        </w:tabs>
        <w:spacing w:before="119"/>
        <w:ind w:hanging="361"/>
      </w:pPr>
      <w:r>
        <w:t>dostarczenie sadzonek w kasetach lub skrzynkach na miejsce</w:t>
      </w:r>
      <w:r>
        <w:rPr>
          <w:spacing w:val="-16"/>
        </w:rPr>
        <w:t xml:space="preserve"> </w:t>
      </w:r>
      <w:r>
        <w:t>sadzenia,</w:t>
      </w:r>
    </w:p>
    <w:p w14:paraId="474D90C9" w14:textId="77777777" w:rsidR="00A40DAE" w:rsidRDefault="00836025">
      <w:pPr>
        <w:pStyle w:val="Akapitzlist"/>
        <w:numPr>
          <w:ilvl w:val="1"/>
          <w:numId w:val="16"/>
        </w:numPr>
        <w:tabs>
          <w:tab w:val="left" w:pos="996"/>
          <w:tab w:val="left" w:pos="997"/>
        </w:tabs>
        <w:spacing w:before="1"/>
        <w:ind w:right="295"/>
      </w:pPr>
      <w:r>
        <w:t>wykonanie w ziemi otworu przy pomocy kostura lub innego narzędzia, który wycina w glebie</w:t>
      </w:r>
      <w:r>
        <w:rPr>
          <w:spacing w:val="-13"/>
        </w:rPr>
        <w:t xml:space="preserve"> </w:t>
      </w:r>
      <w:r>
        <w:t>otwór</w:t>
      </w:r>
      <w:r>
        <w:rPr>
          <w:spacing w:val="-16"/>
        </w:rPr>
        <w:t xml:space="preserve"> </w:t>
      </w:r>
      <w:r>
        <w:t>o</w:t>
      </w:r>
      <w:r>
        <w:rPr>
          <w:spacing w:val="-13"/>
        </w:rPr>
        <w:t xml:space="preserve"> </w:t>
      </w:r>
      <w:r>
        <w:t>kształcie</w:t>
      </w:r>
      <w:r>
        <w:rPr>
          <w:spacing w:val="-13"/>
        </w:rPr>
        <w:t xml:space="preserve"> </w:t>
      </w:r>
      <w:r>
        <w:t>i</w:t>
      </w:r>
      <w:r>
        <w:rPr>
          <w:spacing w:val="-15"/>
        </w:rPr>
        <w:t xml:space="preserve"> </w:t>
      </w:r>
      <w:r>
        <w:t>wymiarach</w:t>
      </w:r>
      <w:r>
        <w:rPr>
          <w:spacing w:val="-13"/>
        </w:rPr>
        <w:t xml:space="preserve"> </w:t>
      </w:r>
      <w:r>
        <w:t>bryłki</w:t>
      </w:r>
      <w:r>
        <w:rPr>
          <w:spacing w:val="-13"/>
        </w:rPr>
        <w:t xml:space="preserve"> </w:t>
      </w:r>
      <w:r>
        <w:t>korzeniowej</w:t>
      </w:r>
      <w:r>
        <w:rPr>
          <w:spacing w:val="-14"/>
        </w:rPr>
        <w:t xml:space="preserve"> </w:t>
      </w:r>
      <w:r>
        <w:t>sadzonej</w:t>
      </w:r>
      <w:r>
        <w:rPr>
          <w:spacing w:val="-15"/>
        </w:rPr>
        <w:t xml:space="preserve"> </w:t>
      </w:r>
      <w:r>
        <w:t>sadzonki.</w:t>
      </w:r>
      <w:r>
        <w:rPr>
          <w:spacing w:val="-15"/>
        </w:rPr>
        <w:t xml:space="preserve"> </w:t>
      </w:r>
      <w:r>
        <w:t>Wymiary</w:t>
      </w:r>
      <w:r>
        <w:rPr>
          <w:spacing w:val="-14"/>
        </w:rPr>
        <w:t xml:space="preserve"> </w:t>
      </w:r>
      <w:r>
        <w:t>bryłki</w:t>
      </w:r>
    </w:p>
    <w:p w14:paraId="05B84B43" w14:textId="0C5EC80F" w:rsidR="00A40DAE" w:rsidRDefault="00854128">
      <w:pPr>
        <w:pStyle w:val="Tekstpodstawowy"/>
        <w:spacing w:line="257" w:lineRule="exact"/>
        <w:ind w:firstLine="0"/>
      </w:pPr>
      <w:r>
        <w:t>od ok 50 cm3 do ok 350 cm3,</w:t>
      </w:r>
    </w:p>
    <w:p w14:paraId="0A2BED75" w14:textId="77777777" w:rsidR="00A40DAE" w:rsidRDefault="00836025">
      <w:pPr>
        <w:pStyle w:val="Akapitzlist"/>
        <w:numPr>
          <w:ilvl w:val="1"/>
          <w:numId w:val="16"/>
        </w:numPr>
        <w:tabs>
          <w:tab w:val="left" w:pos="996"/>
          <w:tab w:val="left" w:pos="997"/>
        </w:tabs>
        <w:ind w:right="295"/>
      </w:pPr>
      <w:r>
        <w:t>umieszczenie w otworze całej bryłki sadzonki, przykrycie bryłki przy szyi korzeniowej sadzonki warstwą 1 – 2 cm miejscowej</w:t>
      </w:r>
      <w:r>
        <w:rPr>
          <w:spacing w:val="-3"/>
        </w:rPr>
        <w:t xml:space="preserve"> </w:t>
      </w:r>
      <w:r>
        <w:t>gleby,</w:t>
      </w:r>
    </w:p>
    <w:p w14:paraId="52416A1C" w14:textId="77777777" w:rsidR="00A40DAE" w:rsidRDefault="00836025">
      <w:pPr>
        <w:pStyle w:val="Akapitzlist"/>
        <w:numPr>
          <w:ilvl w:val="1"/>
          <w:numId w:val="16"/>
        </w:numPr>
        <w:tabs>
          <w:tab w:val="left" w:pos="996"/>
          <w:tab w:val="left" w:pos="997"/>
        </w:tabs>
        <w:ind w:hanging="361"/>
      </w:pPr>
      <w:r>
        <w:t>udeptanie i wyrównanie gleby wokół</w:t>
      </w:r>
      <w:r>
        <w:rPr>
          <w:spacing w:val="-4"/>
        </w:rPr>
        <w:t xml:space="preserve"> </w:t>
      </w:r>
      <w:r>
        <w:t>sadzonki,</w:t>
      </w:r>
    </w:p>
    <w:p w14:paraId="32908E63" w14:textId="77777777" w:rsidR="00A40DAE" w:rsidRDefault="00836025">
      <w:pPr>
        <w:pStyle w:val="Akapitzlist"/>
        <w:numPr>
          <w:ilvl w:val="1"/>
          <w:numId w:val="16"/>
        </w:numPr>
        <w:tabs>
          <w:tab w:val="left" w:pos="996"/>
          <w:tab w:val="left" w:pos="997"/>
        </w:tabs>
        <w:spacing w:before="1"/>
        <w:ind w:hanging="361"/>
      </w:pPr>
      <w:r>
        <w:t>oczyszczenie sadzonki z</w:t>
      </w:r>
      <w:r>
        <w:rPr>
          <w:spacing w:val="-1"/>
        </w:rPr>
        <w:t xml:space="preserve"> </w:t>
      </w:r>
      <w:r>
        <w:t>ziemi.</w:t>
      </w:r>
    </w:p>
    <w:p w14:paraId="6EB33A1D" w14:textId="77777777" w:rsidR="00A40DAE" w:rsidRDefault="00836025">
      <w:pPr>
        <w:pStyle w:val="Nagwek1"/>
      </w:pPr>
      <w:r>
        <w:t>Uwagi:</w:t>
      </w:r>
    </w:p>
    <w:p w14:paraId="6CC955AE" w14:textId="77777777" w:rsidR="00A40DAE" w:rsidRDefault="00836025">
      <w:pPr>
        <w:pStyle w:val="Akapitzlist"/>
        <w:numPr>
          <w:ilvl w:val="0"/>
          <w:numId w:val="11"/>
        </w:numPr>
        <w:tabs>
          <w:tab w:val="left" w:pos="997"/>
        </w:tabs>
        <w:spacing w:before="125" w:line="235" w:lineRule="auto"/>
        <w:ind w:right="289"/>
        <w:jc w:val="both"/>
      </w:pPr>
      <w:r>
        <w:t>bryłka korzeniowa ukształtowana jest przez obrys pojemnika w kasecie, włożona do otworu w ziemi musi przylegać ze wszystkich stron swoimi ściankami, otwór nie może być zbyt głęboki tj. podstawa otworu musi uniemożliwiać tworzenie się poduszki</w:t>
      </w:r>
      <w:r>
        <w:rPr>
          <w:spacing w:val="-28"/>
        </w:rPr>
        <w:t xml:space="preserve"> </w:t>
      </w:r>
      <w:r>
        <w:t>powietrznej,</w:t>
      </w:r>
    </w:p>
    <w:p w14:paraId="02E8EAD4" w14:textId="77777777" w:rsidR="00A40DAE" w:rsidRDefault="00A40DAE">
      <w:pPr>
        <w:spacing w:line="235" w:lineRule="auto"/>
        <w:jc w:val="both"/>
        <w:sectPr w:rsidR="00A40DAE">
          <w:pgSz w:w="11910" w:h="16840"/>
          <w:pgMar w:top="1320" w:right="980" w:bottom="280" w:left="1140" w:header="708" w:footer="708" w:gutter="0"/>
          <w:cols w:space="708"/>
        </w:sectPr>
      </w:pPr>
    </w:p>
    <w:p w14:paraId="3C8568CF" w14:textId="77777777" w:rsidR="00A40DAE" w:rsidRDefault="00836025">
      <w:pPr>
        <w:pStyle w:val="Akapitzlist"/>
        <w:numPr>
          <w:ilvl w:val="0"/>
          <w:numId w:val="11"/>
        </w:numPr>
        <w:tabs>
          <w:tab w:val="left" w:pos="996"/>
          <w:tab w:val="left" w:pos="997"/>
        </w:tabs>
        <w:spacing w:before="77" w:line="264" w:lineRule="exact"/>
        <w:ind w:hanging="361"/>
      </w:pPr>
      <w:r>
        <w:lastRenderedPageBreak/>
        <w:t>wyjmowanie sadzonek z kaset, nie może spowodować zniszczenia ukształtowanej</w:t>
      </w:r>
      <w:r>
        <w:rPr>
          <w:spacing w:val="-4"/>
        </w:rPr>
        <w:t xml:space="preserve"> </w:t>
      </w:r>
      <w:r>
        <w:t>bryłki,</w:t>
      </w:r>
    </w:p>
    <w:p w14:paraId="6512A3F7" w14:textId="77777777" w:rsidR="00A40DAE" w:rsidRDefault="00836025">
      <w:pPr>
        <w:pStyle w:val="Akapitzlist"/>
        <w:numPr>
          <w:ilvl w:val="0"/>
          <w:numId w:val="11"/>
        </w:numPr>
        <w:tabs>
          <w:tab w:val="left" w:pos="996"/>
          <w:tab w:val="left" w:pos="997"/>
        </w:tabs>
        <w:spacing w:before="2" w:line="232" w:lineRule="auto"/>
        <w:ind w:right="289"/>
      </w:pPr>
      <w:r>
        <w:t>otwór pod sadzonkę z bryłką należy wykonać w ziemi pionowo, bryłka korzeniowa powinna być przykryta ziemią 1-2</w:t>
      </w:r>
      <w:r>
        <w:rPr>
          <w:spacing w:val="-1"/>
        </w:rPr>
        <w:t xml:space="preserve"> </w:t>
      </w:r>
      <w:r>
        <w:t>cm,</w:t>
      </w:r>
    </w:p>
    <w:p w14:paraId="1729389D" w14:textId="77777777" w:rsidR="00A40DAE" w:rsidRDefault="00836025">
      <w:pPr>
        <w:pStyle w:val="Akapitzlist"/>
        <w:numPr>
          <w:ilvl w:val="0"/>
          <w:numId w:val="11"/>
        </w:numPr>
        <w:tabs>
          <w:tab w:val="left" w:pos="996"/>
          <w:tab w:val="left" w:pos="997"/>
        </w:tabs>
        <w:spacing w:line="263" w:lineRule="exact"/>
        <w:ind w:hanging="361"/>
      </w:pPr>
      <w:r>
        <w:t>glebę wokół sadzonki należy lekko udeptać nie pozostawiając</w:t>
      </w:r>
      <w:r>
        <w:rPr>
          <w:spacing w:val="41"/>
        </w:rPr>
        <w:t xml:space="preserve"> </w:t>
      </w:r>
      <w:r>
        <w:t>zagłębień,</w:t>
      </w:r>
    </w:p>
    <w:p w14:paraId="236D9882" w14:textId="77777777" w:rsidR="00A40DAE" w:rsidRDefault="00836025">
      <w:pPr>
        <w:pStyle w:val="Akapitzlist"/>
        <w:numPr>
          <w:ilvl w:val="0"/>
          <w:numId w:val="11"/>
        </w:numPr>
        <w:tabs>
          <w:tab w:val="left" w:pos="997"/>
        </w:tabs>
        <w:spacing w:line="235" w:lineRule="auto"/>
        <w:ind w:right="288"/>
        <w:jc w:val="both"/>
      </w:pPr>
      <w:r>
        <w:t>więźba i rozmieszczenie sadzonek wprowadzanych na uprawy leśne zostaną określone w przekazanych Wykonawcy zleceniach i szkicach odnowieniowych. Rozmieszczenie gatunków</w:t>
      </w:r>
      <w:r>
        <w:rPr>
          <w:spacing w:val="-9"/>
        </w:rPr>
        <w:t xml:space="preserve"> </w:t>
      </w:r>
      <w:r>
        <w:t>domieszkowych</w:t>
      </w:r>
      <w:r>
        <w:rPr>
          <w:spacing w:val="-8"/>
        </w:rPr>
        <w:t xml:space="preserve"> </w:t>
      </w:r>
      <w:r>
        <w:t>na</w:t>
      </w:r>
      <w:r>
        <w:rPr>
          <w:spacing w:val="-9"/>
        </w:rPr>
        <w:t xml:space="preserve"> </w:t>
      </w:r>
      <w:r>
        <w:t>uprawie</w:t>
      </w:r>
      <w:r>
        <w:rPr>
          <w:spacing w:val="-7"/>
        </w:rPr>
        <w:t xml:space="preserve"> </w:t>
      </w:r>
      <w:r>
        <w:t>zostanie</w:t>
      </w:r>
      <w:r>
        <w:rPr>
          <w:spacing w:val="-8"/>
        </w:rPr>
        <w:t xml:space="preserve"> </w:t>
      </w:r>
      <w:r>
        <w:t>oznaczone</w:t>
      </w:r>
      <w:r>
        <w:rPr>
          <w:spacing w:val="-8"/>
        </w:rPr>
        <w:t xml:space="preserve"> </w:t>
      </w:r>
      <w:r>
        <w:t>w</w:t>
      </w:r>
      <w:r>
        <w:rPr>
          <w:spacing w:val="-9"/>
        </w:rPr>
        <w:t xml:space="preserve"> </w:t>
      </w:r>
      <w:r>
        <w:t>terenie</w:t>
      </w:r>
      <w:r>
        <w:rPr>
          <w:spacing w:val="-8"/>
        </w:rPr>
        <w:t xml:space="preserve"> </w:t>
      </w:r>
      <w:r>
        <w:t>przez</w:t>
      </w:r>
      <w:r>
        <w:rPr>
          <w:spacing w:val="-8"/>
        </w:rPr>
        <w:t xml:space="preserve"> </w:t>
      </w:r>
      <w:r>
        <w:t>Zamawiającego,</w:t>
      </w:r>
    </w:p>
    <w:p w14:paraId="3E8072EB" w14:textId="77777777" w:rsidR="00A40DAE" w:rsidRDefault="00836025">
      <w:pPr>
        <w:pStyle w:val="Akapitzlist"/>
        <w:numPr>
          <w:ilvl w:val="0"/>
          <w:numId w:val="11"/>
        </w:numPr>
        <w:tabs>
          <w:tab w:val="left" w:pos="997"/>
        </w:tabs>
        <w:ind w:hanging="361"/>
        <w:jc w:val="both"/>
      </w:pPr>
      <w:r>
        <w:t>materiał sadzeniowy zapewnia</w:t>
      </w:r>
      <w:r>
        <w:rPr>
          <w:spacing w:val="-3"/>
        </w:rPr>
        <w:t xml:space="preserve"> </w:t>
      </w:r>
      <w:r>
        <w:t>Zamawiający.</w:t>
      </w:r>
    </w:p>
    <w:p w14:paraId="60C563FB" w14:textId="77777777" w:rsidR="00A40DAE" w:rsidRDefault="00836025">
      <w:pPr>
        <w:pStyle w:val="Nagwek1"/>
        <w:spacing w:before="110"/>
        <w:jc w:val="both"/>
      </w:pPr>
      <w:r>
        <w:t>Procedura odbioru:</w:t>
      </w:r>
    </w:p>
    <w:p w14:paraId="0F998062" w14:textId="77777777" w:rsidR="00A40DAE" w:rsidRDefault="00836025">
      <w:pPr>
        <w:pStyle w:val="Akapitzlist"/>
        <w:numPr>
          <w:ilvl w:val="0"/>
          <w:numId w:val="11"/>
        </w:numPr>
        <w:tabs>
          <w:tab w:val="left" w:pos="997"/>
        </w:tabs>
        <w:spacing w:before="121"/>
        <w:ind w:right="287"/>
        <w:jc w:val="both"/>
      </w:pPr>
      <w:r>
        <w:t>odbiór</w:t>
      </w:r>
      <w:r>
        <w:rPr>
          <w:spacing w:val="-16"/>
        </w:rPr>
        <w:t xml:space="preserve"> </w:t>
      </w:r>
      <w:r>
        <w:t>prac</w:t>
      </w:r>
      <w:r>
        <w:rPr>
          <w:spacing w:val="-15"/>
        </w:rPr>
        <w:t xml:space="preserve"> </w:t>
      </w:r>
      <w:r>
        <w:t>nastąpi</w:t>
      </w:r>
      <w:r>
        <w:rPr>
          <w:spacing w:val="-13"/>
        </w:rPr>
        <w:t xml:space="preserve"> </w:t>
      </w:r>
      <w:r>
        <w:t>poprzez</w:t>
      </w:r>
      <w:r>
        <w:rPr>
          <w:spacing w:val="-13"/>
        </w:rPr>
        <w:t xml:space="preserve"> </w:t>
      </w:r>
      <w:r>
        <w:t>dokonanie</w:t>
      </w:r>
      <w:r>
        <w:rPr>
          <w:spacing w:val="-15"/>
        </w:rPr>
        <w:t xml:space="preserve"> </w:t>
      </w:r>
      <w:r>
        <w:t>weryfikacji</w:t>
      </w:r>
      <w:r>
        <w:rPr>
          <w:spacing w:val="-17"/>
        </w:rPr>
        <w:t xml:space="preserve"> </w:t>
      </w:r>
      <w:r>
        <w:t>wykonania</w:t>
      </w:r>
      <w:r>
        <w:rPr>
          <w:spacing w:val="-13"/>
        </w:rPr>
        <w:t xml:space="preserve"> </w:t>
      </w:r>
      <w:r>
        <w:t>zgodności</w:t>
      </w:r>
      <w:r>
        <w:rPr>
          <w:spacing w:val="-14"/>
        </w:rPr>
        <w:t xml:space="preserve"> </w:t>
      </w:r>
      <w:r>
        <w:t>sadzenia</w:t>
      </w:r>
      <w:r>
        <w:rPr>
          <w:spacing w:val="-16"/>
        </w:rPr>
        <w:t xml:space="preserve"> </w:t>
      </w:r>
      <w:r>
        <w:t>z</w:t>
      </w:r>
      <w:r>
        <w:rPr>
          <w:spacing w:val="-13"/>
        </w:rPr>
        <w:t xml:space="preserve"> </w:t>
      </w:r>
      <w:r>
        <w:t>opisem czynności i zleceniem oraz pomiar powierzchni, na której wprowadzono poszczególne rodzaje sadzonek (np. przy pomocy: dalmierza, taśmy mierniczej, GPS, itp). Ilość sadzonek zostanie określona na podstawie zmierzonej powierzchni, na której wprowadzono poszczególne</w:t>
      </w:r>
      <w:r>
        <w:rPr>
          <w:spacing w:val="-9"/>
        </w:rPr>
        <w:t xml:space="preserve"> </w:t>
      </w:r>
      <w:r>
        <w:t>rodzaje</w:t>
      </w:r>
      <w:r>
        <w:rPr>
          <w:spacing w:val="-9"/>
        </w:rPr>
        <w:t xml:space="preserve"> </w:t>
      </w:r>
      <w:r>
        <w:t>sadzonek</w:t>
      </w:r>
      <w:r>
        <w:rPr>
          <w:spacing w:val="-9"/>
        </w:rPr>
        <w:t xml:space="preserve"> </w:t>
      </w:r>
      <w:r>
        <w:t>i</w:t>
      </w:r>
      <w:r>
        <w:rPr>
          <w:spacing w:val="-8"/>
        </w:rPr>
        <w:t xml:space="preserve"> </w:t>
      </w:r>
      <w:r>
        <w:t>więźby</w:t>
      </w:r>
      <w:r>
        <w:rPr>
          <w:spacing w:val="-9"/>
        </w:rPr>
        <w:t xml:space="preserve"> </w:t>
      </w:r>
      <w:r>
        <w:t>ich</w:t>
      </w:r>
      <w:r>
        <w:rPr>
          <w:spacing w:val="-8"/>
        </w:rPr>
        <w:t xml:space="preserve"> </w:t>
      </w:r>
      <w:r>
        <w:t>wprowadzenia.</w:t>
      </w:r>
      <w:r>
        <w:rPr>
          <w:spacing w:val="-8"/>
        </w:rPr>
        <w:t xml:space="preserve"> </w:t>
      </w:r>
      <w:r>
        <w:t>Powierzchnia</w:t>
      </w:r>
      <w:r>
        <w:rPr>
          <w:spacing w:val="-9"/>
        </w:rPr>
        <w:t xml:space="preserve"> </w:t>
      </w:r>
      <w:r>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Pr>
          <w:spacing w:val="-12"/>
        </w:rPr>
        <w:t xml:space="preserve"> </w:t>
      </w:r>
      <w:r>
        <w:t>jej</w:t>
      </w:r>
      <w:r>
        <w:rPr>
          <w:spacing w:val="-13"/>
        </w:rPr>
        <w:t xml:space="preserve"> </w:t>
      </w:r>
      <w:r>
        <w:t>utrzymania</w:t>
      </w:r>
      <w:r>
        <w:rPr>
          <w:spacing w:val="-15"/>
        </w:rPr>
        <w:t xml:space="preserve"> </w:t>
      </w:r>
      <w:r>
        <w:t>z</w:t>
      </w:r>
      <w:r>
        <w:rPr>
          <w:spacing w:val="-12"/>
        </w:rPr>
        <w:t xml:space="preserve"> </w:t>
      </w:r>
      <w:r>
        <w:t>przyczyn</w:t>
      </w:r>
      <w:r>
        <w:rPr>
          <w:spacing w:val="-14"/>
        </w:rPr>
        <w:t xml:space="preserve"> </w:t>
      </w:r>
      <w:r>
        <w:t>obiektywnych</w:t>
      </w:r>
      <w:r>
        <w:rPr>
          <w:spacing w:val="-12"/>
        </w:rPr>
        <w:t xml:space="preserve"> </w:t>
      </w:r>
      <w:r>
        <w:t>np.</w:t>
      </w:r>
      <w:r>
        <w:rPr>
          <w:spacing w:val="-13"/>
        </w:rPr>
        <w:t xml:space="preserve"> </w:t>
      </w:r>
      <w:r>
        <w:t>lokalizacja</w:t>
      </w:r>
      <w:r>
        <w:rPr>
          <w:spacing w:val="-12"/>
        </w:rPr>
        <w:t xml:space="preserve"> </w:t>
      </w:r>
      <w:r>
        <w:t>pni,</w:t>
      </w:r>
      <w:r>
        <w:rPr>
          <w:spacing w:val="-12"/>
        </w:rPr>
        <w:t xml:space="preserve"> </w:t>
      </w:r>
      <w:r>
        <w:t>lokalne</w:t>
      </w:r>
      <w:r>
        <w:rPr>
          <w:spacing w:val="-15"/>
        </w:rPr>
        <w:t xml:space="preserve"> </w:t>
      </w:r>
      <w:r>
        <w:t>zabagnienia itp.).</w:t>
      </w:r>
      <w:r>
        <w:rPr>
          <w:spacing w:val="-11"/>
        </w:rPr>
        <w:t xml:space="preserve"> </w:t>
      </w:r>
      <w:r>
        <w:t>Wyjątek</w:t>
      </w:r>
      <w:r>
        <w:rPr>
          <w:spacing w:val="-10"/>
        </w:rPr>
        <w:t xml:space="preserve"> </w:t>
      </w:r>
      <w:r>
        <w:t>od</w:t>
      </w:r>
      <w:r>
        <w:rPr>
          <w:spacing w:val="-11"/>
        </w:rPr>
        <w:t xml:space="preserve"> </w:t>
      </w:r>
      <w:r>
        <w:t>tej</w:t>
      </w:r>
      <w:r>
        <w:rPr>
          <w:spacing w:val="-10"/>
        </w:rPr>
        <w:t xml:space="preserve"> </w:t>
      </w:r>
      <w:r>
        <w:t>zasady</w:t>
      </w:r>
      <w:r>
        <w:rPr>
          <w:spacing w:val="-12"/>
        </w:rPr>
        <w:t xml:space="preserve"> </w:t>
      </w:r>
      <w:r>
        <w:t>stanowią</w:t>
      </w:r>
      <w:r>
        <w:rPr>
          <w:spacing w:val="-12"/>
        </w:rPr>
        <w:t xml:space="preserve"> </w:t>
      </w:r>
      <w:r>
        <w:t>sadzonki</w:t>
      </w:r>
      <w:r>
        <w:rPr>
          <w:spacing w:val="-10"/>
        </w:rPr>
        <w:t xml:space="preserve"> </w:t>
      </w:r>
      <w:r>
        <w:t>wprowadzane</w:t>
      </w:r>
      <w:r>
        <w:rPr>
          <w:spacing w:val="-11"/>
        </w:rPr>
        <w:t xml:space="preserve"> </w:t>
      </w:r>
      <w:r>
        <w:t>jednostkowo</w:t>
      </w:r>
      <w:r>
        <w:rPr>
          <w:spacing w:val="-11"/>
        </w:rPr>
        <w:t xml:space="preserve"> </w:t>
      </w:r>
      <w:r>
        <w:t>i</w:t>
      </w:r>
      <w:r>
        <w:rPr>
          <w:spacing w:val="-9"/>
        </w:rPr>
        <w:t xml:space="preserve"> </w:t>
      </w:r>
      <w:r>
        <w:t>grupowo,</w:t>
      </w:r>
      <w:r>
        <w:rPr>
          <w:spacing w:val="-11"/>
        </w:rPr>
        <w:t xml:space="preserve"> </w:t>
      </w:r>
      <w:r>
        <w:t>które zostaną policzone</w:t>
      </w:r>
      <w:r>
        <w:rPr>
          <w:spacing w:val="-2"/>
        </w:rPr>
        <w:t xml:space="preserve"> </w:t>
      </w:r>
      <w:r>
        <w:t>posztucznie.</w:t>
      </w:r>
    </w:p>
    <w:p w14:paraId="0EDEEE2C" w14:textId="77777777" w:rsidR="00A40DAE" w:rsidRDefault="00836025">
      <w:pPr>
        <w:spacing w:before="109"/>
        <w:ind w:left="984"/>
        <w:jc w:val="both"/>
        <w:rPr>
          <w:i/>
        </w:rPr>
      </w:pPr>
      <w:r>
        <w:rPr>
          <w:i/>
        </w:rPr>
        <w:t>(rozliczenie z dokładnością do dwóch miejsc po przecinku)</w:t>
      </w:r>
    </w:p>
    <w:p w14:paraId="1963B4CD" w14:textId="77777777" w:rsidR="00A40DAE" w:rsidRDefault="00A40DAE">
      <w:pPr>
        <w:pStyle w:val="Tekstpodstawowy"/>
        <w:ind w:left="0" w:firstLine="0"/>
        <w:rPr>
          <w:i/>
          <w:sz w:val="26"/>
        </w:rPr>
      </w:pPr>
    </w:p>
    <w:p w14:paraId="211BD366" w14:textId="77777777" w:rsidR="00A40DAE" w:rsidRDefault="00836025">
      <w:pPr>
        <w:pStyle w:val="Nagwek1"/>
        <w:spacing w:before="194"/>
        <w:jc w:val="both"/>
      </w:pPr>
      <w:r>
        <w:t>Sadzenie wielolatek drzewek ukorzenionych</w:t>
      </w:r>
    </w:p>
    <w:p w14:paraId="4389A900" w14:textId="77777777" w:rsidR="00A40DAE" w:rsidRDefault="00A40DAE">
      <w:pPr>
        <w:pStyle w:val="Tekstpodstawowy"/>
        <w:spacing w:before="4"/>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8"/>
        <w:gridCol w:w="1186"/>
      </w:tblGrid>
      <w:tr w:rsidR="00A40DAE" w14:paraId="512CBED2" w14:textId="77777777">
        <w:trPr>
          <w:trHeight w:val="1012"/>
        </w:trPr>
        <w:tc>
          <w:tcPr>
            <w:tcW w:w="667" w:type="dxa"/>
          </w:tcPr>
          <w:p w14:paraId="132540A4" w14:textId="77777777" w:rsidR="00A40DAE" w:rsidRDefault="00836025">
            <w:pPr>
              <w:pStyle w:val="TableParagraph"/>
              <w:ind w:left="131" w:right="114"/>
              <w:jc w:val="center"/>
              <w:rPr>
                <w:b/>
                <w:i/>
              </w:rPr>
            </w:pPr>
            <w:r>
              <w:rPr>
                <w:b/>
                <w:i/>
              </w:rPr>
              <w:t>Nr</w:t>
            </w:r>
          </w:p>
        </w:tc>
        <w:tc>
          <w:tcPr>
            <w:tcW w:w="1796" w:type="dxa"/>
          </w:tcPr>
          <w:p w14:paraId="172D8CAD" w14:textId="77777777" w:rsidR="00A40DAE" w:rsidRDefault="00836025">
            <w:pPr>
              <w:pStyle w:val="TableParagraph"/>
              <w:ind w:left="110" w:right="266"/>
              <w:rPr>
                <w:b/>
                <w:i/>
              </w:rPr>
            </w:pPr>
            <w:r>
              <w:rPr>
                <w:b/>
                <w:i/>
              </w:rPr>
              <w:t>Kod czynności do rozliczenia</w:t>
            </w:r>
          </w:p>
        </w:tc>
        <w:tc>
          <w:tcPr>
            <w:tcW w:w="1702" w:type="dxa"/>
          </w:tcPr>
          <w:p w14:paraId="497A8C0F" w14:textId="77777777" w:rsidR="00A40DAE" w:rsidRDefault="00836025">
            <w:pPr>
              <w:pStyle w:val="TableParagraph"/>
              <w:ind w:left="299" w:right="93"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4"/>
              </w:rPr>
              <w:t xml:space="preserve"> </w:t>
            </w:r>
            <w:r>
              <w:rPr>
                <w:b/>
                <w:i/>
              </w:rPr>
              <w:t>do</w:t>
            </w:r>
          </w:p>
          <w:p w14:paraId="7D5BF2AA" w14:textId="77777777" w:rsidR="00A40DAE" w:rsidRDefault="00836025">
            <w:pPr>
              <w:pStyle w:val="TableParagraph"/>
              <w:spacing w:before="0"/>
              <w:ind w:left="0" w:right="91"/>
              <w:jc w:val="right"/>
              <w:rPr>
                <w:b/>
                <w:i/>
              </w:rPr>
            </w:pPr>
            <w:r>
              <w:rPr>
                <w:b/>
                <w:i/>
                <w:spacing w:val="-1"/>
              </w:rPr>
              <w:t>wyceny</w:t>
            </w:r>
          </w:p>
        </w:tc>
        <w:tc>
          <w:tcPr>
            <w:tcW w:w="3858" w:type="dxa"/>
          </w:tcPr>
          <w:p w14:paraId="4B794E15" w14:textId="77777777" w:rsidR="00A40DAE" w:rsidRDefault="00836025">
            <w:pPr>
              <w:pStyle w:val="TableParagraph"/>
              <w:ind w:left="107"/>
              <w:rPr>
                <w:b/>
                <w:i/>
              </w:rPr>
            </w:pPr>
            <w:r>
              <w:rPr>
                <w:b/>
                <w:i/>
              </w:rPr>
              <w:t>Opis kodu czynności</w:t>
            </w:r>
          </w:p>
        </w:tc>
        <w:tc>
          <w:tcPr>
            <w:tcW w:w="1186" w:type="dxa"/>
          </w:tcPr>
          <w:p w14:paraId="07B54BE2" w14:textId="77777777" w:rsidR="00A40DAE" w:rsidRDefault="00836025">
            <w:pPr>
              <w:pStyle w:val="TableParagraph"/>
              <w:ind w:left="109" w:right="195"/>
              <w:rPr>
                <w:b/>
                <w:i/>
              </w:rPr>
            </w:pPr>
            <w:r>
              <w:rPr>
                <w:b/>
                <w:i/>
              </w:rPr>
              <w:t>Jednostk a miary</w:t>
            </w:r>
          </w:p>
        </w:tc>
      </w:tr>
      <w:tr w:rsidR="00A40DAE" w14:paraId="5D59C217" w14:textId="77777777">
        <w:trPr>
          <w:trHeight w:val="1014"/>
        </w:trPr>
        <w:tc>
          <w:tcPr>
            <w:tcW w:w="667" w:type="dxa"/>
          </w:tcPr>
          <w:p w14:paraId="3CA14E17" w14:textId="77777777" w:rsidR="00A40DAE" w:rsidRDefault="00836025">
            <w:pPr>
              <w:pStyle w:val="TableParagraph"/>
              <w:ind w:left="131" w:right="117"/>
              <w:jc w:val="center"/>
            </w:pPr>
            <w:r>
              <w:t>99</w:t>
            </w:r>
          </w:p>
        </w:tc>
        <w:tc>
          <w:tcPr>
            <w:tcW w:w="1796" w:type="dxa"/>
          </w:tcPr>
          <w:p w14:paraId="133D8CFE" w14:textId="77777777" w:rsidR="00A40DAE" w:rsidRDefault="00836025">
            <w:pPr>
              <w:pStyle w:val="TableParagraph"/>
              <w:ind w:left="110"/>
            </w:pPr>
            <w:r>
              <w:t>SADZ-W+D</w:t>
            </w:r>
          </w:p>
        </w:tc>
        <w:tc>
          <w:tcPr>
            <w:tcW w:w="1702" w:type="dxa"/>
          </w:tcPr>
          <w:p w14:paraId="3B56AE70" w14:textId="77777777" w:rsidR="00A40DAE" w:rsidRDefault="00836025">
            <w:pPr>
              <w:pStyle w:val="TableParagraph"/>
              <w:ind w:left="107"/>
            </w:pPr>
            <w:r>
              <w:t>SADZ-W+D</w:t>
            </w:r>
          </w:p>
        </w:tc>
        <w:tc>
          <w:tcPr>
            <w:tcW w:w="3858" w:type="dxa"/>
          </w:tcPr>
          <w:p w14:paraId="076EC114" w14:textId="77777777" w:rsidR="00A40DAE" w:rsidRDefault="00836025">
            <w:pPr>
              <w:pStyle w:val="TableParagraph"/>
              <w:ind w:left="107" w:right="855"/>
            </w:pPr>
            <w:r>
              <w:t>Sadzenie wielolatek drzewek ukorzenionych w dołki, wraz z wykopaniem dołków</w:t>
            </w:r>
          </w:p>
        </w:tc>
        <w:tc>
          <w:tcPr>
            <w:tcW w:w="1186" w:type="dxa"/>
          </w:tcPr>
          <w:p w14:paraId="3EF1CD32" w14:textId="77777777" w:rsidR="00A40DAE" w:rsidRDefault="00836025">
            <w:pPr>
              <w:pStyle w:val="TableParagraph"/>
              <w:ind w:left="329" w:right="318"/>
              <w:jc w:val="center"/>
            </w:pPr>
            <w:r>
              <w:t>TSZT</w:t>
            </w:r>
          </w:p>
        </w:tc>
      </w:tr>
      <w:tr w:rsidR="00A40DAE" w14:paraId="77CCE29A" w14:textId="77777777">
        <w:trPr>
          <w:trHeight w:val="1012"/>
        </w:trPr>
        <w:tc>
          <w:tcPr>
            <w:tcW w:w="667" w:type="dxa"/>
          </w:tcPr>
          <w:p w14:paraId="5777DEC5" w14:textId="77777777" w:rsidR="00A40DAE" w:rsidRDefault="00836025">
            <w:pPr>
              <w:pStyle w:val="TableParagraph"/>
              <w:ind w:left="131" w:right="114"/>
              <w:jc w:val="center"/>
            </w:pPr>
            <w:r>
              <w:t>100</w:t>
            </w:r>
          </w:p>
        </w:tc>
        <w:tc>
          <w:tcPr>
            <w:tcW w:w="1796" w:type="dxa"/>
          </w:tcPr>
          <w:p w14:paraId="2CAA136B" w14:textId="77777777" w:rsidR="00A40DAE" w:rsidRDefault="00836025">
            <w:pPr>
              <w:pStyle w:val="TableParagraph"/>
              <w:ind w:left="110"/>
            </w:pPr>
            <w:r>
              <w:t>SADZ-W</w:t>
            </w:r>
          </w:p>
        </w:tc>
        <w:tc>
          <w:tcPr>
            <w:tcW w:w="1702" w:type="dxa"/>
          </w:tcPr>
          <w:p w14:paraId="13B7C046" w14:textId="77777777" w:rsidR="00A40DAE" w:rsidRDefault="00836025">
            <w:pPr>
              <w:pStyle w:val="TableParagraph"/>
              <w:ind w:left="107"/>
            </w:pPr>
            <w:r>
              <w:t>SADZ-W</w:t>
            </w:r>
          </w:p>
        </w:tc>
        <w:tc>
          <w:tcPr>
            <w:tcW w:w="3858" w:type="dxa"/>
          </w:tcPr>
          <w:p w14:paraId="0B57ED16" w14:textId="77777777" w:rsidR="00A40DAE" w:rsidRDefault="00836025">
            <w:pPr>
              <w:pStyle w:val="TableParagraph"/>
              <w:ind w:left="107" w:right="552"/>
            </w:pPr>
            <w:r>
              <w:t>Sadzenie wielolatek drzewek ukorzenionych w dołki uprzednio wykonane</w:t>
            </w:r>
          </w:p>
        </w:tc>
        <w:tc>
          <w:tcPr>
            <w:tcW w:w="1186" w:type="dxa"/>
          </w:tcPr>
          <w:p w14:paraId="472F2C8C" w14:textId="77777777" w:rsidR="00A40DAE" w:rsidRDefault="00836025">
            <w:pPr>
              <w:pStyle w:val="TableParagraph"/>
              <w:ind w:left="329" w:right="318"/>
              <w:jc w:val="center"/>
            </w:pPr>
            <w:r>
              <w:t>TSZT</w:t>
            </w:r>
          </w:p>
        </w:tc>
      </w:tr>
    </w:tbl>
    <w:p w14:paraId="0A1E35CB" w14:textId="77777777" w:rsidR="00A40DAE" w:rsidRDefault="00836025">
      <w:pPr>
        <w:spacing w:before="119"/>
        <w:ind w:left="276"/>
        <w:rPr>
          <w:b/>
        </w:rPr>
      </w:pPr>
      <w:r>
        <w:rPr>
          <w:b/>
        </w:rPr>
        <w:t>Standard technologii prac obejmuje:</w:t>
      </w:r>
    </w:p>
    <w:p w14:paraId="44026C5C" w14:textId="77777777" w:rsidR="00A40DAE" w:rsidRDefault="00836025">
      <w:pPr>
        <w:pStyle w:val="Akapitzlist"/>
        <w:numPr>
          <w:ilvl w:val="1"/>
          <w:numId w:val="16"/>
        </w:numPr>
        <w:tabs>
          <w:tab w:val="left" w:pos="996"/>
          <w:tab w:val="left" w:pos="997"/>
        </w:tabs>
        <w:spacing w:before="122" w:line="269" w:lineRule="exact"/>
        <w:ind w:hanging="361"/>
      </w:pPr>
      <w:r>
        <w:t>załadunek sadzonek do pojemników z zabezpieczeniem korzeni przed</w:t>
      </w:r>
      <w:r>
        <w:rPr>
          <w:spacing w:val="-8"/>
        </w:rPr>
        <w:t xml:space="preserve"> </w:t>
      </w:r>
      <w:r>
        <w:t>wysychaniem,</w:t>
      </w:r>
    </w:p>
    <w:p w14:paraId="2C03E76E" w14:textId="77777777" w:rsidR="00A40DAE" w:rsidRDefault="00836025">
      <w:pPr>
        <w:pStyle w:val="Akapitzlist"/>
        <w:numPr>
          <w:ilvl w:val="1"/>
          <w:numId w:val="16"/>
        </w:numPr>
        <w:tabs>
          <w:tab w:val="left" w:pos="996"/>
          <w:tab w:val="left" w:pos="997"/>
        </w:tabs>
        <w:spacing w:line="269" w:lineRule="exact"/>
        <w:ind w:hanging="361"/>
      </w:pPr>
      <w:r>
        <w:t>doniesienie sadzonek do miejsca</w:t>
      </w:r>
      <w:r>
        <w:rPr>
          <w:spacing w:val="-8"/>
        </w:rPr>
        <w:t xml:space="preserve"> </w:t>
      </w:r>
      <w:r>
        <w:t>sadzenia,</w:t>
      </w:r>
    </w:p>
    <w:p w14:paraId="2CD230EB" w14:textId="77777777" w:rsidR="00A40DAE" w:rsidRDefault="00836025">
      <w:pPr>
        <w:pStyle w:val="Akapitzlist"/>
        <w:numPr>
          <w:ilvl w:val="1"/>
          <w:numId w:val="16"/>
        </w:numPr>
        <w:tabs>
          <w:tab w:val="left" w:pos="996"/>
          <w:tab w:val="left" w:pos="997"/>
        </w:tabs>
        <w:spacing w:before="1"/>
        <w:ind w:hanging="361"/>
      </w:pPr>
      <w:r>
        <w:t>wykonanie dołka szpadlem, motyką , siekieromotyką</w:t>
      </w:r>
      <w:r>
        <w:rPr>
          <w:spacing w:val="-5"/>
        </w:rPr>
        <w:t xml:space="preserve"> </w:t>
      </w:r>
      <w:r>
        <w:t>itp.</w:t>
      </w:r>
    </w:p>
    <w:p w14:paraId="16AB6590" w14:textId="77777777" w:rsidR="00A40DAE" w:rsidRDefault="00836025">
      <w:pPr>
        <w:pStyle w:val="Akapitzlist"/>
        <w:numPr>
          <w:ilvl w:val="1"/>
          <w:numId w:val="16"/>
        </w:numPr>
        <w:tabs>
          <w:tab w:val="left" w:pos="996"/>
          <w:tab w:val="left" w:pos="997"/>
        </w:tabs>
        <w:spacing w:before="1" w:line="269" w:lineRule="exact"/>
        <w:ind w:hanging="361"/>
      </w:pPr>
      <w:r>
        <w:t>sadzenie w dołki lub w uprzednio wykonane</w:t>
      </w:r>
      <w:r>
        <w:rPr>
          <w:spacing w:val="-6"/>
        </w:rPr>
        <w:t xml:space="preserve"> </w:t>
      </w:r>
      <w:r>
        <w:t>dołki,</w:t>
      </w:r>
    </w:p>
    <w:p w14:paraId="48641603" w14:textId="77777777" w:rsidR="00A40DAE" w:rsidRDefault="00836025">
      <w:pPr>
        <w:pStyle w:val="Akapitzlist"/>
        <w:numPr>
          <w:ilvl w:val="1"/>
          <w:numId w:val="16"/>
        </w:numPr>
        <w:tabs>
          <w:tab w:val="left" w:pos="996"/>
          <w:tab w:val="left" w:pos="997"/>
        </w:tabs>
        <w:spacing w:line="269" w:lineRule="exact"/>
        <w:ind w:hanging="361"/>
      </w:pPr>
      <w:r>
        <w:t>ubicie gleby wokół</w:t>
      </w:r>
      <w:r>
        <w:rPr>
          <w:spacing w:val="-4"/>
        </w:rPr>
        <w:t xml:space="preserve"> </w:t>
      </w:r>
      <w:r>
        <w:t>sadzonek.</w:t>
      </w:r>
    </w:p>
    <w:p w14:paraId="42AD3C9E" w14:textId="77777777" w:rsidR="00A40DAE" w:rsidRDefault="00836025">
      <w:pPr>
        <w:pStyle w:val="Nagwek1"/>
        <w:spacing w:before="121"/>
      </w:pPr>
      <w:r>
        <w:t>Uwagi:</w:t>
      </w:r>
    </w:p>
    <w:p w14:paraId="0AFB56D6" w14:textId="77777777" w:rsidR="00A40DAE" w:rsidRDefault="00836025">
      <w:pPr>
        <w:pStyle w:val="Akapitzlist"/>
        <w:numPr>
          <w:ilvl w:val="0"/>
          <w:numId w:val="11"/>
        </w:numPr>
        <w:tabs>
          <w:tab w:val="left" w:pos="996"/>
          <w:tab w:val="left" w:pos="997"/>
        </w:tabs>
        <w:spacing w:before="125" w:line="232" w:lineRule="auto"/>
        <w:ind w:right="297"/>
      </w:pPr>
      <w:r>
        <w:t>dołek powinien mieć odpowiednią wielkość, by przy sadzeniu nie zawijał się system korzeniowy,</w:t>
      </w:r>
    </w:p>
    <w:p w14:paraId="673F169F" w14:textId="77777777" w:rsidR="00A40DAE" w:rsidRDefault="00836025">
      <w:pPr>
        <w:pStyle w:val="Akapitzlist"/>
        <w:numPr>
          <w:ilvl w:val="0"/>
          <w:numId w:val="11"/>
        </w:numPr>
        <w:tabs>
          <w:tab w:val="left" w:pos="996"/>
          <w:tab w:val="left" w:pos="997"/>
        </w:tabs>
        <w:spacing w:line="268" w:lineRule="exact"/>
        <w:ind w:hanging="361"/>
      </w:pPr>
      <w:r>
        <w:t>korzenie umieszczone w dołku powinny być proste i swobodnie spadać do dna</w:t>
      </w:r>
      <w:r>
        <w:rPr>
          <w:spacing w:val="-15"/>
        </w:rPr>
        <w:t xml:space="preserve"> </w:t>
      </w:r>
      <w:r>
        <w:t>dołka,</w:t>
      </w:r>
    </w:p>
    <w:p w14:paraId="7A53CB84" w14:textId="77777777" w:rsidR="00A40DAE" w:rsidRDefault="00A40DAE">
      <w:pPr>
        <w:spacing w:line="268" w:lineRule="exact"/>
        <w:sectPr w:rsidR="00A40DAE">
          <w:pgSz w:w="11910" w:h="16840"/>
          <w:pgMar w:top="1320" w:right="980" w:bottom="280" w:left="1140" w:header="708" w:footer="708" w:gutter="0"/>
          <w:cols w:space="708"/>
        </w:sectPr>
      </w:pPr>
    </w:p>
    <w:p w14:paraId="7BB38D85" w14:textId="77777777" w:rsidR="00A40DAE" w:rsidRDefault="00836025">
      <w:pPr>
        <w:pStyle w:val="Akapitzlist"/>
        <w:numPr>
          <w:ilvl w:val="0"/>
          <w:numId w:val="11"/>
        </w:numPr>
        <w:tabs>
          <w:tab w:val="left" w:pos="997"/>
        </w:tabs>
        <w:spacing w:before="79" w:line="237" w:lineRule="auto"/>
        <w:ind w:right="289"/>
        <w:jc w:val="both"/>
      </w:pPr>
      <w:r>
        <w:lastRenderedPageBreak/>
        <w:t>sadzonki należy umieścić w dołku pionowo w jego centralnej części; nie można przykładać sadzonki</w:t>
      </w:r>
      <w:r>
        <w:rPr>
          <w:spacing w:val="-8"/>
        </w:rPr>
        <w:t xml:space="preserve"> </w:t>
      </w:r>
      <w:r>
        <w:t>do</w:t>
      </w:r>
      <w:r>
        <w:rPr>
          <w:spacing w:val="-7"/>
        </w:rPr>
        <w:t xml:space="preserve"> </w:t>
      </w:r>
      <w:r>
        <w:t>ściany</w:t>
      </w:r>
      <w:r>
        <w:rPr>
          <w:spacing w:val="-9"/>
        </w:rPr>
        <w:t xml:space="preserve"> </w:t>
      </w:r>
      <w:r>
        <w:t>dołka,</w:t>
      </w:r>
      <w:r>
        <w:rPr>
          <w:spacing w:val="-8"/>
        </w:rPr>
        <w:t xml:space="preserve"> </w:t>
      </w:r>
      <w:r>
        <w:t>przykrywać</w:t>
      </w:r>
      <w:r>
        <w:rPr>
          <w:spacing w:val="-7"/>
        </w:rPr>
        <w:t xml:space="preserve"> </w:t>
      </w:r>
      <w:r>
        <w:t>ziemią</w:t>
      </w:r>
      <w:r>
        <w:rPr>
          <w:spacing w:val="-9"/>
        </w:rPr>
        <w:t xml:space="preserve"> </w:t>
      </w:r>
      <w:r>
        <w:t>do</w:t>
      </w:r>
      <w:r>
        <w:rPr>
          <w:spacing w:val="-7"/>
        </w:rPr>
        <w:t xml:space="preserve"> </w:t>
      </w:r>
      <w:r>
        <w:t>wysokości</w:t>
      </w:r>
      <w:r>
        <w:rPr>
          <w:spacing w:val="-7"/>
        </w:rPr>
        <w:t xml:space="preserve"> </w:t>
      </w:r>
      <w:r>
        <w:t>2-3</w:t>
      </w:r>
      <w:r>
        <w:rPr>
          <w:spacing w:val="-8"/>
        </w:rPr>
        <w:t xml:space="preserve"> </w:t>
      </w:r>
      <w:r>
        <w:t>cm</w:t>
      </w:r>
      <w:r>
        <w:rPr>
          <w:spacing w:val="-7"/>
        </w:rPr>
        <w:t xml:space="preserve"> </w:t>
      </w:r>
      <w:r>
        <w:t>ponad</w:t>
      </w:r>
      <w:r>
        <w:rPr>
          <w:spacing w:val="-9"/>
        </w:rPr>
        <w:t xml:space="preserve"> </w:t>
      </w:r>
      <w:r>
        <w:t>szyję</w:t>
      </w:r>
      <w:r>
        <w:rPr>
          <w:spacing w:val="-7"/>
        </w:rPr>
        <w:t xml:space="preserve"> </w:t>
      </w:r>
      <w:r>
        <w:t>korzeniową gatunki liściaste oraz do poziomu w jakim rosły na szkółce gatunki</w:t>
      </w:r>
      <w:r>
        <w:rPr>
          <w:spacing w:val="-8"/>
        </w:rPr>
        <w:t xml:space="preserve"> </w:t>
      </w:r>
      <w:r>
        <w:t>iglaste,</w:t>
      </w:r>
    </w:p>
    <w:p w14:paraId="32493036" w14:textId="77777777" w:rsidR="00A40DAE" w:rsidRDefault="00836025">
      <w:pPr>
        <w:pStyle w:val="Akapitzlist"/>
        <w:numPr>
          <w:ilvl w:val="0"/>
          <w:numId w:val="11"/>
        </w:numPr>
        <w:tabs>
          <w:tab w:val="left" w:pos="997"/>
        </w:tabs>
        <w:spacing w:before="3" w:line="232" w:lineRule="auto"/>
        <w:ind w:right="292"/>
        <w:jc w:val="both"/>
      </w:pPr>
      <w:r>
        <w:t>po właściwym umieszczeniu sadzonki, korzenie należy stopniowo zasypywać glebą mineralną,</w:t>
      </w:r>
    </w:p>
    <w:p w14:paraId="3CCB5C10" w14:textId="77777777" w:rsidR="00A40DAE" w:rsidRDefault="00836025">
      <w:pPr>
        <w:pStyle w:val="Akapitzlist"/>
        <w:numPr>
          <w:ilvl w:val="0"/>
          <w:numId w:val="11"/>
        </w:numPr>
        <w:tabs>
          <w:tab w:val="left" w:pos="997"/>
        </w:tabs>
        <w:spacing w:line="263" w:lineRule="exact"/>
        <w:ind w:hanging="361"/>
        <w:jc w:val="both"/>
      </w:pPr>
      <w:r>
        <w:t>glebę wokół sadzonek należy udeptać nie pozostawiając</w:t>
      </w:r>
      <w:r>
        <w:rPr>
          <w:spacing w:val="-6"/>
        </w:rPr>
        <w:t xml:space="preserve"> </w:t>
      </w:r>
      <w:r>
        <w:t>zagłębień,</w:t>
      </w:r>
    </w:p>
    <w:p w14:paraId="6097A07C" w14:textId="77777777" w:rsidR="00A40DAE" w:rsidRDefault="00836025">
      <w:pPr>
        <w:pStyle w:val="Akapitzlist"/>
        <w:numPr>
          <w:ilvl w:val="0"/>
          <w:numId w:val="11"/>
        </w:numPr>
        <w:tabs>
          <w:tab w:val="left" w:pos="997"/>
        </w:tabs>
        <w:spacing w:line="235" w:lineRule="auto"/>
        <w:ind w:right="288"/>
        <w:jc w:val="both"/>
      </w:pPr>
      <w:r>
        <w:t>więźba i rozmieszczenie sadzonek wprowadzanych na uprawy leśne zostaną określone w przekazanych Wykonawcy zleceniach i szkicach odnowieniowych. Rozmieszczenie gatunków</w:t>
      </w:r>
      <w:r>
        <w:rPr>
          <w:spacing w:val="-9"/>
        </w:rPr>
        <w:t xml:space="preserve"> </w:t>
      </w:r>
      <w:r>
        <w:t>domieszkowych</w:t>
      </w:r>
      <w:r>
        <w:rPr>
          <w:spacing w:val="-8"/>
        </w:rPr>
        <w:t xml:space="preserve"> </w:t>
      </w:r>
      <w:r>
        <w:t>na</w:t>
      </w:r>
      <w:r>
        <w:rPr>
          <w:spacing w:val="-9"/>
        </w:rPr>
        <w:t xml:space="preserve"> </w:t>
      </w:r>
      <w:r>
        <w:t>uprawie</w:t>
      </w:r>
      <w:r>
        <w:rPr>
          <w:spacing w:val="-8"/>
        </w:rPr>
        <w:t xml:space="preserve"> </w:t>
      </w:r>
      <w:r>
        <w:t>zostanie</w:t>
      </w:r>
      <w:r>
        <w:rPr>
          <w:spacing w:val="-8"/>
        </w:rPr>
        <w:t xml:space="preserve"> </w:t>
      </w:r>
      <w:r>
        <w:t>oznaczone</w:t>
      </w:r>
      <w:r>
        <w:rPr>
          <w:spacing w:val="-9"/>
        </w:rPr>
        <w:t xml:space="preserve"> </w:t>
      </w:r>
      <w:r>
        <w:t>w</w:t>
      </w:r>
      <w:r>
        <w:rPr>
          <w:spacing w:val="-9"/>
        </w:rPr>
        <w:t xml:space="preserve"> </w:t>
      </w:r>
      <w:r>
        <w:t>terenie</w:t>
      </w:r>
      <w:r>
        <w:rPr>
          <w:spacing w:val="-8"/>
        </w:rPr>
        <w:t xml:space="preserve"> </w:t>
      </w:r>
      <w:r>
        <w:t>przez</w:t>
      </w:r>
      <w:r>
        <w:rPr>
          <w:spacing w:val="-8"/>
        </w:rPr>
        <w:t xml:space="preserve"> </w:t>
      </w:r>
      <w:r>
        <w:t>Zamawiającego.</w:t>
      </w:r>
    </w:p>
    <w:p w14:paraId="33F4AA9C" w14:textId="77777777" w:rsidR="00A40DAE" w:rsidRDefault="00836025">
      <w:pPr>
        <w:pStyle w:val="Akapitzlist"/>
        <w:numPr>
          <w:ilvl w:val="0"/>
          <w:numId w:val="11"/>
        </w:numPr>
        <w:tabs>
          <w:tab w:val="left" w:pos="997"/>
        </w:tabs>
        <w:ind w:hanging="361"/>
        <w:jc w:val="both"/>
      </w:pPr>
      <w:r>
        <w:t>materiał sadzeniowy zapewnia</w:t>
      </w:r>
      <w:r>
        <w:rPr>
          <w:spacing w:val="-3"/>
        </w:rPr>
        <w:t xml:space="preserve"> </w:t>
      </w:r>
      <w:r>
        <w:t>Zamawiający.</w:t>
      </w:r>
    </w:p>
    <w:p w14:paraId="4C41FC49" w14:textId="77777777" w:rsidR="00A40DAE" w:rsidRDefault="00836025">
      <w:pPr>
        <w:pStyle w:val="Nagwek1"/>
        <w:spacing w:before="110"/>
        <w:jc w:val="both"/>
      </w:pPr>
      <w:r>
        <w:t>Procedura odbioru:</w:t>
      </w:r>
    </w:p>
    <w:p w14:paraId="1A785FA7" w14:textId="77777777" w:rsidR="00A40DAE" w:rsidRDefault="00836025">
      <w:pPr>
        <w:pStyle w:val="Akapitzlist"/>
        <w:numPr>
          <w:ilvl w:val="0"/>
          <w:numId w:val="11"/>
        </w:numPr>
        <w:tabs>
          <w:tab w:val="left" w:pos="997"/>
        </w:tabs>
        <w:spacing w:before="119"/>
        <w:ind w:right="290"/>
        <w:jc w:val="both"/>
      </w:pPr>
      <w:r>
        <w:t>odbiór</w:t>
      </w:r>
      <w:r>
        <w:rPr>
          <w:spacing w:val="-16"/>
        </w:rPr>
        <w:t xml:space="preserve"> </w:t>
      </w:r>
      <w:r>
        <w:t>prac</w:t>
      </w:r>
      <w:r>
        <w:rPr>
          <w:spacing w:val="-15"/>
        </w:rPr>
        <w:t xml:space="preserve"> </w:t>
      </w:r>
      <w:r>
        <w:t>nastąpi</w:t>
      </w:r>
      <w:r>
        <w:rPr>
          <w:spacing w:val="-13"/>
        </w:rPr>
        <w:t xml:space="preserve"> </w:t>
      </w:r>
      <w:r>
        <w:t>poprzez</w:t>
      </w:r>
      <w:r>
        <w:rPr>
          <w:spacing w:val="-13"/>
        </w:rPr>
        <w:t xml:space="preserve"> </w:t>
      </w:r>
      <w:r>
        <w:t>dokonanie</w:t>
      </w:r>
      <w:r>
        <w:rPr>
          <w:spacing w:val="-15"/>
        </w:rPr>
        <w:t xml:space="preserve"> </w:t>
      </w:r>
      <w:r>
        <w:t>weryfikacji</w:t>
      </w:r>
      <w:r>
        <w:rPr>
          <w:spacing w:val="-17"/>
        </w:rPr>
        <w:t xml:space="preserve"> </w:t>
      </w:r>
      <w:r>
        <w:t>wykonania</w:t>
      </w:r>
      <w:r>
        <w:rPr>
          <w:spacing w:val="-13"/>
        </w:rPr>
        <w:t xml:space="preserve"> </w:t>
      </w:r>
      <w:r>
        <w:t>zgodności</w:t>
      </w:r>
      <w:r>
        <w:rPr>
          <w:spacing w:val="-15"/>
        </w:rPr>
        <w:t xml:space="preserve"> </w:t>
      </w:r>
      <w:r>
        <w:t>sadzenia</w:t>
      </w:r>
      <w:r>
        <w:rPr>
          <w:spacing w:val="-15"/>
        </w:rPr>
        <w:t xml:space="preserve"> </w:t>
      </w:r>
      <w:r>
        <w:t>z</w:t>
      </w:r>
      <w:r>
        <w:rPr>
          <w:spacing w:val="-13"/>
        </w:rPr>
        <w:t xml:space="preserve"> </w:t>
      </w:r>
      <w:r>
        <w:t>opisem czynności i zleceniem oraz pomiar powierzchni, na której wprowadzono poszczególne rodzaje sadzonek (np. przy pomocy: dalmierza, taśmy mierniczej, GPS, itp). Ilość sadzonek zostanie określona na podstawie zmierzonej powierzchni, na której wprowadzono poszczególne</w:t>
      </w:r>
      <w:r>
        <w:rPr>
          <w:spacing w:val="-9"/>
        </w:rPr>
        <w:t xml:space="preserve"> </w:t>
      </w:r>
      <w:r>
        <w:t>rodzaje</w:t>
      </w:r>
      <w:r>
        <w:rPr>
          <w:spacing w:val="-9"/>
        </w:rPr>
        <w:t xml:space="preserve"> </w:t>
      </w:r>
      <w:r>
        <w:t>sadzonek</w:t>
      </w:r>
      <w:r>
        <w:rPr>
          <w:spacing w:val="-9"/>
        </w:rPr>
        <w:t xml:space="preserve"> </w:t>
      </w:r>
      <w:r>
        <w:t>i</w:t>
      </w:r>
      <w:r>
        <w:rPr>
          <w:spacing w:val="-8"/>
        </w:rPr>
        <w:t xml:space="preserve"> </w:t>
      </w:r>
      <w:r>
        <w:t>więźby</w:t>
      </w:r>
      <w:r>
        <w:rPr>
          <w:spacing w:val="-10"/>
        </w:rPr>
        <w:t xml:space="preserve"> </w:t>
      </w:r>
      <w:r>
        <w:t>ich</w:t>
      </w:r>
      <w:r>
        <w:rPr>
          <w:spacing w:val="-7"/>
        </w:rPr>
        <w:t xml:space="preserve"> </w:t>
      </w:r>
      <w:r>
        <w:t>wprowadzenia.</w:t>
      </w:r>
      <w:r>
        <w:rPr>
          <w:spacing w:val="-8"/>
        </w:rPr>
        <w:t xml:space="preserve"> </w:t>
      </w:r>
      <w:r>
        <w:t>Powierzchnia</w:t>
      </w:r>
      <w:r>
        <w:rPr>
          <w:spacing w:val="-9"/>
        </w:rPr>
        <w:t xml:space="preserve"> </w:t>
      </w:r>
      <w:r>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Pr>
          <w:spacing w:val="-13"/>
        </w:rPr>
        <w:t xml:space="preserve"> </w:t>
      </w:r>
      <w:r>
        <w:t>jej</w:t>
      </w:r>
      <w:r>
        <w:rPr>
          <w:spacing w:val="-12"/>
        </w:rPr>
        <w:t xml:space="preserve"> </w:t>
      </w:r>
      <w:r>
        <w:t>utrzymania</w:t>
      </w:r>
      <w:r>
        <w:rPr>
          <w:spacing w:val="-15"/>
        </w:rPr>
        <w:t xml:space="preserve"> </w:t>
      </w:r>
      <w:r>
        <w:t>z</w:t>
      </w:r>
      <w:r>
        <w:rPr>
          <w:spacing w:val="-12"/>
        </w:rPr>
        <w:t xml:space="preserve"> </w:t>
      </w:r>
      <w:r>
        <w:t>przyczyn</w:t>
      </w:r>
      <w:r>
        <w:rPr>
          <w:spacing w:val="-14"/>
        </w:rPr>
        <w:t xml:space="preserve"> </w:t>
      </w:r>
      <w:r>
        <w:t>obiektywnych</w:t>
      </w:r>
      <w:r>
        <w:rPr>
          <w:spacing w:val="-12"/>
        </w:rPr>
        <w:t xml:space="preserve"> </w:t>
      </w:r>
      <w:r>
        <w:t>np.</w:t>
      </w:r>
      <w:r>
        <w:rPr>
          <w:spacing w:val="-13"/>
        </w:rPr>
        <w:t xml:space="preserve"> </w:t>
      </w:r>
      <w:r>
        <w:t>lokalizacja</w:t>
      </w:r>
      <w:r>
        <w:rPr>
          <w:spacing w:val="-12"/>
        </w:rPr>
        <w:t xml:space="preserve"> </w:t>
      </w:r>
      <w:r>
        <w:t>pni,</w:t>
      </w:r>
      <w:r>
        <w:rPr>
          <w:spacing w:val="-12"/>
        </w:rPr>
        <w:t xml:space="preserve"> </w:t>
      </w:r>
      <w:r>
        <w:t>lokalne</w:t>
      </w:r>
      <w:r>
        <w:rPr>
          <w:spacing w:val="-15"/>
        </w:rPr>
        <w:t xml:space="preserve"> </w:t>
      </w:r>
      <w:r>
        <w:t>zabagnienia itp.).</w:t>
      </w:r>
      <w:r>
        <w:rPr>
          <w:spacing w:val="-11"/>
        </w:rPr>
        <w:t xml:space="preserve"> </w:t>
      </w:r>
      <w:r>
        <w:t>Wyjątek</w:t>
      </w:r>
      <w:r>
        <w:rPr>
          <w:spacing w:val="-10"/>
        </w:rPr>
        <w:t xml:space="preserve"> </w:t>
      </w:r>
      <w:r>
        <w:t>od</w:t>
      </w:r>
      <w:r>
        <w:rPr>
          <w:spacing w:val="-11"/>
        </w:rPr>
        <w:t xml:space="preserve"> </w:t>
      </w:r>
      <w:r>
        <w:t>tej</w:t>
      </w:r>
      <w:r>
        <w:rPr>
          <w:spacing w:val="-11"/>
        </w:rPr>
        <w:t xml:space="preserve"> </w:t>
      </w:r>
      <w:r>
        <w:t>zasady</w:t>
      </w:r>
      <w:r>
        <w:rPr>
          <w:spacing w:val="-12"/>
        </w:rPr>
        <w:t xml:space="preserve"> </w:t>
      </w:r>
      <w:r>
        <w:t>stanowią</w:t>
      </w:r>
      <w:r>
        <w:rPr>
          <w:spacing w:val="-12"/>
        </w:rPr>
        <w:t xml:space="preserve"> </w:t>
      </w:r>
      <w:r>
        <w:t>sadzonki</w:t>
      </w:r>
      <w:r>
        <w:rPr>
          <w:spacing w:val="-10"/>
        </w:rPr>
        <w:t xml:space="preserve"> </w:t>
      </w:r>
      <w:r>
        <w:t>wprowadzane</w:t>
      </w:r>
      <w:r>
        <w:rPr>
          <w:spacing w:val="-11"/>
        </w:rPr>
        <w:t xml:space="preserve"> </w:t>
      </w:r>
      <w:r>
        <w:t>jednostkowo</w:t>
      </w:r>
      <w:r>
        <w:rPr>
          <w:spacing w:val="-11"/>
        </w:rPr>
        <w:t xml:space="preserve"> </w:t>
      </w:r>
      <w:r>
        <w:t>i</w:t>
      </w:r>
      <w:r>
        <w:rPr>
          <w:spacing w:val="-9"/>
        </w:rPr>
        <w:t xml:space="preserve"> </w:t>
      </w:r>
      <w:r>
        <w:t>grupowo,</w:t>
      </w:r>
      <w:r>
        <w:rPr>
          <w:spacing w:val="-11"/>
        </w:rPr>
        <w:t xml:space="preserve"> </w:t>
      </w:r>
      <w:r>
        <w:t>które zostaną policzone</w:t>
      </w:r>
      <w:r>
        <w:rPr>
          <w:spacing w:val="-2"/>
        </w:rPr>
        <w:t xml:space="preserve"> </w:t>
      </w:r>
      <w:r>
        <w:t>posztucznie.</w:t>
      </w:r>
    </w:p>
    <w:p w14:paraId="16FA490F" w14:textId="77777777" w:rsidR="00A40DAE" w:rsidRDefault="00836025">
      <w:pPr>
        <w:spacing w:before="112"/>
        <w:ind w:left="984"/>
        <w:jc w:val="both"/>
        <w:rPr>
          <w:i/>
        </w:rPr>
      </w:pPr>
      <w:r>
        <w:rPr>
          <w:i/>
        </w:rPr>
        <w:t>(rozliczenie z dokładnością do dwóch miejsc po przecinku)</w:t>
      </w:r>
    </w:p>
    <w:p w14:paraId="76BA258F" w14:textId="77777777" w:rsidR="00A40DAE" w:rsidRDefault="00A40DAE">
      <w:pPr>
        <w:pStyle w:val="Tekstpodstawowy"/>
        <w:spacing w:before="9"/>
        <w:ind w:left="0" w:firstLine="0"/>
        <w:rPr>
          <w:i/>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6"/>
        <w:gridCol w:w="1472"/>
      </w:tblGrid>
      <w:tr w:rsidR="00A40DAE" w14:paraId="2EA7C920" w14:textId="77777777">
        <w:trPr>
          <w:trHeight w:val="1014"/>
        </w:trPr>
        <w:tc>
          <w:tcPr>
            <w:tcW w:w="670" w:type="dxa"/>
          </w:tcPr>
          <w:p w14:paraId="5E3FE0A6" w14:textId="77777777" w:rsidR="00A40DAE" w:rsidRDefault="00836025">
            <w:pPr>
              <w:pStyle w:val="TableParagraph"/>
              <w:ind w:left="129" w:right="120"/>
              <w:jc w:val="center"/>
              <w:rPr>
                <w:b/>
                <w:i/>
              </w:rPr>
            </w:pPr>
            <w:r>
              <w:rPr>
                <w:b/>
                <w:i/>
              </w:rPr>
              <w:t>Nr</w:t>
            </w:r>
          </w:p>
        </w:tc>
        <w:tc>
          <w:tcPr>
            <w:tcW w:w="1794" w:type="dxa"/>
          </w:tcPr>
          <w:p w14:paraId="539A2A54" w14:textId="77777777" w:rsidR="00A40DAE" w:rsidRDefault="00836025">
            <w:pPr>
              <w:pStyle w:val="TableParagraph"/>
              <w:ind w:left="104" w:right="270"/>
              <w:rPr>
                <w:b/>
                <w:i/>
              </w:rPr>
            </w:pPr>
            <w:r>
              <w:rPr>
                <w:b/>
                <w:i/>
              </w:rPr>
              <w:t>Kod czynności do rozliczenia</w:t>
            </w:r>
          </w:p>
        </w:tc>
        <w:tc>
          <w:tcPr>
            <w:tcW w:w="1705" w:type="dxa"/>
          </w:tcPr>
          <w:p w14:paraId="5C56B32D" w14:textId="77777777" w:rsidR="00A40DAE" w:rsidRDefault="00836025">
            <w:pPr>
              <w:pStyle w:val="TableParagraph"/>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524BD50" w14:textId="77777777" w:rsidR="00A40DAE" w:rsidRDefault="00836025">
            <w:pPr>
              <w:pStyle w:val="TableParagraph"/>
              <w:spacing w:before="0"/>
              <w:ind w:left="0" w:right="95"/>
              <w:jc w:val="right"/>
              <w:rPr>
                <w:b/>
                <w:i/>
              </w:rPr>
            </w:pPr>
            <w:r>
              <w:rPr>
                <w:b/>
                <w:i/>
                <w:spacing w:val="-1"/>
              </w:rPr>
              <w:t>wyceny</w:t>
            </w:r>
          </w:p>
        </w:tc>
        <w:tc>
          <w:tcPr>
            <w:tcW w:w="3856" w:type="dxa"/>
          </w:tcPr>
          <w:p w14:paraId="6D7F521E" w14:textId="77777777" w:rsidR="00A40DAE" w:rsidRDefault="00836025">
            <w:pPr>
              <w:pStyle w:val="TableParagraph"/>
              <w:ind w:left="103"/>
              <w:rPr>
                <w:b/>
                <w:i/>
              </w:rPr>
            </w:pPr>
            <w:r>
              <w:rPr>
                <w:b/>
                <w:i/>
              </w:rPr>
              <w:t>Opis kodu czynności</w:t>
            </w:r>
          </w:p>
        </w:tc>
        <w:tc>
          <w:tcPr>
            <w:tcW w:w="1472" w:type="dxa"/>
          </w:tcPr>
          <w:p w14:paraId="487E419C" w14:textId="77777777" w:rsidR="00A40DAE" w:rsidRDefault="00836025">
            <w:pPr>
              <w:pStyle w:val="TableParagraph"/>
              <w:ind w:left="105" w:right="360"/>
              <w:rPr>
                <w:b/>
                <w:i/>
              </w:rPr>
            </w:pPr>
            <w:r>
              <w:rPr>
                <w:b/>
                <w:i/>
              </w:rPr>
              <w:t>Jednostka miary</w:t>
            </w:r>
          </w:p>
        </w:tc>
      </w:tr>
      <w:tr w:rsidR="00A40DAE" w14:paraId="281CB696" w14:textId="77777777">
        <w:trPr>
          <w:trHeight w:val="623"/>
        </w:trPr>
        <w:tc>
          <w:tcPr>
            <w:tcW w:w="670" w:type="dxa"/>
          </w:tcPr>
          <w:p w14:paraId="75DBA717" w14:textId="77777777" w:rsidR="00A40DAE" w:rsidRDefault="00836025">
            <w:pPr>
              <w:pStyle w:val="TableParagraph"/>
              <w:ind w:left="129" w:right="120"/>
              <w:jc w:val="center"/>
            </w:pPr>
            <w:r>
              <w:t>101</w:t>
            </w:r>
          </w:p>
        </w:tc>
        <w:tc>
          <w:tcPr>
            <w:tcW w:w="1794" w:type="dxa"/>
          </w:tcPr>
          <w:p w14:paraId="06A60EBA" w14:textId="77777777" w:rsidR="00A40DAE" w:rsidRDefault="00836025">
            <w:pPr>
              <w:pStyle w:val="TableParagraph"/>
              <w:ind w:left="104"/>
            </w:pPr>
            <w:r>
              <w:t>SIEW-RCP</w:t>
            </w:r>
          </w:p>
        </w:tc>
        <w:tc>
          <w:tcPr>
            <w:tcW w:w="1705" w:type="dxa"/>
          </w:tcPr>
          <w:p w14:paraId="2B8FA24E" w14:textId="77777777" w:rsidR="00A40DAE" w:rsidRDefault="00836025">
            <w:pPr>
              <w:pStyle w:val="TableParagraph"/>
            </w:pPr>
            <w:r>
              <w:t>SIEW-RCP</w:t>
            </w:r>
          </w:p>
        </w:tc>
        <w:tc>
          <w:tcPr>
            <w:tcW w:w="3856" w:type="dxa"/>
          </w:tcPr>
          <w:p w14:paraId="40524EAC" w14:textId="77777777" w:rsidR="00A40DAE" w:rsidRDefault="00836025">
            <w:pPr>
              <w:pStyle w:val="TableParagraph"/>
              <w:ind w:left="103"/>
            </w:pPr>
            <w:r>
              <w:t>Siew ciągły, przerywany lub kupkowy</w:t>
            </w:r>
          </w:p>
        </w:tc>
        <w:tc>
          <w:tcPr>
            <w:tcW w:w="1472" w:type="dxa"/>
          </w:tcPr>
          <w:p w14:paraId="30A0E923" w14:textId="77777777" w:rsidR="00A40DAE" w:rsidRDefault="00836025">
            <w:pPr>
              <w:pStyle w:val="TableParagraph"/>
              <w:ind w:left="438"/>
            </w:pPr>
            <w:r>
              <w:t>KMTR</w:t>
            </w:r>
          </w:p>
        </w:tc>
      </w:tr>
    </w:tbl>
    <w:p w14:paraId="70956E48" w14:textId="77777777" w:rsidR="00A40DAE" w:rsidRDefault="00836025">
      <w:pPr>
        <w:pStyle w:val="Nagwek1"/>
      </w:pPr>
      <w:r>
        <w:t>Standard technologii prac obejmuje:</w:t>
      </w:r>
    </w:p>
    <w:p w14:paraId="2FB4BF89" w14:textId="77777777" w:rsidR="00A40DAE" w:rsidRDefault="00836025">
      <w:pPr>
        <w:pStyle w:val="Akapitzlist"/>
        <w:numPr>
          <w:ilvl w:val="1"/>
          <w:numId w:val="16"/>
        </w:numPr>
        <w:tabs>
          <w:tab w:val="left" w:pos="996"/>
          <w:tab w:val="left" w:pos="997"/>
        </w:tabs>
        <w:spacing w:before="122" w:line="269" w:lineRule="exact"/>
        <w:ind w:hanging="361"/>
      </w:pPr>
      <w:r>
        <w:t>zaprawianie i doniesienie</w:t>
      </w:r>
      <w:r>
        <w:rPr>
          <w:spacing w:val="-6"/>
        </w:rPr>
        <w:t xml:space="preserve"> </w:t>
      </w:r>
      <w:r>
        <w:t>nasion,</w:t>
      </w:r>
    </w:p>
    <w:p w14:paraId="4424BC84" w14:textId="77777777" w:rsidR="00A40DAE" w:rsidRDefault="00836025">
      <w:pPr>
        <w:pStyle w:val="Akapitzlist"/>
        <w:numPr>
          <w:ilvl w:val="1"/>
          <w:numId w:val="16"/>
        </w:numPr>
        <w:tabs>
          <w:tab w:val="left" w:pos="996"/>
          <w:tab w:val="left" w:pos="997"/>
        </w:tabs>
        <w:spacing w:line="269" w:lineRule="exact"/>
        <w:ind w:hanging="361"/>
      </w:pPr>
      <w:r>
        <w:t>ustawienie siewnika ręcznego pod nadzorem pracownika</w:t>
      </w:r>
      <w:r>
        <w:rPr>
          <w:spacing w:val="-6"/>
        </w:rPr>
        <w:t xml:space="preserve"> </w:t>
      </w:r>
      <w:r>
        <w:t>zamawiającego,</w:t>
      </w:r>
    </w:p>
    <w:p w14:paraId="5060F44F" w14:textId="77777777" w:rsidR="00A40DAE" w:rsidRDefault="00836025">
      <w:pPr>
        <w:pStyle w:val="Akapitzlist"/>
        <w:numPr>
          <w:ilvl w:val="1"/>
          <w:numId w:val="16"/>
        </w:numPr>
        <w:tabs>
          <w:tab w:val="left" w:pos="996"/>
          <w:tab w:val="left" w:pos="997"/>
        </w:tabs>
        <w:spacing w:before="1"/>
        <w:ind w:right="293"/>
      </w:pPr>
      <w:r>
        <w:t>wykonanie rowków siewnych, ręczne uprzątnięcie (grabienie) rzędów z pozostałości drzewnych (drobne gałązki) w miejscu siewu na szerokość ok 10 cm</w:t>
      </w:r>
      <w:r>
        <w:rPr>
          <w:spacing w:val="-9"/>
        </w:rPr>
        <w:t xml:space="preserve"> </w:t>
      </w:r>
      <w:r>
        <w:t>pasa,</w:t>
      </w:r>
    </w:p>
    <w:p w14:paraId="32896B2B" w14:textId="77777777" w:rsidR="00A40DAE" w:rsidRDefault="00836025">
      <w:pPr>
        <w:pStyle w:val="Akapitzlist"/>
        <w:numPr>
          <w:ilvl w:val="1"/>
          <w:numId w:val="16"/>
        </w:numPr>
        <w:tabs>
          <w:tab w:val="left" w:pos="996"/>
          <w:tab w:val="left" w:pos="997"/>
        </w:tabs>
        <w:ind w:right="293"/>
      </w:pPr>
      <w:r>
        <w:t>siew</w:t>
      </w:r>
      <w:r>
        <w:rPr>
          <w:spacing w:val="-13"/>
        </w:rPr>
        <w:t xml:space="preserve"> </w:t>
      </w:r>
      <w:r>
        <w:t>siewnikiem</w:t>
      </w:r>
      <w:r>
        <w:rPr>
          <w:spacing w:val="-9"/>
        </w:rPr>
        <w:t xml:space="preserve"> </w:t>
      </w:r>
      <w:r>
        <w:t>ręcznym</w:t>
      </w:r>
      <w:r>
        <w:rPr>
          <w:spacing w:val="-14"/>
        </w:rPr>
        <w:t xml:space="preserve"> </w:t>
      </w:r>
      <w:r>
        <w:t>w</w:t>
      </w:r>
      <w:r>
        <w:rPr>
          <w:spacing w:val="-11"/>
        </w:rPr>
        <w:t xml:space="preserve"> </w:t>
      </w:r>
      <w:r>
        <w:t>zależności</w:t>
      </w:r>
      <w:r>
        <w:rPr>
          <w:spacing w:val="-11"/>
        </w:rPr>
        <w:t xml:space="preserve"> </w:t>
      </w:r>
      <w:r>
        <w:t>od</w:t>
      </w:r>
      <w:r>
        <w:rPr>
          <w:spacing w:val="-10"/>
        </w:rPr>
        <w:t xml:space="preserve"> </w:t>
      </w:r>
      <w:r>
        <w:t>potrzeb</w:t>
      </w:r>
      <w:r>
        <w:rPr>
          <w:spacing w:val="-10"/>
        </w:rPr>
        <w:t xml:space="preserve"> </w:t>
      </w:r>
      <w:r>
        <w:t>siew</w:t>
      </w:r>
      <w:r>
        <w:rPr>
          <w:spacing w:val="-10"/>
        </w:rPr>
        <w:t xml:space="preserve"> </w:t>
      </w:r>
      <w:r>
        <w:t>ciągły,</w:t>
      </w:r>
      <w:r>
        <w:rPr>
          <w:spacing w:val="-10"/>
        </w:rPr>
        <w:t xml:space="preserve"> </w:t>
      </w:r>
      <w:r>
        <w:t>przerywany</w:t>
      </w:r>
      <w:r>
        <w:rPr>
          <w:spacing w:val="-11"/>
        </w:rPr>
        <w:t xml:space="preserve"> </w:t>
      </w:r>
      <w:r>
        <w:t>lub</w:t>
      </w:r>
      <w:r>
        <w:rPr>
          <w:spacing w:val="-12"/>
        </w:rPr>
        <w:t xml:space="preserve"> </w:t>
      </w:r>
      <w:r>
        <w:t>kupkowy</w:t>
      </w:r>
      <w:r>
        <w:rPr>
          <w:spacing w:val="-11"/>
        </w:rPr>
        <w:t xml:space="preserve"> </w:t>
      </w:r>
      <w:r>
        <w:t>na pasach,</w:t>
      </w:r>
    </w:p>
    <w:p w14:paraId="5CE11CBF" w14:textId="77777777" w:rsidR="00A40DAE" w:rsidRDefault="00836025">
      <w:pPr>
        <w:pStyle w:val="Akapitzlist"/>
        <w:numPr>
          <w:ilvl w:val="1"/>
          <w:numId w:val="16"/>
        </w:numPr>
        <w:tabs>
          <w:tab w:val="left" w:pos="996"/>
          <w:tab w:val="left" w:pos="997"/>
        </w:tabs>
        <w:ind w:hanging="361"/>
      </w:pPr>
      <w:r>
        <w:t>bieżąca kontrola wylotu nasion z siewnika (czynność wykonywana podczas</w:t>
      </w:r>
      <w:r>
        <w:rPr>
          <w:spacing w:val="-7"/>
        </w:rPr>
        <w:t xml:space="preserve"> </w:t>
      </w:r>
      <w:r>
        <w:t>siewu).</w:t>
      </w:r>
    </w:p>
    <w:p w14:paraId="4318BA35" w14:textId="77777777" w:rsidR="00A40DAE" w:rsidRDefault="00836025">
      <w:pPr>
        <w:pStyle w:val="Nagwek1"/>
      </w:pPr>
      <w:r>
        <w:t>Uwagi:</w:t>
      </w:r>
    </w:p>
    <w:p w14:paraId="26AC4F88" w14:textId="77777777" w:rsidR="00A40DAE" w:rsidRDefault="00836025">
      <w:pPr>
        <w:pStyle w:val="Akapitzlist"/>
        <w:numPr>
          <w:ilvl w:val="2"/>
          <w:numId w:val="16"/>
        </w:numPr>
        <w:tabs>
          <w:tab w:val="left" w:pos="1308"/>
          <w:tab w:val="left" w:pos="1309"/>
        </w:tabs>
        <w:spacing w:before="122" w:line="257" w:lineRule="exact"/>
        <w:ind w:hanging="361"/>
      </w:pPr>
      <w:r>
        <w:t>sprzęt i narzędzia niezbędne do wykonania zabiegu zapewnia</w:t>
      </w:r>
      <w:r>
        <w:rPr>
          <w:spacing w:val="-12"/>
        </w:rPr>
        <w:t xml:space="preserve"> </w:t>
      </w:r>
      <w:r>
        <w:t>Wykonawca,</w:t>
      </w:r>
    </w:p>
    <w:p w14:paraId="3B73EACD" w14:textId="77777777" w:rsidR="00A40DAE" w:rsidRDefault="00836025">
      <w:pPr>
        <w:pStyle w:val="Akapitzlist"/>
        <w:numPr>
          <w:ilvl w:val="2"/>
          <w:numId w:val="16"/>
        </w:numPr>
        <w:tabs>
          <w:tab w:val="left" w:pos="1308"/>
          <w:tab w:val="left" w:pos="1309"/>
        </w:tabs>
        <w:spacing w:line="257" w:lineRule="exact"/>
        <w:ind w:hanging="361"/>
      </w:pPr>
      <w:r>
        <w:t>nasiona do siewu zapewnia</w:t>
      </w:r>
      <w:r>
        <w:rPr>
          <w:spacing w:val="-2"/>
        </w:rPr>
        <w:t xml:space="preserve"> </w:t>
      </w:r>
      <w:r>
        <w:t>Zamawiający.</w:t>
      </w:r>
    </w:p>
    <w:p w14:paraId="69037E81" w14:textId="77777777" w:rsidR="00A40DAE" w:rsidRDefault="00836025">
      <w:pPr>
        <w:pStyle w:val="Nagwek1"/>
        <w:spacing w:before="121"/>
      </w:pPr>
      <w:r>
        <w:t>Procedura odbioru:</w:t>
      </w:r>
    </w:p>
    <w:p w14:paraId="4619185E" w14:textId="77777777" w:rsidR="00A40DAE" w:rsidRDefault="00836025">
      <w:pPr>
        <w:pStyle w:val="Akapitzlist"/>
        <w:numPr>
          <w:ilvl w:val="2"/>
          <w:numId w:val="16"/>
        </w:numPr>
        <w:tabs>
          <w:tab w:val="left" w:pos="1308"/>
          <w:tab w:val="left" w:pos="1309"/>
        </w:tabs>
        <w:spacing w:before="119"/>
        <w:ind w:right="295"/>
      </w:pPr>
      <w:r>
        <w:t>odbiór prac nastąpi poprzez zweryfikowanie prawidłowości ich wykonania z opisem czynności i zleceniem oraz określeniem długości pasów na podstawie</w:t>
      </w:r>
      <w:r>
        <w:rPr>
          <w:spacing w:val="14"/>
        </w:rPr>
        <w:t xml:space="preserve"> </w:t>
      </w:r>
      <w:r>
        <w:t>pomiaru</w:t>
      </w:r>
    </w:p>
    <w:p w14:paraId="4BC8B181" w14:textId="77777777" w:rsidR="00A40DAE" w:rsidRDefault="00A40DAE">
      <w:pPr>
        <w:sectPr w:rsidR="00A40DAE">
          <w:pgSz w:w="11910" w:h="16840"/>
          <w:pgMar w:top="1320" w:right="980" w:bottom="280" w:left="1140" w:header="708" w:footer="708" w:gutter="0"/>
          <w:cols w:space="708"/>
        </w:sectPr>
      </w:pPr>
    </w:p>
    <w:p w14:paraId="6D4E7628" w14:textId="77777777" w:rsidR="00A40DAE" w:rsidRDefault="00836025" w:rsidP="00131340">
      <w:pPr>
        <w:pStyle w:val="Tekstpodstawowy"/>
        <w:spacing w:before="77"/>
        <w:ind w:left="635" w:right="287" w:firstLine="0"/>
        <w:jc w:val="both"/>
      </w:pPr>
      <w:r>
        <w:lastRenderedPageBreak/>
        <w:t>powierzchni wykonanego zabiegu (np. przy pomocy: dalmierza, taśmy mierniczej, GPS, itp). Przyjmuje się, że na 1 HA, gdzie odległość pomiędzy pasami wynosi m (+/- 10%)</w:t>
      </w:r>
    </w:p>
    <w:p w14:paraId="7617C3A1" w14:textId="77777777" w:rsidR="00A40DAE" w:rsidRDefault="00836025" w:rsidP="00131340">
      <w:pPr>
        <w:pStyle w:val="Tekstpodstawowy"/>
        <w:spacing w:before="1"/>
        <w:ind w:left="635" w:right="289" w:firstLine="0"/>
        <w:jc w:val="both"/>
      </w:pPr>
      <w:r>
        <w:t>jest …..... mb (metrów bieżących) wykonanych pasów. W celu ustalenia odległości pomiędzy pasami zgodnie z powyższym założeniem należy dokonać pomiaru w minimum</w:t>
      </w:r>
      <w:r>
        <w:rPr>
          <w:spacing w:val="-6"/>
        </w:rPr>
        <w:t xml:space="preserve"> </w:t>
      </w:r>
      <w:r>
        <w:t>3</w:t>
      </w:r>
      <w:r>
        <w:rPr>
          <w:spacing w:val="-8"/>
        </w:rPr>
        <w:t xml:space="preserve"> </w:t>
      </w:r>
      <w:r>
        <w:t>(reprezentatywnych)</w:t>
      </w:r>
      <w:r>
        <w:rPr>
          <w:spacing w:val="-8"/>
        </w:rPr>
        <w:t xml:space="preserve"> </w:t>
      </w:r>
      <w:r>
        <w:t>miejscach</w:t>
      </w:r>
      <w:r>
        <w:rPr>
          <w:spacing w:val="-7"/>
        </w:rPr>
        <w:t xml:space="preserve"> </w:t>
      </w:r>
      <w:r>
        <w:t>na</w:t>
      </w:r>
      <w:r>
        <w:rPr>
          <w:spacing w:val="-8"/>
        </w:rPr>
        <w:t xml:space="preserve"> </w:t>
      </w:r>
      <w:r>
        <w:t>każdy</w:t>
      </w:r>
      <w:r>
        <w:rPr>
          <w:spacing w:val="-9"/>
        </w:rPr>
        <w:t xml:space="preserve"> </w:t>
      </w:r>
      <w:r>
        <w:t>zlecony</w:t>
      </w:r>
      <w:r>
        <w:rPr>
          <w:spacing w:val="-8"/>
        </w:rPr>
        <w:t xml:space="preserve"> </w:t>
      </w:r>
      <w:r>
        <w:t>do</w:t>
      </w:r>
      <w:r>
        <w:rPr>
          <w:spacing w:val="-7"/>
        </w:rPr>
        <w:t xml:space="preserve"> </w:t>
      </w:r>
      <w:r>
        <w:t>przygotowania</w:t>
      </w:r>
      <w:r>
        <w:rPr>
          <w:spacing w:val="-8"/>
        </w:rPr>
        <w:t xml:space="preserve"> </w:t>
      </w:r>
      <w:r>
        <w:t>hektar. Pomiar polegać będzie na określeniu średniej odległości pomiędzy jedenastoma (11) sąsiadującymi</w:t>
      </w:r>
      <w:r>
        <w:rPr>
          <w:spacing w:val="-8"/>
        </w:rPr>
        <w:t xml:space="preserve"> </w:t>
      </w:r>
      <w:r>
        <w:t>ze</w:t>
      </w:r>
      <w:r>
        <w:rPr>
          <w:spacing w:val="-7"/>
        </w:rPr>
        <w:t xml:space="preserve"> </w:t>
      </w:r>
      <w:r>
        <w:t>sobą</w:t>
      </w:r>
      <w:r>
        <w:rPr>
          <w:spacing w:val="-5"/>
        </w:rPr>
        <w:t xml:space="preserve"> </w:t>
      </w:r>
      <w:r>
        <w:t>pasami.</w:t>
      </w:r>
      <w:r>
        <w:rPr>
          <w:spacing w:val="-5"/>
        </w:rPr>
        <w:t xml:space="preserve"> </w:t>
      </w:r>
      <w:r>
        <w:t>Średnia</w:t>
      </w:r>
      <w:r>
        <w:rPr>
          <w:spacing w:val="-8"/>
        </w:rPr>
        <w:t xml:space="preserve"> </w:t>
      </w:r>
      <w:r>
        <w:t>odległość</w:t>
      </w:r>
      <w:r>
        <w:rPr>
          <w:spacing w:val="-8"/>
        </w:rPr>
        <w:t xml:space="preserve"> </w:t>
      </w:r>
      <w:r>
        <w:t>między</w:t>
      </w:r>
      <w:r>
        <w:rPr>
          <w:spacing w:val="-4"/>
        </w:rPr>
        <w:t xml:space="preserve"> </w:t>
      </w:r>
      <w:r>
        <w:t>pasami</w:t>
      </w:r>
      <w:r>
        <w:rPr>
          <w:spacing w:val="-4"/>
        </w:rPr>
        <w:t xml:space="preserve"> </w:t>
      </w:r>
      <w:r>
        <w:t>w</w:t>
      </w:r>
      <w:r>
        <w:rPr>
          <w:spacing w:val="-7"/>
        </w:rPr>
        <w:t xml:space="preserve"> </w:t>
      </w:r>
      <w:r>
        <w:t>danej</w:t>
      </w:r>
      <w:r>
        <w:rPr>
          <w:spacing w:val="-6"/>
        </w:rPr>
        <w:t xml:space="preserve"> </w:t>
      </w:r>
      <w:r>
        <w:t>próbie</w:t>
      </w:r>
      <w:r>
        <w:rPr>
          <w:spacing w:val="-5"/>
        </w:rPr>
        <w:t xml:space="preserve"> </w:t>
      </w:r>
      <w:r>
        <w:t>to</w:t>
      </w:r>
      <w:r>
        <w:rPr>
          <w:spacing w:val="-5"/>
        </w:rPr>
        <w:t xml:space="preserve"> </w:t>
      </w:r>
      <w:r>
        <w:t>1/10 mierzonej prostopadle do przebiegu pasów odległości między osiami pasa 1 i 11 Odległością porównywaną z zakładaną jest średnia z wszystkich prób (np. z 12 prób wykonanych na 4 ha</w:t>
      </w:r>
      <w:r>
        <w:rPr>
          <w:spacing w:val="-2"/>
        </w:rPr>
        <w:t xml:space="preserve"> </w:t>
      </w:r>
      <w:r>
        <w:t>powierzchni).</w:t>
      </w:r>
    </w:p>
    <w:p w14:paraId="08B8F54C" w14:textId="77777777" w:rsidR="00A40DAE" w:rsidRDefault="00836025">
      <w:pPr>
        <w:spacing w:before="120"/>
        <w:ind w:left="1308"/>
        <w:jc w:val="both"/>
        <w:rPr>
          <w:i/>
        </w:rPr>
      </w:pPr>
      <w:r>
        <w:rPr>
          <w:i/>
        </w:rPr>
        <w:t>(rozliczenie z dokładnością do dwóch miejsc po przecinku)</w:t>
      </w:r>
    </w:p>
    <w:p w14:paraId="37315738" w14:textId="77777777" w:rsidR="00A40DAE" w:rsidRDefault="00836025">
      <w:pPr>
        <w:pStyle w:val="Nagwek1"/>
        <w:spacing w:before="194"/>
      </w:pPr>
      <w:r>
        <w:t>Wysiew nasion siewnikiem Sobańskiego</w:t>
      </w:r>
    </w:p>
    <w:p w14:paraId="7AEBBD75" w14:textId="77777777" w:rsidR="00A40DAE" w:rsidRDefault="00A40DAE">
      <w:pPr>
        <w:pStyle w:val="Tekstpodstawowy"/>
        <w:spacing w:before="2"/>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476FDB79" w14:textId="77777777">
        <w:trPr>
          <w:trHeight w:val="1014"/>
        </w:trPr>
        <w:tc>
          <w:tcPr>
            <w:tcW w:w="667" w:type="dxa"/>
          </w:tcPr>
          <w:p w14:paraId="40D02199" w14:textId="77777777" w:rsidR="00A40DAE" w:rsidRDefault="00836025">
            <w:pPr>
              <w:pStyle w:val="TableParagraph"/>
              <w:spacing w:before="122"/>
              <w:ind w:left="129" w:right="117"/>
              <w:jc w:val="center"/>
              <w:rPr>
                <w:b/>
                <w:i/>
              </w:rPr>
            </w:pPr>
            <w:r>
              <w:rPr>
                <w:b/>
                <w:i/>
              </w:rPr>
              <w:t>Nr</w:t>
            </w:r>
          </w:p>
        </w:tc>
        <w:tc>
          <w:tcPr>
            <w:tcW w:w="1793" w:type="dxa"/>
          </w:tcPr>
          <w:p w14:paraId="0BA5BA3C" w14:textId="77777777" w:rsidR="00A40DAE" w:rsidRDefault="00836025">
            <w:pPr>
              <w:pStyle w:val="TableParagraph"/>
              <w:spacing w:before="122"/>
              <w:ind w:left="107" w:right="266"/>
              <w:rPr>
                <w:b/>
                <w:i/>
              </w:rPr>
            </w:pPr>
            <w:r>
              <w:rPr>
                <w:b/>
                <w:i/>
              </w:rPr>
              <w:t>Kod czynności do rozliczenia</w:t>
            </w:r>
          </w:p>
        </w:tc>
        <w:tc>
          <w:tcPr>
            <w:tcW w:w="1704" w:type="dxa"/>
          </w:tcPr>
          <w:p w14:paraId="6FE6467E" w14:textId="77777777" w:rsidR="00A40DAE" w:rsidRDefault="00836025">
            <w:pPr>
              <w:pStyle w:val="TableParagraph"/>
              <w:spacing w:before="122"/>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02B408A" w14:textId="77777777" w:rsidR="00A40DAE" w:rsidRDefault="00836025">
            <w:pPr>
              <w:pStyle w:val="TableParagraph"/>
              <w:spacing w:before="0"/>
              <w:ind w:left="0" w:right="93"/>
              <w:jc w:val="right"/>
              <w:rPr>
                <w:b/>
                <w:i/>
              </w:rPr>
            </w:pPr>
            <w:r>
              <w:rPr>
                <w:b/>
                <w:i/>
                <w:spacing w:val="-1"/>
              </w:rPr>
              <w:t>wyceny</w:t>
            </w:r>
          </w:p>
        </w:tc>
        <w:tc>
          <w:tcPr>
            <w:tcW w:w="3858" w:type="dxa"/>
          </w:tcPr>
          <w:p w14:paraId="4657D635" w14:textId="77777777" w:rsidR="00A40DAE" w:rsidRDefault="00836025">
            <w:pPr>
              <w:pStyle w:val="TableParagraph"/>
              <w:spacing w:before="122"/>
              <w:ind w:left="108"/>
              <w:rPr>
                <w:b/>
                <w:i/>
              </w:rPr>
            </w:pPr>
            <w:r>
              <w:rPr>
                <w:b/>
                <w:i/>
              </w:rPr>
              <w:t>Opis kodu czynności</w:t>
            </w:r>
          </w:p>
        </w:tc>
        <w:tc>
          <w:tcPr>
            <w:tcW w:w="1330" w:type="dxa"/>
          </w:tcPr>
          <w:p w14:paraId="32C194A2" w14:textId="77777777" w:rsidR="00A40DAE" w:rsidRDefault="00836025">
            <w:pPr>
              <w:pStyle w:val="TableParagraph"/>
              <w:spacing w:before="122"/>
              <w:ind w:left="108" w:right="215"/>
              <w:rPr>
                <w:b/>
                <w:i/>
              </w:rPr>
            </w:pPr>
            <w:r>
              <w:rPr>
                <w:b/>
                <w:i/>
              </w:rPr>
              <w:t>Jednostka miary</w:t>
            </w:r>
          </w:p>
        </w:tc>
      </w:tr>
      <w:tr w:rsidR="00A40DAE" w14:paraId="0649D8A1" w14:textId="77777777">
        <w:trPr>
          <w:trHeight w:val="755"/>
        </w:trPr>
        <w:tc>
          <w:tcPr>
            <w:tcW w:w="667" w:type="dxa"/>
          </w:tcPr>
          <w:p w14:paraId="29439BE2" w14:textId="77777777" w:rsidR="00A40DAE" w:rsidRDefault="00836025">
            <w:pPr>
              <w:pStyle w:val="TableParagraph"/>
              <w:ind w:left="129" w:right="117"/>
              <w:jc w:val="center"/>
            </w:pPr>
            <w:r>
              <w:t>102</w:t>
            </w:r>
          </w:p>
        </w:tc>
        <w:tc>
          <w:tcPr>
            <w:tcW w:w="1793" w:type="dxa"/>
          </w:tcPr>
          <w:p w14:paraId="21BFE84C" w14:textId="77777777" w:rsidR="00A40DAE" w:rsidRDefault="00A40DAE">
            <w:pPr>
              <w:pStyle w:val="TableParagraph"/>
              <w:spacing w:before="2"/>
              <w:ind w:left="0"/>
              <w:rPr>
                <w:b/>
                <w:sz w:val="21"/>
              </w:rPr>
            </w:pPr>
          </w:p>
          <w:p w14:paraId="5A3F721E" w14:textId="77777777" w:rsidR="00A40DAE" w:rsidRDefault="00836025">
            <w:pPr>
              <w:pStyle w:val="TableParagraph"/>
              <w:spacing w:before="1"/>
              <w:ind w:left="107"/>
            </w:pPr>
            <w:r>
              <w:t>SIEW-SOB</w:t>
            </w:r>
          </w:p>
        </w:tc>
        <w:tc>
          <w:tcPr>
            <w:tcW w:w="1704" w:type="dxa"/>
          </w:tcPr>
          <w:p w14:paraId="4F09BFD1" w14:textId="77777777" w:rsidR="00A40DAE" w:rsidRDefault="00A40DAE">
            <w:pPr>
              <w:pStyle w:val="TableParagraph"/>
              <w:spacing w:before="2"/>
              <w:ind w:left="0"/>
              <w:rPr>
                <w:b/>
                <w:sz w:val="21"/>
              </w:rPr>
            </w:pPr>
          </w:p>
          <w:p w14:paraId="44108360" w14:textId="77777777" w:rsidR="00A40DAE" w:rsidRDefault="00836025">
            <w:pPr>
              <w:pStyle w:val="TableParagraph"/>
              <w:spacing w:before="1"/>
              <w:ind w:left="108"/>
            </w:pPr>
            <w:r>
              <w:t>SIEW-SOB</w:t>
            </w:r>
          </w:p>
        </w:tc>
        <w:tc>
          <w:tcPr>
            <w:tcW w:w="3858" w:type="dxa"/>
          </w:tcPr>
          <w:p w14:paraId="488CDA88" w14:textId="77777777" w:rsidR="00A40DAE" w:rsidRDefault="00836025">
            <w:pPr>
              <w:pStyle w:val="TableParagraph"/>
              <w:ind w:left="108" w:right="1166"/>
            </w:pPr>
            <w:r>
              <w:t>Wysiew nasion siewnikiem Sobańskiego</w:t>
            </w:r>
          </w:p>
        </w:tc>
        <w:tc>
          <w:tcPr>
            <w:tcW w:w="1330" w:type="dxa"/>
          </w:tcPr>
          <w:p w14:paraId="5EA87962" w14:textId="77777777" w:rsidR="00A40DAE" w:rsidRDefault="00A40DAE">
            <w:pPr>
              <w:pStyle w:val="TableParagraph"/>
              <w:spacing w:before="2"/>
              <w:ind w:left="0"/>
              <w:rPr>
                <w:b/>
                <w:sz w:val="21"/>
              </w:rPr>
            </w:pPr>
          </w:p>
          <w:p w14:paraId="0045869D" w14:textId="77777777" w:rsidR="00A40DAE" w:rsidRDefault="00836025">
            <w:pPr>
              <w:pStyle w:val="TableParagraph"/>
              <w:spacing w:before="1"/>
              <w:ind w:left="351" w:right="341"/>
              <w:jc w:val="center"/>
            </w:pPr>
            <w:r>
              <w:t>HA</w:t>
            </w:r>
          </w:p>
        </w:tc>
      </w:tr>
    </w:tbl>
    <w:p w14:paraId="5A0856AE" w14:textId="77777777" w:rsidR="00A40DAE" w:rsidRDefault="00836025">
      <w:pPr>
        <w:spacing w:before="119"/>
        <w:ind w:left="276"/>
        <w:rPr>
          <w:b/>
        </w:rPr>
      </w:pPr>
      <w:r>
        <w:rPr>
          <w:b/>
        </w:rPr>
        <w:t>Standard technologii prac obejmuje:</w:t>
      </w:r>
    </w:p>
    <w:p w14:paraId="0CF23049" w14:textId="77777777" w:rsidR="00A40DAE" w:rsidRDefault="00836025">
      <w:pPr>
        <w:pStyle w:val="Akapitzlist"/>
        <w:numPr>
          <w:ilvl w:val="1"/>
          <w:numId w:val="16"/>
        </w:numPr>
        <w:tabs>
          <w:tab w:val="left" w:pos="996"/>
          <w:tab w:val="left" w:pos="997"/>
        </w:tabs>
        <w:spacing w:before="122" w:line="269" w:lineRule="exact"/>
        <w:ind w:hanging="361"/>
      </w:pPr>
      <w:r>
        <w:t>ustawienie siewnika Sobańskiego pod nadzorem pracownika</w:t>
      </w:r>
      <w:r>
        <w:rPr>
          <w:spacing w:val="-10"/>
        </w:rPr>
        <w:t xml:space="preserve"> </w:t>
      </w:r>
      <w:r>
        <w:t>zamawiającego,</w:t>
      </w:r>
    </w:p>
    <w:p w14:paraId="42331066" w14:textId="77777777" w:rsidR="00A40DAE" w:rsidRDefault="00836025">
      <w:pPr>
        <w:pStyle w:val="Akapitzlist"/>
        <w:numPr>
          <w:ilvl w:val="1"/>
          <w:numId w:val="16"/>
        </w:numPr>
        <w:tabs>
          <w:tab w:val="left" w:pos="996"/>
          <w:tab w:val="left" w:pos="997"/>
        </w:tabs>
        <w:spacing w:line="269" w:lineRule="exact"/>
        <w:ind w:hanging="361"/>
      </w:pPr>
      <w:r>
        <w:t>siew siewnikiem Sobańskiego równocześnie z orką</w:t>
      </w:r>
      <w:r>
        <w:rPr>
          <w:spacing w:val="-10"/>
        </w:rPr>
        <w:t xml:space="preserve"> </w:t>
      </w:r>
      <w:r>
        <w:t>bruzd,</w:t>
      </w:r>
    </w:p>
    <w:p w14:paraId="3C08F584" w14:textId="77777777" w:rsidR="00A40DAE" w:rsidRDefault="00836025">
      <w:pPr>
        <w:pStyle w:val="Akapitzlist"/>
        <w:numPr>
          <w:ilvl w:val="1"/>
          <w:numId w:val="16"/>
        </w:numPr>
        <w:tabs>
          <w:tab w:val="left" w:pos="996"/>
          <w:tab w:val="left" w:pos="997"/>
        </w:tabs>
        <w:spacing w:before="1" w:line="269" w:lineRule="exact"/>
        <w:ind w:hanging="361"/>
      </w:pPr>
      <w:r>
        <w:t>bieżąca kontrola wylotu nasion z siewnika (czynność wykonywana podczas</w:t>
      </w:r>
      <w:r>
        <w:rPr>
          <w:spacing w:val="-7"/>
        </w:rPr>
        <w:t xml:space="preserve"> </w:t>
      </w:r>
      <w:r>
        <w:t>siewu),</w:t>
      </w:r>
    </w:p>
    <w:p w14:paraId="3EBFA856" w14:textId="77777777" w:rsidR="00A40DAE" w:rsidRDefault="00836025">
      <w:pPr>
        <w:pStyle w:val="Akapitzlist"/>
        <w:numPr>
          <w:ilvl w:val="1"/>
          <w:numId w:val="16"/>
        </w:numPr>
        <w:tabs>
          <w:tab w:val="left" w:pos="996"/>
          <w:tab w:val="left" w:pos="997"/>
        </w:tabs>
        <w:spacing w:line="269" w:lineRule="exact"/>
        <w:ind w:hanging="361"/>
        <w:rPr>
          <w:i/>
        </w:rPr>
      </w:pPr>
      <w:r>
        <w:t>donoszenie i uzupełnianie nasion w</w:t>
      </w:r>
      <w:r>
        <w:rPr>
          <w:spacing w:val="-5"/>
        </w:rPr>
        <w:t xml:space="preserve"> </w:t>
      </w:r>
      <w:r>
        <w:t>siewniku</w:t>
      </w:r>
      <w:r>
        <w:rPr>
          <w:i/>
        </w:rPr>
        <w:t>.</w:t>
      </w:r>
    </w:p>
    <w:p w14:paraId="59A9CDD9" w14:textId="77777777" w:rsidR="00A40DAE" w:rsidRDefault="00836025">
      <w:pPr>
        <w:pStyle w:val="Nagwek1"/>
        <w:spacing w:before="121"/>
      </w:pPr>
      <w:r>
        <w:t>Uwagi:</w:t>
      </w:r>
    </w:p>
    <w:p w14:paraId="624AD92B" w14:textId="77777777" w:rsidR="00A40DAE" w:rsidRDefault="00836025">
      <w:pPr>
        <w:pStyle w:val="Akapitzlist"/>
        <w:numPr>
          <w:ilvl w:val="2"/>
          <w:numId w:val="16"/>
        </w:numPr>
        <w:tabs>
          <w:tab w:val="left" w:pos="1308"/>
          <w:tab w:val="left" w:pos="1309"/>
        </w:tabs>
        <w:spacing w:before="119"/>
        <w:ind w:hanging="361"/>
      </w:pPr>
      <w:r>
        <w:t>sprzęt i narzędzia niezbędne do wykonania zabiegu zapewnia</w:t>
      </w:r>
      <w:r>
        <w:rPr>
          <w:spacing w:val="-14"/>
        </w:rPr>
        <w:t xml:space="preserve"> </w:t>
      </w:r>
      <w:r>
        <w:t>Wykonawca,</w:t>
      </w:r>
    </w:p>
    <w:p w14:paraId="6C7A3091" w14:textId="77777777" w:rsidR="00A40DAE" w:rsidRDefault="00836025">
      <w:pPr>
        <w:pStyle w:val="Akapitzlist"/>
        <w:numPr>
          <w:ilvl w:val="2"/>
          <w:numId w:val="16"/>
        </w:numPr>
        <w:tabs>
          <w:tab w:val="left" w:pos="1308"/>
          <w:tab w:val="left" w:pos="1309"/>
        </w:tabs>
        <w:spacing w:before="2"/>
        <w:ind w:hanging="361"/>
      </w:pPr>
      <w:r>
        <w:t>nasiona do siewu zapewnia</w:t>
      </w:r>
      <w:r>
        <w:rPr>
          <w:spacing w:val="-2"/>
        </w:rPr>
        <w:t xml:space="preserve"> </w:t>
      </w:r>
      <w:r>
        <w:t>Zamawiający.</w:t>
      </w:r>
    </w:p>
    <w:p w14:paraId="26A624BC" w14:textId="77777777" w:rsidR="00A40DAE" w:rsidRDefault="00836025">
      <w:pPr>
        <w:pStyle w:val="Nagwek1"/>
        <w:spacing w:before="118"/>
      </w:pPr>
      <w:r>
        <w:t>Procedura odbioru:</w:t>
      </w:r>
    </w:p>
    <w:p w14:paraId="4EDC1617" w14:textId="5C0F7CDC" w:rsidR="00A40DAE" w:rsidRDefault="00836025">
      <w:pPr>
        <w:pStyle w:val="Tekstpodstawowy"/>
        <w:spacing w:before="122"/>
        <w:ind w:left="276" w:firstLine="0"/>
      </w:pPr>
      <w:r>
        <w:t>Odbi</w:t>
      </w:r>
      <w:r w:rsidR="009D080D">
        <w:t>ó</w:t>
      </w:r>
      <w:r>
        <w:t>r prac nastąpi poprzez:</w:t>
      </w:r>
    </w:p>
    <w:p w14:paraId="6C48495E" w14:textId="52814ED1" w:rsidR="00A40DAE" w:rsidRDefault="00836025">
      <w:pPr>
        <w:pStyle w:val="Akapitzlist"/>
        <w:numPr>
          <w:ilvl w:val="2"/>
          <w:numId w:val="16"/>
        </w:numPr>
        <w:tabs>
          <w:tab w:val="left" w:pos="1309"/>
        </w:tabs>
        <w:spacing w:before="119"/>
        <w:ind w:hanging="361"/>
        <w:jc w:val="both"/>
      </w:pPr>
      <w:r>
        <w:t xml:space="preserve">zweryfikowanie </w:t>
      </w:r>
      <w:r>
        <w:rPr>
          <w:spacing w:val="-4"/>
        </w:rPr>
        <w:t>prawidłowo</w:t>
      </w:r>
      <w:r w:rsidR="009D080D">
        <w:rPr>
          <w:spacing w:val="-4"/>
        </w:rPr>
        <w:t>ś</w:t>
      </w:r>
      <w:r>
        <w:t xml:space="preserve">ci ich wykonania z opisem </w:t>
      </w:r>
      <w:r>
        <w:rPr>
          <w:spacing w:val="-3"/>
        </w:rPr>
        <w:t>czynno</w:t>
      </w:r>
      <w:r w:rsidR="009D080D">
        <w:rPr>
          <w:spacing w:val="-3"/>
        </w:rPr>
        <w:t>ś</w:t>
      </w:r>
      <w:r>
        <w:t>ci i</w:t>
      </w:r>
      <w:r>
        <w:rPr>
          <w:spacing w:val="32"/>
        </w:rPr>
        <w:t xml:space="preserve"> </w:t>
      </w:r>
      <w:r>
        <w:t>zleceniem,</w:t>
      </w:r>
    </w:p>
    <w:p w14:paraId="2C339343" w14:textId="7B5E629B" w:rsidR="00A40DAE" w:rsidRDefault="00836025">
      <w:pPr>
        <w:pStyle w:val="Akapitzlist"/>
        <w:numPr>
          <w:ilvl w:val="2"/>
          <w:numId w:val="16"/>
        </w:numPr>
        <w:tabs>
          <w:tab w:val="left" w:pos="1309"/>
        </w:tabs>
        <w:spacing w:before="1"/>
        <w:ind w:right="292"/>
        <w:jc w:val="both"/>
      </w:pPr>
      <w:r>
        <w:t xml:space="preserve">dokonanie pomiaru powierzchni wykonanego zabiegu (np. przy pomocy: dalmierza,  </w:t>
      </w:r>
      <w:r>
        <w:rPr>
          <w:spacing w:val="-6"/>
        </w:rPr>
        <w:t>ta</w:t>
      </w:r>
      <w:r w:rsidR="009D080D">
        <w:rPr>
          <w:spacing w:val="-6"/>
        </w:rPr>
        <w:t>ś</w:t>
      </w:r>
      <w:r>
        <w:t xml:space="preserve">my mierniczej, GPS, itp). Zlecona powierzchnia powinna być pomniejszona </w:t>
      </w:r>
      <w:r>
        <w:rPr>
          <w:spacing w:val="-32"/>
        </w:rPr>
        <w:t xml:space="preserve">o </w:t>
      </w:r>
      <w:r>
        <w:t>istniejące w wydzieleniu takie elementy jak: drogi, kępy drzewostanu nie objęte zabiegiem, bagna</w:t>
      </w:r>
      <w:r>
        <w:rPr>
          <w:spacing w:val="-1"/>
        </w:rPr>
        <w:t xml:space="preserve"> </w:t>
      </w:r>
      <w:r>
        <w:t>itp.</w:t>
      </w:r>
    </w:p>
    <w:p w14:paraId="0307894C" w14:textId="39906951" w:rsidR="00131340" w:rsidRDefault="00836025">
      <w:pPr>
        <w:spacing w:before="121"/>
        <w:ind w:left="1308"/>
        <w:jc w:val="both"/>
      </w:pPr>
      <w:r>
        <w:t>(</w:t>
      </w:r>
      <w:r>
        <w:rPr>
          <w:i/>
        </w:rPr>
        <w:t xml:space="preserve">rozliczenie </w:t>
      </w:r>
      <w:r>
        <w:t>z dokładno</w:t>
      </w:r>
      <w:r w:rsidR="009D080D">
        <w:t>ś</w:t>
      </w:r>
      <w:r>
        <w:t>cią do dw</w:t>
      </w:r>
      <w:r w:rsidR="009D080D">
        <w:t>ó</w:t>
      </w:r>
      <w:r>
        <w:t>ch miejsc po przecinku)</w:t>
      </w:r>
    </w:p>
    <w:p w14:paraId="7425202A" w14:textId="4F4FDFFF" w:rsidR="00BC7453" w:rsidRDefault="00BC7453">
      <w:pPr>
        <w:spacing w:before="121"/>
        <w:ind w:left="1308"/>
        <w:jc w:val="both"/>
      </w:pPr>
    </w:p>
    <w:p w14:paraId="4651137A" w14:textId="2F6500FE" w:rsidR="00BC7453" w:rsidRDefault="00BC7453">
      <w:pPr>
        <w:spacing w:before="121"/>
        <w:ind w:left="1308"/>
        <w:jc w:val="both"/>
      </w:pPr>
    </w:p>
    <w:p w14:paraId="50E3E9AA" w14:textId="5287ECFB" w:rsidR="00BC7453" w:rsidRDefault="00BC7453">
      <w:pPr>
        <w:spacing w:before="121"/>
        <w:ind w:left="1308"/>
        <w:jc w:val="both"/>
      </w:pPr>
    </w:p>
    <w:p w14:paraId="439B4B4D" w14:textId="37A494F3" w:rsidR="00BC7453" w:rsidRDefault="00BC7453">
      <w:pPr>
        <w:spacing w:before="121"/>
        <w:ind w:left="1308"/>
        <w:jc w:val="both"/>
      </w:pPr>
    </w:p>
    <w:p w14:paraId="3FF30F29" w14:textId="6A996C69" w:rsidR="00BC7453" w:rsidRDefault="00BC7453">
      <w:pPr>
        <w:spacing w:before="121"/>
        <w:ind w:left="1308"/>
        <w:jc w:val="both"/>
      </w:pPr>
    </w:p>
    <w:p w14:paraId="1AE0F427" w14:textId="4303473F" w:rsidR="00BC7453" w:rsidRDefault="00BC7453">
      <w:pPr>
        <w:spacing w:before="121"/>
        <w:ind w:left="1308"/>
        <w:jc w:val="both"/>
      </w:pPr>
    </w:p>
    <w:p w14:paraId="6FD115DF" w14:textId="434111FC" w:rsidR="00BC7453" w:rsidRDefault="00BC7453">
      <w:pPr>
        <w:spacing w:before="121"/>
        <w:ind w:left="1308"/>
        <w:jc w:val="both"/>
      </w:pPr>
    </w:p>
    <w:p w14:paraId="325BC1B2" w14:textId="052298A4" w:rsidR="00BC7453" w:rsidRDefault="00BC7453">
      <w:pPr>
        <w:spacing w:before="121"/>
        <w:ind w:left="1308"/>
        <w:jc w:val="both"/>
      </w:pPr>
    </w:p>
    <w:p w14:paraId="1B46904A" w14:textId="7D1A3002" w:rsidR="00BC7453" w:rsidRDefault="00BC7453">
      <w:pPr>
        <w:spacing w:before="121"/>
        <w:ind w:left="1308"/>
        <w:jc w:val="both"/>
      </w:pPr>
    </w:p>
    <w:p w14:paraId="70B0C7B7" w14:textId="48EAB596" w:rsidR="00BC7453" w:rsidRDefault="00BC7453">
      <w:pPr>
        <w:spacing w:before="121"/>
        <w:ind w:left="1308"/>
        <w:jc w:val="both"/>
      </w:pPr>
    </w:p>
    <w:p w14:paraId="6F4509F1" w14:textId="469B4335" w:rsidR="00BC7453" w:rsidRDefault="00BC7453">
      <w:pPr>
        <w:spacing w:before="121"/>
        <w:ind w:left="1308"/>
        <w:jc w:val="both"/>
      </w:pPr>
    </w:p>
    <w:p w14:paraId="4D6E2E61" w14:textId="77777777" w:rsidR="00BC7453" w:rsidRDefault="00BC7453">
      <w:pPr>
        <w:spacing w:before="121"/>
        <w:ind w:left="1308"/>
        <w:jc w:val="both"/>
      </w:pPr>
    </w:p>
    <w:p w14:paraId="347D8643" w14:textId="77777777" w:rsidR="00A40DAE" w:rsidRDefault="00836025">
      <w:pPr>
        <w:pStyle w:val="Nagwek1"/>
        <w:spacing w:before="101"/>
      </w:pPr>
      <w:r>
        <w:lastRenderedPageBreak/>
        <w:t>Dowóz sadzonek</w:t>
      </w:r>
    </w:p>
    <w:p w14:paraId="4E947E3F" w14:textId="77777777" w:rsidR="00A40DAE" w:rsidRDefault="00A40DAE">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1BF2AFA3" w14:textId="77777777">
        <w:trPr>
          <w:trHeight w:val="1012"/>
        </w:trPr>
        <w:tc>
          <w:tcPr>
            <w:tcW w:w="670" w:type="dxa"/>
          </w:tcPr>
          <w:p w14:paraId="31BC22C9" w14:textId="77777777" w:rsidR="00A40DAE" w:rsidRDefault="00836025">
            <w:pPr>
              <w:pStyle w:val="TableParagraph"/>
              <w:ind w:left="129" w:right="120"/>
              <w:jc w:val="center"/>
              <w:rPr>
                <w:b/>
                <w:i/>
              </w:rPr>
            </w:pPr>
            <w:r>
              <w:rPr>
                <w:b/>
                <w:i/>
              </w:rPr>
              <w:t>Nr</w:t>
            </w:r>
          </w:p>
        </w:tc>
        <w:tc>
          <w:tcPr>
            <w:tcW w:w="1794" w:type="dxa"/>
          </w:tcPr>
          <w:p w14:paraId="198F4214" w14:textId="77777777" w:rsidR="00A40DAE" w:rsidRDefault="00836025">
            <w:pPr>
              <w:pStyle w:val="TableParagraph"/>
              <w:ind w:left="109" w:right="265"/>
              <w:rPr>
                <w:b/>
                <w:i/>
              </w:rPr>
            </w:pPr>
            <w:r>
              <w:rPr>
                <w:b/>
                <w:i/>
              </w:rPr>
              <w:t>Kod czynności do rozliczenia</w:t>
            </w:r>
          </w:p>
        </w:tc>
        <w:tc>
          <w:tcPr>
            <w:tcW w:w="1702" w:type="dxa"/>
          </w:tcPr>
          <w:p w14:paraId="27E6B091"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8106019" w14:textId="77777777" w:rsidR="00A40DAE" w:rsidRDefault="00836025">
            <w:pPr>
              <w:pStyle w:val="TableParagraph"/>
              <w:spacing w:before="0"/>
              <w:ind w:left="0" w:right="95"/>
              <w:jc w:val="right"/>
              <w:rPr>
                <w:b/>
                <w:i/>
              </w:rPr>
            </w:pPr>
            <w:r>
              <w:rPr>
                <w:b/>
                <w:i/>
                <w:spacing w:val="-1"/>
              </w:rPr>
              <w:t>wyceny</w:t>
            </w:r>
          </w:p>
        </w:tc>
        <w:tc>
          <w:tcPr>
            <w:tcW w:w="3861" w:type="dxa"/>
          </w:tcPr>
          <w:p w14:paraId="07438C7B" w14:textId="77777777" w:rsidR="00A40DAE" w:rsidRDefault="00836025">
            <w:pPr>
              <w:pStyle w:val="TableParagraph"/>
              <w:rPr>
                <w:b/>
                <w:i/>
              </w:rPr>
            </w:pPr>
            <w:r>
              <w:rPr>
                <w:b/>
                <w:i/>
              </w:rPr>
              <w:t>Opis kodu czynności</w:t>
            </w:r>
          </w:p>
        </w:tc>
        <w:tc>
          <w:tcPr>
            <w:tcW w:w="1333" w:type="dxa"/>
          </w:tcPr>
          <w:p w14:paraId="457105A7" w14:textId="77777777" w:rsidR="00A40DAE" w:rsidRDefault="00836025">
            <w:pPr>
              <w:pStyle w:val="TableParagraph"/>
              <w:ind w:left="105" w:right="221"/>
              <w:rPr>
                <w:b/>
                <w:i/>
              </w:rPr>
            </w:pPr>
            <w:r>
              <w:rPr>
                <w:b/>
                <w:i/>
              </w:rPr>
              <w:t>Jednostka miary</w:t>
            </w:r>
          </w:p>
        </w:tc>
      </w:tr>
      <w:tr w:rsidR="00A40DAE" w14:paraId="0D32830C" w14:textId="77777777">
        <w:trPr>
          <w:trHeight w:val="7236"/>
        </w:trPr>
        <w:tc>
          <w:tcPr>
            <w:tcW w:w="670" w:type="dxa"/>
          </w:tcPr>
          <w:p w14:paraId="4848BD22" w14:textId="77777777" w:rsidR="00A40DAE" w:rsidRDefault="00836025">
            <w:pPr>
              <w:pStyle w:val="TableParagraph"/>
              <w:ind w:left="129" w:right="120"/>
              <w:jc w:val="center"/>
            </w:pPr>
            <w:r>
              <w:t>103</w:t>
            </w:r>
          </w:p>
        </w:tc>
        <w:tc>
          <w:tcPr>
            <w:tcW w:w="1794" w:type="dxa"/>
          </w:tcPr>
          <w:p w14:paraId="298C8EAE" w14:textId="77777777" w:rsidR="00A40DAE" w:rsidRDefault="00A40DAE">
            <w:pPr>
              <w:pStyle w:val="TableParagraph"/>
              <w:spacing w:before="0"/>
              <w:ind w:left="0"/>
              <w:rPr>
                <w:b/>
                <w:sz w:val="26"/>
              </w:rPr>
            </w:pPr>
          </w:p>
          <w:p w14:paraId="104A6E13" w14:textId="77777777" w:rsidR="00A40DAE" w:rsidRDefault="00A40DAE">
            <w:pPr>
              <w:pStyle w:val="TableParagraph"/>
              <w:spacing w:before="0"/>
              <w:ind w:left="0"/>
              <w:rPr>
                <w:b/>
                <w:sz w:val="26"/>
              </w:rPr>
            </w:pPr>
          </w:p>
          <w:p w14:paraId="126D7F9C" w14:textId="77777777" w:rsidR="00A40DAE" w:rsidRDefault="00A40DAE">
            <w:pPr>
              <w:pStyle w:val="TableParagraph"/>
              <w:spacing w:before="0"/>
              <w:ind w:left="0"/>
              <w:rPr>
                <w:b/>
                <w:sz w:val="26"/>
              </w:rPr>
            </w:pPr>
          </w:p>
          <w:p w14:paraId="0DC539B3" w14:textId="77777777" w:rsidR="00A40DAE" w:rsidRDefault="00A40DAE">
            <w:pPr>
              <w:pStyle w:val="TableParagraph"/>
              <w:spacing w:before="0"/>
              <w:ind w:left="0"/>
              <w:rPr>
                <w:b/>
                <w:sz w:val="26"/>
              </w:rPr>
            </w:pPr>
          </w:p>
          <w:p w14:paraId="62433A14" w14:textId="77777777" w:rsidR="00A40DAE" w:rsidRDefault="00A40DAE">
            <w:pPr>
              <w:pStyle w:val="TableParagraph"/>
              <w:spacing w:before="0"/>
              <w:ind w:left="0"/>
              <w:rPr>
                <w:b/>
                <w:sz w:val="26"/>
              </w:rPr>
            </w:pPr>
          </w:p>
          <w:p w14:paraId="4817F7FE" w14:textId="77777777" w:rsidR="00A40DAE" w:rsidRDefault="00A40DAE">
            <w:pPr>
              <w:pStyle w:val="TableParagraph"/>
              <w:spacing w:before="0"/>
              <w:ind w:left="0"/>
              <w:rPr>
                <w:b/>
                <w:sz w:val="26"/>
              </w:rPr>
            </w:pPr>
          </w:p>
          <w:p w14:paraId="5A91A63C" w14:textId="77777777" w:rsidR="00A40DAE" w:rsidRDefault="00A40DAE">
            <w:pPr>
              <w:pStyle w:val="TableParagraph"/>
              <w:spacing w:before="0"/>
              <w:ind w:left="0"/>
              <w:rPr>
                <w:b/>
                <w:sz w:val="26"/>
              </w:rPr>
            </w:pPr>
          </w:p>
          <w:p w14:paraId="20A33945" w14:textId="77777777" w:rsidR="00A40DAE" w:rsidRDefault="00A40DAE">
            <w:pPr>
              <w:pStyle w:val="TableParagraph"/>
              <w:spacing w:before="0"/>
              <w:ind w:left="0"/>
              <w:rPr>
                <w:b/>
                <w:sz w:val="26"/>
              </w:rPr>
            </w:pPr>
          </w:p>
          <w:p w14:paraId="30D8CE01" w14:textId="77777777" w:rsidR="00A40DAE" w:rsidRDefault="00A40DAE">
            <w:pPr>
              <w:pStyle w:val="TableParagraph"/>
              <w:spacing w:before="0"/>
              <w:ind w:left="0"/>
              <w:rPr>
                <w:b/>
                <w:sz w:val="26"/>
              </w:rPr>
            </w:pPr>
          </w:p>
          <w:p w14:paraId="0863D036" w14:textId="77777777" w:rsidR="00A40DAE" w:rsidRDefault="00A40DAE">
            <w:pPr>
              <w:pStyle w:val="TableParagraph"/>
              <w:spacing w:before="0"/>
              <w:ind w:left="0"/>
              <w:rPr>
                <w:b/>
                <w:sz w:val="26"/>
              </w:rPr>
            </w:pPr>
          </w:p>
          <w:p w14:paraId="783764E8" w14:textId="77777777" w:rsidR="00A40DAE" w:rsidRDefault="00A40DAE">
            <w:pPr>
              <w:pStyle w:val="TableParagraph"/>
              <w:spacing w:before="7"/>
              <w:ind w:left="0"/>
              <w:rPr>
                <w:b/>
                <w:sz w:val="37"/>
              </w:rPr>
            </w:pPr>
          </w:p>
          <w:p w14:paraId="00270874" w14:textId="77777777" w:rsidR="00A40DAE" w:rsidRDefault="00836025">
            <w:pPr>
              <w:pStyle w:val="TableParagraph"/>
              <w:spacing w:before="1"/>
              <w:ind w:left="109"/>
            </w:pPr>
            <w:r>
              <w:t>DOW-SADZ</w:t>
            </w:r>
          </w:p>
        </w:tc>
        <w:tc>
          <w:tcPr>
            <w:tcW w:w="1702" w:type="dxa"/>
          </w:tcPr>
          <w:p w14:paraId="747BFA77" w14:textId="77777777" w:rsidR="00A40DAE" w:rsidRDefault="00836025">
            <w:pPr>
              <w:pStyle w:val="TableParagraph"/>
              <w:spacing w:before="148"/>
              <w:ind w:left="310" w:right="300"/>
              <w:jc w:val="center"/>
            </w:pPr>
            <w:r>
              <w:t>DOW-SADZ ZAŁ-1IL</w:t>
            </w:r>
          </w:p>
          <w:p w14:paraId="5344AD81" w14:textId="77777777" w:rsidR="00A40DAE" w:rsidRDefault="00836025">
            <w:pPr>
              <w:pStyle w:val="TableParagraph"/>
              <w:spacing w:before="121" w:line="350" w:lineRule="auto"/>
              <w:ind w:left="365" w:right="356" w:firstLine="2"/>
              <w:jc w:val="center"/>
            </w:pPr>
            <w:r>
              <w:t xml:space="preserve">ZAŁ-1LL ZAŁ-2IL ZAŁ-2LL ZAŁ-4IL ZAŁ-4LL </w:t>
            </w:r>
            <w:r>
              <w:rPr>
                <w:spacing w:val="-1"/>
              </w:rPr>
              <w:t xml:space="preserve">ZAŁ-WIEL </w:t>
            </w:r>
            <w:r>
              <w:t>ZAŁ-1IP ZAŁ-1LP ZAŁ-2IP ZAŁ-2LP DOŁ-1I</w:t>
            </w:r>
          </w:p>
          <w:p w14:paraId="0CC102E9" w14:textId="77777777" w:rsidR="00A40DAE" w:rsidRDefault="00836025">
            <w:pPr>
              <w:pStyle w:val="TableParagraph"/>
              <w:spacing w:before="15" w:line="352" w:lineRule="auto"/>
              <w:ind w:left="488" w:right="478"/>
              <w:jc w:val="both"/>
            </w:pPr>
            <w:r>
              <w:t>DOŁ-1L DOŁ-2I DOŁ-2L DOŁ-4I DOŁ-4L</w:t>
            </w:r>
          </w:p>
          <w:p w14:paraId="63995E56" w14:textId="77777777" w:rsidR="00A40DAE" w:rsidRDefault="00836025">
            <w:pPr>
              <w:pStyle w:val="TableParagraph"/>
              <w:spacing w:before="0" w:line="251" w:lineRule="exact"/>
              <w:ind w:left="307" w:right="300"/>
              <w:jc w:val="center"/>
            </w:pPr>
            <w:r>
              <w:t>DOŁ-WIEL</w:t>
            </w:r>
          </w:p>
        </w:tc>
        <w:tc>
          <w:tcPr>
            <w:tcW w:w="3861" w:type="dxa"/>
          </w:tcPr>
          <w:p w14:paraId="0DC50434" w14:textId="77777777" w:rsidR="00A40DAE" w:rsidRDefault="00A40DAE">
            <w:pPr>
              <w:pStyle w:val="TableParagraph"/>
              <w:spacing w:before="0"/>
              <w:ind w:left="0"/>
              <w:rPr>
                <w:b/>
                <w:sz w:val="26"/>
              </w:rPr>
            </w:pPr>
          </w:p>
          <w:p w14:paraId="5A3EF523" w14:textId="77777777" w:rsidR="00A40DAE" w:rsidRDefault="00A40DAE">
            <w:pPr>
              <w:pStyle w:val="TableParagraph"/>
              <w:spacing w:before="0"/>
              <w:ind w:left="0"/>
              <w:rPr>
                <w:b/>
                <w:sz w:val="26"/>
              </w:rPr>
            </w:pPr>
          </w:p>
          <w:p w14:paraId="3C4F2D09" w14:textId="77777777" w:rsidR="00A40DAE" w:rsidRDefault="00A40DAE">
            <w:pPr>
              <w:pStyle w:val="TableParagraph"/>
              <w:spacing w:before="0"/>
              <w:ind w:left="0"/>
              <w:rPr>
                <w:b/>
                <w:sz w:val="26"/>
              </w:rPr>
            </w:pPr>
          </w:p>
          <w:p w14:paraId="447F8CA2" w14:textId="77777777" w:rsidR="00A40DAE" w:rsidRDefault="00A40DAE">
            <w:pPr>
              <w:pStyle w:val="TableParagraph"/>
              <w:spacing w:before="0"/>
              <w:ind w:left="0"/>
              <w:rPr>
                <w:b/>
                <w:sz w:val="26"/>
              </w:rPr>
            </w:pPr>
          </w:p>
          <w:p w14:paraId="6C42FEF0" w14:textId="77777777" w:rsidR="00A40DAE" w:rsidRDefault="00A40DAE">
            <w:pPr>
              <w:pStyle w:val="TableParagraph"/>
              <w:spacing w:before="0"/>
              <w:ind w:left="0"/>
              <w:rPr>
                <w:b/>
                <w:sz w:val="26"/>
              </w:rPr>
            </w:pPr>
          </w:p>
          <w:p w14:paraId="613B2017" w14:textId="77777777" w:rsidR="00A40DAE" w:rsidRDefault="00A40DAE">
            <w:pPr>
              <w:pStyle w:val="TableParagraph"/>
              <w:spacing w:before="0"/>
              <w:ind w:left="0"/>
              <w:rPr>
                <w:b/>
                <w:sz w:val="26"/>
              </w:rPr>
            </w:pPr>
          </w:p>
          <w:p w14:paraId="344B0991" w14:textId="77777777" w:rsidR="00A40DAE" w:rsidRDefault="00A40DAE">
            <w:pPr>
              <w:pStyle w:val="TableParagraph"/>
              <w:spacing w:before="0"/>
              <w:ind w:left="0"/>
              <w:rPr>
                <w:b/>
                <w:sz w:val="26"/>
              </w:rPr>
            </w:pPr>
          </w:p>
          <w:p w14:paraId="3DBAD924" w14:textId="77777777" w:rsidR="00A40DAE" w:rsidRDefault="00A40DAE">
            <w:pPr>
              <w:pStyle w:val="TableParagraph"/>
              <w:spacing w:before="0"/>
              <w:ind w:left="0"/>
              <w:rPr>
                <w:b/>
                <w:sz w:val="26"/>
              </w:rPr>
            </w:pPr>
          </w:p>
          <w:p w14:paraId="44290F46" w14:textId="77777777" w:rsidR="00A40DAE" w:rsidRDefault="00A40DAE">
            <w:pPr>
              <w:pStyle w:val="TableParagraph"/>
              <w:spacing w:before="0"/>
              <w:ind w:left="0"/>
              <w:rPr>
                <w:b/>
                <w:sz w:val="26"/>
              </w:rPr>
            </w:pPr>
          </w:p>
          <w:p w14:paraId="763BB80F" w14:textId="77777777" w:rsidR="00A40DAE" w:rsidRDefault="00A40DAE">
            <w:pPr>
              <w:pStyle w:val="TableParagraph"/>
              <w:spacing w:before="0"/>
              <w:ind w:left="0"/>
              <w:rPr>
                <w:b/>
                <w:sz w:val="26"/>
              </w:rPr>
            </w:pPr>
          </w:p>
          <w:p w14:paraId="6C110A29" w14:textId="77777777" w:rsidR="00A40DAE" w:rsidRDefault="00A40DAE">
            <w:pPr>
              <w:pStyle w:val="TableParagraph"/>
              <w:spacing w:before="7"/>
              <w:ind w:left="0"/>
              <w:rPr>
                <w:b/>
                <w:sz w:val="37"/>
              </w:rPr>
            </w:pPr>
          </w:p>
          <w:p w14:paraId="64BFCAB1" w14:textId="77777777" w:rsidR="00A40DAE" w:rsidRDefault="00836025">
            <w:pPr>
              <w:pStyle w:val="TableParagraph"/>
              <w:spacing w:before="1"/>
            </w:pPr>
            <w:r>
              <w:t>Dowóz sadzonek</w:t>
            </w:r>
          </w:p>
        </w:tc>
        <w:tc>
          <w:tcPr>
            <w:tcW w:w="1333" w:type="dxa"/>
          </w:tcPr>
          <w:p w14:paraId="2CCFD59F" w14:textId="77777777" w:rsidR="00A40DAE" w:rsidRDefault="00A40DAE">
            <w:pPr>
              <w:pStyle w:val="TableParagraph"/>
              <w:spacing w:before="0"/>
              <w:ind w:left="0"/>
              <w:rPr>
                <w:b/>
                <w:sz w:val="26"/>
              </w:rPr>
            </w:pPr>
          </w:p>
          <w:p w14:paraId="3C430F20" w14:textId="77777777" w:rsidR="00A40DAE" w:rsidRDefault="00A40DAE">
            <w:pPr>
              <w:pStyle w:val="TableParagraph"/>
              <w:spacing w:before="0"/>
              <w:ind w:left="0"/>
              <w:rPr>
                <w:b/>
                <w:sz w:val="26"/>
              </w:rPr>
            </w:pPr>
          </w:p>
          <w:p w14:paraId="73A81AB6" w14:textId="77777777" w:rsidR="00A40DAE" w:rsidRDefault="00A40DAE">
            <w:pPr>
              <w:pStyle w:val="TableParagraph"/>
              <w:spacing w:before="0"/>
              <w:ind w:left="0"/>
              <w:rPr>
                <w:b/>
                <w:sz w:val="26"/>
              </w:rPr>
            </w:pPr>
          </w:p>
          <w:p w14:paraId="13159B07" w14:textId="77777777" w:rsidR="00A40DAE" w:rsidRDefault="00A40DAE">
            <w:pPr>
              <w:pStyle w:val="TableParagraph"/>
              <w:spacing w:before="0"/>
              <w:ind w:left="0"/>
              <w:rPr>
                <w:b/>
                <w:sz w:val="26"/>
              </w:rPr>
            </w:pPr>
          </w:p>
          <w:p w14:paraId="3EE90607" w14:textId="77777777" w:rsidR="00A40DAE" w:rsidRDefault="00A40DAE">
            <w:pPr>
              <w:pStyle w:val="TableParagraph"/>
              <w:spacing w:before="0"/>
              <w:ind w:left="0"/>
              <w:rPr>
                <w:b/>
                <w:sz w:val="26"/>
              </w:rPr>
            </w:pPr>
          </w:p>
          <w:p w14:paraId="0C991403" w14:textId="77777777" w:rsidR="00A40DAE" w:rsidRDefault="00A40DAE">
            <w:pPr>
              <w:pStyle w:val="TableParagraph"/>
              <w:spacing w:before="0"/>
              <w:ind w:left="0"/>
              <w:rPr>
                <w:b/>
                <w:sz w:val="26"/>
              </w:rPr>
            </w:pPr>
          </w:p>
          <w:p w14:paraId="67A165EB" w14:textId="77777777" w:rsidR="00A40DAE" w:rsidRDefault="00A40DAE">
            <w:pPr>
              <w:pStyle w:val="TableParagraph"/>
              <w:spacing w:before="0"/>
              <w:ind w:left="0"/>
              <w:rPr>
                <w:b/>
                <w:sz w:val="26"/>
              </w:rPr>
            </w:pPr>
          </w:p>
          <w:p w14:paraId="35CFD65E" w14:textId="77777777" w:rsidR="00A40DAE" w:rsidRDefault="00A40DAE">
            <w:pPr>
              <w:pStyle w:val="TableParagraph"/>
              <w:spacing w:before="0"/>
              <w:ind w:left="0"/>
              <w:rPr>
                <w:b/>
                <w:sz w:val="26"/>
              </w:rPr>
            </w:pPr>
          </w:p>
          <w:p w14:paraId="015FA081" w14:textId="77777777" w:rsidR="00A40DAE" w:rsidRDefault="00A40DAE">
            <w:pPr>
              <w:pStyle w:val="TableParagraph"/>
              <w:spacing w:before="0"/>
              <w:ind w:left="0"/>
              <w:rPr>
                <w:b/>
                <w:sz w:val="26"/>
              </w:rPr>
            </w:pPr>
          </w:p>
          <w:p w14:paraId="4C9D2BDC" w14:textId="77777777" w:rsidR="00A40DAE" w:rsidRDefault="00A40DAE">
            <w:pPr>
              <w:pStyle w:val="TableParagraph"/>
              <w:spacing w:before="0"/>
              <w:ind w:left="0"/>
              <w:rPr>
                <w:b/>
                <w:sz w:val="26"/>
              </w:rPr>
            </w:pPr>
          </w:p>
          <w:p w14:paraId="44A87D33" w14:textId="77777777" w:rsidR="00A40DAE" w:rsidRDefault="00A40DAE">
            <w:pPr>
              <w:pStyle w:val="TableParagraph"/>
              <w:spacing w:before="7"/>
              <w:ind w:left="0"/>
              <w:rPr>
                <w:b/>
                <w:sz w:val="37"/>
              </w:rPr>
            </w:pPr>
          </w:p>
          <w:p w14:paraId="0ED7F083" w14:textId="77777777" w:rsidR="00A40DAE" w:rsidRDefault="00836025">
            <w:pPr>
              <w:pStyle w:val="TableParagraph"/>
              <w:spacing w:before="1"/>
              <w:ind w:left="419"/>
            </w:pPr>
            <w:r>
              <w:t>TSZT</w:t>
            </w:r>
          </w:p>
        </w:tc>
      </w:tr>
    </w:tbl>
    <w:p w14:paraId="65DA1256" w14:textId="77777777" w:rsidR="00A40DAE" w:rsidRDefault="00836025">
      <w:pPr>
        <w:spacing w:before="120"/>
        <w:ind w:left="276"/>
        <w:rPr>
          <w:b/>
        </w:rPr>
      </w:pPr>
      <w:r>
        <w:rPr>
          <w:b/>
        </w:rPr>
        <w:t>Standard technologii prac obejmuje:</w:t>
      </w:r>
    </w:p>
    <w:p w14:paraId="79FE692C" w14:textId="00941CC4" w:rsidR="00A40DAE" w:rsidRDefault="00836025">
      <w:pPr>
        <w:pStyle w:val="Akapitzlist"/>
        <w:numPr>
          <w:ilvl w:val="1"/>
          <w:numId w:val="16"/>
        </w:numPr>
        <w:tabs>
          <w:tab w:val="left" w:pos="996"/>
          <w:tab w:val="left" w:pos="997"/>
          <w:tab w:val="left" w:leader="dot" w:pos="6935"/>
        </w:tabs>
        <w:spacing w:before="119"/>
        <w:ind w:right="291"/>
      </w:pPr>
      <w:r>
        <w:t>dostarczenie sadzonek ze szkółki leśnej, dołów zbiorczych lub miejsca składowania na terenie nadleśnictwa do miejsca sadzenia, na</w:t>
      </w:r>
      <w:r>
        <w:rPr>
          <w:spacing w:val="-25"/>
        </w:rPr>
        <w:t xml:space="preserve"> </w:t>
      </w:r>
      <w:r>
        <w:t>odległość</w:t>
      </w:r>
      <w:r>
        <w:rPr>
          <w:spacing w:val="-3"/>
        </w:rPr>
        <w:t xml:space="preserve"> </w:t>
      </w:r>
      <w:r w:rsidR="00282559" w:rsidRPr="00E833AC">
        <w:rPr>
          <w:rFonts w:asciiTheme="majorHAnsi" w:hAnsiTheme="majorHAnsi" w:cs="Arial"/>
          <w:bCs/>
        </w:rPr>
        <w:t xml:space="preserve">do </w:t>
      </w:r>
      <w:r w:rsidR="00282559">
        <w:rPr>
          <w:rFonts w:asciiTheme="majorHAnsi" w:hAnsiTheme="majorHAnsi" w:cs="Arial"/>
          <w:bCs/>
        </w:rPr>
        <w:t>30</w:t>
      </w:r>
      <w:r w:rsidR="00282559" w:rsidRPr="00E833AC">
        <w:rPr>
          <w:rFonts w:asciiTheme="majorHAnsi" w:hAnsiTheme="majorHAnsi" w:cs="Arial"/>
          <w:bCs/>
        </w:rPr>
        <w:t xml:space="preserve"> km </w:t>
      </w:r>
      <w:r>
        <w:t>oraz zabezpieczenie</w:t>
      </w:r>
      <w:r>
        <w:rPr>
          <w:spacing w:val="-10"/>
        </w:rPr>
        <w:t xml:space="preserve"> </w:t>
      </w:r>
      <w:r>
        <w:t>ich</w:t>
      </w:r>
    </w:p>
    <w:p w14:paraId="3015A775" w14:textId="77777777" w:rsidR="00A40DAE" w:rsidRDefault="00836025">
      <w:pPr>
        <w:pStyle w:val="Tekstpodstawowy"/>
        <w:ind w:firstLine="0"/>
      </w:pPr>
      <w:r>
        <w:t>systemów korzeniowych przed wysychaniem w czasie przemieszczania,</w:t>
      </w:r>
    </w:p>
    <w:p w14:paraId="49C611B0" w14:textId="77777777" w:rsidR="00A40DAE" w:rsidRDefault="00836025">
      <w:pPr>
        <w:pStyle w:val="Akapitzlist"/>
        <w:numPr>
          <w:ilvl w:val="1"/>
          <w:numId w:val="16"/>
        </w:numPr>
        <w:tabs>
          <w:tab w:val="left" w:pos="996"/>
          <w:tab w:val="left" w:pos="997"/>
        </w:tabs>
        <w:spacing w:before="1" w:line="269" w:lineRule="exact"/>
        <w:ind w:hanging="361"/>
      </w:pPr>
      <w:r>
        <w:t>rozładunek oraz w razie potrzeby dołowanie i</w:t>
      </w:r>
      <w:r>
        <w:rPr>
          <w:spacing w:val="-4"/>
        </w:rPr>
        <w:t xml:space="preserve"> </w:t>
      </w:r>
      <w:r>
        <w:t>podlewanie,</w:t>
      </w:r>
    </w:p>
    <w:p w14:paraId="4EA17324" w14:textId="77777777" w:rsidR="00A40DAE" w:rsidRDefault="00836025">
      <w:pPr>
        <w:pStyle w:val="Akapitzlist"/>
        <w:numPr>
          <w:ilvl w:val="1"/>
          <w:numId w:val="16"/>
        </w:numPr>
        <w:tabs>
          <w:tab w:val="left" w:pos="996"/>
          <w:tab w:val="left" w:pos="997"/>
        </w:tabs>
        <w:ind w:right="290"/>
      </w:pPr>
      <w:r>
        <w:t>zwrot pustych kontenerów, kaset, skrzynek, opakowań lub innych pojemników po sadzonkach do miejsca załadunku</w:t>
      </w:r>
      <w:r>
        <w:rPr>
          <w:spacing w:val="-4"/>
        </w:rPr>
        <w:t xml:space="preserve"> </w:t>
      </w:r>
      <w:r>
        <w:t>sadzonek.</w:t>
      </w:r>
    </w:p>
    <w:p w14:paraId="22CAFCA1" w14:textId="77777777" w:rsidR="00A40DAE" w:rsidRDefault="00836025">
      <w:pPr>
        <w:pStyle w:val="Nagwek1"/>
        <w:spacing w:before="120"/>
      </w:pPr>
      <w:r>
        <w:t>Uwagi:</w:t>
      </w:r>
    </w:p>
    <w:p w14:paraId="604A6A14" w14:textId="77777777" w:rsidR="00A40DAE" w:rsidRDefault="00836025">
      <w:pPr>
        <w:pStyle w:val="Akapitzlist"/>
        <w:numPr>
          <w:ilvl w:val="0"/>
          <w:numId w:val="9"/>
        </w:numPr>
        <w:tabs>
          <w:tab w:val="left" w:pos="997"/>
        </w:tabs>
        <w:spacing w:before="121"/>
        <w:ind w:right="290"/>
        <w:jc w:val="both"/>
      </w:pPr>
      <w:r>
        <w:t>dołowanie jest czynnością mającą na celu zabezpieczenie systemów korzeniowych sadzonek (z odkrytym systemem korzeniowym) przed przesychaniem poprzez przykrycie korzeni</w:t>
      </w:r>
      <w:r>
        <w:rPr>
          <w:spacing w:val="-9"/>
        </w:rPr>
        <w:t xml:space="preserve"> </w:t>
      </w:r>
      <w:r>
        <w:t>glebą</w:t>
      </w:r>
      <w:r>
        <w:rPr>
          <w:spacing w:val="-9"/>
        </w:rPr>
        <w:t xml:space="preserve"> </w:t>
      </w:r>
      <w:r>
        <w:t>w</w:t>
      </w:r>
      <w:r>
        <w:rPr>
          <w:spacing w:val="-11"/>
        </w:rPr>
        <w:t xml:space="preserve"> </w:t>
      </w:r>
      <w:r>
        <w:t>uprzednio</w:t>
      </w:r>
      <w:r>
        <w:rPr>
          <w:spacing w:val="-7"/>
        </w:rPr>
        <w:t xml:space="preserve"> </w:t>
      </w:r>
      <w:r>
        <w:t>przygotowanych</w:t>
      </w:r>
      <w:r>
        <w:rPr>
          <w:spacing w:val="-8"/>
        </w:rPr>
        <w:t xml:space="preserve"> </w:t>
      </w:r>
      <w:r>
        <w:t>dołkach</w:t>
      </w:r>
      <w:r>
        <w:rPr>
          <w:spacing w:val="-9"/>
        </w:rPr>
        <w:t xml:space="preserve"> </w:t>
      </w:r>
      <w:r>
        <w:t>oraz</w:t>
      </w:r>
      <w:r>
        <w:rPr>
          <w:spacing w:val="-8"/>
        </w:rPr>
        <w:t xml:space="preserve"> </w:t>
      </w:r>
      <w:r>
        <w:t>przykrycie</w:t>
      </w:r>
      <w:r>
        <w:rPr>
          <w:spacing w:val="-12"/>
        </w:rPr>
        <w:t xml:space="preserve"> </w:t>
      </w:r>
      <w:r>
        <w:t>ich</w:t>
      </w:r>
      <w:r>
        <w:rPr>
          <w:spacing w:val="-8"/>
        </w:rPr>
        <w:t xml:space="preserve"> </w:t>
      </w:r>
      <w:r>
        <w:t>gałęziami</w:t>
      </w:r>
      <w:r>
        <w:rPr>
          <w:spacing w:val="-8"/>
        </w:rPr>
        <w:t xml:space="preserve"> </w:t>
      </w:r>
      <w:r>
        <w:t>(cetyną) lub</w:t>
      </w:r>
      <w:r>
        <w:rPr>
          <w:spacing w:val="-10"/>
        </w:rPr>
        <w:t xml:space="preserve"> </w:t>
      </w:r>
      <w:r>
        <w:t>matami</w:t>
      </w:r>
      <w:r>
        <w:rPr>
          <w:spacing w:val="-7"/>
        </w:rPr>
        <w:t xml:space="preserve"> </w:t>
      </w:r>
      <w:r>
        <w:t>na</w:t>
      </w:r>
      <w:r>
        <w:rPr>
          <w:spacing w:val="-9"/>
        </w:rPr>
        <w:t xml:space="preserve"> </w:t>
      </w:r>
      <w:r>
        <w:t>żerdziach.</w:t>
      </w:r>
      <w:r>
        <w:rPr>
          <w:spacing w:val="-9"/>
        </w:rPr>
        <w:t xml:space="preserve"> </w:t>
      </w:r>
      <w:r>
        <w:t>W</w:t>
      </w:r>
      <w:r>
        <w:rPr>
          <w:spacing w:val="-7"/>
        </w:rPr>
        <w:t xml:space="preserve"> </w:t>
      </w:r>
      <w:r>
        <w:t>przypadku</w:t>
      </w:r>
      <w:r>
        <w:rPr>
          <w:spacing w:val="-8"/>
        </w:rPr>
        <w:t xml:space="preserve"> </w:t>
      </w:r>
      <w:r>
        <w:t>konieczności</w:t>
      </w:r>
      <w:r>
        <w:rPr>
          <w:spacing w:val="-7"/>
        </w:rPr>
        <w:t xml:space="preserve"> </w:t>
      </w:r>
      <w:r>
        <w:t>dołowania</w:t>
      </w:r>
      <w:r>
        <w:rPr>
          <w:spacing w:val="-8"/>
        </w:rPr>
        <w:t xml:space="preserve"> </w:t>
      </w:r>
      <w:r>
        <w:t>dostarczonych</w:t>
      </w:r>
      <w:r>
        <w:rPr>
          <w:spacing w:val="-8"/>
        </w:rPr>
        <w:t xml:space="preserve"> </w:t>
      </w:r>
      <w:r>
        <w:t>sadzonek</w:t>
      </w:r>
      <w:r>
        <w:rPr>
          <w:spacing w:val="-8"/>
        </w:rPr>
        <w:t xml:space="preserve"> </w:t>
      </w:r>
      <w:r>
        <w:t>w miejscu sadzenia (powierzchnia robocza), stosowna informacja zamieszczona została w załączniku nr do</w:t>
      </w:r>
      <w:r>
        <w:rPr>
          <w:spacing w:val="-19"/>
        </w:rPr>
        <w:t xml:space="preserve"> </w:t>
      </w:r>
      <w:r>
        <w:t>SWZ.</w:t>
      </w:r>
    </w:p>
    <w:p w14:paraId="21D466F2" w14:textId="77777777" w:rsidR="00A40DAE" w:rsidRDefault="00A40DAE">
      <w:pPr>
        <w:jc w:val="both"/>
        <w:sectPr w:rsidR="00A40DAE">
          <w:pgSz w:w="11910" w:h="16840"/>
          <w:pgMar w:top="1580" w:right="980" w:bottom="280" w:left="1140" w:header="708" w:footer="708" w:gutter="0"/>
          <w:cols w:space="708"/>
        </w:sectPr>
      </w:pPr>
    </w:p>
    <w:p w14:paraId="6C7E180B" w14:textId="77777777" w:rsidR="00A40DAE" w:rsidRDefault="00836025">
      <w:pPr>
        <w:pStyle w:val="Nagwek1"/>
        <w:spacing w:before="77"/>
      </w:pPr>
      <w:r>
        <w:lastRenderedPageBreak/>
        <w:t>Procedura odbioru:</w:t>
      </w:r>
    </w:p>
    <w:p w14:paraId="3C6D5ECC" w14:textId="77777777" w:rsidR="00A40DAE" w:rsidRDefault="00836025">
      <w:pPr>
        <w:pStyle w:val="Akapitzlist"/>
        <w:numPr>
          <w:ilvl w:val="0"/>
          <w:numId w:val="9"/>
        </w:numPr>
        <w:tabs>
          <w:tab w:val="left" w:pos="996"/>
          <w:tab w:val="left" w:pos="997"/>
        </w:tabs>
        <w:spacing w:before="122"/>
        <w:ind w:right="294"/>
      </w:pPr>
      <w:r>
        <w:t>odbiór prac nastąpi poprzez zweryfikowanie prawidłowości ich wykonania z opisem czynności i zleceniem oraz poprzez policzenie</w:t>
      </w:r>
      <w:r>
        <w:rPr>
          <w:spacing w:val="-5"/>
        </w:rPr>
        <w:t xml:space="preserve"> </w:t>
      </w:r>
      <w:r>
        <w:t>ilości.</w:t>
      </w:r>
    </w:p>
    <w:p w14:paraId="4ADA9B3D" w14:textId="532AE18E" w:rsidR="00A40DAE" w:rsidRDefault="00836025">
      <w:pPr>
        <w:spacing w:before="120"/>
        <w:ind w:left="984"/>
        <w:rPr>
          <w:i/>
        </w:rPr>
      </w:pPr>
      <w:r>
        <w:rPr>
          <w:i/>
        </w:rPr>
        <w:t>(rozliczenie z dokładnością do dwóch miejsc po przecinku)</w:t>
      </w:r>
    </w:p>
    <w:p w14:paraId="2F1BE03A" w14:textId="77777777" w:rsidR="00131340" w:rsidRDefault="00131340">
      <w:pPr>
        <w:spacing w:before="120"/>
        <w:ind w:left="984"/>
        <w:rPr>
          <w:i/>
        </w:rPr>
      </w:pPr>
    </w:p>
    <w:p w14:paraId="0699D61D" w14:textId="77777777" w:rsidR="00A40DAE" w:rsidRDefault="00836025">
      <w:pPr>
        <w:pStyle w:val="Nagwek1"/>
        <w:spacing w:before="77"/>
        <w:ind w:left="288" w:right="304"/>
        <w:jc w:val="center"/>
      </w:pPr>
      <w:r>
        <w:t>Pielęgnowanie upraw</w:t>
      </w:r>
    </w:p>
    <w:p w14:paraId="63468CD7" w14:textId="77777777" w:rsidR="00A40DAE" w:rsidRDefault="00836025">
      <w:pPr>
        <w:pStyle w:val="Tekstpodstawowy"/>
        <w:spacing w:before="194"/>
        <w:ind w:left="276" w:firstLine="0"/>
      </w:pPr>
      <w:r>
        <w:t>Prace pielęgnacyjne wykonywane w okresie uprawy obejmują:</w:t>
      </w:r>
    </w:p>
    <w:p w14:paraId="2495EF5F" w14:textId="77777777" w:rsidR="00A40DAE" w:rsidRDefault="00836025">
      <w:pPr>
        <w:pStyle w:val="Akapitzlist"/>
        <w:numPr>
          <w:ilvl w:val="0"/>
          <w:numId w:val="8"/>
        </w:numPr>
        <w:tabs>
          <w:tab w:val="left" w:pos="997"/>
        </w:tabs>
        <w:spacing w:before="121" w:line="257" w:lineRule="exact"/>
        <w:ind w:hanging="361"/>
      </w:pPr>
      <w:r>
        <w:t>spulchnianie</w:t>
      </w:r>
      <w:r>
        <w:rPr>
          <w:spacing w:val="-1"/>
        </w:rPr>
        <w:t xml:space="preserve"> </w:t>
      </w:r>
      <w:r>
        <w:t>gleby,</w:t>
      </w:r>
    </w:p>
    <w:p w14:paraId="270CCC21" w14:textId="77777777" w:rsidR="00A40DAE" w:rsidRDefault="00836025">
      <w:pPr>
        <w:pStyle w:val="Akapitzlist"/>
        <w:numPr>
          <w:ilvl w:val="0"/>
          <w:numId w:val="8"/>
        </w:numPr>
        <w:tabs>
          <w:tab w:val="left" w:pos="997"/>
        </w:tabs>
        <w:spacing w:line="257" w:lineRule="exact"/>
        <w:ind w:hanging="361"/>
      </w:pPr>
      <w:r>
        <w:t>ograniczenie wzrostu konkurencyjnej</w:t>
      </w:r>
      <w:r>
        <w:rPr>
          <w:spacing w:val="-3"/>
        </w:rPr>
        <w:t xml:space="preserve"> </w:t>
      </w:r>
      <w:r>
        <w:t>roślinności,</w:t>
      </w:r>
    </w:p>
    <w:p w14:paraId="30FFE5CE" w14:textId="77777777" w:rsidR="00A40DAE" w:rsidRDefault="00836025">
      <w:pPr>
        <w:pStyle w:val="Akapitzlist"/>
        <w:numPr>
          <w:ilvl w:val="0"/>
          <w:numId w:val="8"/>
        </w:numPr>
        <w:tabs>
          <w:tab w:val="left" w:pos="997"/>
        </w:tabs>
        <w:spacing w:before="1" w:line="257" w:lineRule="exact"/>
        <w:ind w:hanging="361"/>
      </w:pPr>
      <w:r>
        <w:t>poprawianie formy</w:t>
      </w:r>
      <w:r>
        <w:rPr>
          <w:spacing w:val="-2"/>
        </w:rPr>
        <w:t xml:space="preserve"> </w:t>
      </w:r>
      <w:r>
        <w:t>drzewek,</w:t>
      </w:r>
    </w:p>
    <w:p w14:paraId="641FE52D" w14:textId="77777777" w:rsidR="00A40DAE" w:rsidRDefault="00836025">
      <w:pPr>
        <w:pStyle w:val="Akapitzlist"/>
        <w:numPr>
          <w:ilvl w:val="0"/>
          <w:numId w:val="8"/>
        </w:numPr>
        <w:tabs>
          <w:tab w:val="left" w:pos="997"/>
        </w:tabs>
        <w:ind w:right="295"/>
      </w:pPr>
      <w:r>
        <w:t>usuwanie lub hamowanie wzrostu niepożądanych domieszek, które głuszą drzewka należące do gatunków głównych lub pożądanych</w:t>
      </w:r>
      <w:r>
        <w:rPr>
          <w:spacing w:val="-6"/>
        </w:rPr>
        <w:t xml:space="preserve"> </w:t>
      </w:r>
      <w:r>
        <w:t>domieszkowych,</w:t>
      </w:r>
    </w:p>
    <w:p w14:paraId="36A7EB48" w14:textId="77777777" w:rsidR="00A40DAE" w:rsidRDefault="00836025">
      <w:pPr>
        <w:pStyle w:val="Akapitzlist"/>
        <w:numPr>
          <w:ilvl w:val="0"/>
          <w:numId w:val="8"/>
        </w:numPr>
        <w:tabs>
          <w:tab w:val="left" w:pos="997"/>
        </w:tabs>
        <w:ind w:right="294"/>
      </w:pPr>
      <w:r>
        <w:t>łagodzenie różnic wysokości drzew na granicy grup lub kęp odnowienia (zalesienia), różniących się między sobą składem gatunkowym lub</w:t>
      </w:r>
      <w:r>
        <w:rPr>
          <w:spacing w:val="-6"/>
        </w:rPr>
        <w:t xml:space="preserve"> </w:t>
      </w:r>
      <w:r>
        <w:t>wiekiem,</w:t>
      </w:r>
    </w:p>
    <w:p w14:paraId="62F9ED44" w14:textId="77777777" w:rsidR="00A40DAE" w:rsidRDefault="00836025">
      <w:pPr>
        <w:pStyle w:val="Akapitzlist"/>
        <w:numPr>
          <w:ilvl w:val="0"/>
          <w:numId w:val="8"/>
        </w:numPr>
        <w:tabs>
          <w:tab w:val="left" w:pos="997"/>
        </w:tabs>
        <w:ind w:hanging="361"/>
      </w:pPr>
      <w:r>
        <w:t>usuwanie wadliwych przerostów i</w:t>
      </w:r>
      <w:r>
        <w:rPr>
          <w:spacing w:val="-4"/>
        </w:rPr>
        <w:t xml:space="preserve"> </w:t>
      </w:r>
      <w:r>
        <w:t>przedrostów,</w:t>
      </w:r>
    </w:p>
    <w:p w14:paraId="291027D1" w14:textId="77777777" w:rsidR="00A40DAE" w:rsidRDefault="00836025">
      <w:pPr>
        <w:pStyle w:val="Akapitzlist"/>
        <w:numPr>
          <w:ilvl w:val="0"/>
          <w:numId w:val="8"/>
        </w:numPr>
        <w:tabs>
          <w:tab w:val="left" w:pos="997"/>
        </w:tabs>
        <w:spacing w:before="2" w:line="257" w:lineRule="exact"/>
        <w:ind w:hanging="361"/>
      </w:pPr>
      <w:r>
        <w:t>przerzedzanie przegęszczonych partii siewów i</w:t>
      </w:r>
      <w:r>
        <w:rPr>
          <w:spacing w:val="-7"/>
        </w:rPr>
        <w:t xml:space="preserve"> </w:t>
      </w:r>
      <w:r>
        <w:t>samosiewów,</w:t>
      </w:r>
    </w:p>
    <w:p w14:paraId="6BD435CB" w14:textId="77777777" w:rsidR="00A40DAE" w:rsidRDefault="00836025">
      <w:pPr>
        <w:pStyle w:val="Akapitzlist"/>
        <w:numPr>
          <w:ilvl w:val="0"/>
          <w:numId w:val="8"/>
        </w:numPr>
        <w:tabs>
          <w:tab w:val="left" w:pos="997"/>
        </w:tabs>
        <w:spacing w:line="257" w:lineRule="exact"/>
        <w:ind w:hanging="361"/>
      </w:pPr>
      <w:r>
        <w:t>w uzasadnionych przypadkach usuwanie drzewek chorych, obumierających i</w:t>
      </w:r>
      <w:r>
        <w:rPr>
          <w:spacing w:val="-23"/>
        </w:rPr>
        <w:t xml:space="preserve"> </w:t>
      </w:r>
      <w:r>
        <w:t>obumarłych.</w:t>
      </w:r>
    </w:p>
    <w:p w14:paraId="4720A7C7" w14:textId="77777777" w:rsidR="00A40DAE" w:rsidRDefault="00A40DAE">
      <w:pPr>
        <w:pStyle w:val="Tekstpodstawowy"/>
        <w:spacing w:before="2"/>
        <w:ind w:left="0" w:firstLine="0"/>
        <w:rPr>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64701EE6" w14:textId="77777777">
        <w:trPr>
          <w:trHeight w:val="1014"/>
        </w:trPr>
        <w:tc>
          <w:tcPr>
            <w:tcW w:w="670" w:type="dxa"/>
          </w:tcPr>
          <w:p w14:paraId="4AD16106" w14:textId="77777777" w:rsidR="00A40DAE" w:rsidRDefault="00836025">
            <w:pPr>
              <w:pStyle w:val="TableParagraph"/>
              <w:spacing w:before="122"/>
              <w:ind w:left="129" w:right="120"/>
              <w:jc w:val="center"/>
              <w:rPr>
                <w:b/>
                <w:i/>
              </w:rPr>
            </w:pPr>
            <w:r>
              <w:rPr>
                <w:b/>
                <w:i/>
              </w:rPr>
              <w:t>Nr</w:t>
            </w:r>
          </w:p>
        </w:tc>
        <w:tc>
          <w:tcPr>
            <w:tcW w:w="1794" w:type="dxa"/>
          </w:tcPr>
          <w:p w14:paraId="5D83F3F3" w14:textId="77777777" w:rsidR="00A40DAE" w:rsidRDefault="00836025">
            <w:pPr>
              <w:pStyle w:val="TableParagraph"/>
              <w:spacing w:before="122"/>
              <w:ind w:left="109" w:right="265"/>
              <w:rPr>
                <w:b/>
                <w:i/>
              </w:rPr>
            </w:pPr>
            <w:r>
              <w:rPr>
                <w:b/>
                <w:i/>
              </w:rPr>
              <w:t>Kod czynności do rozliczenia</w:t>
            </w:r>
          </w:p>
        </w:tc>
        <w:tc>
          <w:tcPr>
            <w:tcW w:w="1702" w:type="dxa"/>
          </w:tcPr>
          <w:p w14:paraId="2A32AA23" w14:textId="77777777" w:rsidR="00A40DAE" w:rsidRDefault="00836025">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4B5DA07" w14:textId="77777777" w:rsidR="00A40DAE" w:rsidRDefault="00836025">
            <w:pPr>
              <w:pStyle w:val="TableParagraph"/>
              <w:spacing w:before="0"/>
              <w:ind w:left="0" w:right="95"/>
              <w:jc w:val="right"/>
              <w:rPr>
                <w:b/>
                <w:i/>
              </w:rPr>
            </w:pPr>
            <w:r>
              <w:rPr>
                <w:b/>
                <w:i/>
                <w:spacing w:val="-1"/>
              </w:rPr>
              <w:t>wyceny</w:t>
            </w:r>
          </w:p>
        </w:tc>
        <w:tc>
          <w:tcPr>
            <w:tcW w:w="3861" w:type="dxa"/>
          </w:tcPr>
          <w:p w14:paraId="7F7A2C29" w14:textId="77777777" w:rsidR="00A40DAE" w:rsidRDefault="00836025">
            <w:pPr>
              <w:pStyle w:val="TableParagraph"/>
              <w:spacing w:before="122"/>
              <w:rPr>
                <w:b/>
                <w:i/>
              </w:rPr>
            </w:pPr>
            <w:r>
              <w:rPr>
                <w:b/>
                <w:i/>
              </w:rPr>
              <w:t>Opis kodu czynności</w:t>
            </w:r>
          </w:p>
        </w:tc>
        <w:tc>
          <w:tcPr>
            <w:tcW w:w="1333" w:type="dxa"/>
          </w:tcPr>
          <w:p w14:paraId="0CFD1736" w14:textId="77777777" w:rsidR="00A40DAE" w:rsidRDefault="00836025">
            <w:pPr>
              <w:pStyle w:val="TableParagraph"/>
              <w:spacing w:before="122"/>
              <w:ind w:left="105" w:right="221"/>
              <w:rPr>
                <w:b/>
                <w:i/>
              </w:rPr>
            </w:pPr>
            <w:r>
              <w:rPr>
                <w:b/>
                <w:i/>
              </w:rPr>
              <w:t>Jednostka miary</w:t>
            </w:r>
          </w:p>
        </w:tc>
      </w:tr>
      <w:tr w:rsidR="00A40DAE" w14:paraId="5C6A31C3" w14:textId="77777777">
        <w:trPr>
          <w:trHeight w:val="755"/>
        </w:trPr>
        <w:tc>
          <w:tcPr>
            <w:tcW w:w="670" w:type="dxa"/>
          </w:tcPr>
          <w:p w14:paraId="3C5E44CE" w14:textId="77777777" w:rsidR="00A40DAE" w:rsidRDefault="00836025">
            <w:pPr>
              <w:pStyle w:val="TableParagraph"/>
              <w:ind w:left="129" w:right="120"/>
              <w:jc w:val="center"/>
            </w:pPr>
            <w:r>
              <w:t>104</w:t>
            </w:r>
          </w:p>
        </w:tc>
        <w:tc>
          <w:tcPr>
            <w:tcW w:w="1794" w:type="dxa"/>
          </w:tcPr>
          <w:p w14:paraId="07827838" w14:textId="77777777" w:rsidR="00A40DAE" w:rsidRDefault="00836025">
            <w:pPr>
              <w:pStyle w:val="TableParagraph"/>
              <w:ind w:left="109"/>
            </w:pPr>
            <w:r>
              <w:t>MOT-PAS</w:t>
            </w:r>
          </w:p>
        </w:tc>
        <w:tc>
          <w:tcPr>
            <w:tcW w:w="1702" w:type="dxa"/>
          </w:tcPr>
          <w:p w14:paraId="334AA69B" w14:textId="77777777" w:rsidR="00A40DAE" w:rsidRDefault="00836025">
            <w:pPr>
              <w:pStyle w:val="TableParagraph"/>
            </w:pPr>
            <w:r>
              <w:t>MOT-PAS</w:t>
            </w:r>
          </w:p>
        </w:tc>
        <w:tc>
          <w:tcPr>
            <w:tcW w:w="3861" w:type="dxa"/>
          </w:tcPr>
          <w:p w14:paraId="51E64CDE" w14:textId="77777777" w:rsidR="00A40DAE" w:rsidRDefault="00836025">
            <w:pPr>
              <w:pStyle w:val="TableParagraph"/>
              <w:ind w:right="234"/>
            </w:pPr>
            <w:r>
              <w:t>Zniszczenie chwastów (zmotyczenie) wokół sadzonek na pasach</w:t>
            </w:r>
          </w:p>
        </w:tc>
        <w:tc>
          <w:tcPr>
            <w:tcW w:w="1333" w:type="dxa"/>
          </w:tcPr>
          <w:p w14:paraId="0B1FC235" w14:textId="77777777" w:rsidR="00A40DAE" w:rsidRDefault="00836025">
            <w:pPr>
              <w:pStyle w:val="TableParagraph"/>
              <w:ind w:left="350" w:right="347"/>
              <w:jc w:val="center"/>
            </w:pPr>
            <w:r>
              <w:t>KMTR</w:t>
            </w:r>
          </w:p>
        </w:tc>
      </w:tr>
      <w:tr w:rsidR="00A40DAE" w14:paraId="0831EFF2" w14:textId="77777777">
        <w:trPr>
          <w:trHeight w:val="755"/>
        </w:trPr>
        <w:tc>
          <w:tcPr>
            <w:tcW w:w="670" w:type="dxa"/>
          </w:tcPr>
          <w:p w14:paraId="7103DCC1" w14:textId="77777777" w:rsidR="00A40DAE" w:rsidRDefault="00836025">
            <w:pPr>
              <w:pStyle w:val="TableParagraph"/>
              <w:ind w:left="129" w:right="120"/>
              <w:jc w:val="center"/>
            </w:pPr>
            <w:r>
              <w:t>105</w:t>
            </w:r>
          </w:p>
        </w:tc>
        <w:tc>
          <w:tcPr>
            <w:tcW w:w="1794" w:type="dxa"/>
          </w:tcPr>
          <w:p w14:paraId="3C38CCED" w14:textId="77777777" w:rsidR="00A40DAE" w:rsidRDefault="00836025">
            <w:pPr>
              <w:pStyle w:val="TableParagraph"/>
              <w:ind w:left="109"/>
            </w:pPr>
            <w:r>
              <w:t>MOT-TAL</w:t>
            </w:r>
          </w:p>
        </w:tc>
        <w:tc>
          <w:tcPr>
            <w:tcW w:w="1702" w:type="dxa"/>
          </w:tcPr>
          <w:p w14:paraId="6A1A80D4" w14:textId="77777777" w:rsidR="00A40DAE" w:rsidRDefault="00836025">
            <w:pPr>
              <w:pStyle w:val="TableParagraph"/>
            </w:pPr>
            <w:r>
              <w:t>MOT-TAL</w:t>
            </w:r>
          </w:p>
        </w:tc>
        <w:tc>
          <w:tcPr>
            <w:tcW w:w="3861" w:type="dxa"/>
          </w:tcPr>
          <w:p w14:paraId="15CD31F7" w14:textId="77777777" w:rsidR="00A40DAE" w:rsidRDefault="00836025">
            <w:pPr>
              <w:pStyle w:val="TableParagraph"/>
              <w:ind w:right="234"/>
            </w:pPr>
            <w:r>
              <w:t>Zniszczenie chwastów (zmotyczenie) wokół sadzonek na talerzach</w:t>
            </w:r>
          </w:p>
        </w:tc>
        <w:tc>
          <w:tcPr>
            <w:tcW w:w="1333" w:type="dxa"/>
          </w:tcPr>
          <w:p w14:paraId="7C028840" w14:textId="77777777" w:rsidR="00A40DAE" w:rsidRDefault="00836025">
            <w:pPr>
              <w:pStyle w:val="TableParagraph"/>
              <w:ind w:left="350" w:right="346"/>
              <w:jc w:val="center"/>
            </w:pPr>
            <w:r>
              <w:t>TSZT</w:t>
            </w:r>
          </w:p>
        </w:tc>
      </w:tr>
      <w:tr w:rsidR="00A40DAE" w14:paraId="40587B02" w14:textId="77777777">
        <w:trPr>
          <w:trHeight w:val="758"/>
        </w:trPr>
        <w:tc>
          <w:tcPr>
            <w:tcW w:w="670" w:type="dxa"/>
          </w:tcPr>
          <w:p w14:paraId="7ECED194" w14:textId="77777777" w:rsidR="00A40DAE" w:rsidRDefault="00836025">
            <w:pPr>
              <w:pStyle w:val="TableParagraph"/>
              <w:spacing w:before="120"/>
              <w:ind w:left="129" w:right="120"/>
              <w:jc w:val="center"/>
            </w:pPr>
            <w:r>
              <w:t>106</w:t>
            </w:r>
          </w:p>
        </w:tc>
        <w:tc>
          <w:tcPr>
            <w:tcW w:w="1794" w:type="dxa"/>
          </w:tcPr>
          <w:p w14:paraId="5F4B2395" w14:textId="77777777" w:rsidR="00A40DAE" w:rsidRDefault="00836025">
            <w:pPr>
              <w:pStyle w:val="TableParagraph"/>
              <w:spacing w:before="120"/>
              <w:ind w:left="109"/>
            </w:pPr>
            <w:r>
              <w:t>MOT-PLANT</w:t>
            </w:r>
          </w:p>
        </w:tc>
        <w:tc>
          <w:tcPr>
            <w:tcW w:w="1702" w:type="dxa"/>
          </w:tcPr>
          <w:p w14:paraId="60A0FF0B" w14:textId="77777777" w:rsidR="00A40DAE" w:rsidRDefault="00836025">
            <w:pPr>
              <w:pStyle w:val="TableParagraph"/>
              <w:spacing w:before="120"/>
            </w:pPr>
            <w:r>
              <w:t>MOT-PLANT</w:t>
            </w:r>
          </w:p>
        </w:tc>
        <w:tc>
          <w:tcPr>
            <w:tcW w:w="3861" w:type="dxa"/>
          </w:tcPr>
          <w:p w14:paraId="1B6522C3" w14:textId="77777777" w:rsidR="00A40DAE" w:rsidRDefault="00836025">
            <w:pPr>
              <w:pStyle w:val="TableParagraph"/>
              <w:spacing w:before="120"/>
              <w:ind w:right="142"/>
            </w:pPr>
            <w:r>
              <w:t>Zmotyczenie pokrywy wokół drzewek (plantacje)</w:t>
            </w:r>
          </w:p>
        </w:tc>
        <w:tc>
          <w:tcPr>
            <w:tcW w:w="1333" w:type="dxa"/>
          </w:tcPr>
          <w:p w14:paraId="11F35D8C" w14:textId="77777777" w:rsidR="00A40DAE" w:rsidRDefault="00836025">
            <w:pPr>
              <w:pStyle w:val="TableParagraph"/>
              <w:spacing w:before="120"/>
              <w:ind w:left="350" w:right="346"/>
              <w:jc w:val="center"/>
            </w:pPr>
            <w:r>
              <w:t>TSZT</w:t>
            </w:r>
          </w:p>
        </w:tc>
      </w:tr>
    </w:tbl>
    <w:p w14:paraId="1D73C994" w14:textId="77777777" w:rsidR="00A40DAE" w:rsidRDefault="00836025">
      <w:pPr>
        <w:pStyle w:val="Nagwek1"/>
        <w:jc w:val="both"/>
      </w:pPr>
      <w:r>
        <w:t>Standard technologii prac obejmuje:</w:t>
      </w:r>
    </w:p>
    <w:p w14:paraId="7E090209" w14:textId="77777777" w:rsidR="00A40DAE" w:rsidRDefault="00836025">
      <w:pPr>
        <w:pStyle w:val="Akapitzlist"/>
        <w:numPr>
          <w:ilvl w:val="1"/>
          <w:numId w:val="16"/>
        </w:numPr>
        <w:tabs>
          <w:tab w:val="left" w:pos="997"/>
        </w:tabs>
        <w:spacing w:before="119"/>
        <w:ind w:right="290"/>
        <w:jc w:val="both"/>
      </w:pPr>
      <w:r>
        <w:t>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w:t>
      </w:r>
      <w:r>
        <w:rPr>
          <w:spacing w:val="-1"/>
        </w:rPr>
        <w:t xml:space="preserve"> </w:t>
      </w:r>
      <w:r>
        <w:t>talerza).</w:t>
      </w:r>
    </w:p>
    <w:p w14:paraId="3AA01A37" w14:textId="77777777" w:rsidR="00A40DAE" w:rsidRDefault="00836025">
      <w:pPr>
        <w:pStyle w:val="Nagwek1"/>
      </w:pPr>
      <w:r>
        <w:t>Uwagi:</w:t>
      </w:r>
    </w:p>
    <w:p w14:paraId="2B1A8F11" w14:textId="77777777" w:rsidR="00A40DAE" w:rsidRDefault="00836025">
      <w:pPr>
        <w:pStyle w:val="Akapitzlist"/>
        <w:numPr>
          <w:ilvl w:val="1"/>
          <w:numId w:val="16"/>
        </w:numPr>
        <w:tabs>
          <w:tab w:val="left" w:pos="996"/>
          <w:tab w:val="left" w:pos="997"/>
        </w:tabs>
        <w:spacing w:before="122"/>
        <w:ind w:right="292"/>
      </w:pPr>
      <w:r>
        <w:t>wprowadzone na uprawę drzewka w trakcie zabiegu muszą zostać odsłonięte, a zbędna roślinność odsunięta na odległość wykluczającą przykrycie</w:t>
      </w:r>
      <w:r>
        <w:rPr>
          <w:spacing w:val="-2"/>
        </w:rPr>
        <w:t xml:space="preserve"> </w:t>
      </w:r>
      <w:r>
        <w:t>sadzonek.</w:t>
      </w:r>
    </w:p>
    <w:p w14:paraId="34EF45E9" w14:textId="77777777" w:rsidR="00A40DAE" w:rsidRDefault="00836025">
      <w:pPr>
        <w:pStyle w:val="Akapitzlist"/>
        <w:numPr>
          <w:ilvl w:val="1"/>
          <w:numId w:val="16"/>
        </w:numPr>
        <w:tabs>
          <w:tab w:val="left" w:pos="996"/>
          <w:tab w:val="left" w:pos="997"/>
        </w:tabs>
        <w:ind w:hanging="361"/>
      </w:pPr>
      <w:r>
        <w:t>sprzęt i narzędzia niezbędne do wykonania zabiegu zapewnia</w:t>
      </w:r>
      <w:r>
        <w:rPr>
          <w:spacing w:val="-14"/>
        </w:rPr>
        <w:t xml:space="preserve"> </w:t>
      </w:r>
      <w:r>
        <w:t>Wykonawca.</w:t>
      </w:r>
    </w:p>
    <w:p w14:paraId="4051EAE5" w14:textId="77777777" w:rsidR="00A40DAE" w:rsidRDefault="00836025">
      <w:pPr>
        <w:pStyle w:val="Nagwek1"/>
        <w:spacing w:before="193"/>
        <w:jc w:val="both"/>
      </w:pPr>
      <w:r>
        <w:t>Procedura odbioru:</w:t>
      </w:r>
    </w:p>
    <w:p w14:paraId="21AD34FA" w14:textId="5B75E12B" w:rsidR="00A40DAE" w:rsidRDefault="00836025">
      <w:pPr>
        <w:pStyle w:val="Akapitzlist"/>
        <w:numPr>
          <w:ilvl w:val="1"/>
          <w:numId w:val="16"/>
        </w:numPr>
        <w:tabs>
          <w:tab w:val="left" w:pos="985"/>
        </w:tabs>
        <w:spacing w:before="119"/>
        <w:ind w:left="984" w:right="293" w:hanging="348"/>
        <w:jc w:val="both"/>
      </w:pPr>
      <w:r>
        <w:t>dla prac, gdzie jednostką rozliczeniową jest 1000 metrów [KMTR] odbiór prac nastąpi poprzez</w:t>
      </w:r>
      <w:r>
        <w:rPr>
          <w:spacing w:val="-13"/>
        </w:rPr>
        <w:t xml:space="preserve"> </w:t>
      </w:r>
      <w:r>
        <w:t>zweryfikowanie</w:t>
      </w:r>
      <w:r>
        <w:rPr>
          <w:spacing w:val="-16"/>
        </w:rPr>
        <w:t xml:space="preserve"> </w:t>
      </w:r>
      <w:r>
        <w:t>prawidłowości</w:t>
      </w:r>
      <w:r>
        <w:rPr>
          <w:spacing w:val="-12"/>
        </w:rPr>
        <w:t xml:space="preserve"> </w:t>
      </w:r>
      <w:r>
        <w:t>ich</w:t>
      </w:r>
      <w:r>
        <w:rPr>
          <w:spacing w:val="-13"/>
        </w:rPr>
        <w:t xml:space="preserve"> </w:t>
      </w:r>
      <w:r>
        <w:t>wykonania</w:t>
      </w:r>
      <w:r>
        <w:rPr>
          <w:spacing w:val="-13"/>
        </w:rPr>
        <w:t xml:space="preserve"> </w:t>
      </w:r>
      <w:r>
        <w:t>z</w:t>
      </w:r>
      <w:r>
        <w:rPr>
          <w:spacing w:val="-13"/>
        </w:rPr>
        <w:t xml:space="preserve"> </w:t>
      </w:r>
      <w:r>
        <w:t>opisem</w:t>
      </w:r>
      <w:r>
        <w:rPr>
          <w:spacing w:val="-12"/>
        </w:rPr>
        <w:t xml:space="preserve"> </w:t>
      </w:r>
      <w:r>
        <w:t>czynności</w:t>
      </w:r>
      <w:r>
        <w:rPr>
          <w:spacing w:val="-13"/>
        </w:rPr>
        <w:t xml:space="preserve"> </w:t>
      </w:r>
      <w:r>
        <w:t>i</w:t>
      </w:r>
      <w:r>
        <w:rPr>
          <w:spacing w:val="-13"/>
        </w:rPr>
        <w:t xml:space="preserve"> </w:t>
      </w:r>
      <w:r>
        <w:t>zleceniem</w:t>
      </w:r>
      <w:r>
        <w:rPr>
          <w:spacing w:val="-12"/>
        </w:rPr>
        <w:t xml:space="preserve"> </w:t>
      </w:r>
      <w:r>
        <w:t>oraz określenie długości pasów, na których usunięto chwasty wokół sadzonek na podstawie pomiaru</w:t>
      </w:r>
      <w:r>
        <w:rPr>
          <w:spacing w:val="-7"/>
        </w:rPr>
        <w:t xml:space="preserve"> </w:t>
      </w:r>
      <w:r>
        <w:t>powierzchni</w:t>
      </w:r>
      <w:r>
        <w:rPr>
          <w:spacing w:val="-6"/>
        </w:rPr>
        <w:t xml:space="preserve"> </w:t>
      </w:r>
      <w:r>
        <w:t>wykonanego</w:t>
      </w:r>
      <w:r>
        <w:rPr>
          <w:spacing w:val="-6"/>
        </w:rPr>
        <w:t xml:space="preserve"> </w:t>
      </w:r>
      <w:r>
        <w:t>zabiegu</w:t>
      </w:r>
      <w:r>
        <w:rPr>
          <w:spacing w:val="-6"/>
        </w:rPr>
        <w:t xml:space="preserve"> </w:t>
      </w:r>
      <w:r>
        <w:t>(np.</w:t>
      </w:r>
      <w:r>
        <w:rPr>
          <w:spacing w:val="-7"/>
        </w:rPr>
        <w:t xml:space="preserve"> </w:t>
      </w:r>
      <w:r>
        <w:t>przy</w:t>
      </w:r>
      <w:r>
        <w:rPr>
          <w:spacing w:val="-7"/>
        </w:rPr>
        <w:t xml:space="preserve"> </w:t>
      </w:r>
      <w:r>
        <w:t>pomocy:</w:t>
      </w:r>
      <w:r>
        <w:rPr>
          <w:spacing w:val="-7"/>
        </w:rPr>
        <w:t xml:space="preserve"> </w:t>
      </w:r>
      <w:r>
        <w:t>dalmierza,</w:t>
      </w:r>
      <w:r>
        <w:rPr>
          <w:spacing w:val="-7"/>
        </w:rPr>
        <w:t xml:space="preserve"> </w:t>
      </w:r>
      <w:r>
        <w:t>taśmy</w:t>
      </w:r>
      <w:r>
        <w:rPr>
          <w:spacing w:val="-7"/>
        </w:rPr>
        <w:t xml:space="preserve"> </w:t>
      </w:r>
      <w:r>
        <w:t>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w:t>
      </w:r>
      <w:r>
        <w:rPr>
          <w:spacing w:val="-14"/>
        </w:rPr>
        <w:t xml:space="preserve"> </w:t>
      </w:r>
      <w:r>
        <w:t>powierzchni).</w:t>
      </w:r>
    </w:p>
    <w:p w14:paraId="0CD60FDF" w14:textId="7825E3A1" w:rsidR="00A40DAE" w:rsidRDefault="00836025" w:rsidP="00B765A3">
      <w:pPr>
        <w:pStyle w:val="Akapitzlist"/>
        <w:tabs>
          <w:tab w:val="left" w:pos="985"/>
        </w:tabs>
        <w:spacing w:before="1"/>
        <w:ind w:left="984" w:firstLine="0"/>
        <w:jc w:val="both"/>
        <w:rPr>
          <w:i/>
        </w:rPr>
      </w:pPr>
      <w:r>
        <w:rPr>
          <w:i/>
        </w:rPr>
        <w:t>(rozliczenie z dokładnością do dwóch miejsc po</w:t>
      </w:r>
      <w:r>
        <w:rPr>
          <w:i/>
          <w:spacing w:val="-5"/>
        </w:rPr>
        <w:t xml:space="preserve"> </w:t>
      </w:r>
      <w:r>
        <w:rPr>
          <w:i/>
        </w:rPr>
        <w:t>przecinku)</w:t>
      </w:r>
    </w:p>
    <w:p w14:paraId="0B2BA892" w14:textId="77777777" w:rsidR="00A40DAE" w:rsidRDefault="00A40DAE">
      <w:pPr>
        <w:jc w:val="both"/>
        <w:sectPr w:rsidR="00A40DAE">
          <w:pgSz w:w="11910" w:h="16840"/>
          <w:pgMar w:top="1320" w:right="980" w:bottom="280" w:left="1140" w:header="708" w:footer="708" w:gutter="0"/>
          <w:cols w:space="708"/>
        </w:sectPr>
      </w:pPr>
    </w:p>
    <w:p w14:paraId="24EE9240" w14:textId="77777777" w:rsidR="00A40DAE" w:rsidRDefault="00836025">
      <w:pPr>
        <w:pStyle w:val="Akapitzlist"/>
        <w:numPr>
          <w:ilvl w:val="1"/>
          <w:numId w:val="16"/>
        </w:numPr>
        <w:tabs>
          <w:tab w:val="left" w:pos="985"/>
        </w:tabs>
        <w:spacing w:before="77"/>
        <w:ind w:left="984" w:right="292" w:hanging="348"/>
        <w:jc w:val="both"/>
      </w:pPr>
      <w:r>
        <w:lastRenderedPageBreak/>
        <w:t>dla</w:t>
      </w:r>
      <w:r>
        <w:rPr>
          <w:spacing w:val="-3"/>
        </w:rPr>
        <w:t xml:space="preserve"> </w:t>
      </w:r>
      <w:r>
        <w:t>prac,</w:t>
      </w:r>
      <w:r>
        <w:rPr>
          <w:spacing w:val="-5"/>
        </w:rPr>
        <w:t xml:space="preserve"> </w:t>
      </w:r>
      <w:r>
        <w:t>gdzie</w:t>
      </w:r>
      <w:r>
        <w:rPr>
          <w:spacing w:val="-3"/>
        </w:rPr>
        <w:t xml:space="preserve"> </w:t>
      </w:r>
      <w:r>
        <w:t>jednostką</w:t>
      </w:r>
      <w:r>
        <w:rPr>
          <w:spacing w:val="-6"/>
        </w:rPr>
        <w:t xml:space="preserve"> </w:t>
      </w:r>
      <w:r>
        <w:t>rozliczeniową</w:t>
      </w:r>
      <w:r>
        <w:rPr>
          <w:spacing w:val="-5"/>
        </w:rPr>
        <w:t xml:space="preserve"> </w:t>
      </w:r>
      <w:r>
        <w:t>jest</w:t>
      </w:r>
      <w:r>
        <w:rPr>
          <w:spacing w:val="-8"/>
        </w:rPr>
        <w:t xml:space="preserve"> </w:t>
      </w:r>
      <w:r>
        <w:t>1000</w:t>
      </w:r>
      <w:r>
        <w:rPr>
          <w:spacing w:val="-4"/>
        </w:rPr>
        <w:t xml:space="preserve"> </w:t>
      </w:r>
      <w:r>
        <w:t>sztuk</w:t>
      </w:r>
      <w:r>
        <w:rPr>
          <w:spacing w:val="-5"/>
        </w:rPr>
        <w:t xml:space="preserve"> </w:t>
      </w:r>
      <w:r>
        <w:t>[TSZT]</w:t>
      </w:r>
      <w:r>
        <w:rPr>
          <w:spacing w:val="-6"/>
        </w:rPr>
        <w:t xml:space="preserve"> </w:t>
      </w:r>
      <w:r>
        <w:t>odbiór</w:t>
      </w:r>
      <w:r>
        <w:rPr>
          <w:spacing w:val="-6"/>
        </w:rPr>
        <w:t xml:space="preserve"> </w:t>
      </w:r>
      <w:r>
        <w:t>prac</w:t>
      </w:r>
      <w:r>
        <w:rPr>
          <w:spacing w:val="-3"/>
        </w:rPr>
        <w:t xml:space="preserve"> </w:t>
      </w:r>
      <w:r>
        <w:t>nastąpi</w:t>
      </w:r>
      <w:r>
        <w:rPr>
          <w:spacing w:val="-5"/>
        </w:rPr>
        <w:t xml:space="preserve"> </w:t>
      </w:r>
      <w:r>
        <w:t>poprzez zweryfikowanie prawidłowości ich wykonania z opisem czynności i zleceniem</w:t>
      </w:r>
      <w:r>
        <w:rPr>
          <w:spacing w:val="-6"/>
        </w:rPr>
        <w:t xml:space="preserve"> </w:t>
      </w:r>
      <w:r>
        <w:t>oraz:</w:t>
      </w:r>
    </w:p>
    <w:p w14:paraId="6F6D7757" w14:textId="77777777" w:rsidR="00A40DAE" w:rsidRDefault="00836025">
      <w:pPr>
        <w:pStyle w:val="Akapitzlist"/>
        <w:numPr>
          <w:ilvl w:val="1"/>
          <w:numId w:val="16"/>
        </w:numPr>
        <w:tabs>
          <w:tab w:val="left" w:pos="985"/>
        </w:tabs>
        <w:ind w:left="984" w:right="290" w:hanging="348"/>
        <w:jc w:val="both"/>
      </w:pPr>
      <w:r>
        <w:t>określenie ilości talerzy, na których usunięto chwasty wokół sadzonek, poprzez ich policzenie na reprezentatywnych powierzchniach próbnych wynoszących 2 ary na każdy rozpoczęty</w:t>
      </w:r>
      <w:r>
        <w:rPr>
          <w:spacing w:val="-12"/>
        </w:rPr>
        <w:t xml:space="preserve"> </w:t>
      </w:r>
      <w:r>
        <w:t>HA</w:t>
      </w:r>
      <w:r>
        <w:rPr>
          <w:spacing w:val="-13"/>
        </w:rPr>
        <w:t xml:space="preserve"> </w:t>
      </w:r>
      <w:r>
        <w:t>i</w:t>
      </w:r>
      <w:r>
        <w:rPr>
          <w:spacing w:val="-10"/>
        </w:rPr>
        <w:t xml:space="preserve"> </w:t>
      </w:r>
      <w:r>
        <w:t>odniesienie</w:t>
      </w:r>
      <w:r>
        <w:rPr>
          <w:spacing w:val="-10"/>
        </w:rPr>
        <w:t xml:space="preserve"> </w:t>
      </w:r>
      <w:r>
        <w:t>tej</w:t>
      </w:r>
      <w:r>
        <w:rPr>
          <w:spacing w:val="-11"/>
        </w:rPr>
        <w:t xml:space="preserve"> </w:t>
      </w:r>
      <w:r>
        <w:t>ilości</w:t>
      </w:r>
      <w:r>
        <w:rPr>
          <w:spacing w:val="-9"/>
        </w:rPr>
        <w:t xml:space="preserve"> </w:t>
      </w:r>
      <w:r>
        <w:t>do</w:t>
      </w:r>
      <w:r>
        <w:rPr>
          <w:spacing w:val="-12"/>
        </w:rPr>
        <w:t xml:space="preserve"> </w:t>
      </w:r>
      <w:r>
        <w:t>całej</w:t>
      </w:r>
      <w:r>
        <w:rPr>
          <w:spacing w:val="-11"/>
        </w:rPr>
        <w:t xml:space="preserve"> </w:t>
      </w:r>
      <w:r>
        <w:t>powierzchni</w:t>
      </w:r>
      <w:r>
        <w:rPr>
          <w:spacing w:val="-9"/>
        </w:rPr>
        <w:t xml:space="preserve"> </w:t>
      </w:r>
      <w:r>
        <w:t>zabiegu.</w:t>
      </w:r>
      <w:r>
        <w:rPr>
          <w:spacing w:val="-12"/>
        </w:rPr>
        <w:t xml:space="preserve"> </w:t>
      </w:r>
      <w:r>
        <w:t>Oznaczenie</w:t>
      </w:r>
      <w:r>
        <w:rPr>
          <w:spacing w:val="-12"/>
        </w:rPr>
        <w:t xml:space="preserve"> </w:t>
      </w:r>
      <w:r>
        <w:t>powierzchni próbnych – na żądanie stron. Dopuszcza się tolerancję +/- 10% w ilości pielęgnowanych sadzonek na talerzach w stosunku do ilości podanej w</w:t>
      </w:r>
      <w:r>
        <w:rPr>
          <w:spacing w:val="-8"/>
        </w:rPr>
        <w:t xml:space="preserve"> </w:t>
      </w:r>
      <w:r>
        <w:t>zleceniu.</w:t>
      </w:r>
    </w:p>
    <w:p w14:paraId="5588397E" w14:textId="77777777" w:rsidR="00A40DAE" w:rsidRDefault="00836025">
      <w:pPr>
        <w:pStyle w:val="Akapitzlist"/>
        <w:numPr>
          <w:ilvl w:val="1"/>
          <w:numId w:val="16"/>
        </w:numPr>
        <w:tabs>
          <w:tab w:val="left" w:pos="985"/>
        </w:tabs>
        <w:spacing w:before="2"/>
        <w:ind w:left="984" w:right="289" w:hanging="348"/>
        <w:jc w:val="both"/>
      </w:pPr>
      <w: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w:t>
      </w:r>
      <w:r>
        <w:rPr>
          <w:spacing w:val="-6"/>
        </w:rPr>
        <w:t xml:space="preserve"> </w:t>
      </w:r>
      <w:r>
        <w:t>zleceniu.</w:t>
      </w:r>
    </w:p>
    <w:p w14:paraId="66127E66" w14:textId="77777777" w:rsidR="00A40DAE" w:rsidRDefault="00836025">
      <w:pPr>
        <w:pStyle w:val="Akapitzlist"/>
        <w:numPr>
          <w:ilvl w:val="1"/>
          <w:numId w:val="16"/>
        </w:numPr>
        <w:tabs>
          <w:tab w:val="left" w:pos="985"/>
        </w:tabs>
        <w:ind w:left="984" w:right="292" w:hanging="348"/>
        <w:jc w:val="both"/>
      </w:pPr>
      <w:r>
        <w:t>przyjęta do wyliczeń powierzchnia faktycznie wykonanego zabiegu (nie jest wymagana zgodność</w:t>
      </w:r>
      <w:r>
        <w:rPr>
          <w:spacing w:val="-13"/>
        </w:rPr>
        <w:t xml:space="preserve"> </w:t>
      </w:r>
      <w:r>
        <w:t>z</w:t>
      </w:r>
      <w:r>
        <w:rPr>
          <w:spacing w:val="-11"/>
        </w:rPr>
        <w:t xml:space="preserve"> </w:t>
      </w:r>
      <w:r>
        <w:t>powierzchnią</w:t>
      </w:r>
      <w:r>
        <w:rPr>
          <w:spacing w:val="-12"/>
        </w:rPr>
        <w:t xml:space="preserve"> </w:t>
      </w:r>
      <w:r>
        <w:t>wg</w:t>
      </w:r>
      <w:r>
        <w:rPr>
          <w:spacing w:val="-13"/>
        </w:rPr>
        <w:t xml:space="preserve"> </w:t>
      </w:r>
      <w:r>
        <w:t>planu</w:t>
      </w:r>
      <w:r>
        <w:rPr>
          <w:spacing w:val="-11"/>
        </w:rPr>
        <w:t xml:space="preserve"> </w:t>
      </w:r>
      <w:r>
        <w:t>urządzania</w:t>
      </w:r>
      <w:r>
        <w:rPr>
          <w:spacing w:val="-12"/>
        </w:rPr>
        <w:t xml:space="preserve"> </w:t>
      </w:r>
      <w:r>
        <w:t>lasu),</w:t>
      </w:r>
      <w:r>
        <w:rPr>
          <w:spacing w:val="-11"/>
        </w:rPr>
        <w:t xml:space="preserve"> </w:t>
      </w:r>
      <w:r>
        <w:t>powinna</w:t>
      </w:r>
      <w:r>
        <w:rPr>
          <w:spacing w:val="-13"/>
        </w:rPr>
        <w:t xml:space="preserve"> </w:t>
      </w:r>
      <w:r>
        <w:t>być</w:t>
      </w:r>
      <w:r>
        <w:rPr>
          <w:spacing w:val="-10"/>
        </w:rPr>
        <w:t xml:space="preserve"> </w:t>
      </w:r>
      <w:r>
        <w:t>zredukowana</w:t>
      </w:r>
      <w:r>
        <w:rPr>
          <w:spacing w:val="-10"/>
        </w:rPr>
        <w:t xml:space="preserve"> </w:t>
      </w:r>
      <w:r>
        <w:t>o</w:t>
      </w:r>
      <w:r>
        <w:rPr>
          <w:spacing w:val="-13"/>
        </w:rPr>
        <w:t xml:space="preserve"> </w:t>
      </w:r>
      <w:r>
        <w:t>istniejące w</w:t>
      </w:r>
      <w:r>
        <w:rPr>
          <w:spacing w:val="-12"/>
        </w:rPr>
        <w:t xml:space="preserve"> </w:t>
      </w:r>
      <w:r>
        <w:t>wydzieleniu</w:t>
      </w:r>
      <w:r>
        <w:rPr>
          <w:spacing w:val="-10"/>
        </w:rPr>
        <w:t xml:space="preserve"> </w:t>
      </w:r>
      <w:r>
        <w:t>takie</w:t>
      </w:r>
      <w:r>
        <w:rPr>
          <w:spacing w:val="-10"/>
        </w:rPr>
        <w:t xml:space="preserve"> </w:t>
      </w:r>
      <w:r>
        <w:t>elementy</w:t>
      </w:r>
      <w:r>
        <w:rPr>
          <w:spacing w:val="-12"/>
        </w:rPr>
        <w:t xml:space="preserve"> </w:t>
      </w:r>
      <w:r>
        <w:t>jak:</w:t>
      </w:r>
      <w:r>
        <w:rPr>
          <w:spacing w:val="-11"/>
        </w:rPr>
        <w:t xml:space="preserve"> </w:t>
      </w:r>
      <w:r>
        <w:t>drogi,</w:t>
      </w:r>
      <w:r>
        <w:rPr>
          <w:spacing w:val="-10"/>
        </w:rPr>
        <w:t xml:space="preserve"> </w:t>
      </w:r>
      <w:r>
        <w:t>kępy</w:t>
      </w:r>
      <w:r>
        <w:rPr>
          <w:spacing w:val="-13"/>
        </w:rPr>
        <w:t xml:space="preserve"> </w:t>
      </w:r>
      <w:r>
        <w:t>drzewostanu</w:t>
      </w:r>
      <w:r>
        <w:rPr>
          <w:spacing w:val="-10"/>
        </w:rPr>
        <w:t xml:space="preserve"> </w:t>
      </w:r>
      <w:r>
        <w:t>nie</w:t>
      </w:r>
      <w:r>
        <w:rPr>
          <w:spacing w:val="-10"/>
        </w:rPr>
        <w:t xml:space="preserve"> </w:t>
      </w:r>
      <w:r>
        <w:t>objęte</w:t>
      </w:r>
      <w:r>
        <w:rPr>
          <w:spacing w:val="-11"/>
        </w:rPr>
        <w:t xml:space="preserve"> </w:t>
      </w:r>
      <w:r>
        <w:t>zabiegiem,</w:t>
      </w:r>
      <w:r>
        <w:rPr>
          <w:spacing w:val="-10"/>
        </w:rPr>
        <w:t xml:space="preserve"> </w:t>
      </w:r>
      <w:r>
        <w:t>bagna,</w:t>
      </w:r>
      <w:r>
        <w:rPr>
          <w:spacing w:val="-10"/>
        </w:rPr>
        <w:t xml:space="preserve"> </w:t>
      </w:r>
      <w:r>
        <w:t>itp.</w:t>
      </w:r>
    </w:p>
    <w:p w14:paraId="6E87F0E9" w14:textId="77777777" w:rsidR="00A40DAE" w:rsidRDefault="00836025">
      <w:pPr>
        <w:spacing w:before="120"/>
        <w:ind w:left="984"/>
        <w:jc w:val="both"/>
        <w:rPr>
          <w:i/>
        </w:rPr>
      </w:pPr>
      <w:r>
        <w:rPr>
          <w:i/>
        </w:rPr>
        <w:t>(rozliczenie z dokładnością do dwóch miejsc po przecinku)</w:t>
      </w:r>
    </w:p>
    <w:p w14:paraId="7031FD06" w14:textId="77777777" w:rsidR="00A40DAE" w:rsidRDefault="00A40DAE">
      <w:pPr>
        <w:pStyle w:val="Tekstpodstawowy"/>
        <w:ind w:left="0" w:firstLine="0"/>
        <w:rPr>
          <w:i/>
          <w:sz w:val="20"/>
        </w:rPr>
      </w:pPr>
    </w:p>
    <w:p w14:paraId="48C4BC0D" w14:textId="77777777" w:rsidR="00A40DAE" w:rsidRDefault="00A40DAE">
      <w:pPr>
        <w:pStyle w:val="Tekstpodstawowy"/>
        <w:spacing w:before="5" w:after="1"/>
        <w:ind w:left="0" w:firstLine="0"/>
        <w:rPr>
          <w:i/>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9"/>
        <w:gridCol w:w="1184"/>
      </w:tblGrid>
      <w:tr w:rsidR="00A40DAE" w14:paraId="465CE870" w14:textId="77777777">
        <w:trPr>
          <w:trHeight w:val="1014"/>
        </w:trPr>
        <w:tc>
          <w:tcPr>
            <w:tcW w:w="670" w:type="dxa"/>
          </w:tcPr>
          <w:p w14:paraId="3E6F15B7" w14:textId="77777777" w:rsidR="00A40DAE" w:rsidRDefault="00836025">
            <w:pPr>
              <w:pStyle w:val="TableParagraph"/>
              <w:ind w:left="131" w:right="117"/>
              <w:jc w:val="center"/>
              <w:rPr>
                <w:b/>
                <w:i/>
              </w:rPr>
            </w:pPr>
            <w:r>
              <w:rPr>
                <w:b/>
                <w:i/>
              </w:rPr>
              <w:t>Nr</w:t>
            </w:r>
          </w:p>
        </w:tc>
        <w:tc>
          <w:tcPr>
            <w:tcW w:w="1794" w:type="dxa"/>
          </w:tcPr>
          <w:p w14:paraId="46A0E2E6" w14:textId="77777777" w:rsidR="00A40DAE" w:rsidRDefault="00836025">
            <w:pPr>
              <w:pStyle w:val="TableParagraph"/>
              <w:ind w:left="109" w:right="265"/>
              <w:rPr>
                <w:b/>
                <w:i/>
              </w:rPr>
            </w:pPr>
            <w:r>
              <w:rPr>
                <w:b/>
                <w:i/>
              </w:rPr>
              <w:t>Kod czynności do rozliczenia</w:t>
            </w:r>
          </w:p>
        </w:tc>
        <w:tc>
          <w:tcPr>
            <w:tcW w:w="1705" w:type="dxa"/>
          </w:tcPr>
          <w:p w14:paraId="252D6E18" w14:textId="77777777" w:rsidR="00A40DAE" w:rsidRDefault="00836025">
            <w:pPr>
              <w:pStyle w:val="TableParagraph"/>
              <w:ind w:left="301" w:right="95" w:firstLine="81"/>
              <w:jc w:val="right"/>
              <w:rPr>
                <w:b/>
                <w:i/>
              </w:rPr>
            </w:pPr>
            <w:r>
              <w:rPr>
                <w:b/>
                <w:i/>
              </w:rPr>
              <w:t>Kod</w:t>
            </w:r>
            <w:r>
              <w:rPr>
                <w:b/>
                <w:i/>
                <w:spacing w:val="-2"/>
              </w:rPr>
              <w:t xml:space="preserve"> </w:t>
            </w:r>
            <w:r>
              <w:rPr>
                <w:b/>
                <w:i/>
              </w:rPr>
              <w:t xml:space="preserve">czynn. </w:t>
            </w:r>
            <w:r>
              <w:rPr>
                <w:b/>
                <w:i/>
                <w:spacing w:val="-12"/>
              </w:rPr>
              <w:t>/</w:t>
            </w:r>
            <w:r>
              <w:rPr>
                <w:b/>
                <w:i/>
              </w:rPr>
              <w:t xml:space="preserve"> materiału </w:t>
            </w:r>
            <w:r>
              <w:rPr>
                <w:b/>
                <w:i/>
                <w:spacing w:val="-7"/>
              </w:rPr>
              <w:t>do</w:t>
            </w:r>
          </w:p>
          <w:p w14:paraId="5AE54EB5" w14:textId="77777777" w:rsidR="00A40DAE" w:rsidRDefault="00836025">
            <w:pPr>
              <w:pStyle w:val="TableParagraph"/>
              <w:spacing w:before="0"/>
              <w:ind w:left="0" w:right="93"/>
              <w:jc w:val="right"/>
              <w:rPr>
                <w:b/>
                <w:i/>
              </w:rPr>
            </w:pPr>
            <w:r>
              <w:rPr>
                <w:b/>
                <w:i/>
                <w:spacing w:val="-1"/>
              </w:rPr>
              <w:t>wyceny</w:t>
            </w:r>
          </w:p>
        </w:tc>
        <w:tc>
          <w:tcPr>
            <w:tcW w:w="3859" w:type="dxa"/>
          </w:tcPr>
          <w:p w14:paraId="2A09543D" w14:textId="77777777" w:rsidR="00A40DAE" w:rsidRDefault="00836025">
            <w:pPr>
              <w:pStyle w:val="TableParagraph"/>
              <w:ind w:left="105"/>
              <w:rPr>
                <w:b/>
                <w:i/>
              </w:rPr>
            </w:pPr>
            <w:r>
              <w:rPr>
                <w:b/>
                <w:i/>
              </w:rPr>
              <w:t>Opis kodu czynności</w:t>
            </w:r>
          </w:p>
        </w:tc>
        <w:tc>
          <w:tcPr>
            <w:tcW w:w="1184" w:type="dxa"/>
          </w:tcPr>
          <w:p w14:paraId="42F183DF" w14:textId="77777777" w:rsidR="00A40DAE" w:rsidRDefault="00836025">
            <w:pPr>
              <w:pStyle w:val="TableParagraph"/>
              <w:ind w:left="104" w:right="198"/>
              <w:rPr>
                <w:b/>
                <w:i/>
              </w:rPr>
            </w:pPr>
            <w:r>
              <w:rPr>
                <w:b/>
                <w:i/>
              </w:rPr>
              <w:t>Jednostk a miary</w:t>
            </w:r>
          </w:p>
        </w:tc>
      </w:tr>
      <w:tr w:rsidR="00A40DAE" w14:paraId="6750CEE3" w14:textId="77777777">
        <w:trPr>
          <w:trHeight w:val="1272"/>
        </w:trPr>
        <w:tc>
          <w:tcPr>
            <w:tcW w:w="670" w:type="dxa"/>
          </w:tcPr>
          <w:p w14:paraId="754DF623" w14:textId="77777777" w:rsidR="00A40DAE" w:rsidRDefault="00836025">
            <w:pPr>
              <w:pStyle w:val="TableParagraph"/>
              <w:ind w:left="131" w:right="117"/>
              <w:jc w:val="center"/>
            </w:pPr>
            <w:r>
              <w:t>107</w:t>
            </w:r>
          </w:p>
        </w:tc>
        <w:tc>
          <w:tcPr>
            <w:tcW w:w="1794" w:type="dxa"/>
          </w:tcPr>
          <w:p w14:paraId="4AE89AAB" w14:textId="77777777" w:rsidR="00A40DAE" w:rsidRDefault="00836025">
            <w:pPr>
              <w:pStyle w:val="TableParagraph"/>
              <w:ind w:left="109"/>
            </w:pPr>
            <w:r>
              <w:t>KOSZ UA</w:t>
            </w:r>
          </w:p>
        </w:tc>
        <w:tc>
          <w:tcPr>
            <w:tcW w:w="1705" w:type="dxa"/>
          </w:tcPr>
          <w:p w14:paraId="588278FF" w14:textId="77777777" w:rsidR="00A40DAE" w:rsidRDefault="00836025">
            <w:pPr>
              <w:pStyle w:val="TableParagraph"/>
              <w:ind w:left="109" w:right="522"/>
            </w:pPr>
            <w:r>
              <w:t>KOSZ-CRN KOSZ-CRG KOSZ-PWN KOSZ-PWG</w:t>
            </w:r>
          </w:p>
        </w:tc>
        <w:tc>
          <w:tcPr>
            <w:tcW w:w="3859" w:type="dxa"/>
          </w:tcPr>
          <w:p w14:paraId="2068B78A" w14:textId="77777777" w:rsidR="00A40DAE" w:rsidRDefault="00836025">
            <w:pPr>
              <w:pStyle w:val="TableParagraph"/>
              <w:ind w:left="105"/>
            </w:pPr>
            <w:r>
              <w:t>Wykaszanie chwastów w uprawach i usuwanie zbędnych nalotów – stopień trudności I i II</w:t>
            </w:r>
          </w:p>
        </w:tc>
        <w:tc>
          <w:tcPr>
            <w:tcW w:w="1184" w:type="dxa"/>
          </w:tcPr>
          <w:p w14:paraId="6C55E7FF" w14:textId="77777777" w:rsidR="00A40DAE" w:rsidRDefault="00A40DAE">
            <w:pPr>
              <w:pStyle w:val="TableParagraph"/>
              <w:spacing w:before="0"/>
              <w:ind w:left="0"/>
              <w:rPr>
                <w:i/>
                <w:sz w:val="26"/>
              </w:rPr>
            </w:pPr>
          </w:p>
          <w:p w14:paraId="36B20AB0" w14:textId="77777777" w:rsidR="00A40DAE" w:rsidRDefault="00836025">
            <w:pPr>
              <w:pStyle w:val="TableParagraph"/>
              <w:spacing w:before="201"/>
              <w:ind w:left="422" w:right="422"/>
              <w:jc w:val="center"/>
            </w:pPr>
            <w:r>
              <w:t>HA</w:t>
            </w:r>
          </w:p>
        </w:tc>
      </w:tr>
      <w:tr w:rsidR="00A40DAE" w14:paraId="1B5C6EF5" w14:textId="77777777">
        <w:trPr>
          <w:trHeight w:val="1271"/>
        </w:trPr>
        <w:tc>
          <w:tcPr>
            <w:tcW w:w="670" w:type="dxa"/>
          </w:tcPr>
          <w:p w14:paraId="221DC936" w14:textId="77777777" w:rsidR="00A40DAE" w:rsidRDefault="00836025">
            <w:pPr>
              <w:pStyle w:val="TableParagraph"/>
              <w:ind w:left="131" w:right="117"/>
              <w:jc w:val="center"/>
            </w:pPr>
            <w:r>
              <w:t>108</w:t>
            </w:r>
          </w:p>
        </w:tc>
        <w:tc>
          <w:tcPr>
            <w:tcW w:w="1794" w:type="dxa"/>
          </w:tcPr>
          <w:p w14:paraId="6BBCE1EC" w14:textId="77777777" w:rsidR="00A40DAE" w:rsidRDefault="00836025">
            <w:pPr>
              <w:pStyle w:val="TableParagraph"/>
              <w:ind w:left="109"/>
            </w:pPr>
            <w:r>
              <w:t>KOSZ UB</w:t>
            </w:r>
          </w:p>
        </w:tc>
        <w:tc>
          <w:tcPr>
            <w:tcW w:w="1705" w:type="dxa"/>
          </w:tcPr>
          <w:p w14:paraId="48341B9C" w14:textId="77777777" w:rsidR="00A40DAE" w:rsidRDefault="00836025">
            <w:pPr>
              <w:pStyle w:val="TableParagraph"/>
              <w:ind w:left="109" w:right="522"/>
            </w:pPr>
            <w:r>
              <w:t>KOSZ-CRN KOSZ-CRG KOSZ-PWN KOSZ-PWG</w:t>
            </w:r>
          </w:p>
        </w:tc>
        <w:tc>
          <w:tcPr>
            <w:tcW w:w="3859" w:type="dxa"/>
          </w:tcPr>
          <w:p w14:paraId="121419B3" w14:textId="77777777" w:rsidR="00A40DAE" w:rsidRDefault="00836025">
            <w:pPr>
              <w:pStyle w:val="TableParagraph"/>
              <w:ind w:left="105"/>
            </w:pPr>
            <w:r>
              <w:t>Wykaszanie chwastów w uprawach i usuwanie zbędnych nalotów – stopień trudności III i IV</w:t>
            </w:r>
          </w:p>
        </w:tc>
        <w:tc>
          <w:tcPr>
            <w:tcW w:w="1184" w:type="dxa"/>
          </w:tcPr>
          <w:p w14:paraId="282A9C54" w14:textId="77777777" w:rsidR="00A40DAE" w:rsidRDefault="00A40DAE">
            <w:pPr>
              <w:pStyle w:val="TableParagraph"/>
              <w:spacing w:before="0"/>
              <w:ind w:left="0"/>
              <w:rPr>
                <w:i/>
                <w:sz w:val="26"/>
              </w:rPr>
            </w:pPr>
          </w:p>
          <w:p w14:paraId="05BC141E" w14:textId="77777777" w:rsidR="00A40DAE" w:rsidRDefault="00836025">
            <w:pPr>
              <w:pStyle w:val="TableParagraph"/>
              <w:spacing w:before="201"/>
              <w:ind w:left="422" w:right="422"/>
              <w:jc w:val="center"/>
            </w:pPr>
            <w:r>
              <w:t>HA</w:t>
            </w:r>
          </w:p>
        </w:tc>
      </w:tr>
      <w:tr w:rsidR="00A40DAE" w14:paraId="29FDA40C" w14:textId="77777777">
        <w:trPr>
          <w:trHeight w:val="1271"/>
        </w:trPr>
        <w:tc>
          <w:tcPr>
            <w:tcW w:w="670" w:type="dxa"/>
          </w:tcPr>
          <w:p w14:paraId="44197F5A" w14:textId="77777777" w:rsidR="00A40DAE" w:rsidRDefault="00836025">
            <w:pPr>
              <w:pStyle w:val="TableParagraph"/>
              <w:ind w:left="131" w:right="117"/>
              <w:jc w:val="center"/>
            </w:pPr>
            <w:r>
              <w:t>109</w:t>
            </w:r>
          </w:p>
        </w:tc>
        <w:tc>
          <w:tcPr>
            <w:tcW w:w="1794" w:type="dxa"/>
          </w:tcPr>
          <w:p w14:paraId="21376B13" w14:textId="77777777" w:rsidR="00A40DAE" w:rsidRDefault="00836025">
            <w:pPr>
              <w:pStyle w:val="TableParagraph"/>
              <w:ind w:left="109"/>
            </w:pPr>
            <w:r>
              <w:t>KOSZ UC</w:t>
            </w:r>
          </w:p>
        </w:tc>
        <w:tc>
          <w:tcPr>
            <w:tcW w:w="1705" w:type="dxa"/>
          </w:tcPr>
          <w:p w14:paraId="66138766" w14:textId="77777777" w:rsidR="00A40DAE" w:rsidRDefault="00836025">
            <w:pPr>
              <w:pStyle w:val="TableParagraph"/>
              <w:ind w:left="109" w:right="522"/>
            </w:pPr>
            <w:r>
              <w:t>KOSZ-CRN KOSZ-CRG KOSZ-PWN KOSZ-PWG</w:t>
            </w:r>
          </w:p>
        </w:tc>
        <w:tc>
          <w:tcPr>
            <w:tcW w:w="3859" w:type="dxa"/>
          </w:tcPr>
          <w:p w14:paraId="163E498C" w14:textId="77777777" w:rsidR="00A40DAE" w:rsidRDefault="00836025">
            <w:pPr>
              <w:pStyle w:val="TableParagraph"/>
              <w:ind w:left="105"/>
            </w:pPr>
            <w:r>
              <w:t>Wykaszanie chwastów w uprawach i usuwanie zbędnych nalotów – stopień trudności V i VI</w:t>
            </w:r>
          </w:p>
        </w:tc>
        <w:tc>
          <w:tcPr>
            <w:tcW w:w="1184" w:type="dxa"/>
          </w:tcPr>
          <w:p w14:paraId="6E982C24" w14:textId="77777777" w:rsidR="00A40DAE" w:rsidRDefault="00A40DAE">
            <w:pPr>
              <w:pStyle w:val="TableParagraph"/>
              <w:spacing w:before="0"/>
              <w:ind w:left="0"/>
              <w:rPr>
                <w:i/>
                <w:sz w:val="26"/>
              </w:rPr>
            </w:pPr>
          </w:p>
          <w:p w14:paraId="5EE24854" w14:textId="77777777" w:rsidR="00A40DAE" w:rsidRDefault="00836025">
            <w:pPr>
              <w:pStyle w:val="TableParagraph"/>
              <w:spacing w:before="201"/>
              <w:ind w:left="422" w:right="422"/>
              <w:jc w:val="center"/>
            </w:pPr>
            <w:r>
              <w:t>HA</w:t>
            </w:r>
          </w:p>
        </w:tc>
      </w:tr>
    </w:tbl>
    <w:p w14:paraId="028B188F" w14:textId="77777777" w:rsidR="00A40DAE" w:rsidRDefault="00836025">
      <w:pPr>
        <w:pStyle w:val="Nagwek1"/>
        <w:jc w:val="both"/>
      </w:pPr>
      <w:r>
        <w:t>Standard technologii prac obejmuje:</w:t>
      </w:r>
    </w:p>
    <w:p w14:paraId="2D39E245" w14:textId="77777777" w:rsidR="00A40DAE" w:rsidRDefault="00836025">
      <w:pPr>
        <w:pStyle w:val="Akapitzlist"/>
        <w:numPr>
          <w:ilvl w:val="1"/>
          <w:numId w:val="16"/>
        </w:numPr>
        <w:tabs>
          <w:tab w:val="left" w:pos="997"/>
        </w:tabs>
        <w:spacing w:before="120" w:line="276" w:lineRule="auto"/>
        <w:ind w:right="288"/>
        <w:jc w:val="both"/>
      </w:pPr>
      <w:r>
        <w:t>usunięcie utrudniającej wzrost i rozwój wprowadzonych na uprawę drzewek roślinności zielnej, krzewów, krzewinek oraz zbędnych odrośli i nalotów drzew leśnych. Zabieg będzie wykonywany poprzez wykaszanie przy użyciu narzędzi ręcznych lub z użyciem pilarki na wysięgniku</w:t>
      </w:r>
    </w:p>
    <w:p w14:paraId="4281CB0D" w14:textId="77777777" w:rsidR="00B765A3" w:rsidRDefault="00B765A3">
      <w:pPr>
        <w:pStyle w:val="Nagwek1"/>
        <w:spacing w:before="77"/>
      </w:pPr>
    </w:p>
    <w:p w14:paraId="226C5B28" w14:textId="77777777" w:rsidR="00B765A3" w:rsidRDefault="00B765A3">
      <w:pPr>
        <w:pStyle w:val="Nagwek1"/>
        <w:spacing w:before="77"/>
      </w:pPr>
    </w:p>
    <w:p w14:paraId="274344D3" w14:textId="77777777" w:rsidR="00B765A3" w:rsidRDefault="00B765A3">
      <w:pPr>
        <w:pStyle w:val="Nagwek1"/>
        <w:spacing w:before="77"/>
      </w:pPr>
    </w:p>
    <w:p w14:paraId="4B21C635" w14:textId="77777777" w:rsidR="00B765A3" w:rsidRDefault="00B765A3">
      <w:pPr>
        <w:pStyle w:val="Nagwek1"/>
        <w:spacing w:before="77"/>
      </w:pPr>
    </w:p>
    <w:p w14:paraId="2DD76660" w14:textId="77777777" w:rsidR="00B765A3" w:rsidRDefault="00B765A3">
      <w:pPr>
        <w:pStyle w:val="Nagwek1"/>
        <w:spacing w:before="77"/>
      </w:pPr>
    </w:p>
    <w:p w14:paraId="1C2BAE1F" w14:textId="77777777" w:rsidR="00B765A3" w:rsidRDefault="00B765A3">
      <w:pPr>
        <w:pStyle w:val="Nagwek1"/>
        <w:spacing w:before="77"/>
      </w:pPr>
    </w:p>
    <w:p w14:paraId="36ABD347" w14:textId="77777777" w:rsidR="00B765A3" w:rsidRDefault="00B765A3">
      <w:pPr>
        <w:pStyle w:val="Nagwek1"/>
        <w:spacing w:before="77"/>
      </w:pPr>
    </w:p>
    <w:p w14:paraId="21504A87" w14:textId="77777777" w:rsidR="00B765A3" w:rsidRDefault="00B765A3">
      <w:pPr>
        <w:pStyle w:val="Nagwek1"/>
        <w:spacing w:before="77"/>
      </w:pPr>
    </w:p>
    <w:p w14:paraId="03589378" w14:textId="77777777" w:rsidR="00B765A3" w:rsidRDefault="00B765A3">
      <w:pPr>
        <w:pStyle w:val="Nagwek1"/>
        <w:spacing w:before="77"/>
      </w:pPr>
    </w:p>
    <w:p w14:paraId="339DD518" w14:textId="77777777" w:rsidR="00B765A3" w:rsidRDefault="00B765A3">
      <w:pPr>
        <w:pStyle w:val="Nagwek1"/>
        <w:spacing w:before="77"/>
      </w:pPr>
    </w:p>
    <w:p w14:paraId="5751FC59" w14:textId="77777777" w:rsidR="00B765A3" w:rsidRDefault="00B765A3">
      <w:pPr>
        <w:pStyle w:val="Nagwek1"/>
        <w:spacing w:before="77"/>
      </w:pPr>
    </w:p>
    <w:p w14:paraId="71557353" w14:textId="77777777" w:rsidR="00B765A3" w:rsidRDefault="00B765A3">
      <w:pPr>
        <w:pStyle w:val="Nagwek1"/>
        <w:spacing w:before="77"/>
      </w:pPr>
    </w:p>
    <w:p w14:paraId="3B8DA28F" w14:textId="7F4ABD84" w:rsidR="00A40DAE" w:rsidRDefault="00836025">
      <w:pPr>
        <w:pStyle w:val="Nagwek1"/>
        <w:spacing w:before="77"/>
      </w:pPr>
      <w:r>
        <w:t>Uwagi:</w:t>
      </w:r>
    </w:p>
    <w:p w14:paraId="43A212F4" w14:textId="77777777" w:rsidR="00A40DAE" w:rsidRDefault="00836025">
      <w:pPr>
        <w:pStyle w:val="Akapitzlist"/>
        <w:numPr>
          <w:ilvl w:val="1"/>
          <w:numId w:val="16"/>
        </w:numPr>
        <w:tabs>
          <w:tab w:val="left" w:pos="997"/>
        </w:tabs>
        <w:spacing w:before="160"/>
        <w:ind w:right="294"/>
        <w:jc w:val="both"/>
      </w:pPr>
      <w:r>
        <w:t>stopnie trudności zabiegu zostały wskazane w załączniku nr 2.2 do SWZ wg następującego podziału:</w:t>
      </w:r>
    </w:p>
    <w:p w14:paraId="3BBDEDA9" w14:textId="77777777" w:rsidR="00A40DAE" w:rsidRDefault="00A40DAE">
      <w:pPr>
        <w:pStyle w:val="Tekstpodstawowy"/>
        <w:spacing w:before="3"/>
        <w:ind w:left="0" w:firstLine="0"/>
        <w:rPr>
          <w:sz w:val="10"/>
        </w:rPr>
      </w:pPr>
    </w:p>
    <w:tbl>
      <w:tblPr>
        <w:tblStyle w:val="TableNormal"/>
        <w:tblW w:w="0" w:type="auto"/>
        <w:tblInd w:w="418" w:type="dxa"/>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1E0" w:firstRow="1" w:lastRow="1" w:firstColumn="1" w:lastColumn="1" w:noHBand="0" w:noVBand="0"/>
      </w:tblPr>
      <w:tblGrid>
        <w:gridCol w:w="562"/>
        <w:gridCol w:w="2473"/>
        <w:gridCol w:w="3517"/>
        <w:gridCol w:w="1196"/>
        <w:gridCol w:w="1200"/>
      </w:tblGrid>
      <w:tr w:rsidR="00A40DAE" w14:paraId="370BAF91" w14:textId="77777777">
        <w:trPr>
          <w:trHeight w:val="1031"/>
        </w:trPr>
        <w:tc>
          <w:tcPr>
            <w:tcW w:w="562" w:type="dxa"/>
            <w:vMerge w:val="restart"/>
          </w:tcPr>
          <w:p w14:paraId="00535021" w14:textId="77777777" w:rsidR="00A40DAE" w:rsidRDefault="00A40DAE">
            <w:pPr>
              <w:pStyle w:val="TableParagraph"/>
              <w:spacing w:before="0"/>
              <w:ind w:left="0"/>
              <w:rPr>
                <w:sz w:val="26"/>
              </w:rPr>
            </w:pPr>
          </w:p>
          <w:p w14:paraId="1735AC67" w14:textId="77777777" w:rsidR="00A40DAE" w:rsidRDefault="00A40DAE">
            <w:pPr>
              <w:pStyle w:val="TableParagraph"/>
              <w:spacing w:before="5"/>
              <w:ind w:left="0"/>
              <w:rPr>
                <w:sz w:val="29"/>
              </w:rPr>
            </w:pPr>
          </w:p>
          <w:p w14:paraId="0123978E" w14:textId="77777777" w:rsidR="00A40DAE" w:rsidRDefault="00836025">
            <w:pPr>
              <w:pStyle w:val="TableParagraph"/>
              <w:spacing w:before="0"/>
              <w:ind w:left="107"/>
            </w:pPr>
            <w:r>
              <w:t>Lp.</w:t>
            </w:r>
          </w:p>
        </w:tc>
        <w:tc>
          <w:tcPr>
            <w:tcW w:w="2473" w:type="dxa"/>
            <w:vMerge w:val="restart"/>
          </w:tcPr>
          <w:p w14:paraId="4D79E3E7" w14:textId="77777777" w:rsidR="00A40DAE" w:rsidRDefault="00A40DAE">
            <w:pPr>
              <w:pStyle w:val="TableParagraph"/>
              <w:spacing w:before="0"/>
              <w:ind w:left="0"/>
              <w:rPr>
                <w:sz w:val="26"/>
              </w:rPr>
            </w:pPr>
          </w:p>
          <w:p w14:paraId="58290597" w14:textId="77777777" w:rsidR="00A40DAE" w:rsidRDefault="00A40DAE">
            <w:pPr>
              <w:pStyle w:val="TableParagraph"/>
              <w:spacing w:before="5"/>
              <w:ind w:left="0"/>
              <w:rPr>
                <w:sz w:val="29"/>
              </w:rPr>
            </w:pPr>
          </w:p>
          <w:p w14:paraId="38C86638" w14:textId="77777777" w:rsidR="00A40DAE" w:rsidRDefault="00836025">
            <w:pPr>
              <w:pStyle w:val="TableParagraph"/>
              <w:spacing w:before="0"/>
              <w:ind w:left="107"/>
            </w:pPr>
            <w:r>
              <w:t>Wyszczególnienie</w:t>
            </w:r>
          </w:p>
        </w:tc>
        <w:tc>
          <w:tcPr>
            <w:tcW w:w="3517" w:type="dxa"/>
            <w:vMerge w:val="restart"/>
          </w:tcPr>
          <w:p w14:paraId="7B064F8D" w14:textId="77777777" w:rsidR="00A40DAE" w:rsidRDefault="00A40DAE">
            <w:pPr>
              <w:pStyle w:val="TableParagraph"/>
              <w:spacing w:before="0"/>
              <w:ind w:left="0"/>
              <w:rPr>
                <w:sz w:val="26"/>
              </w:rPr>
            </w:pPr>
          </w:p>
          <w:p w14:paraId="3C26D2ED" w14:textId="77777777" w:rsidR="00A40DAE" w:rsidRDefault="00836025">
            <w:pPr>
              <w:pStyle w:val="TableParagraph"/>
              <w:spacing w:before="215"/>
              <w:ind w:right="288"/>
            </w:pPr>
            <w:r>
              <w:t>Przykłady uciążliwych gatunków roślin</w:t>
            </w:r>
          </w:p>
        </w:tc>
        <w:tc>
          <w:tcPr>
            <w:tcW w:w="2396" w:type="dxa"/>
            <w:gridSpan w:val="2"/>
          </w:tcPr>
          <w:p w14:paraId="3876ADEF" w14:textId="77777777" w:rsidR="00A40DAE" w:rsidRDefault="00836025">
            <w:pPr>
              <w:pStyle w:val="TableParagraph"/>
              <w:spacing w:before="0"/>
              <w:ind w:left="103" w:right="126"/>
            </w:pPr>
            <w:r>
              <w:t>Stopień trudności przy pokryciu powierzchni</w:t>
            </w:r>
          </w:p>
          <w:p w14:paraId="3BFB6984" w14:textId="77777777" w:rsidR="00A40DAE" w:rsidRDefault="00836025">
            <w:pPr>
              <w:pStyle w:val="TableParagraph"/>
              <w:spacing w:before="0" w:line="260" w:lineRule="exact"/>
              <w:ind w:left="103" w:right="666"/>
            </w:pPr>
            <w:r>
              <w:t>uciążliwymi gatunkami roślin</w:t>
            </w:r>
          </w:p>
        </w:tc>
      </w:tr>
      <w:tr w:rsidR="00A40DAE" w14:paraId="3DD68B86" w14:textId="77777777">
        <w:trPr>
          <w:trHeight w:val="511"/>
        </w:trPr>
        <w:tc>
          <w:tcPr>
            <w:tcW w:w="562" w:type="dxa"/>
            <w:vMerge/>
            <w:tcBorders>
              <w:top w:val="nil"/>
            </w:tcBorders>
          </w:tcPr>
          <w:p w14:paraId="565B1382" w14:textId="77777777" w:rsidR="00A40DAE" w:rsidRDefault="00A40DAE">
            <w:pPr>
              <w:rPr>
                <w:sz w:val="2"/>
                <w:szCs w:val="2"/>
              </w:rPr>
            </w:pPr>
          </w:p>
        </w:tc>
        <w:tc>
          <w:tcPr>
            <w:tcW w:w="2473" w:type="dxa"/>
            <w:vMerge/>
            <w:tcBorders>
              <w:top w:val="nil"/>
            </w:tcBorders>
          </w:tcPr>
          <w:p w14:paraId="7F084727" w14:textId="77777777" w:rsidR="00A40DAE" w:rsidRDefault="00A40DAE">
            <w:pPr>
              <w:rPr>
                <w:sz w:val="2"/>
                <w:szCs w:val="2"/>
              </w:rPr>
            </w:pPr>
          </w:p>
        </w:tc>
        <w:tc>
          <w:tcPr>
            <w:tcW w:w="3517" w:type="dxa"/>
            <w:vMerge/>
            <w:tcBorders>
              <w:top w:val="nil"/>
            </w:tcBorders>
          </w:tcPr>
          <w:p w14:paraId="7B9E96B4" w14:textId="77777777" w:rsidR="00A40DAE" w:rsidRDefault="00A40DAE">
            <w:pPr>
              <w:rPr>
                <w:sz w:val="2"/>
                <w:szCs w:val="2"/>
              </w:rPr>
            </w:pPr>
          </w:p>
        </w:tc>
        <w:tc>
          <w:tcPr>
            <w:tcW w:w="1196" w:type="dxa"/>
          </w:tcPr>
          <w:p w14:paraId="0E087B31" w14:textId="77777777" w:rsidR="00A40DAE" w:rsidRDefault="00836025">
            <w:pPr>
              <w:pStyle w:val="TableParagraph"/>
              <w:spacing w:before="0" w:line="253" w:lineRule="exact"/>
              <w:ind w:left="103"/>
            </w:pPr>
            <w:r>
              <w:t>25%</w:t>
            </w:r>
          </w:p>
          <w:p w14:paraId="766ACDC1" w14:textId="77777777" w:rsidR="00A40DAE" w:rsidRDefault="00836025">
            <w:pPr>
              <w:pStyle w:val="TableParagraph"/>
              <w:spacing w:before="1" w:line="237" w:lineRule="exact"/>
              <w:ind w:left="103"/>
            </w:pPr>
            <w:r>
              <w:t>do 50%</w:t>
            </w:r>
          </w:p>
        </w:tc>
        <w:tc>
          <w:tcPr>
            <w:tcW w:w="1200" w:type="dxa"/>
          </w:tcPr>
          <w:p w14:paraId="7A6465D6" w14:textId="77777777" w:rsidR="00A40DAE" w:rsidRDefault="00836025">
            <w:pPr>
              <w:pStyle w:val="TableParagraph"/>
              <w:spacing w:before="0" w:line="253" w:lineRule="exact"/>
              <w:ind w:left="103"/>
            </w:pPr>
            <w:r>
              <w:t>powyżej</w:t>
            </w:r>
          </w:p>
          <w:p w14:paraId="78A3C557" w14:textId="77777777" w:rsidR="00A40DAE" w:rsidRDefault="00836025">
            <w:pPr>
              <w:pStyle w:val="TableParagraph"/>
              <w:spacing w:before="1" w:line="237" w:lineRule="exact"/>
              <w:ind w:left="103"/>
            </w:pPr>
            <w:r>
              <w:t>50%</w:t>
            </w:r>
          </w:p>
        </w:tc>
      </w:tr>
      <w:tr w:rsidR="00A40DAE" w14:paraId="173EE3C0" w14:textId="77777777">
        <w:trPr>
          <w:trHeight w:val="258"/>
        </w:trPr>
        <w:tc>
          <w:tcPr>
            <w:tcW w:w="562" w:type="dxa"/>
          </w:tcPr>
          <w:p w14:paraId="6AB36354" w14:textId="77777777" w:rsidR="00A40DAE" w:rsidRDefault="00836025">
            <w:pPr>
              <w:pStyle w:val="TableParagraph"/>
              <w:spacing w:before="0" w:line="239" w:lineRule="exact"/>
              <w:ind w:left="6"/>
              <w:jc w:val="center"/>
            </w:pPr>
            <w:r>
              <w:t>1</w:t>
            </w:r>
          </w:p>
        </w:tc>
        <w:tc>
          <w:tcPr>
            <w:tcW w:w="2473" w:type="dxa"/>
          </w:tcPr>
          <w:p w14:paraId="7EF66A93" w14:textId="77777777" w:rsidR="00A40DAE" w:rsidRDefault="00836025">
            <w:pPr>
              <w:pStyle w:val="TableParagraph"/>
              <w:spacing w:before="0" w:line="239" w:lineRule="exact"/>
              <w:ind w:left="5"/>
              <w:jc w:val="center"/>
            </w:pPr>
            <w:r>
              <w:t>2</w:t>
            </w:r>
          </w:p>
        </w:tc>
        <w:tc>
          <w:tcPr>
            <w:tcW w:w="3517" w:type="dxa"/>
          </w:tcPr>
          <w:p w14:paraId="4E637A2B" w14:textId="77777777" w:rsidR="00A40DAE" w:rsidRDefault="00836025">
            <w:pPr>
              <w:pStyle w:val="TableParagraph"/>
              <w:spacing w:before="0" w:line="239" w:lineRule="exact"/>
              <w:ind w:left="7"/>
              <w:jc w:val="center"/>
            </w:pPr>
            <w:r>
              <w:t>3</w:t>
            </w:r>
          </w:p>
        </w:tc>
        <w:tc>
          <w:tcPr>
            <w:tcW w:w="1196" w:type="dxa"/>
          </w:tcPr>
          <w:p w14:paraId="5952ABB2" w14:textId="77777777" w:rsidR="00A40DAE" w:rsidRDefault="00836025">
            <w:pPr>
              <w:pStyle w:val="TableParagraph"/>
              <w:spacing w:before="0" w:line="239" w:lineRule="exact"/>
              <w:ind w:left="0" w:right="1"/>
              <w:jc w:val="center"/>
            </w:pPr>
            <w:r>
              <w:t>4</w:t>
            </w:r>
          </w:p>
        </w:tc>
        <w:tc>
          <w:tcPr>
            <w:tcW w:w="1200" w:type="dxa"/>
          </w:tcPr>
          <w:p w14:paraId="5391B0F7" w14:textId="77777777" w:rsidR="00A40DAE" w:rsidRDefault="00836025">
            <w:pPr>
              <w:pStyle w:val="TableParagraph"/>
              <w:spacing w:before="0" w:line="239" w:lineRule="exact"/>
              <w:ind w:left="0" w:right="1"/>
              <w:jc w:val="center"/>
            </w:pPr>
            <w:r>
              <w:t>5</w:t>
            </w:r>
          </w:p>
        </w:tc>
      </w:tr>
      <w:tr w:rsidR="00A40DAE" w14:paraId="034433C5" w14:textId="77777777">
        <w:trPr>
          <w:trHeight w:val="772"/>
        </w:trPr>
        <w:tc>
          <w:tcPr>
            <w:tcW w:w="562" w:type="dxa"/>
          </w:tcPr>
          <w:p w14:paraId="62B4056E" w14:textId="77777777" w:rsidR="00A40DAE" w:rsidRDefault="00A40DAE">
            <w:pPr>
              <w:pStyle w:val="TableParagraph"/>
              <w:spacing w:before="10"/>
              <w:ind w:left="0"/>
              <w:rPr>
                <w:sz w:val="21"/>
              </w:rPr>
            </w:pPr>
          </w:p>
          <w:p w14:paraId="2F412E25" w14:textId="77777777" w:rsidR="00A40DAE" w:rsidRDefault="00836025">
            <w:pPr>
              <w:pStyle w:val="TableParagraph"/>
              <w:spacing w:before="0"/>
              <w:ind w:left="107"/>
            </w:pPr>
            <w:r>
              <w:t>1</w:t>
            </w:r>
          </w:p>
        </w:tc>
        <w:tc>
          <w:tcPr>
            <w:tcW w:w="2473" w:type="dxa"/>
          </w:tcPr>
          <w:p w14:paraId="72940B78" w14:textId="77777777" w:rsidR="00A40DAE" w:rsidRDefault="00A40DAE">
            <w:pPr>
              <w:pStyle w:val="TableParagraph"/>
              <w:spacing w:before="10"/>
              <w:ind w:left="0"/>
              <w:rPr>
                <w:sz w:val="21"/>
              </w:rPr>
            </w:pPr>
          </w:p>
          <w:p w14:paraId="3488E61E" w14:textId="77777777" w:rsidR="00A40DAE" w:rsidRDefault="00836025">
            <w:pPr>
              <w:pStyle w:val="TableParagraph"/>
              <w:spacing w:before="0"/>
              <w:ind w:left="88" w:right="115"/>
              <w:jc w:val="center"/>
            </w:pPr>
            <w:r>
              <w:t>Uciążliwe rośliny zielne</w:t>
            </w:r>
          </w:p>
        </w:tc>
        <w:tc>
          <w:tcPr>
            <w:tcW w:w="3517" w:type="dxa"/>
          </w:tcPr>
          <w:p w14:paraId="02F0D98E" w14:textId="77777777" w:rsidR="00A40DAE" w:rsidRDefault="00836025">
            <w:pPr>
              <w:pStyle w:val="TableParagraph"/>
              <w:spacing w:before="0"/>
              <w:ind w:right="343"/>
            </w:pPr>
            <w:r>
              <w:t>trzcinnik leśny, pozostałe trawy, pokrzywa, chmiel, nawłoć,</w:t>
            </w:r>
          </w:p>
          <w:p w14:paraId="6CD6C917" w14:textId="77777777" w:rsidR="00A40DAE" w:rsidRDefault="00836025">
            <w:pPr>
              <w:pStyle w:val="TableParagraph"/>
              <w:spacing w:before="0" w:line="237" w:lineRule="exact"/>
            </w:pPr>
            <w:r>
              <w:t>orlica i inne paprocie</w:t>
            </w:r>
          </w:p>
        </w:tc>
        <w:tc>
          <w:tcPr>
            <w:tcW w:w="1196" w:type="dxa"/>
          </w:tcPr>
          <w:p w14:paraId="06ED7385" w14:textId="77777777" w:rsidR="00A40DAE" w:rsidRDefault="00A40DAE">
            <w:pPr>
              <w:pStyle w:val="TableParagraph"/>
              <w:spacing w:before="10"/>
              <w:ind w:left="0"/>
              <w:rPr>
                <w:sz w:val="21"/>
              </w:rPr>
            </w:pPr>
          </w:p>
          <w:p w14:paraId="5E75589B" w14:textId="77777777" w:rsidR="00A40DAE" w:rsidRDefault="00836025">
            <w:pPr>
              <w:pStyle w:val="TableParagraph"/>
              <w:spacing w:before="0"/>
              <w:ind w:left="103"/>
            </w:pPr>
            <w:r>
              <w:t>I</w:t>
            </w:r>
          </w:p>
        </w:tc>
        <w:tc>
          <w:tcPr>
            <w:tcW w:w="1200" w:type="dxa"/>
          </w:tcPr>
          <w:p w14:paraId="56D5215A" w14:textId="77777777" w:rsidR="00A40DAE" w:rsidRDefault="00A40DAE">
            <w:pPr>
              <w:pStyle w:val="TableParagraph"/>
              <w:spacing w:before="10"/>
              <w:ind w:left="0"/>
              <w:rPr>
                <w:sz w:val="21"/>
              </w:rPr>
            </w:pPr>
          </w:p>
          <w:p w14:paraId="496D5AE1" w14:textId="77777777" w:rsidR="00A40DAE" w:rsidRDefault="00836025">
            <w:pPr>
              <w:pStyle w:val="TableParagraph"/>
              <w:spacing w:before="0"/>
              <w:ind w:left="103"/>
            </w:pPr>
            <w:r>
              <w:t>II</w:t>
            </w:r>
          </w:p>
        </w:tc>
      </w:tr>
      <w:tr w:rsidR="00A40DAE" w14:paraId="30D6A8AC" w14:textId="77777777">
        <w:trPr>
          <w:trHeight w:val="774"/>
        </w:trPr>
        <w:tc>
          <w:tcPr>
            <w:tcW w:w="562" w:type="dxa"/>
          </w:tcPr>
          <w:p w14:paraId="6A82D1B9" w14:textId="77777777" w:rsidR="00A40DAE" w:rsidRDefault="00A40DAE">
            <w:pPr>
              <w:pStyle w:val="TableParagraph"/>
              <w:spacing w:before="0"/>
              <w:ind w:left="0"/>
            </w:pPr>
          </w:p>
          <w:p w14:paraId="37B49926" w14:textId="77777777" w:rsidR="00A40DAE" w:rsidRDefault="00836025">
            <w:pPr>
              <w:pStyle w:val="TableParagraph"/>
              <w:spacing w:before="1"/>
              <w:ind w:left="107"/>
            </w:pPr>
            <w:r>
              <w:t>2</w:t>
            </w:r>
          </w:p>
        </w:tc>
        <w:tc>
          <w:tcPr>
            <w:tcW w:w="2473" w:type="dxa"/>
          </w:tcPr>
          <w:p w14:paraId="266429B6" w14:textId="77777777" w:rsidR="00A40DAE" w:rsidRDefault="00836025">
            <w:pPr>
              <w:pStyle w:val="TableParagraph"/>
              <w:spacing w:before="0"/>
              <w:ind w:left="107" w:right="471"/>
            </w:pPr>
            <w:r>
              <w:t>Niepożądane naloty drzew i krzewów,</w:t>
            </w:r>
          </w:p>
          <w:p w14:paraId="6BA0FBF6" w14:textId="77777777" w:rsidR="00A40DAE" w:rsidRDefault="00836025">
            <w:pPr>
              <w:pStyle w:val="TableParagraph"/>
              <w:spacing w:before="0" w:line="239" w:lineRule="exact"/>
              <w:ind w:left="107"/>
            </w:pPr>
            <w:r>
              <w:t>odrośla</w:t>
            </w:r>
          </w:p>
        </w:tc>
        <w:tc>
          <w:tcPr>
            <w:tcW w:w="3517" w:type="dxa"/>
          </w:tcPr>
          <w:p w14:paraId="19EF0C33" w14:textId="77777777" w:rsidR="00A40DAE" w:rsidRDefault="00836025">
            <w:pPr>
              <w:pStyle w:val="TableParagraph"/>
              <w:spacing w:before="129"/>
              <w:ind w:right="523"/>
            </w:pPr>
            <w:r>
              <w:t>brzoza, osika, grab, żarnowiec, czeremcha amerykańska</w:t>
            </w:r>
          </w:p>
        </w:tc>
        <w:tc>
          <w:tcPr>
            <w:tcW w:w="1196" w:type="dxa"/>
          </w:tcPr>
          <w:p w14:paraId="02B3AF83" w14:textId="77777777" w:rsidR="00A40DAE" w:rsidRDefault="00A40DAE">
            <w:pPr>
              <w:pStyle w:val="TableParagraph"/>
              <w:spacing w:before="0"/>
              <w:ind w:left="0"/>
            </w:pPr>
          </w:p>
          <w:p w14:paraId="4260E3CB" w14:textId="77777777" w:rsidR="00A40DAE" w:rsidRDefault="00836025">
            <w:pPr>
              <w:pStyle w:val="TableParagraph"/>
              <w:spacing w:before="1"/>
              <w:ind w:left="103"/>
            </w:pPr>
            <w:r>
              <w:t>II</w:t>
            </w:r>
          </w:p>
        </w:tc>
        <w:tc>
          <w:tcPr>
            <w:tcW w:w="1200" w:type="dxa"/>
          </w:tcPr>
          <w:p w14:paraId="1A0FCD39" w14:textId="77777777" w:rsidR="00A40DAE" w:rsidRDefault="00A40DAE">
            <w:pPr>
              <w:pStyle w:val="TableParagraph"/>
              <w:spacing w:before="0"/>
              <w:ind w:left="0"/>
            </w:pPr>
          </w:p>
          <w:p w14:paraId="6B40D274" w14:textId="77777777" w:rsidR="00A40DAE" w:rsidRDefault="00836025">
            <w:pPr>
              <w:pStyle w:val="TableParagraph"/>
              <w:spacing w:before="1"/>
              <w:ind w:left="103"/>
            </w:pPr>
            <w:r>
              <w:t>IV</w:t>
            </w:r>
          </w:p>
        </w:tc>
      </w:tr>
      <w:tr w:rsidR="00A40DAE" w14:paraId="2D6B1295" w14:textId="77777777">
        <w:trPr>
          <w:trHeight w:val="772"/>
        </w:trPr>
        <w:tc>
          <w:tcPr>
            <w:tcW w:w="562" w:type="dxa"/>
          </w:tcPr>
          <w:p w14:paraId="3611A421" w14:textId="77777777" w:rsidR="00A40DAE" w:rsidRDefault="00A40DAE">
            <w:pPr>
              <w:pStyle w:val="TableParagraph"/>
              <w:spacing w:before="0"/>
              <w:ind w:left="0"/>
            </w:pPr>
          </w:p>
          <w:p w14:paraId="5DD25111" w14:textId="77777777" w:rsidR="00A40DAE" w:rsidRDefault="00836025">
            <w:pPr>
              <w:pStyle w:val="TableParagraph"/>
              <w:spacing w:before="1"/>
              <w:ind w:left="107"/>
            </w:pPr>
            <w:r>
              <w:t>3</w:t>
            </w:r>
          </w:p>
        </w:tc>
        <w:tc>
          <w:tcPr>
            <w:tcW w:w="2473" w:type="dxa"/>
          </w:tcPr>
          <w:p w14:paraId="687CD32A" w14:textId="77777777" w:rsidR="00A40DAE" w:rsidRDefault="00836025">
            <w:pPr>
              <w:pStyle w:val="TableParagraph"/>
              <w:spacing w:before="0" w:line="257" w:lineRule="exact"/>
              <w:ind w:left="107"/>
            </w:pPr>
            <w:r>
              <w:t>Uciążliwe gatunki</w:t>
            </w:r>
          </w:p>
          <w:p w14:paraId="17BDD1DE" w14:textId="77777777" w:rsidR="00A40DAE" w:rsidRDefault="00836025">
            <w:pPr>
              <w:pStyle w:val="TableParagraph"/>
              <w:spacing w:before="5" w:line="256" w:lineRule="exact"/>
              <w:ind w:left="107" w:right="320"/>
            </w:pPr>
            <w:r>
              <w:t>pokrywy gleby (kolczaste i cierniste)</w:t>
            </w:r>
          </w:p>
        </w:tc>
        <w:tc>
          <w:tcPr>
            <w:tcW w:w="3517" w:type="dxa"/>
          </w:tcPr>
          <w:p w14:paraId="682902CB" w14:textId="77777777" w:rsidR="00A40DAE" w:rsidRDefault="00836025">
            <w:pPr>
              <w:pStyle w:val="TableParagraph"/>
              <w:spacing w:before="129"/>
              <w:ind w:right="945"/>
            </w:pPr>
            <w:r>
              <w:t>robinia akacjowa, tarnina, jeżyna, malina, róża</w:t>
            </w:r>
          </w:p>
        </w:tc>
        <w:tc>
          <w:tcPr>
            <w:tcW w:w="1196" w:type="dxa"/>
          </w:tcPr>
          <w:p w14:paraId="085D1B16" w14:textId="77777777" w:rsidR="00A40DAE" w:rsidRDefault="00A40DAE">
            <w:pPr>
              <w:pStyle w:val="TableParagraph"/>
              <w:spacing w:before="0"/>
              <w:ind w:left="0"/>
            </w:pPr>
          </w:p>
          <w:p w14:paraId="76E4DFB3" w14:textId="77777777" w:rsidR="00A40DAE" w:rsidRDefault="00836025">
            <w:pPr>
              <w:pStyle w:val="TableParagraph"/>
              <w:spacing w:before="1"/>
              <w:ind w:left="103"/>
            </w:pPr>
            <w:r>
              <w:t>III</w:t>
            </w:r>
          </w:p>
        </w:tc>
        <w:tc>
          <w:tcPr>
            <w:tcW w:w="1200" w:type="dxa"/>
          </w:tcPr>
          <w:p w14:paraId="4566C585" w14:textId="77777777" w:rsidR="00A40DAE" w:rsidRDefault="00A40DAE">
            <w:pPr>
              <w:pStyle w:val="TableParagraph"/>
              <w:spacing w:before="0"/>
              <w:ind w:left="0"/>
            </w:pPr>
          </w:p>
          <w:p w14:paraId="12B463F3" w14:textId="77777777" w:rsidR="00A40DAE" w:rsidRDefault="00836025">
            <w:pPr>
              <w:pStyle w:val="TableParagraph"/>
              <w:spacing w:before="1"/>
              <w:ind w:left="103"/>
            </w:pPr>
            <w:r>
              <w:t>VI</w:t>
            </w:r>
          </w:p>
        </w:tc>
      </w:tr>
      <w:tr w:rsidR="00A40DAE" w14:paraId="4F324428" w14:textId="77777777">
        <w:trPr>
          <w:trHeight w:val="772"/>
        </w:trPr>
        <w:tc>
          <w:tcPr>
            <w:tcW w:w="562" w:type="dxa"/>
            <w:vMerge w:val="restart"/>
          </w:tcPr>
          <w:p w14:paraId="7FB4A588" w14:textId="77777777" w:rsidR="00A40DAE" w:rsidRDefault="00A40DAE">
            <w:pPr>
              <w:pStyle w:val="TableParagraph"/>
              <w:spacing w:before="0"/>
              <w:ind w:left="0"/>
              <w:rPr>
                <w:sz w:val="26"/>
              </w:rPr>
            </w:pPr>
          </w:p>
          <w:p w14:paraId="503F5694" w14:textId="77777777" w:rsidR="00A40DAE" w:rsidRDefault="00A40DAE">
            <w:pPr>
              <w:pStyle w:val="TableParagraph"/>
              <w:spacing w:before="0"/>
              <w:ind w:left="0"/>
              <w:rPr>
                <w:sz w:val="26"/>
              </w:rPr>
            </w:pPr>
          </w:p>
          <w:p w14:paraId="28E9557E" w14:textId="77777777" w:rsidR="00A40DAE" w:rsidRDefault="00A40DAE">
            <w:pPr>
              <w:pStyle w:val="TableParagraph"/>
              <w:spacing w:before="0"/>
              <w:ind w:left="0"/>
              <w:rPr>
                <w:sz w:val="26"/>
              </w:rPr>
            </w:pPr>
          </w:p>
          <w:p w14:paraId="1A818191" w14:textId="77777777" w:rsidR="00A40DAE" w:rsidRDefault="00A40DAE">
            <w:pPr>
              <w:pStyle w:val="TableParagraph"/>
              <w:spacing w:before="0"/>
              <w:ind w:left="0"/>
              <w:rPr>
                <w:sz w:val="26"/>
              </w:rPr>
            </w:pPr>
          </w:p>
          <w:p w14:paraId="75545364" w14:textId="77777777" w:rsidR="00A40DAE" w:rsidRDefault="00836025">
            <w:pPr>
              <w:pStyle w:val="TableParagraph"/>
              <w:spacing w:before="214"/>
              <w:ind w:left="107"/>
            </w:pPr>
            <w:r>
              <w:t>4</w:t>
            </w:r>
          </w:p>
        </w:tc>
        <w:tc>
          <w:tcPr>
            <w:tcW w:w="2473" w:type="dxa"/>
            <w:vMerge w:val="restart"/>
          </w:tcPr>
          <w:p w14:paraId="3F101A9D" w14:textId="77777777" w:rsidR="00A40DAE" w:rsidRDefault="00A40DAE">
            <w:pPr>
              <w:pStyle w:val="TableParagraph"/>
              <w:spacing w:before="0"/>
              <w:ind w:left="0"/>
              <w:rPr>
                <w:sz w:val="26"/>
              </w:rPr>
            </w:pPr>
          </w:p>
          <w:p w14:paraId="67D9D977" w14:textId="77777777" w:rsidR="00A40DAE" w:rsidRDefault="00A40DAE">
            <w:pPr>
              <w:pStyle w:val="TableParagraph"/>
              <w:spacing w:before="0"/>
              <w:ind w:left="0"/>
              <w:rPr>
                <w:sz w:val="26"/>
              </w:rPr>
            </w:pPr>
          </w:p>
          <w:p w14:paraId="2B78A1AB" w14:textId="77777777" w:rsidR="00A40DAE" w:rsidRDefault="00A40DAE">
            <w:pPr>
              <w:pStyle w:val="TableParagraph"/>
              <w:spacing w:before="0"/>
              <w:ind w:left="0"/>
              <w:rPr>
                <w:sz w:val="26"/>
              </w:rPr>
            </w:pPr>
          </w:p>
          <w:p w14:paraId="4DDEE520" w14:textId="77777777" w:rsidR="00A40DAE" w:rsidRDefault="00A40DAE">
            <w:pPr>
              <w:pStyle w:val="TableParagraph"/>
              <w:spacing w:before="1"/>
              <w:ind w:left="0"/>
            </w:pPr>
          </w:p>
          <w:p w14:paraId="7B08EBD1" w14:textId="77777777" w:rsidR="00A40DAE" w:rsidRDefault="00836025">
            <w:pPr>
              <w:pStyle w:val="TableParagraph"/>
              <w:spacing w:before="0"/>
              <w:ind w:left="107" w:right="199"/>
            </w:pPr>
            <w:r>
              <w:t>Stopień trudności przy łącznym pokryciu uciążliwą roślinnością</w:t>
            </w:r>
          </w:p>
        </w:tc>
        <w:tc>
          <w:tcPr>
            <w:tcW w:w="3517" w:type="dxa"/>
          </w:tcPr>
          <w:p w14:paraId="204BA00C" w14:textId="77777777" w:rsidR="00A40DAE" w:rsidRDefault="00836025">
            <w:pPr>
              <w:pStyle w:val="TableParagraph"/>
              <w:spacing w:before="0"/>
              <w:ind w:right="790"/>
            </w:pPr>
            <w:r>
              <w:t>w przypadku wystąpienia gatunków wymienionych w</w:t>
            </w:r>
          </w:p>
          <w:p w14:paraId="1047AE39" w14:textId="77777777" w:rsidR="00A40DAE" w:rsidRDefault="00836025">
            <w:pPr>
              <w:pStyle w:val="TableParagraph"/>
              <w:spacing w:before="0" w:line="237" w:lineRule="exact"/>
            </w:pPr>
            <w:r>
              <w:t>wierszu Lp. 1 i Lp. 2</w:t>
            </w:r>
          </w:p>
        </w:tc>
        <w:tc>
          <w:tcPr>
            <w:tcW w:w="1196" w:type="dxa"/>
          </w:tcPr>
          <w:p w14:paraId="28F38D96" w14:textId="77777777" w:rsidR="00A40DAE" w:rsidRDefault="00A40DAE">
            <w:pPr>
              <w:pStyle w:val="TableParagraph"/>
              <w:spacing w:before="10"/>
              <w:ind w:left="0"/>
              <w:rPr>
                <w:sz w:val="21"/>
              </w:rPr>
            </w:pPr>
          </w:p>
          <w:p w14:paraId="228B74E8" w14:textId="77777777" w:rsidR="00A40DAE" w:rsidRDefault="00836025">
            <w:pPr>
              <w:pStyle w:val="TableParagraph"/>
              <w:spacing w:before="0"/>
              <w:ind w:left="103"/>
            </w:pPr>
            <w:r>
              <w:t>II</w:t>
            </w:r>
          </w:p>
        </w:tc>
        <w:tc>
          <w:tcPr>
            <w:tcW w:w="1200" w:type="dxa"/>
          </w:tcPr>
          <w:p w14:paraId="5B10B1B6" w14:textId="77777777" w:rsidR="00A40DAE" w:rsidRDefault="00A40DAE">
            <w:pPr>
              <w:pStyle w:val="TableParagraph"/>
              <w:spacing w:before="10"/>
              <w:ind w:left="0"/>
              <w:rPr>
                <w:sz w:val="21"/>
              </w:rPr>
            </w:pPr>
          </w:p>
          <w:p w14:paraId="2A7E6D42" w14:textId="77777777" w:rsidR="00A40DAE" w:rsidRDefault="00836025">
            <w:pPr>
              <w:pStyle w:val="TableParagraph"/>
              <w:spacing w:before="0"/>
              <w:ind w:left="103"/>
            </w:pPr>
            <w:r>
              <w:t>III</w:t>
            </w:r>
          </w:p>
        </w:tc>
      </w:tr>
      <w:tr w:rsidR="00A40DAE" w14:paraId="407C3E8D" w14:textId="77777777">
        <w:trPr>
          <w:trHeight w:val="775"/>
        </w:trPr>
        <w:tc>
          <w:tcPr>
            <w:tcW w:w="562" w:type="dxa"/>
            <w:vMerge/>
            <w:tcBorders>
              <w:top w:val="nil"/>
            </w:tcBorders>
          </w:tcPr>
          <w:p w14:paraId="566DA1CC" w14:textId="77777777" w:rsidR="00A40DAE" w:rsidRDefault="00A40DAE">
            <w:pPr>
              <w:rPr>
                <w:sz w:val="2"/>
                <w:szCs w:val="2"/>
              </w:rPr>
            </w:pPr>
          </w:p>
        </w:tc>
        <w:tc>
          <w:tcPr>
            <w:tcW w:w="2473" w:type="dxa"/>
            <w:vMerge/>
            <w:tcBorders>
              <w:top w:val="nil"/>
            </w:tcBorders>
          </w:tcPr>
          <w:p w14:paraId="46E50532" w14:textId="77777777" w:rsidR="00A40DAE" w:rsidRDefault="00A40DAE">
            <w:pPr>
              <w:rPr>
                <w:sz w:val="2"/>
                <w:szCs w:val="2"/>
              </w:rPr>
            </w:pPr>
          </w:p>
        </w:tc>
        <w:tc>
          <w:tcPr>
            <w:tcW w:w="3517" w:type="dxa"/>
          </w:tcPr>
          <w:p w14:paraId="5B053331" w14:textId="77777777" w:rsidR="00A40DAE" w:rsidRDefault="00836025">
            <w:pPr>
              <w:pStyle w:val="TableParagraph"/>
              <w:spacing w:before="0" w:line="257" w:lineRule="exact"/>
            </w:pPr>
            <w:r>
              <w:t>w przypadku wystąpienia</w:t>
            </w:r>
          </w:p>
          <w:p w14:paraId="7189CB72" w14:textId="77777777" w:rsidR="00A40DAE" w:rsidRDefault="00836025">
            <w:pPr>
              <w:pStyle w:val="TableParagraph"/>
              <w:spacing w:before="4" w:line="258" w:lineRule="exact"/>
              <w:ind w:right="790"/>
            </w:pPr>
            <w:r>
              <w:t>gatunków wymienionych w wierszu Lp. 1 i Lp. 3</w:t>
            </w:r>
          </w:p>
        </w:tc>
        <w:tc>
          <w:tcPr>
            <w:tcW w:w="1196" w:type="dxa"/>
          </w:tcPr>
          <w:p w14:paraId="4E4EBCCA" w14:textId="77777777" w:rsidR="00A40DAE" w:rsidRDefault="00A40DAE">
            <w:pPr>
              <w:pStyle w:val="TableParagraph"/>
              <w:spacing w:before="0"/>
              <w:ind w:left="0"/>
            </w:pPr>
          </w:p>
          <w:p w14:paraId="3DAD6C45" w14:textId="77777777" w:rsidR="00A40DAE" w:rsidRDefault="00836025">
            <w:pPr>
              <w:pStyle w:val="TableParagraph"/>
              <w:spacing w:before="1"/>
              <w:ind w:left="103"/>
            </w:pPr>
            <w:r>
              <w:t>III</w:t>
            </w:r>
          </w:p>
        </w:tc>
        <w:tc>
          <w:tcPr>
            <w:tcW w:w="1200" w:type="dxa"/>
          </w:tcPr>
          <w:p w14:paraId="411F7992" w14:textId="77777777" w:rsidR="00A40DAE" w:rsidRDefault="00A40DAE">
            <w:pPr>
              <w:pStyle w:val="TableParagraph"/>
              <w:spacing w:before="0"/>
              <w:ind w:left="0"/>
            </w:pPr>
          </w:p>
          <w:p w14:paraId="6F879C18" w14:textId="77777777" w:rsidR="00A40DAE" w:rsidRDefault="00836025">
            <w:pPr>
              <w:pStyle w:val="TableParagraph"/>
              <w:spacing w:before="1"/>
              <w:ind w:left="103"/>
            </w:pPr>
            <w:r>
              <w:t>IV</w:t>
            </w:r>
          </w:p>
        </w:tc>
      </w:tr>
      <w:tr w:rsidR="00A40DAE" w14:paraId="65C48367" w14:textId="77777777">
        <w:trPr>
          <w:trHeight w:val="770"/>
        </w:trPr>
        <w:tc>
          <w:tcPr>
            <w:tcW w:w="562" w:type="dxa"/>
            <w:vMerge/>
            <w:tcBorders>
              <w:top w:val="nil"/>
            </w:tcBorders>
          </w:tcPr>
          <w:p w14:paraId="79788E8C" w14:textId="77777777" w:rsidR="00A40DAE" w:rsidRDefault="00A40DAE">
            <w:pPr>
              <w:rPr>
                <w:sz w:val="2"/>
                <w:szCs w:val="2"/>
              </w:rPr>
            </w:pPr>
          </w:p>
        </w:tc>
        <w:tc>
          <w:tcPr>
            <w:tcW w:w="2473" w:type="dxa"/>
            <w:vMerge/>
            <w:tcBorders>
              <w:top w:val="nil"/>
            </w:tcBorders>
          </w:tcPr>
          <w:p w14:paraId="21017D35" w14:textId="77777777" w:rsidR="00A40DAE" w:rsidRDefault="00A40DAE">
            <w:pPr>
              <w:rPr>
                <w:sz w:val="2"/>
                <w:szCs w:val="2"/>
              </w:rPr>
            </w:pPr>
          </w:p>
        </w:tc>
        <w:tc>
          <w:tcPr>
            <w:tcW w:w="3517" w:type="dxa"/>
          </w:tcPr>
          <w:p w14:paraId="512D26E8" w14:textId="77777777" w:rsidR="00A40DAE" w:rsidRDefault="00836025">
            <w:pPr>
              <w:pStyle w:val="TableParagraph"/>
              <w:spacing w:before="0"/>
              <w:ind w:right="790"/>
            </w:pPr>
            <w:r>
              <w:t>w przypadku wystąpienia gatunków wymienionych w</w:t>
            </w:r>
          </w:p>
          <w:p w14:paraId="4C3A6527" w14:textId="77777777" w:rsidR="00A40DAE" w:rsidRDefault="00836025">
            <w:pPr>
              <w:pStyle w:val="TableParagraph"/>
              <w:spacing w:before="0" w:line="237" w:lineRule="exact"/>
            </w:pPr>
            <w:r>
              <w:t>wierszu Lp. 2 i Lp. 3</w:t>
            </w:r>
          </w:p>
        </w:tc>
        <w:tc>
          <w:tcPr>
            <w:tcW w:w="1196" w:type="dxa"/>
          </w:tcPr>
          <w:p w14:paraId="77475EF5" w14:textId="77777777" w:rsidR="00A40DAE" w:rsidRDefault="00A40DAE">
            <w:pPr>
              <w:pStyle w:val="TableParagraph"/>
              <w:spacing w:before="7"/>
              <w:ind w:left="0"/>
              <w:rPr>
                <w:sz w:val="21"/>
              </w:rPr>
            </w:pPr>
          </w:p>
          <w:p w14:paraId="0812DC63" w14:textId="77777777" w:rsidR="00A40DAE" w:rsidRDefault="00836025">
            <w:pPr>
              <w:pStyle w:val="TableParagraph"/>
              <w:spacing w:before="1"/>
              <w:ind w:left="103"/>
            </w:pPr>
            <w:r>
              <w:t>III</w:t>
            </w:r>
          </w:p>
        </w:tc>
        <w:tc>
          <w:tcPr>
            <w:tcW w:w="1200" w:type="dxa"/>
          </w:tcPr>
          <w:p w14:paraId="569D6D59" w14:textId="77777777" w:rsidR="00A40DAE" w:rsidRDefault="00A40DAE">
            <w:pPr>
              <w:pStyle w:val="TableParagraph"/>
              <w:spacing w:before="7"/>
              <w:ind w:left="0"/>
              <w:rPr>
                <w:sz w:val="21"/>
              </w:rPr>
            </w:pPr>
          </w:p>
          <w:p w14:paraId="7078CFB0" w14:textId="77777777" w:rsidR="00A40DAE" w:rsidRDefault="00836025">
            <w:pPr>
              <w:pStyle w:val="TableParagraph"/>
              <w:spacing w:before="1"/>
              <w:ind w:left="103"/>
            </w:pPr>
            <w:r>
              <w:t>V</w:t>
            </w:r>
          </w:p>
        </w:tc>
      </w:tr>
      <w:tr w:rsidR="00A40DAE" w14:paraId="7612B736" w14:textId="77777777">
        <w:trPr>
          <w:trHeight w:val="774"/>
        </w:trPr>
        <w:tc>
          <w:tcPr>
            <w:tcW w:w="562" w:type="dxa"/>
            <w:vMerge/>
            <w:tcBorders>
              <w:top w:val="nil"/>
            </w:tcBorders>
          </w:tcPr>
          <w:p w14:paraId="3EF1F8FC" w14:textId="77777777" w:rsidR="00A40DAE" w:rsidRDefault="00A40DAE">
            <w:pPr>
              <w:rPr>
                <w:sz w:val="2"/>
                <w:szCs w:val="2"/>
              </w:rPr>
            </w:pPr>
          </w:p>
        </w:tc>
        <w:tc>
          <w:tcPr>
            <w:tcW w:w="2473" w:type="dxa"/>
            <w:vMerge/>
            <w:tcBorders>
              <w:top w:val="nil"/>
            </w:tcBorders>
          </w:tcPr>
          <w:p w14:paraId="63E9AAF8" w14:textId="77777777" w:rsidR="00A40DAE" w:rsidRDefault="00A40DAE">
            <w:pPr>
              <w:rPr>
                <w:sz w:val="2"/>
                <w:szCs w:val="2"/>
              </w:rPr>
            </w:pPr>
          </w:p>
        </w:tc>
        <w:tc>
          <w:tcPr>
            <w:tcW w:w="3517" w:type="dxa"/>
          </w:tcPr>
          <w:p w14:paraId="1650DA9E" w14:textId="77777777" w:rsidR="00A40DAE" w:rsidRDefault="00836025">
            <w:pPr>
              <w:pStyle w:val="TableParagraph"/>
              <w:spacing w:before="0" w:line="257" w:lineRule="exact"/>
            </w:pPr>
            <w:r>
              <w:t>w przypadku</w:t>
            </w:r>
            <w:r>
              <w:rPr>
                <w:spacing w:val="-13"/>
              </w:rPr>
              <w:t xml:space="preserve"> </w:t>
            </w:r>
            <w:r>
              <w:t>wystąpienia</w:t>
            </w:r>
          </w:p>
          <w:p w14:paraId="36DF8FCE" w14:textId="77777777" w:rsidR="00A40DAE" w:rsidRDefault="00836025">
            <w:pPr>
              <w:pStyle w:val="TableParagraph"/>
              <w:spacing w:before="5" w:line="256" w:lineRule="exact"/>
              <w:ind w:right="790"/>
            </w:pPr>
            <w:r>
              <w:t>gatunków wymienionych w wierszu Lp. 1, Lp. 2 i Lp.</w:t>
            </w:r>
            <w:r>
              <w:rPr>
                <w:spacing w:val="-7"/>
              </w:rPr>
              <w:t xml:space="preserve"> </w:t>
            </w:r>
            <w:r>
              <w:t>3</w:t>
            </w:r>
          </w:p>
        </w:tc>
        <w:tc>
          <w:tcPr>
            <w:tcW w:w="1196" w:type="dxa"/>
          </w:tcPr>
          <w:p w14:paraId="399C925A" w14:textId="77777777" w:rsidR="00A40DAE" w:rsidRDefault="00A40DAE">
            <w:pPr>
              <w:pStyle w:val="TableParagraph"/>
              <w:spacing w:before="0"/>
              <w:ind w:left="0"/>
            </w:pPr>
          </w:p>
          <w:p w14:paraId="46A7493B" w14:textId="77777777" w:rsidR="00A40DAE" w:rsidRDefault="00836025">
            <w:pPr>
              <w:pStyle w:val="TableParagraph"/>
              <w:spacing w:before="1"/>
              <w:ind w:left="103"/>
            </w:pPr>
            <w:r>
              <w:t>III</w:t>
            </w:r>
          </w:p>
        </w:tc>
        <w:tc>
          <w:tcPr>
            <w:tcW w:w="1200" w:type="dxa"/>
          </w:tcPr>
          <w:p w14:paraId="1AB141AA" w14:textId="77777777" w:rsidR="00A40DAE" w:rsidRDefault="00A40DAE">
            <w:pPr>
              <w:pStyle w:val="TableParagraph"/>
              <w:spacing w:before="0"/>
              <w:ind w:left="0"/>
            </w:pPr>
          </w:p>
          <w:p w14:paraId="1D30D972" w14:textId="77777777" w:rsidR="00A40DAE" w:rsidRDefault="00836025">
            <w:pPr>
              <w:pStyle w:val="TableParagraph"/>
              <w:spacing w:before="1"/>
              <w:ind w:left="103"/>
            </w:pPr>
            <w:r>
              <w:t>VI</w:t>
            </w:r>
          </w:p>
        </w:tc>
      </w:tr>
    </w:tbl>
    <w:p w14:paraId="470B99CA" w14:textId="77777777" w:rsidR="00A40DAE" w:rsidRDefault="00836025">
      <w:pPr>
        <w:pStyle w:val="Akapitzlist"/>
        <w:numPr>
          <w:ilvl w:val="1"/>
          <w:numId w:val="16"/>
        </w:numPr>
        <w:tabs>
          <w:tab w:val="left" w:pos="997"/>
        </w:tabs>
        <w:spacing w:before="119"/>
        <w:ind w:right="291"/>
        <w:jc w:val="both"/>
      </w:pPr>
      <w: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w:t>
      </w:r>
      <w:r>
        <w:rPr>
          <w:spacing w:val="-9"/>
        </w:rPr>
        <w:t xml:space="preserve"> </w:t>
      </w:r>
      <w:r>
        <w:t>prac.</w:t>
      </w:r>
    </w:p>
    <w:p w14:paraId="2317A7F0" w14:textId="77777777" w:rsidR="00A40DAE" w:rsidRDefault="00836025">
      <w:pPr>
        <w:pStyle w:val="Akapitzlist"/>
        <w:numPr>
          <w:ilvl w:val="1"/>
          <w:numId w:val="16"/>
        </w:numPr>
        <w:tabs>
          <w:tab w:val="left" w:pos="997"/>
        </w:tabs>
        <w:spacing w:before="1"/>
        <w:ind w:right="291"/>
        <w:jc w:val="both"/>
      </w:pPr>
      <w:r>
        <w:t>wprowadzone na uprawę drzewka w trakcie zabiegu muszą zostać odsłonięte, a zbędna roślinność odsunięta na odległość wykluczającą przykrycie</w:t>
      </w:r>
      <w:r>
        <w:rPr>
          <w:spacing w:val="-2"/>
        </w:rPr>
        <w:t xml:space="preserve"> </w:t>
      </w:r>
      <w:r>
        <w:t>sadzonek.</w:t>
      </w:r>
    </w:p>
    <w:p w14:paraId="5D925596" w14:textId="77777777" w:rsidR="00A40DAE" w:rsidRDefault="00836025">
      <w:pPr>
        <w:pStyle w:val="Akapitzlist"/>
        <w:numPr>
          <w:ilvl w:val="1"/>
          <w:numId w:val="16"/>
        </w:numPr>
        <w:tabs>
          <w:tab w:val="left" w:pos="997"/>
        </w:tabs>
        <w:ind w:hanging="361"/>
        <w:jc w:val="both"/>
      </w:pPr>
      <w:r>
        <w:t>sprzęt i narzędzia niezbędne do wykonania zabiegu zapewnia</w:t>
      </w:r>
      <w:r>
        <w:rPr>
          <w:spacing w:val="-14"/>
        </w:rPr>
        <w:t xml:space="preserve"> </w:t>
      </w:r>
      <w:r>
        <w:t>Wykonawca.</w:t>
      </w:r>
    </w:p>
    <w:p w14:paraId="51EA4C8F" w14:textId="77777777" w:rsidR="00A40DAE" w:rsidRDefault="00836025">
      <w:pPr>
        <w:pStyle w:val="Nagwek1"/>
        <w:jc w:val="both"/>
      </w:pPr>
      <w:r>
        <w:t>Procedura odbioru:</w:t>
      </w:r>
    </w:p>
    <w:p w14:paraId="2487E776" w14:textId="50DFA735" w:rsidR="00A40DAE" w:rsidRDefault="00836025">
      <w:pPr>
        <w:pStyle w:val="Tekstpodstawowy"/>
        <w:spacing w:before="121"/>
        <w:ind w:left="276" w:firstLine="0"/>
        <w:jc w:val="both"/>
      </w:pPr>
      <w:r>
        <w:t>Odbi</w:t>
      </w:r>
      <w:r w:rsidR="00B765A3">
        <w:t>ó</w:t>
      </w:r>
      <w:r>
        <w:t>r prac nastąpi poprzez:</w:t>
      </w:r>
    </w:p>
    <w:p w14:paraId="0CC767B9" w14:textId="4049DA12" w:rsidR="00A40DAE" w:rsidRDefault="00836025">
      <w:pPr>
        <w:pStyle w:val="Akapitzlist"/>
        <w:numPr>
          <w:ilvl w:val="1"/>
          <w:numId w:val="16"/>
        </w:numPr>
        <w:tabs>
          <w:tab w:val="left" w:pos="997"/>
        </w:tabs>
        <w:spacing w:before="119"/>
        <w:ind w:hanging="361"/>
        <w:jc w:val="both"/>
      </w:pPr>
      <w:r>
        <w:t xml:space="preserve">zweryfikowanie </w:t>
      </w:r>
      <w:r>
        <w:rPr>
          <w:spacing w:val="-4"/>
        </w:rPr>
        <w:t>prawidłowo</w:t>
      </w:r>
      <w:r w:rsidR="00B765A3">
        <w:rPr>
          <w:spacing w:val="-4"/>
        </w:rPr>
        <w:t>ś</w:t>
      </w:r>
      <w:r>
        <w:t xml:space="preserve">ci ich wykonania z opisem </w:t>
      </w:r>
      <w:r>
        <w:rPr>
          <w:spacing w:val="-3"/>
        </w:rPr>
        <w:t>czynno</w:t>
      </w:r>
      <w:r w:rsidR="00B765A3">
        <w:rPr>
          <w:spacing w:val="-3"/>
        </w:rPr>
        <w:t>ś</w:t>
      </w:r>
      <w:r>
        <w:t>ci i</w:t>
      </w:r>
      <w:r>
        <w:rPr>
          <w:spacing w:val="33"/>
        </w:rPr>
        <w:t xml:space="preserve"> </w:t>
      </w:r>
      <w:r>
        <w:t>zleceniem,</w:t>
      </w:r>
    </w:p>
    <w:p w14:paraId="58E2CD1E" w14:textId="737F926F" w:rsidR="00A40DAE" w:rsidRDefault="00836025">
      <w:pPr>
        <w:pStyle w:val="Akapitzlist"/>
        <w:numPr>
          <w:ilvl w:val="1"/>
          <w:numId w:val="16"/>
        </w:numPr>
        <w:tabs>
          <w:tab w:val="left" w:pos="997"/>
        </w:tabs>
        <w:spacing w:before="1"/>
        <w:ind w:right="290"/>
        <w:jc w:val="both"/>
      </w:pPr>
      <w:r>
        <w:t xml:space="preserve">dokonanie pomiaru powierzchni wykonanego zabiegu (np. przy pomocy: dalmierza, </w:t>
      </w:r>
      <w:r>
        <w:rPr>
          <w:spacing w:val="-7"/>
        </w:rPr>
        <w:t>ta</w:t>
      </w:r>
      <w:r w:rsidR="00B765A3">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0FE3D87C" w14:textId="2CD8513E" w:rsidR="00A40DAE" w:rsidRDefault="00836025">
      <w:pPr>
        <w:spacing w:before="119"/>
        <w:ind w:left="984"/>
        <w:jc w:val="both"/>
      </w:pPr>
      <w:r>
        <w:t>(</w:t>
      </w:r>
      <w:r>
        <w:rPr>
          <w:i/>
        </w:rPr>
        <w:t xml:space="preserve">rozliczenie </w:t>
      </w:r>
      <w:r>
        <w:t>z dokładno</w:t>
      </w:r>
      <w:r w:rsidR="00B765A3">
        <w:t>ś</w:t>
      </w:r>
      <w:r>
        <w:t>cią do d</w:t>
      </w:r>
      <w:r w:rsidR="00B765A3">
        <w:t>wó</w:t>
      </w:r>
      <w:r>
        <w:t>ch miejsc po przecinku)</w:t>
      </w:r>
    </w:p>
    <w:p w14:paraId="4E3DED5E" w14:textId="16F62F2F" w:rsidR="009D080D" w:rsidRDefault="009D080D">
      <w:pPr>
        <w:spacing w:before="119"/>
        <w:ind w:left="984"/>
        <w:jc w:val="both"/>
      </w:pPr>
    </w:p>
    <w:p w14:paraId="7D7CDFC8" w14:textId="3AA20753" w:rsidR="00BC7453" w:rsidRDefault="00BC7453">
      <w:pPr>
        <w:spacing w:before="119"/>
        <w:ind w:left="984"/>
        <w:jc w:val="both"/>
      </w:pPr>
    </w:p>
    <w:p w14:paraId="74FFC4CE" w14:textId="77777777" w:rsidR="00BC7453" w:rsidRDefault="00BC7453">
      <w:pPr>
        <w:spacing w:before="119"/>
        <w:ind w:left="984"/>
        <w:jc w:val="both"/>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10E89CD5" w14:textId="77777777">
        <w:trPr>
          <w:trHeight w:val="1015"/>
        </w:trPr>
        <w:tc>
          <w:tcPr>
            <w:tcW w:w="667" w:type="dxa"/>
          </w:tcPr>
          <w:p w14:paraId="7350FD6D" w14:textId="77777777" w:rsidR="00A40DAE" w:rsidRDefault="00836025">
            <w:pPr>
              <w:pStyle w:val="TableParagraph"/>
              <w:spacing w:before="120"/>
              <w:ind w:left="124" w:right="117"/>
              <w:jc w:val="center"/>
              <w:rPr>
                <w:b/>
                <w:i/>
              </w:rPr>
            </w:pPr>
            <w:r>
              <w:rPr>
                <w:b/>
                <w:i/>
              </w:rPr>
              <w:lastRenderedPageBreak/>
              <w:t>Nr</w:t>
            </w:r>
          </w:p>
        </w:tc>
        <w:tc>
          <w:tcPr>
            <w:tcW w:w="1793" w:type="dxa"/>
          </w:tcPr>
          <w:p w14:paraId="05172E8B" w14:textId="77777777" w:rsidR="00A40DAE" w:rsidRDefault="00836025">
            <w:pPr>
              <w:pStyle w:val="TableParagraph"/>
              <w:spacing w:before="120"/>
              <w:ind w:left="107" w:right="266"/>
              <w:rPr>
                <w:b/>
                <w:i/>
              </w:rPr>
            </w:pPr>
            <w:r>
              <w:rPr>
                <w:b/>
                <w:i/>
              </w:rPr>
              <w:t>Kod czynności do rozliczenia</w:t>
            </w:r>
          </w:p>
        </w:tc>
        <w:tc>
          <w:tcPr>
            <w:tcW w:w="1704" w:type="dxa"/>
          </w:tcPr>
          <w:p w14:paraId="65614C5B" w14:textId="77777777" w:rsidR="00A40DAE" w:rsidRDefault="00836025">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0BB324C" w14:textId="77777777" w:rsidR="00A40DAE" w:rsidRDefault="00836025">
            <w:pPr>
              <w:pStyle w:val="TableParagraph"/>
              <w:spacing w:before="0"/>
              <w:ind w:left="0" w:right="93"/>
              <w:jc w:val="right"/>
              <w:rPr>
                <w:b/>
                <w:i/>
              </w:rPr>
            </w:pPr>
            <w:r>
              <w:rPr>
                <w:b/>
                <w:i/>
                <w:spacing w:val="-1"/>
              </w:rPr>
              <w:t>wyceny</w:t>
            </w:r>
          </w:p>
        </w:tc>
        <w:tc>
          <w:tcPr>
            <w:tcW w:w="3858" w:type="dxa"/>
          </w:tcPr>
          <w:p w14:paraId="08857564" w14:textId="77777777" w:rsidR="00A40DAE" w:rsidRDefault="00836025">
            <w:pPr>
              <w:pStyle w:val="TableParagraph"/>
              <w:spacing w:before="120"/>
              <w:ind w:left="108"/>
              <w:rPr>
                <w:b/>
                <w:i/>
              </w:rPr>
            </w:pPr>
            <w:r>
              <w:rPr>
                <w:b/>
                <w:i/>
              </w:rPr>
              <w:t>Opis kodu czynności</w:t>
            </w:r>
          </w:p>
        </w:tc>
        <w:tc>
          <w:tcPr>
            <w:tcW w:w="1330" w:type="dxa"/>
          </w:tcPr>
          <w:p w14:paraId="02F52066" w14:textId="77777777" w:rsidR="00A40DAE" w:rsidRDefault="00836025">
            <w:pPr>
              <w:pStyle w:val="TableParagraph"/>
              <w:spacing w:before="120"/>
              <w:ind w:left="108" w:right="215"/>
              <w:rPr>
                <w:b/>
                <w:i/>
              </w:rPr>
            </w:pPr>
            <w:r>
              <w:rPr>
                <w:b/>
                <w:i/>
              </w:rPr>
              <w:t>Jednostka miary</w:t>
            </w:r>
          </w:p>
        </w:tc>
      </w:tr>
      <w:tr w:rsidR="00A40DAE" w14:paraId="278A2AD1" w14:textId="77777777">
        <w:trPr>
          <w:trHeight w:val="755"/>
        </w:trPr>
        <w:tc>
          <w:tcPr>
            <w:tcW w:w="667" w:type="dxa"/>
          </w:tcPr>
          <w:p w14:paraId="46D55E90" w14:textId="77777777" w:rsidR="00A40DAE" w:rsidRDefault="00836025">
            <w:pPr>
              <w:pStyle w:val="TableParagraph"/>
              <w:spacing w:before="117"/>
              <w:ind w:left="129" w:right="117"/>
              <w:jc w:val="center"/>
            </w:pPr>
            <w:r>
              <w:t>110</w:t>
            </w:r>
          </w:p>
        </w:tc>
        <w:tc>
          <w:tcPr>
            <w:tcW w:w="1793" w:type="dxa"/>
          </w:tcPr>
          <w:p w14:paraId="02999A3A" w14:textId="77777777" w:rsidR="00A40DAE" w:rsidRDefault="00A40DAE">
            <w:pPr>
              <w:pStyle w:val="TableParagraph"/>
              <w:spacing w:before="0"/>
              <w:ind w:left="0"/>
              <w:rPr>
                <w:sz w:val="21"/>
              </w:rPr>
            </w:pPr>
          </w:p>
          <w:p w14:paraId="59BE435D" w14:textId="77777777" w:rsidR="00A40DAE" w:rsidRDefault="00836025">
            <w:pPr>
              <w:pStyle w:val="TableParagraph"/>
              <w:spacing w:before="0"/>
              <w:ind w:left="107"/>
            </w:pPr>
            <w:r>
              <w:t>OPR-CHWAS</w:t>
            </w:r>
          </w:p>
        </w:tc>
        <w:tc>
          <w:tcPr>
            <w:tcW w:w="1704" w:type="dxa"/>
          </w:tcPr>
          <w:p w14:paraId="732B2BA3" w14:textId="77777777" w:rsidR="00A40DAE" w:rsidRDefault="00836025">
            <w:pPr>
              <w:pStyle w:val="TableParagraph"/>
              <w:spacing w:before="117"/>
              <w:ind w:left="108" w:right="363"/>
            </w:pPr>
            <w:r>
              <w:t>OPR-CHWAS GODZ CHW</w:t>
            </w:r>
          </w:p>
        </w:tc>
        <w:tc>
          <w:tcPr>
            <w:tcW w:w="3858" w:type="dxa"/>
          </w:tcPr>
          <w:p w14:paraId="5A360FCA" w14:textId="77777777" w:rsidR="00A40DAE" w:rsidRDefault="00836025">
            <w:pPr>
              <w:pStyle w:val="TableParagraph"/>
              <w:spacing w:before="117"/>
              <w:ind w:left="108" w:right="673"/>
            </w:pPr>
            <w:r>
              <w:t>Chemiczne niszczenie chwastów opryskiwaczem ręcznym</w:t>
            </w:r>
          </w:p>
        </w:tc>
        <w:tc>
          <w:tcPr>
            <w:tcW w:w="1330" w:type="dxa"/>
          </w:tcPr>
          <w:p w14:paraId="670890B9" w14:textId="77777777" w:rsidR="00A40DAE" w:rsidRDefault="00A40DAE">
            <w:pPr>
              <w:pStyle w:val="TableParagraph"/>
              <w:spacing w:before="0"/>
              <w:ind w:left="0"/>
              <w:rPr>
                <w:sz w:val="21"/>
              </w:rPr>
            </w:pPr>
          </w:p>
          <w:p w14:paraId="4EA4E8F7" w14:textId="77777777" w:rsidR="00A40DAE" w:rsidRDefault="00836025">
            <w:pPr>
              <w:pStyle w:val="TableParagraph"/>
              <w:spacing w:before="0"/>
              <w:ind w:left="351" w:right="341"/>
              <w:jc w:val="center"/>
            </w:pPr>
            <w:r>
              <w:t>HA</w:t>
            </w:r>
          </w:p>
        </w:tc>
      </w:tr>
    </w:tbl>
    <w:p w14:paraId="11F1E7AE" w14:textId="77777777" w:rsidR="00B765A3" w:rsidRDefault="00B765A3">
      <w:pPr>
        <w:pStyle w:val="Nagwek1"/>
        <w:spacing w:before="117"/>
      </w:pPr>
    </w:p>
    <w:p w14:paraId="7A995AA8" w14:textId="01B182C1" w:rsidR="00A40DAE" w:rsidRDefault="00836025">
      <w:pPr>
        <w:pStyle w:val="Nagwek1"/>
        <w:spacing w:before="117"/>
      </w:pPr>
      <w:r>
        <w:t>Standard technologii prac obejmuje:</w:t>
      </w:r>
    </w:p>
    <w:p w14:paraId="6837CADA" w14:textId="77777777" w:rsidR="00A40DAE" w:rsidRDefault="00836025">
      <w:pPr>
        <w:pStyle w:val="Akapitzlist"/>
        <w:numPr>
          <w:ilvl w:val="1"/>
          <w:numId w:val="16"/>
        </w:numPr>
        <w:tabs>
          <w:tab w:val="left" w:pos="996"/>
          <w:tab w:val="left" w:pos="997"/>
        </w:tabs>
        <w:spacing w:before="121" w:line="269" w:lineRule="exact"/>
        <w:ind w:hanging="361"/>
      </w:pPr>
      <w:r>
        <w:t>przygotowanie</w:t>
      </w:r>
      <w:r>
        <w:rPr>
          <w:spacing w:val="-1"/>
        </w:rPr>
        <w:t xml:space="preserve"> </w:t>
      </w:r>
      <w:r>
        <w:t>roztworu,</w:t>
      </w:r>
    </w:p>
    <w:p w14:paraId="3F6DF5B8" w14:textId="77777777" w:rsidR="00A40DAE" w:rsidRDefault="00836025">
      <w:pPr>
        <w:pStyle w:val="Akapitzlist"/>
        <w:numPr>
          <w:ilvl w:val="1"/>
          <w:numId w:val="16"/>
        </w:numPr>
        <w:tabs>
          <w:tab w:val="left" w:pos="996"/>
          <w:tab w:val="left" w:pos="997"/>
        </w:tabs>
        <w:spacing w:line="269" w:lineRule="exact"/>
        <w:ind w:hanging="361"/>
      </w:pPr>
      <w:r>
        <w:t>napełnienie</w:t>
      </w:r>
      <w:r>
        <w:rPr>
          <w:spacing w:val="-4"/>
        </w:rPr>
        <w:t xml:space="preserve"> </w:t>
      </w:r>
      <w:r>
        <w:t>opryskiwacza,</w:t>
      </w:r>
    </w:p>
    <w:p w14:paraId="78787C97" w14:textId="77777777" w:rsidR="00A40DAE" w:rsidRDefault="00836025">
      <w:pPr>
        <w:pStyle w:val="Akapitzlist"/>
        <w:numPr>
          <w:ilvl w:val="1"/>
          <w:numId w:val="16"/>
        </w:numPr>
        <w:tabs>
          <w:tab w:val="left" w:pos="996"/>
          <w:tab w:val="left" w:pos="997"/>
        </w:tabs>
        <w:spacing w:before="1" w:line="269" w:lineRule="exact"/>
        <w:ind w:hanging="361"/>
      </w:pPr>
      <w:r>
        <w:t>przejście do miejsca wykonania</w:t>
      </w:r>
      <w:r>
        <w:rPr>
          <w:spacing w:val="-1"/>
        </w:rPr>
        <w:t xml:space="preserve"> </w:t>
      </w:r>
      <w:r>
        <w:t>zabiegu,</w:t>
      </w:r>
    </w:p>
    <w:p w14:paraId="4150AA83" w14:textId="77777777" w:rsidR="00A40DAE" w:rsidRDefault="00836025">
      <w:pPr>
        <w:pStyle w:val="Akapitzlist"/>
        <w:numPr>
          <w:ilvl w:val="1"/>
          <w:numId w:val="16"/>
        </w:numPr>
        <w:tabs>
          <w:tab w:val="left" w:pos="996"/>
          <w:tab w:val="left" w:pos="997"/>
        </w:tabs>
        <w:spacing w:line="269" w:lineRule="exact"/>
        <w:ind w:hanging="361"/>
      </w:pPr>
      <w:r>
        <w:t>wykonanie</w:t>
      </w:r>
      <w:r>
        <w:rPr>
          <w:spacing w:val="-1"/>
        </w:rPr>
        <w:t xml:space="preserve"> </w:t>
      </w:r>
      <w:r>
        <w:t>oprysku,</w:t>
      </w:r>
    </w:p>
    <w:p w14:paraId="4EAA2E98" w14:textId="77777777" w:rsidR="00A40DAE" w:rsidRDefault="00836025">
      <w:pPr>
        <w:pStyle w:val="Akapitzlist"/>
        <w:numPr>
          <w:ilvl w:val="1"/>
          <w:numId w:val="16"/>
        </w:numPr>
        <w:tabs>
          <w:tab w:val="left" w:pos="996"/>
          <w:tab w:val="left" w:pos="997"/>
        </w:tabs>
        <w:spacing w:before="2"/>
        <w:ind w:hanging="361"/>
      </w:pPr>
      <w:r>
        <w:t>powrót do miejsca napełniania</w:t>
      </w:r>
      <w:r>
        <w:rPr>
          <w:spacing w:val="-5"/>
        </w:rPr>
        <w:t xml:space="preserve"> </w:t>
      </w:r>
      <w:r>
        <w:t>roztworem.</w:t>
      </w:r>
    </w:p>
    <w:p w14:paraId="71CA503D" w14:textId="77777777" w:rsidR="00A40DAE" w:rsidRDefault="00836025">
      <w:pPr>
        <w:pStyle w:val="Nagwek1"/>
      </w:pPr>
      <w:r>
        <w:t>Uwagi:</w:t>
      </w:r>
    </w:p>
    <w:p w14:paraId="797517E3" w14:textId="77777777" w:rsidR="00A40DAE" w:rsidRDefault="00836025">
      <w:pPr>
        <w:pStyle w:val="Tekstpodstawowy"/>
        <w:spacing w:before="121"/>
        <w:ind w:left="276" w:right="284" w:firstLine="0"/>
      </w:pPr>
      <w:r>
        <w:t>Zabieg będzie wykonywany poprzez chemiczne niszczenie chwastów opryskiwaczem ręcznym lub mazaczem.</w:t>
      </w:r>
    </w:p>
    <w:p w14:paraId="1C2256AE" w14:textId="77777777" w:rsidR="00A40DAE" w:rsidRDefault="00836025">
      <w:pPr>
        <w:pStyle w:val="Tekstpodstawowy"/>
        <w:spacing w:before="120"/>
        <w:ind w:left="276" w:firstLine="0"/>
      </w:pPr>
      <w:r>
        <w:t>Drzewka będące składnikiem uprawy nie mogą zostać opryskane.</w:t>
      </w:r>
    </w:p>
    <w:p w14:paraId="6C640462" w14:textId="77777777" w:rsidR="00A40DAE" w:rsidRDefault="00836025">
      <w:pPr>
        <w:pStyle w:val="Tekstpodstawowy"/>
        <w:spacing w:before="119" w:line="352" w:lineRule="auto"/>
        <w:ind w:left="276" w:right="2456" w:firstLine="0"/>
      </w:pPr>
      <w:r>
        <w:t>Sprzęt i narzędzia niezbędne do wykonania zabiegu zapewnia Wykonawca. Środek chemiczny i wodę zapewnia Zamawiający.</w:t>
      </w:r>
    </w:p>
    <w:p w14:paraId="54092620" w14:textId="42475F25" w:rsidR="00A40DAE" w:rsidRDefault="00836025">
      <w:pPr>
        <w:pStyle w:val="Tekstpodstawowy"/>
        <w:tabs>
          <w:tab w:val="left" w:leader="dot" w:pos="4779"/>
        </w:tabs>
        <w:spacing w:line="256" w:lineRule="exact"/>
        <w:ind w:left="276" w:firstLine="0"/>
      </w:pPr>
      <w:r>
        <w:t>miejsce</w:t>
      </w:r>
      <w:r>
        <w:rPr>
          <w:spacing w:val="-14"/>
        </w:rPr>
        <w:t xml:space="preserve"> </w:t>
      </w:r>
      <w:r>
        <w:t>odbioru</w:t>
      </w:r>
      <w:r>
        <w:rPr>
          <w:spacing w:val="-14"/>
        </w:rPr>
        <w:t xml:space="preserve"> </w:t>
      </w:r>
      <w:r>
        <w:t>środka</w:t>
      </w:r>
      <w:r>
        <w:rPr>
          <w:spacing w:val="-14"/>
        </w:rPr>
        <w:t xml:space="preserve"> </w:t>
      </w:r>
      <w:r>
        <w:t>chemicznego</w:t>
      </w:r>
      <w:r>
        <w:rPr>
          <w:spacing w:val="-12"/>
        </w:rPr>
        <w:t xml:space="preserve"> </w:t>
      </w:r>
      <w:r>
        <w:t>–</w:t>
      </w:r>
      <w:r>
        <w:rPr>
          <w:spacing w:val="-13"/>
        </w:rPr>
        <w:t xml:space="preserve"> </w:t>
      </w:r>
      <w:r w:rsidR="00282559" w:rsidRPr="00E833AC">
        <w:rPr>
          <w:rFonts w:asciiTheme="majorHAnsi" w:hAnsiTheme="majorHAnsi" w:cs="Arial"/>
          <w:bCs/>
        </w:rPr>
        <w:t xml:space="preserve">do </w:t>
      </w:r>
      <w:r w:rsidR="00282559">
        <w:rPr>
          <w:rFonts w:asciiTheme="majorHAnsi" w:hAnsiTheme="majorHAnsi" w:cs="Arial"/>
          <w:bCs/>
        </w:rPr>
        <w:t>30</w:t>
      </w:r>
      <w:r w:rsidR="00282559" w:rsidRPr="00E833AC">
        <w:rPr>
          <w:rFonts w:asciiTheme="majorHAnsi" w:hAnsiTheme="majorHAnsi" w:cs="Arial"/>
          <w:bCs/>
        </w:rPr>
        <w:t xml:space="preserve"> km</w:t>
      </w:r>
      <w:r>
        <w:t>,</w:t>
      </w:r>
      <w:r>
        <w:rPr>
          <w:spacing w:val="-14"/>
        </w:rPr>
        <w:t xml:space="preserve"> </w:t>
      </w:r>
      <w:r>
        <w:t>miejsce</w:t>
      </w:r>
      <w:r>
        <w:rPr>
          <w:spacing w:val="-13"/>
        </w:rPr>
        <w:t xml:space="preserve"> </w:t>
      </w:r>
      <w:r>
        <w:t>zwrotu</w:t>
      </w:r>
      <w:r>
        <w:rPr>
          <w:spacing w:val="-12"/>
        </w:rPr>
        <w:t xml:space="preserve"> </w:t>
      </w:r>
      <w:r>
        <w:t>opakowań</w:t>
      </w:r>
      <w:r>
        <w:rPr>
          <w:spacing w:val="-15"/>
        </w:rPr>
        <w:t xml:space="preserve"> </w:t>
      </w:r>
      <w:r>
        <w:t>po</w:t>
      </w:r>
      <w:r>
        <w:rPr>
          <w:spacing w:val="-13"/>
        </w:rPr>
        <w:t xml:space="preserve"> </w:t>
      </w:r>
      <w:r>
        <w:t>środku</w:t>
      </w:r>
      <w:r>
        <w:rPr>
          <w:spacing w:val="-13"/>
        </w:rPr>
        <w:t xml:space="preserve"> </w:t>
      </w:r>
      <w:r>
        <w:t>chemicznym</w:t>
      </w:r>
    </w:p>
    <w:p w14:paraId="7E0883A5" w14:textId="01EEF650" w:rsidR="00A40DAE" w:rsidRDefault="00282559">
      <w:pPr>
        <w:pStyle w:val="Akapitzlist"/>
        <w:numPr>
          <w:ilvl w:val="0"/>
          <w:numId w:val="7"/>
        </w:numPr>
        <w:tabs>
          <w:tab w:val="left" w:pos="435"/>
        </w:tabs>
        <w:spacing w:before="2"/>
      </w:pPr>
      <w:r w:rsidRPr="00E833AC">
        <w:rPr>
          <w:rFonts w:asciiTheme="majorHAnsi" w:hAnsiTheme="majorHAnsi" w:cs="Arial"/>
          <w:bCs/>
        </w:rPr>
        <w:t xml:space="preserve">do </w:t>
      </w:r>
      <w:r>
        <w:rPr>
          <w:rFonts w:asciiTheme="majorHAnsi" w:hAnsiTheme="majorHAnsi" w:cs="Arial"/>
          <w:bCs/>
        </w:rPr>
        <w:t>30</w:t>
      </w:r>
      <w:r w:rsidRPr="00E833AC">
        <w:rPr>
          <w:rFonts w:asciiTheme="majorHAnsi" w:hAnsiTheme="majorHAnsi" w:cs="Arial"/>
          <w:bCs/>
        </w:rPr>
        <w:t xml:space="preserve"> km </w:t>
      </w:r>
      <w:r>
        <w:t xml:space="preserve">punkt poboru wody – </w:t>
      </w:r>
      <w:r w:rsidRPr="00E833AC">
        <w:rPr>
          <w:rFonts w:asciiTheme="majorHAnsi" w:hAnsiTheme="majorHAnsi" w:cs="Arial"/>
          <w:bCs/>
        </w:rPr>
        <w:t xml:space="preserve">do </w:t>
      </w:r>
      <w:r>
        <w:rPr>
          <w:rFonts w:asciiTheme="majorHAnsi" w:hAnsiTheme="majorHAnsi" w:cs="Arial"/>
          <w:bCs/>
        </w:rPr>
        <w:t>30</w:t>
      </w:r>
      <w:r w:rsidRPr="00E833AC">
        <w:rPr>
          <w:rFonts w:asciiTheme="majorHAnsi" w:hAnsiTheme="majorHAnsi" w:cs="Arial"/>
          <w:bCs/>
        </w:rPr>
        <w:t xml:space="preserve"> km</w:t>
      </w:r>
    </w:p>
    <w:p w14:paraId="27AF51F8" w14:textId="77777777" w:rsidR="00A40DAE" w:rsidRDefault="00836025">
      <w:pPr>
        <w:pStyle w:val="Nagwek1"/>
      </w:pPr>
      <w:r>
        <w:t>Procedura odbioru:</w:t>
      </w:r>
    </w:p>
    <w:p w14:paraId="0BE868D8" w14:textId="0589F615" w:rsidR="00A40DAE" w:rsidRDefault="00836025">
      <w:pPr>
        <w:pStyle w:val="Tekstpodstawowy"/>
        <w:spacing w:before="121"/>
        <w:ind w:left="276" w:firstLine="0"/>
      </w:pPr>
      <w:r>
        <w:t>Odbi</w:t>
      </w:r>
      <w:r w:rsidR="00B765A3">
        <w:t>ó</w:t>
      </w:r>
      <w:r>
        <w:t>r prac nastąpi poprzez:</w:t>
      </w:r>
    </w:p>
    <w:p w14:paraId="6E0AE076" w14:textId="10795E62" w:rsidR="00A40DAE" w:rsidRDefault="00836025">
      <w:pPr>
        <w:pStyle w:val="Akapitzlist"/>
        <w:numPr>
          <w:ilvl w:val="1"/>
          <w:numId w:val="7"/>
        </w:numPr>
        <w:tabs>
          <w:tab w:val="left" w:pos="843"/>
        </w:tabs>
        <w:spacing w:before="119"/>
        <w:ind w:hanging="361"/>
        <w:jc w:val="both"/>
      </w:pPr>
      <w:r>
        <w:t xml:space="preserve">zweryfikowanie </w:t>
      </w:r>
      <w:r>
        <w:rPr>
          <w:spacing w:val="-4"/>
        </w:rPr>
        <w:t>prawidłowo</w:t>
      </w:r>
      <w:r w:rsidR="00B765A3">
        <w:rPr>
          <w:spacing w:val="-4"/>
        </w:rPr>
        <w:t>ś</w:t>
      </w:r>
      <w:r>
        <w:t xml:space="preserve">ci ich wykonania z opisem </w:t>
      </w:r>
      <w:r>
        <w:rPr>
          <w:spacing w:val="-3"/>
        </w:rPr>
        <w:t>czynno</w:t>
      </w:r>
      <w:r w:rsidR="00B765A3">
        <w:rPr>
          <w:spacing w:val="-3"/>
        </w:rPr>
        <w:t>ś</w:t>
      </w:r>
      <w:r>
        <w:t>ci i</w:t>
      </w:r>
      <w:r>
        <w:rPr>
          <w:spacing w:val="33"/>
        </w:rPr>
        <w:t xml:space="preserve"> </w:t>
      </w:r>
      <w:r>
        <w:t>zleceniem,</w:t>
      </w:r>
    </w:p>
    <w:p w14:paraId="3251FF56" w14:textId="38AD7C16" w:rsidR="00A40DAE" w:rsidRDefault="00836025">
      <w:pPr>
        <w:pStyle w:val="Akapitzlist"/>
        <w:numPr>
          <w:ilvl w:val="1"/>
          <w:numId w:val="7"/>
        </w:numPr>
        <w:tabs>
          <w:tab w:val="left" w:pos="843"/>
        </w:tabs>
        <w:spacing w:before="1"/>
        <w:ind w:right="291"/>
        <w:jc w:val="both"/>
      </w:pPr>
      <w:r>
        <w:t xml:space="preserve">dokonanie pomiaru powierzchni wykonanego zabiegu (np. przy pomocy: dalmierza, </w:t>
      </w:r>
      <w:r>
        <w:rPr>
          <w:spacing w:val="-7"/>
        </w:rPr>
        <w:t>ta</w:t>
      </w:r>
      <w:r w:rsidR="00B765A3">
        <w:rPr>
          <w:spacing w:val="-7"/>
        </w:rPr>
        <w:t>ś</w:t>
      </w:r>
      <w:r>
        <w:rPr>
          <w:spacing w:val="-18"/>
        </w:rPr>
        <w:t xml:space="preserve">my </w:t>
      </w:r>
      <w:r>
        <w:t>mierniczej, GPS, itp). Zlecona powierzchnia powinna być pomniejszona o istniejące w wydzieleniu takie elementy jak: drogi, kępy drzewostanu nie objęte zabiegiem, bagna</w:t>
      </w:r>
      <w:r>
        <w:rPr>
          <w:spacing w:val="-18"/>
        </w:rPr>
        <w:t xml:space="preserve"> </w:t>
      </w:r>
      <w:r>
        <w:t>itp.</w:t>
      </w:r>
    </w:p>
    <w:p w14:paraId="0EBD5273" w14:textId="285EB86C" w:rsidR="00A40DAE" w:rsidRDefault="00836025">
      <w:pPr>
        <w:spacing w:before="119"/>
        <w:ind w:left="842"/>
        <w:jc w:val="both"/>
      </w:pPr>
      <w:r>
        <w:t>(</w:t>
      </w:r>
      <w:r>
        <w:rPr>
          <w:i/>
        </w:rPr>
        <w:t xml:space="preserve">rozliczenie </w:t>
      </w:r>
      <w:r>
        <w:t>z dokładno</w:t>
      </w:r>
      <w:r w:rsidR="00B765A3">
        <w:t>ś</w:t>
      </w:r>
      <w:r>
        <w:t>cią do dw</w:t>
      </w:r>
      <w:r w:rsidR="00B765A3">
        <w:t>ó</w:t>
      </w:r>
      <w:r>
        <w:t>ch miejsc po przecinku)</w:t>
      </w:r>
    </w:p>
    <w:p w14:paraId="1010AED7" w14:textId="77777777" w:rsidR="00A40DAE" w:rsidRDefault="00A40DAE">
      <w:pPr>
        <w:pStyle w:val="Tekstpodstawowy"/>
        <w:ind w:left="0" w:firstLine="0"/>
        <w:rPr>
          <w:sz w:val="20"/>
        </w:rPr>
      </w:pPr>
    </w:p>
    <w:p w14:paraId="6B103642" w14:textId="77777777" w:rsidR="00A40DAE" w:rsidRDefault="00A40DAE">
      <w:pPr>
        <w:pStyle w:val="Tekstpodstawowy"/>
        <w:ind w:left="0" w:firstLine="0"/>
        <w:rPr>
          <w:sz w:val="20"/>
        </w:rPr>
      </w:pPr>
    </w:p>
    <w:p w14:paraId="67FE7F1B" w14:textId="77777777" w:rsidR="00A40DAE" w:rsidRDefault="00A40DAE">
      <w:pPr>
        <w:pStyle w:val="Tekstpodstawowy"/>
        <w:spacing w:before="6"/>
        <w:ind w:left="0" w:firstLine="0"/>
        <w:rPr>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51A3DBA4" w14:textId="77777777">
        <w:trPr>
          <w:trHeight w:val="1015"/>
        </w:trPr>
        <w:tc>
          <w:tcPr>
            <w:tcW w:w="667" w:type="dxa"/>
          </w:tcPr>
          <w:p w14:paraId="295F15D6" w14:textId="77777777" w:rsidR="00A40DAE" w:rsidRDefault="00836025">
            <w:pPr>
              <w:pStyle w:val="TableParagraph"/>
              <w:spacing w:before="122"/>
              <w:ind w:left="129" w:right="117"/>
              <w:jc w:val="center"/>
              <w:rPr>
                <w:b/>
                <w:i/>
              </w:rPr>
            </w:pPr>
            <w:r>
              <w:rPr>
                <w:b/>
                <w:i/>
              </w:rPr>
              <w:t>Nr</w:t>
            </w:r>
          </w:p>
        </w:tc>
        <w:tc>
          <w:tcPr>
            <w:tcW w:w="1793" w:type="dxa"/>
          </w:tcPr>
          <w:p w14:paraId="3FD58337" w14:textId="77777777" w:rsidR="00A40DAE" w:rsidRDefault="00836025">
            <w:pPr>
              <w:pStyle w:val="TableParagraph"/>
              <w:spacing w:before="122"/>
              <w:ind w:left="107" w:right="266"/>
              <w:rPr>
                <w:b/>
                <w:i/>
              </w:rPr>
            </w:pPr>
            <w:r>
              <w:rPr>
                <w:b/>
                <w:i/>
              </w:rPr>
              <w:t>Kod czynności do rozliczenia</w:t>
            </w:r>
          </w:p>
        </w:tc>
        <w:tc>
          <w:tcPr>
            <w:tcW w:w="1704" w:type="dxa"/>
          </w:tcPr>
          <w:p w14:paraId="7D17B1F7" w14:textId="77777777" w:rsidR="00A40DAE" w:rsidRDefault="00836025">
            <w:pPr>
              <w:pStyle w:val="TableParagraph"/>
              <w:spacing w:before="122"/>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1133A88" w14:textId="77777777" w:rsidR="00A40DAE" w:rsidRDefault="00836025">
            <w:pPr>
              <w:pStyle w:val="TableParagraph"/>
              <w:spacing w:before="0" w:line="256" w:lineRule="exact"/>
              <w:ind w:left="0" w:right="93"/>
              <w:jc w:val="right"/>
              <w:rPr>
                <w:b/>
                <w:i/>
              </w:rPr>
            </w:pPr>
            <w:r>
              <w:rPr>
                <w:b/>
                <w:i/>
                <w:spacing w:val="-1"/>
              </w:rPr>
              <w:t>wyceny</w:t>
            </w:r>
          </w:p>
        </w:tc>
        <w:tc>
          <w:tcPr>
            <w:tcW w:w="3858" w:type="dxa"/>
          </w:tcPr>
          <w:p w14:paraId="29B9392B" w14:textId="77777777" w:rsidR="00A40DAE" w:rsidRDefault="00836025">
            <w:pPr>
              <w:pStyle w:val="TableParagraph"/>
              <w:spacing w:before="122"/>
              <w:ind w:left="108"/>
              <w:rPr>
                <w:b/>
                <w:i/>
              </w:rPr>
            </w:pPr>
            <w:r>
              <w:rPr>
                <w:b/>
                <w:i/>
              </w:rPr>
              <w:t>Opis kodu czynności</w:t>
            </w:r>
          </w:p>
        </w:tc>
        <w:tc>
          <w:tcPr>
            <w:tcW w:w="1330" w:type="dxa"/>
          </w:tcPr>
          <w:p w14:paraId="41D2DE38" w14:textId="77777777" w:rsidR="00A40DAE" w:rsidRDefault="00836025">
            <w:pPr>
              <w:pStyle w:val="TableParagraph"/>
              <w:spacing w:before="122"/>
              <w:ind w:left="108" w:right="215"/>
              <w:rPr>
                <w:b/>
                <w:i/>
              </w:rPr>
            </w:pPr>
            <w:r>
              <w:rPr>
                <w:b/>
                <w:i/>
              </w:rPr>
              <w:t>Jednostka miary</w:t>
            </w:r>
          </w:p>
        </w:tc>
      </w:tr>
      <w:tr w:rsidR="00A40DAE" w14:paraId="5BD11F3D" w14:textId="77777777">
        <w:trPr>
          <w:trHeight w:val="755"/>
        </w:trPr>
        <w:tc>
          <w:tcPr>
            <w:tcW w:w="667" w:type="dxa"/>
          </w:tcPr>
          <w:p w14:paraId="162DFF7E" w14:textId="77777777" w:rsidR="00A40DAE" w:rsidRDefault="00836025">
            <w:pPr>
              <w:pStyle w:val="TableParagraph"/>
              <w:ind w:left="129" w:right="117"/>
              <w:jc w:val="center"/>
            </w:pPr>
            <w:r>
              <w:t>111</w:t>
            </w:r>
          </w:p>
        </w:tc>
        <w:tc>
          <w:tcPr>
            <w:tcW w:w="1793" w:type="dxa"/>
          </w:tcPr>
          <w:p w14:paraId="7DAF413D" w14:textId="77777777" w:rsidR="00A40DAE" w:rsidRDefault="00A40DAE">
            <w:pPr>
              <w:pStyle w:val="TableParagraph"/>
              <w:spacing w:before="2"/>
              <w:ind w:left="0"/>
              <w:rPr>
                <w:sz w:val="21"/>
              </w:rPr>
            </w:pPr>
          </w:p>
          <w:p w14:paraId="4766B167" w14:textId="77777777" w:rsidR="00A40DAE" w:rsidRDefault="00836025">
            <w:pPr>
              <w:pStyle w:val="TableParagraph"/>
              <w:spacing w:before="1"/>
              <w:ind w:left="107"/>
            </w:pPr>
            <w:r>
              <w:t>WYDEPT</w:t>
            </w:r>
          </w:p>
        </w:tc>
        <w:tc>
          <w:tcPr>
            <w:tcW w:w="1704" w:type="dxa"/>
          </w:tcPr>
          <w:p w14:paraId="49B09A27" w14:textId="77777777" w:rsidR="00A40DAE" w:rsidRDefault="00A40DAE">
            <w:pPr>
              <w:pStyle w:val="TableParagraph"/>
              <w:spacing w:before="2"/>
              <w:ind w:left="0"/>
              <w:rPr>
                <w:sz w:val="21"/>
              </w:rPr>
            </w:pPr>
          </w:p>
          <w:p w14:paraId="1716ACED" w14:textId="77777777" w:rsidR="00A40DAE" w:rsidRDefault="00836025">
            <w:pPr>
              <w:pStyle w:val="TableParagraph"/>
              <w:spacing w:before="1"/>
              <w:ind w:left="108"/>
            </w:pPr>
            <w:r>
              <w:t>WYDEPT</w:t>
            </w:r>
          </w:p>
        </w:tc>
        <w:tc>
          <w:tcPr>
            <w:tcW w:w="3858" w:type="dxa"/>
          </w:tcPr>
          <w:p w14:paraId="5BF4C302" w14:textId="77777777" w:rsidR="00A40DAE" w:rsidRDefault="00836025">
            <w:pPr>
              <w:pStyle w:val="TableParagraph"/>
              <w:ind w:left="108" w:right="664"/>
            </w:pPr>
            <w:r>
              <w:t>Wydeptywanie chwastów wokół sadzonek</w:t>
            </w:r>
          </w:p>
        </w:tc>
        <w:tc>
          <w:tcPr>
            <w:tcW w:w="1330" w:type="dxa"/>
          </w:tcPr>
          <w:p w14:paraId="57EA056F" w14:textId="77777777" w:rsidR="00A40DAE" w:rsidRDefault="00A40DAE">
            <w:pPr>
              <w:pStyle w:val="TableParagraph"/>
              <w:spacing w:before="2"/>
              <w:ind w:left="0"/>
              <w:rPr>
                <w:sz w:val="21"/>
              </w:rPr>
            </w:pPr>
          </w:p>
          <w:p w14:paraId="47DF47C5" w14:textId="77777777" w:rsidR="00A40DAE" w:rsidRDefault="00836025">
            <w:pPr>
              <w:pStyle w:val="TableParagraph"/>
              <w:spacing w:before="1"/>
              <w:ind w:left="351" w:right="341"/>
              <w:jc w:val="center"/>
            </w:pPr>
            <w:r>
              <w:t>HA</w:t>
            </w:r>
          </w:p>
        </w:tc>
      </w:tr>
    </w:tbl>
    <w:p w14:paraId="00A85CBA" w14:textId="77777777" w:rsidR="00A40DAE" w:rsidRDefault="00836025">
      <w:pPr>
        <w:pStyle w:val="Nagwek1"/>
      </w:pPr>
      <w:r>
        <w:t>Standard technologii prac obejmuje:</w:t>
      </w:r>
    </w:p>
    <w:p w14:paraId="55F9FED2" w14:textId="77777777" w:rsidR="00A40DAE" w:rsidRDefault="00836025">
      <w:pPr>
        <w:pStyle w:val="Akapitzlist"/>
        <w:numPr>
          <w:ilvl w:val="2"/>
          <w:numId w:val="7"/>
        </w:numPr>
        <w:tabs>
          <w:tab w:val="left" w:pos="996"/>
          <w:tab w:val="left" w:pos="997"/>
        </w:tabs>
        <w:spacing w:before="122"/>
        <w:ind w:right="295"/>
      </w:pPr>
      <w:r>
        <w:t>odsłonięcie wprowadzonych na uprawę drzewek z roślinności zielnej, poprzez jej przygniecenie do</w:t>
      </w:r>
      <w:r>
        <w:rPr>
          <w:spacing w:val="-4"/>
        </w:rPr>
        <w:t xml:space="preserve"> </w:t>
      </w:r>
      <w:r>
        <w:t>ziemi.</w:t>
      </w:r>
    </w:p>
    <w:p w14:paraId="72B1A16B" w14:textId="77777777" w:rsidR="00A40DAE" w:rsidRDefault="00836025">
      <w:pPr>
        <w:pStyle w:val="Nagwek1"/>
        <w:spacing w:before="120"/>
      </w:pPr>
      <w:r>
        <w:t>Procedura odbioru:</w:t>
      </w:r>
    </w:p>
    <w:p w14:paraId="2690E042" w14:textId="77777777" w:rsidR="00B765A3" w:rsidRDefault="00B765A3" w:rsidP="00B765A3">
      <w:pPr>
        <w:pStyle w:val="Tekstpodstawowy"/>
        <w:spacing w:before="121"/>
        <w:ind w:left="276" w:firstLine="0"/>
      </w:pPr>
      <w:bookmarkStart w:id="1" w:name="_Hlk117162218"/>
      <w:r>
        <w:t>Odbiór prac nastąpi poprzez:</w:t>
      </w:r>
    </w:p>
    <w:p w14:paraId="1EF81859" w14:textId="77777777" w:rsidR="00B765A3" w:rsidRDefault="00B765A3" w:rsidP="00B765A3">
      <w:pPr>
        <w:pStyle w:val="Akapitzlist"/>
        <w:numPr>
          <w:ilvl w:val="1"/>
          <w:numId w:val="7"/>
        </w:numPr>
        <w:tabs>
          <w:tab w:val="left" w:pos="843"/>
        </w:tabs>
        <w:spacing w:before="119"/>
        <w:ind w:hanging="361"/>
        <w:jc w:val="both"/>
      </w:pPr>
      <w:r>
        <w:t xml:space="preserve">zweryfikowanie </w:t>
      </w:r>
      <w:r>
        <w:rPr>
          <w:spacing w:val="-4"/>
        </w:rPr>
        <w:t>prawidłowoś</w:t>
      </w:r>
      <w:r>
        <w:t xml:space="preserve">ci ich wykonania z opisem </w:t>
      </w:r>
      <w:r>
        <w:rPr>
          <w:spacing w:val="-3"/>
        </w:rPr>
        <w:t>czynnoś</w:t>
      </w:r>
      <w:r>
        <w:t>ci i</w:t>
      </w:r>
      <w:r>
        <w:rPr>
          <w:spacing w:val="33"/>
        </w:rPr>
        <w:t xml:space="preserve"> </w:t>
      </w:r>
      <w:r>
        <w:t>zleceniem,</w:t>
      </w:r>
    </w:p>
    <w:p w14:paraId="2ECAD60A" w14:textId="77777777" w:rsidR="00B765A3" w:rsidRDefault="00B765A3" w:rsidP="00B765A3">
      <w:pPr>
        <w:pStyle w:val="Akapitzlist"/>
        <w:numPr>
          <w:ilvl w:val="1"/>
          <w:numId w:val="7"/>
        </w:numPr>
        <w:tabs>
          <w:tab w:val="left" w:pos="843"/>
        </w:tabs>
        <w:spacing w:before="1"/>
        <w:ind w:right="291"/>
        <w:jc w:val="both"/>
      </w:pPr>
      <w:r>
        <w:t xml:space="preserve">dokonanie pomiaru powierzchni wykonanego zabiegu (np. przy pomocy: dalmierza, </w:t>
      </w:r>
      <w:r>
        <w:rPr>
          <w:spacing w:val="-7"/>
        </w:rPr>
        <w:t>taś</w:t>
      </w:r>
      <w:r>
        <w:rPr>
          <w:spacing w:val="-18"/>
        </w:rPr>
        <w:t xml:space="preserve">my </w:t>
      </w:r>
      <w:r>
        <w:t>mierniczej, GPS, itp). Zlecona powierzchnia powinna być pomniejszona o istniejące w wydzieleniu takie elementy jak: drogi, kępy drzewostanu nie objęte zabiegiem, bagna</w:t>
      </w:r>
      <w:r>
        <w:rPr>
          <w:spacing w:val="-18"/>
        </w:rPr>
        <w:t xml:space="preserve"> </w:t>
      </w:r>
      <w:r>
        <w:t>itp.</w:t>
      </w:r>
    </w:p>
    <w:p w14:paraId="36D139E2" w14:textId="77777777" w:rsidR="00B765A3" w:rsidRDefault="00B765A3" w:rsidP="00B765A3">
      <w:pPr>
        <w:pStyle w:val="Akapitzlist"/>
        <w:spacing w:before="119"/>
        <w:ind w:left="434" w:firstLine="0"/>
        <w:jc w:val="both"/>
      </w:pPr>
      <w:r>
        <w:t>(</w:t>
      </w:r>
      <w:r w:rsidRPr="00B765A3">
        <w:rPr>
          <w:i/>
        </w:rPr>
        <w:t xml:space="preserve">rozliczenie </w:t>
      </w:r>
      <w:r>
        <w:t>z dokładnością do dwóch miejsc po przecinku)</w:t>
      </w:r>
    </w:p>
    <w:bookmarkEnd w:id="1"/>
    <w:p w14:paraId="670AF611" w14:textId="77777777" w:rsidR="00BC7453" w:rsidRDefault="00BC7453">
      <w:pPr>
        <w:pStyle w:val="Nagwek1"/>
        <w:spacing w:before="0"/>
        <w:jc w:val="both"/>
      </w:pPr>
    </w:p>
    <w:p w14:paraId="1D58BF95" w14:textId="132E01E2" w:rsidR="00A40DAE" w:rsidRDefault="00836025">
      <w:pPr>
        <w:pStyle w:val="Nagwek1"/>
        <w:spacing w:before="0"/>
        <w:jc w:val="both"/>
      </w:pPr>
      <w:r>
        <w:lastRenderedPageBreak/>
        <w:t>Czyszczenia wczesne</w:t>
      </w:r>
    </w:p>
    <w:p w14:paraId="02B34E9D" w14:textId="77777777" w:rsidR="009D080D" w:rsidRDefault="009D080D">
      <w:pPr>
        <w:pStyle w:val="Nagwek1"/>
        <w:spacing w:before="0"/>
        <w:jc w:val="both"/>
      </w:pPr>
    </w:p>
    <w:p w14:paraId="70BA7DB5" w14:textId="77777777" w:rsidR="00A40DAE" w:rsidRDefault="00A40DAE">
      <w:pPr>
        <w:pStyle w:val="Tekstpodstawowy"/>
        <w:spacing w:before="2"/>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4DA4436B" w14:textId="77777777">
        <w:trPr>
          <w:trHeight w:val="1014"/>
        </w:trPr>
        <w:tc>
          <w:tcPr>
            <w:tcW w:w="667" w:type="dxa"/>
          </w:tcPr>
          <w:p w14:paraId="3D758D01" w14:textId="77777777" w:rsidR="00A40DAE" w:rsidRDefault="00836025">
            <w:pPr>
              <w:pStyle w:val="TableParagraph"/>
              <w:ind w:left="129" w:right="117"/>
              <w:jc w:val="center"/>
              <w:rPr>
                <w:b/>
                <w:i/>
              </w:rPr>
            </w:pPr>
            <w:r>
              <w:rPr>
                <w:b/>
                <w:i/>
              </w:rPr>
              <w:t>Nr</w:t>
            </w:r>
          </w:p>
        </w:tc>
        <w:tc>
          <w:tcPr>
            <w:tcW w:w="1793" w:type="dxa"/>
          </w:tcPr>
          <w:p w14:paraId="61AF29C4" w14:textId="77777777" w:rsidR="00A40DAE" w:rsidRDefault="00836025">
            <w:pPr>
              <w:pStyle w:val="TableParagraph"/>
              <w:ind w:left="107" w:right="266"/>
              <w:rPr>
                <w:b/>
                <w:i/>
              </w:rPr>
            </w:pPr>
            <w:r>
              <w:rPr>
                <w:b/>
                <w:i/>
              </w:rPr>
              <w:t>Kod czynności do rozliczenia</w:t>
            </w:r>
          </w:p>
        </w:tc>
        <w:tc>
          <w:tcPr>
            <w:tcW w:w="1704" w:type="dxa"/>
          </w:tcPr>
          <w:p w14:paraId="17E22C35"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AC6A539" w14:textId="77777777" w:rsidR="00A40DAE" w:rsidRDefault="00836025">
            <w:pPr>
              <w:pStyle w:val="TableParagraph"/>
              <w:spacing w:before="0"/>
              <w:ind w:left="0" w:right="93"/>
              <w:jc w:val="right"/>
              <w:rPr>
                <w:b/>
                <w:i/>
              </w:rPr>
            </w:pPr>
            <w:r>
              <w:rPr>
                <w:b/>
                <w:i/>
                <w:spacing w:val="-1"/>
              </w:rPr>
              <w:t>wyceny</w:t>
            </w:r>
          </w:p>
        </w:tc>
        <w:tc>
          <w:tcPr>
            <w:tcW w:w="3858" w:type="dxa"/>
          </w:tcPr>
          <w:p w14:paraId="11BD6FD9" w14:textId="77777777" w:rsidR="00A40DAE" w:rsidRDefault="00836025">
            <w:pPr>
              <w:pStyle w:val="TableParagraph"/>
              <w:ind w:left="108"/>
              <w:rPr>
                <w:b/>
                <w:i/>
              </w:rPr>
            </w:pPr>
            <w:r>
              <w:rPr>
                <w:b/>
                <w:i/>
              </w:rPr>
              <w:t>Opis kodu czynności</w:t>
            </w:r>
          </w:p>
        </w:tc>
        <w:tc>
          <w:tcPr>
            <w:tcW w:w="1330" w:type="dxa"/>
          </w:tcPr>
          <w:p w14:paraId="2B78A024" w14:textId="77777777" w:rsidR="00A40DAE" w:rsidRDefault="00836025">
            <w:pPr>
              <w:pStyle w:val="TableParagraph"/>
              <w:ind w:left="108" w:right="215"/>
              <w:rPr>
                <w:b/>
                <w:i/>
              </w:rPr>
            </w:pPr>
            <w:r>
              <w:rPr>
                <w:b/>
                <w:i/>
              </w:rPr>
              <w:t>Jednostka miary</w:t>
            </w:r>
          </w:p>
        </w:tc>
      </w:tr>
      <w:tr w:rsidR="00A40DAE" w14:paraId="5D9D2E66" w14:textId="77777777">
        <w:trPr>
          <w:trHeight w:val="5400"/>
        </w:trPr>
        <w:tc>
          <w:tcPr>
            <w:tcW w:w="667" w:type="dxa"/>
          </w:tcPr>
          <w:p w14:paraId="31BB3E82" w14:textId="77777777" w:rsidR="00A40DAE" w:rsidRDefault="00836025">
            <w:pPr>
              <w:pStyle w:val="TableParagraph"/>
              <w:ind w:left="129" w:right="117"/>
              <w:jc w:val="center"/>
            </w:pPr>
            <w:r>
              <w:t>112</w:t>
            </w:r>
          </w:p>
        </w:tc>
        <w:tc>
          <w:tcPr>
            <w:tcW w:w="1793" w:type="dxa"/>
          </w:tcPr>
          <w:p w14:paraId="7759C482" w14:textId="77777777" w:rsidR="00A40DAE" w:rsidRDefault="00836025">
            <w:pPr>
              <w:pStyle w:val="TableParagraph"/>
              <w:ind w:left="107"/>
            </w:pPr>
            <w:r>
              <w:t>CW-W</w:t>
            </w:r>
          </w:p>
        </w:tc>
        <w:tc>
          <w:tcPr>
            <w:tcW w:w="1704" w:type="dxa"/>
          </w:tcPr>
          <w:p w14:paraId="49D4B3C6" w14:textId="77777777" w:rsidR="00A40DAE" w:rsidRDefault="00836025">
            <w:pPr>
              <w:pStyle w:val="TableParagraph"/>
              <w:ind w:left="108" w:right="317"/>
            </w:pPr>
            <w:r>
              <w:t>CZ&lt;05S&lt;40, CZ&gt;05S&lt;40, CZ&gt;30S&lt;40, CZ&gt;50S&lt;40, CZ&gt;75S&lt;40, CZ&lt;05S&gt;41, CZ&gt;05S&gt;41, CZ&gt;30S&gt;41, CZ&gt;50S&gt;41, CZ&gt;75S&gt;41, CW&lt;05D&lt;40, CW&gt;05D&lt;40, CW&gt;30D&lt;40, CW&gt;50D&lt;40, CW&gt;75D&lt;40, CW&lt;05D&gt;41, CW&gt;05D&gt;41, CW&gt;30D&gt;41, CW&gt;50D&gt;41, CW&gt;75D&gt;41</w:t>
            </w:r>
          </w:p>
        </w:tc>
        <w:tc>
          <w:tcPr>
            <w:tcW w:w="3858" w:type="dxa"/>
          </w:tcPr>
          <w:p w14:paraId="00019936" w14:textId="77777777" w:rsidR="00A40DAE" w:rsidRDefault="00836025">
            <w:pPr>
              <w:pStyle w:val="TableParagraph"/>
              <w:ind w:left="108"/>
            </w:pPr>
            <w:r>
              <w:t>Czyszczenia wczesne</w:t>
            </w:r>
          </w:p>
        </w:tc>
        <w:tc>
          <w:tcPr>
            <w:tcW w:w="1330" w:type="dxa"/>
          </w:tcPr>
          <w:p w14:paraId="585F5DC5" w14:textId="77777777" w:rsidR="00A40DAE" w:rsidRDefault="00836025">
            <w:pPr>
              <w:pStyle w:val="TableParagraph"/>
              <w:ind w:left="351" w:right="341"/>
              <w:jc w:val="center"/>
            </w:pPr>
            <w:r>
              <w:t>HA</w:t>
            </w:r>
          </w:p>
        </w:tc>
      </w:tr>
    </w:tbl>
    <w:p w14:paraId="7209F2F7" w14:textId="77777777" w:rsidR="00A40DAE" w:rsidRDefault="00836025">
      <w:pPr>
        <w:spacing w:before="119"/>
        <w:ind w:left="276"/>
        <w:jc w:val="both"/>
        <w:rPr>
          <w:b/>
        </w:rPr>
      </w:pPr>
      <w:r>
        <w:rPr>
          <w:b/>
        </w:rPr>
        <w:t>Standard technologii prac obejmuje:</w:t>
      </w:r>
    </w:p>
    <w:p w14:paraId="02BAEDDD" w14:textId="77777777" w:rsidR="00A40DAE" w:rsidRDefault="00836025">
      <w:pPr>
        <w:pStyle w:val="Akapitzlist"/>
        <w:numPr>
          <w:ilvl w:val="2"/>
          <w:numId w:val="7"/>
        </w:numPr>
        <w:tabs>
          <w:tab w:val="left" w:pos="997"/>
        </w:tabs>
        <w:spacing w:before="119"/>
        <w:ind w:right="288"/>
        <w:jc w:val="both"/>
      </w:pPr>
      <w:r>
        <w:t>usunięcie niepożądanych domieszek, wadliwych przerostów i przedrostów, drzewek chorych oraz przerzedzanie przegęszczonych partii siewów i samosiewów za pomocą np. siekiery,</w:t>
      </w:r>
      <w:r>
        <w:rPr>
          <w:spacing w:val="-14"/>
        </w:rPr>
        <w:t xml:space="preserve"> </w:t>
      </w:r>
      <w:r>
        <w:t>tasaka,</w:t>
      </w:r>
      <w:r>
        <w:rPr>
          <w:spacing w:val="-13"/>
        </w:rPr>
        <w:t xml:space="preserve"> </w:t>
      </w:r>
      <w:r>
        <w:t>pilarki</w:t>
      </w:r>
      <w:r>
        <w:rPr>
          <w:spacing w:val="-13"/>
        </w:rPr>
        <w:t xml:space="preserve"> </w:t>
      </w:r>
      <w:r>
        <w:t>itp.</w:t>
      </w:r>
      <w:r>
        <w:rPr>
          <w:spacing w:val="-13"/>
        </w:rPr>
        <w:t xml:space="preserve"> </w:t>
      </w:r>
      <w:r>
        <w:t>poprzez</w:t>
      </w:r>
      <w:r>
        <w:rPr>
          <w:spacing w:val="-13"/>
        </w:rPr>
        <w:t xml:space="preserve"> </w:t>
      </w:r>
      <w:r>
        <w:t>wycinanie,</w:t>
      </w:r>
      <w:r>
        <w:rPr>
          <w:spacing w:val="-13"/>
        </w:rPr>
        <w:t xml:space="preserve"> </w:t>
      </w:r>
      <w:r>
        <w:t>ogławianie,</w:t>
      </w:r>
      <w:r>
        <w:rPr>
          <w:spacing w:val="-13"/>
        </w:rPr>
        <w:t xml:space="preserve"> </w:t>
      </w:r>
      <w:r>
        <w:t>obrączkowanie,</w:t>
      </w:r>
      <w:r>
        <w:rPr>
          <w:spacing w:val="-13"/>
        </w:rPr>
        <w:t xml:space="preserve"> </w:t>
      </w:r>
      <w:r>
        <w:t>przycinanie</w:t>
      </w:r>
      <w:r>
        <w:rPr>
          <w:spacing w:val="-14"/>
        </w:rPr>
        <w:t xml:space="preserve"> </w:t>
      </w:r>
      <w:r>
        <w:t>itp., z pozostawieniem wyciętych drzewek w miejscu ścięcia w taki sposób, aby odsłonić drzewka pozostawione do dalszej</w:t>
      </w:r>
      <w:r>
        <w:rPr>
          <w:spacing w:val="-3"/>
        </w:rPr>
        <w:t xml:space="preserve"> </w:t>
      </w:r>
      <w:r>
        <w:t>hodowli.</w:t>
      </w:r>
    </w:p>
    <w:p w14:paraId="5843DBC6" w14:textId="77777777" w:rsidR="00A40DAE" w:rsidRDefault="00836025">
      <w:pPr>
        <w:pStyle w:val="Nagwek1"/>
        <w:spacing w:before="120"/>
      </w:pPr>
      <w:r>
        <w:t>Uwagi:</w:t>
      </w:r>
    </w:p>
    <w:p w14:paraId="3E532661" w14:textId="77777777" w:rsidR="00A40DAE" w:rsidRDefault="00836025">
      <w:pPr>
        <w:pStyle w:val="Akapitzlist"/>
        <w:numPr>
          <w:ilvl w:val="2"/>
          <w:numId w:val="7"/>
        </w:numPr>
        <w:tabs>
          <w:tab w:val="left" w:pos="996"/>
          <w:tab w:val="left" w:pos="997"/>
        </w:tabs>
        <w:spacing w:before="121"/>
        <w:ind w:hanging="361"/>
      </w:pPr>
      <w:r>
        <w:t>sprzęt i narzędzia niezbędne do wykonania zabiegu zapewnia</w:t>
      </w:r>
      <w:r>
        <w:rPr>
          <w:spacing w:val="-14"/>
        </w:rPr>
        <w:t xml:space="preserve"> </w:t>
      </w:r>
      <w:r>
        <w:t>Wykonawca.</w:t>
      </w:r>
    </w:p>
    <w:p w14:paraId="16F433DA" w14:textId="77777777" w:rsidR="00A40DAE" w:rsidRDefault="00836025">
      <w:pPr>
        <w:pStyle w:val="Nagwek1"/>
      </w:pPr>
      <w:r>
        <w:t>Procedura odbioru:</w:t>
      </w:r>
    </w:p>
    <w:p w14:paraId="29EACD92" w14:textId="77777777" w:rsidR="00B765A3" w:rsidRDefault="00B765A3" w:rsidP="00D52AC9">
      <w:pPr>
        <w:pStyle w:val="Tekstpodstawowy"/>
        <w:spacing w:before="121"/>
        <w:ind w:left="276" w:firstLine="0"/>
      </w:pPr>
      <w:r>
        <w:t>Odbiór prac nastąpi poprzez:</w:t>
      </w:r>
    </w:p>
    <w:p w14:paraId="2FDD3501" w14:textId="77777777" w:rsidR="00B765A3" w:rsidRDefault="00B765A3" w:rsidP="00D52AC9">
      <w:pPr>
        <w:pStyle w:val="Akapitzlist"/>
        <w:numPr>
          <w:ilvl w:val="1"/>
          <w:numId w:val="7"/>
        </w:numPr>
        <w:tabs>
          <w:tab w:val="left" w:pos="843"/>
        </w:tabs>
        <w:spacing w:before="119"/>
        <w:ind w:hanging="361"/>
        <w:jc w:val="both"/>
      </w:pPr>
      <w:r>
        <w:t xml:space="preserve">zweryfikowanie </w:t>
      </w:r>
      <w:r>
        <w:rPr>
          <w:spacing w:val="-4"/>
        </w:rPr>
        <w:t>prawidłowoś</w:t>
      </w:r>
      <w:r>
        <w:t xml:space="preserve">ci ich wykonania z opisem </w:t>
      </w:r>
      <w:r>
        <w:rPr>
          <w:spacing w:val="-3"/>
        </w:rPr>
        <w:t>czynnoś</w:t>
      </w:r>
      <w:r>
        <w:t>ci i</w:t>
      </w:r>
      <w:r>
        <w:rPr>
          <w:spacing w:val="33"/>
        </w:rPr>
        <w:t xml:space="preserve"> </w:t>
      </w:r>
      <w:r>
        <w:t>zleceniem,</w:t>
      </w:r>
    </w:p>
    <w:p w14:paraId="54472E78" w14:textId="77777777" w:rsidR="00B765A3" w:rsidRDefault="00B765A3" w:rsidP="00D52AC9">
      <w:pPr>
        <w:pStyle w:val="Akapitzlist"/>
        <w:numPr>
          <w:ilvl w:val="1"/>
          <w:numId w:val="7"/>
        </w:numPr>
        <w:tabs>
          <w:tab w:val="left" w:pos="843"/>
        </w:tabs>
        <w:spacing w:before="1"/>
        <w:ind w:right="291"/>
        <w:jc w:val="both"/>
      </w:pPr>
      <w:r>
        <w:t xml:space="preserve">dokonanie pomiaru powierzchni wykonanego zabiegu (np. przy pomocy: dalmierza, </w:t>
      </w:r>
      <w:r>
        <w:rPr>
          <w:spacing w:val="-7"/>
        </w:rPr>
        <w:t>taś</w:t>
      </w:r>
      <w:r>
        <w:rPr>
          <w:spacing w:val="-18"/>
        </w:rPr>
        <w:t xml:space="preserve">my </w:t>
      </w:r>
      <w:r>
        <w:t>mierniczej, GPS, itp). Zlecona powierzchnia powinna być pomniejszona o istniejące w wydzieleniu takie elementy jak: drogi, kępy drzewostanu nie objęte zabiegiem, bagna</w:t>
      </w:r>
      <w:r>
        <w:rPr>
          <w:spacing w:val="-18"/>
        </w:rPr>
        <w:t xml:space="preserve"> </w:t>
      </w:r>
      <w:r>
        <w:t>itp.</w:t>
      </w:r>
    </w:p>
    <w:p w14:paraId="49CE99E5" w14:textId="1BD7CEED" w:rsidR="00B765A3" w:rsidRDefault="00B765A3" w:rsidP="00D52AC9">
      <w:pPr>
        <w:pStyle w:val="Akapitzlist"/>
        <w:spacing w:before="119"/>
        <w:ind w:left="434" w:firstLine="0"/>
        <w:jc w:val="both"/>
      </w:pPr>
      <w:r>
        <w:t>(</w:t>
      </w:r>
      <w:r w:rsidRPr="00B765A3">
        <w:rPr>
          <w:i/>
        </w:rPr>
        <w:t xml:space="preserve">rozliczenie </w:t>
      </w:r>
      <w:r>
        <w:t>z dokładnością do dwóch miejsc po przecinku)</w:t>
      </w: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11DB5F72" w14:textId="77777777">
        <w:trPr>
          <w:trHeight w:val="1015"/>
        </w:trPr>
        <w:tc>
          <w:tcPr>
            <w:tcW w:w="667" w:type="dxa"/>
          </w:tcPr>
          <w:p w14:paraId="0AEFD8EB" w14:textId="77777777" w:rsidR="00A40DAE" w:rsidRDefault="00836025">
            <w:pPr>
              <w:pStyle w:val="TableParagraph"/>
              <w:spacing w:before="120"/>
              <w:ind w:left="124" w:right="117"/>
              <w:jc w:val="center"/>
              <w:rPr>
                <w:b/>
                <w:i/>
              </w:rPr>
            </w:pPr>
            <w:r>
              <w:rPr>
                <w:b/>
                <w:i/>
              </w:rPr>
              <w:t>Nr</w:t>
            </w:r>
          </w:p>
        </w:tc>
        <w:tc>
          <w:tcPr>
            <w:tcW w:w="1793" w:type="dxa"/>
          </w:tcPr>
          <w:p w14:paraId="2E615E34" w14:textId="77777777" w:rsidR="00A40DAE" w:rsidRDefault="00836025">
            <w:pPr>
              <w:pStyle w:val="TableParagraph"/>
              <w:spacing w:before="120"/>
              <w:ind w:left="107" w:right="266"/>
              <w:rPr>
                <w:b/>
                <w:i/>
              </w:rPr>
            </w:pPr>
            <w:r>
              <w:rPr>
                <w:b/>
                <w:i/>
              </w:rPr>
              <w:t>Kod czynności do rozliczenia</w:t>
            </w:r>
          </w:p>
        </w:tc>
        <w:tc>
          <w:tcPr>
            <w:tcW w:w="1704" w:type="dxa"/>
          </w:tcPr>
          <w:p w14:paraId="6867B885" w14:textId="77777777" w:rsidR="00A40DAE" w:rsidRDefault="00836025">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E1EB907" w14:textId="77777777" w:rsidR="00A40DAE" w:rsidRDefault="00836025">
            <w:pPr>
              <w:pStyle w:val="TableParagraph"/>
              <w:spacing w:before="0"/>
              <w:ind w:left="0" w:right="93"/>
              <w:jc w:val="right"/>
              <w:rPr>
                <w:b/>
                <w:i/>
              </w:rPr>
            </w:pPr>
            <w:r>
              <w:rPr>
                <w:b/>
                <w:i/>
                <w:spacing w:val="-1"/>
              </w:rPr>
              <w:t>wyceny</w:t>
            </w:r>
          </w:p>
        </w:tc>
        <w:tc>
          <w:tcPr>
            <w:tcW w:w="3858" w:type="dxa"/>
          </w:tcPr>
          <w:p w14:paraId="2BAD4545" w14:textId="77777777" w:rsidR="00A40DAE" w:rsidRDefault="00836025">
            <w:pPr>
              <w:pStyle w:val="TableParagraph"/>
              <w:spacing w:before="120"/>
              <w:ind w:left="108"/>
              <w:rPr>
                <w:b/>
                <w:i/>
              </w:rPr>
            </w:pPr>
            <w:r>
              <w:rPr>
                <w:b/>
                <w:i/>
              </w:rPr>
              <w:t>Opis kodu czynności</w:t>
            </w:r>
          </w:p>
        </w:tc>
        <w:tc>
          <w:tcPr>
            <w:tcW w:w="1330" w:type="dxa"/>
          </w:tcPr>
          <w:p w14:paraId="31472822" w14:textId="77777777" w:rsidR="00A40DAE" w:rsidRDefault="00836025">
            <w:pPr>
              <w:pStyle w:val="TableParagraph"/>
              <w:spacing w:before="120"/>
              <w:ind w:left="108" w:right="215"/>
              <w:rPr>
                <w:b/>
                <w:i/>
              </w:rPr>
            </w:pPr>
            <w:r>
              <w:rPr>
                <w:b/>
                <w:i/>
              </w:rPr>
              <w:t>Jednostka miary</w:t>
            </w:r>
          </w:p>
        </w:tc>
      </w:tr>
      <w:tr w:rsidR="00A40DAE" w14:paraId="210ECFE4" w14:textId="77777777">
        <w:trPr>
          <w:trHeight w:val="755"/>
        </w:trPr>
        <w:tc>
          <w:tcPr>
            <w:tcW w:w="667" w:type="dxa"/>
          </w:tcPr>
          <w:p w14:paraId="27E949A5" w14:textId="77777777" w:rsidR="00A40DAE" w:rsidRDefault="00836025">
            <w:pPr>
              <w:pStyle w:val="TableParagraph"/>
              <w:spacing w:before="117"/>
              <w:ind w:left="129" w:right="117"/>
              <w:jc w:val="center"/>
            </w:pPr>
            <w:r>
              <w:t>113</w:t>
            </w:r>
          </w:p>
        </w:tc>
        <w:tc>
          <w:tcPr>
            <w:tcW w:w="1793" w:type="dxa"/>
          </w:tcPr>
          <w:p w14:paraId="3BBAFF61" w14:textId="77777777" w:rsidR="00A40DAE" w:rsidRDefault="00836025">
            <w:pPr>
              <w:pStyle w:val="TableParagraph"/>
              <w:spacing w:before="117"/>
              <w:ind w:left="107"/>
            </w:pPr>
            <w:r>
              <w:t>PODK-FORM</w:t>
            </w:r>
          </w:p>
        </w:tc>
        <w:tc>
          <w:tcPr>
            <w:tcW w:w="1704" w:type="dxa"/>
          </w:tcPr>
          <w:p w14:paraId="0FE40E2C" w14:textId="77777777" w:rsidR="00A40DAE" w:rsidRDefault="00836025">
            <w:pPr>
              <w:pStyle w:val="TableParagraph"/>
              <w:spacing w:before="117"/>
              <w:ind w:left="108"/>
            </w:pPr>
            <w:r>
              <w:t>PODK-FORM</w:t>
            </w:r>
          </w:p>
        </w:tc>
        <w:tc>
          <w:tcPr>
            <w:tcW w:w="3858" w:type="dxa"/>
          </w:tcPr>
          <w:p w14:paraId="3B0070F9" w14:textId="77777777" w:rsidR="00A40DAE" w:rsidRDefault="00836025">
            <w:pPr>
              <w:pStyle w:val="TableParagraph"/>
              <w:spacing w:before="117"/>
              <w:ind w:left="108" w:right="866"/>
            </w:pPr>
            <w:r>
              <w:t>Podkrzesywanie i formowanie drzewek na uprawach</w:t>
            </w:r>
          </w:p>
        </w:tc>
        <w:tc>
          <w:tcPr>
            <w:tcW w:w="1330" w:type="dxa"/>
          </w:tcPr>
          <w:p w14:paraId="1AFAC2C5" w14:textId="77777777" w:rsidR="00A40DAE" w:rsidRDefault="00836025">
            <w:pPr>
              <w:pStyle w:val="TableParagraph"/>
              <w:spacing w:before="117"/>
              <w:ind w:left="420"/>
            </w:pPr>
            <w:r>
              <w:t>TSZT</w:t>
            </w:r>
          </w:p>
        </w:tc>
      </w:tr>
      <w:tr w:rsidR="00A40DAE" w14:paraId="3AA786CA" w14:textId="77777777">
        <w:trPr>
          <w:trHeight w:val="626"/>
        </w:trPr>
        <w:tc>
          <w:tcPr>
            <w:tcW w:w="667" w:type="dxa"/>
          </w:tcPr>
          <w:p w14:paraId="504A2CE0" w14:textId="77777777" w:rsidR="00A40DAE" w:rsidRDefault="00836025">
            <w:pPr>
              <w:pStyle w:val="TableParagraph"/>
              <w:spacing w:before="117"/>
              <w:ind w:left="129" w:right="117"/>
              <w:jc w:val="center"/>
            </w:pPr>
            <w:r>
              <w:t>114</w:t>
            </w:r>
          </w:p>
        </w:tc>
        <w:tc>
          <w:tcPr>
            <w:tcW w:w="1793" w:type="dxa"/>
          </w:tcPr>
          <w:p w14:paraId="48A87F6A" w14:textId="77777777" w:rsidR="00A40DAE" w:rsidRDefault="00836025">
            <w:pPr>
              <w:pStyle w:val="TableParagraph"/>
              <w:spacing w:before="117"/>
              <w:ind w:left="107"/>
            </w:pPr>
            <w:r>
              <w:t>PRZYC-DB</w:t>
            </w:r>
          </w:p>
        </w:tc>
        <w:tc>
          <w:tcPr>
            <w:tcW w:w="1704" w:type="dxa"/>
          </w:tcPr>
          <w:p w14:paraId="032CF0E2" w14:textId="77777777" w:rsidR="00A40DAE" w:rsidRDefault="00836025">
            <w:pPr>
              <w:pStyle w:val="TableParagraph"/>
              <w:spacing w:before="117"/>
              <w:ind w:left="108"/>
            </w:pPr>
            <w:r>
              <w:t>PRZYC-DB</w:t>
            </w:r>
          </w:p>
        </w:tc>
        <w:tc>
          <w:tcPr>
            <w:tcW w:w="3858" w:type="dxa"/>
          </w:tcPr>
          <w:p w14:paraId="6E21CCBD" w14:textId="77777777" w:rsidR="00A40DAE" w:rsidRDefault="00836025">
            <w:pPr>
              <w:pStyle w:val="TableParagraph"/>
              <w:spacing w:before="117"/>
              <w:ind w:left="108"/>
            </w:pPr>
            <w:r>
              <w:t>Przycinanie Db na bezpieńkę</w:t>
            </w:r>
          </w:p>
        </w:tc>
        <w:tc>
          <w:tcPr>
            <w:tcW w:w="1330" w:type="dxa"/>
          </w:tcPr>
          <w:p w14:paraId="21B8692C" w14:textId="77777777" w:rsidR="00A40DAE" w:rsidRDefault="00836025">
            <w:pPr>
              <w:pStyle w:val="TableParagraph"/>
              <w:spacing w:before="117"/>
              <w:ind w:left="420"/>
            </w:pPr>
            <w:r>
              <w:t>TSZT</w:t>
            </w:r>
          </w:p>
        </w:tc>
      </w:tr>
      <w:tr w:rsidR="00A40DAE" w14:paraId="2D0291CC" w14:textId="77777777">
        <w:trPr>
          <w:trHeight w:val="623"/>
        </w:trPr>
        <w:tc>
          <w:tcPr>
            <w:tcW w:w="667" w:type="dxa"/>
          </w:tcPr>
          <w:p w14:paraId="47EACA00" w14:textId="77777777" w:rsidR="00A40DAE" w:rsidRDefault="00836025">
            <w:pPr>
              <w:pStyle w:val="TableParagraph"/>
              <w:spacing w:before="0" w:line="255" w:lineRule="exact"/>
              <w:ind w:left="129" w:right="117"/>
              <w:jc w:val="center"/>
            </w:pPr>
            <w:r>
              <w:t>115</w:t>
            </w:r>
          </w:p>
        </w:tc>
        <w:tc>
          <w:tcPr>
            <w:tcW w:w="1793" w:type="dxa"/>
          </w:tcPr>
          <w:p w14:paraId="15543AF1" w14:textId="77777777" w:rsidR="00A40DAE" w:rsidRDefault="00836025">
            <w:pPr>
              <w:pStyle w:val="TableParagraph"/>
              <w:spacing w:before="0" w:line="255" w:lineRule="exact"/>
              <w:ind w:left="107"/>
            </w:pPr>
            <w:r>
              <w:t>FORM-ZAD</w:t>
            </w:r>
          </w:p>
        </w:tc>
        <w:tc>
          <w:tcPr>
            <w:tcW w:w="1704" w:type="dxa"/>
          </w:tcPr>
          <w:p w14:paraId="5B65FA54" w14:textId="77777777" w:rsidR="00A40DAE" w:rsidRDefault="00836025">
            <w:pPr>
              <w:pStyle w:val="TableParagraph"/>
              <w:spacing w:before="0" w:line="255" w:lineRule="exact"/>
              <w:ind w:left="108"/>
            </w:pPr>
            <w:r>
              <w:t>FORM-ZAD</w:t>
            </w:r>
          </w:p>
        </w:tc>
        <w:tc>
          <w:tcPr>
            <w:tcW w:w="3858" w:type="dxa"/>
          </w:tcPr>
          <w:p w14:paraId="72414CFE" w14:textId="77777777" w:rsidR="00A40DAE" w:rsidRDefault="00836025">
            <w:pPr>
              <w:pStyle w:val="TableParagraph"/>
              <w:spacing w:before="0"/>
              <w:ind w:left="108" w:right="1261"/>
            </w:pPr>
            <w:r>
              <w:t>Pielęgnowanie drzewek w zadrzewieniach</w:t>
            </w:r>
          </w:p>
        </w:tc>
        <w:tc>
          <w:tcPr>
            <w:tcW w:w="1330" w:type="dxa"/>
          </w:tcPr>
          <w:p w14:paraId="4E339C5E" w14:textId="77777777" w:rsidR="00A40DAE" w:rsidRDefault="00836025">
            <w:pPr>
              <w:pStyle w:val="TableParagraph"/>
              <w:spacing w:before="0" w:line="255" w:lineRule="exact"/>
              <w:ind w:left="420"/>
            </w:pPr>
            <w:r>
              <w:t>TSZT</w:t>
            </w:r>
          </w:p>
        </w:tc>
      </w:tr>
    </w:tbl>
    <w:p w14:paraId="56A01C2B" w14:textId="77777777" w:rsidR="00A40DAE" w:rsidRDefault="00836025">
      <w:pPr>
        <w:pStyle w:val="Nagwek1"/>
        <w:spacing w:before="118"/>
        <w:jc w:val="both"/>
      </w:pPr>
      <w:r>
        <w:lastRenderedPageBreak/>
        <w:t>Standard technologii prac obejmuje:</w:t>
      </w:r>
    </w:p>
    <w:p w14:paraId="57658E63" w14:textId="77777777" w:rsidR="00A40DAE" w:rsidRDefault="00836025">
      <w:pPr>
        <w:pStyle w:val="Akapitzlist"/>
        <w:numPr>
          <w:ilvl w:val="2"/>
          <w:numId w:val="7"/>
        </w:numPr>
        <w:tabs>
          <w:tab w:val="left" w:pos="997"/>
        </w:tabs>
        <w:spacing w:before="121"/>
        <w:ind w:right="291"/>
        <w:jc w:val="both"/>
      </w:pPr>
      <w:r>
        <w:t>poprawianie formy drzew u gatunków liściastych, zwłaszcza u dębu i buka polegające na nadaniu koronie formy stożka lub walca, usunięciu zbędnych rozgałęzień i rozwidleń, skróceniu nadmiernie wydłużonych pędów</w:t>
      </w:r>
      <w:r>
        <w:rPr>
          <w:spacing w:val="-3"/>
        </w:rPr>
        <w:t xml:space="preserve"> </w:t>
      </w:r>
      <w:r>
        <w:t>bocznych,</w:t>
      </w:r>
    </w:p>
    <w:p w14:paraId="6E1453F6" w14:textId="77777777" w:rsidR="00A40DAE" w:rsidRDefault="00836025">
      <w:pPr>
        <w:pStyle w:val="Akapitzlist"/>
        <w:numPr>
          <w:ilvl w:val="2"/>
          <w:numId w:val="7"/>
        </w:numPr>
        <w:tabs>
          <w:tab w:val="left" w:pos="997"/>
        </w:tabs>
        <w:ind w:right="289"/>
        <w:jc w:val="both"/>
      </w:pPr>
      <w:r>
        <w:t>likwidacja tzw. „dwójek” „trójek”- form wielopniowych powstających często na skutek gęstego</w:t>
      </w:r>
      <w:r>
        <w:rPr>
          <w:spacing w:val="-1"/>
        </w:rPr>
        <w:t xml:space="preserve"> </w:t>
      </w:r>
      <w:r>
        <w:t>siewu,</w:t>
      </w:r>
    </w:p>
    <w:p w14:paraId="1CE60911" w14:textId="77777777" w:rsidR="00A40DAE" w:rsidRDefault="00836025">
      <w:pPr>
        <w:pStyle w:val="Akapitzlist"/>
        <w:numPr>
          <w:ilvl w:val="2"/>
          <w:numId w:val="7"/>
        </w:numPr>
        <w:tabs>
          <w:tab w:val="left" w:pos="997"/>
        </w:tabs>
        <w:ind w:right="292"/>
        <w:jc w:val="both"/>
      </w:pPr>
      <w:r>
        <w:t>przycięcie dębu na bezpieńkę (cięcie tuż przy szyi korzeniowej – 2-3 cm nad ziemią) przy pomocy np. sekatora lub</w:t>
      </w:r>
      <w:r>
        <w:rPr>
          <w:spacing w:val="-6"/>
        </w:rPr>
        <w:t xml:space="preserve"> </w:t>
      </w:r>
      <w:r>
        <w:t>sierpaka,</w:t>
      </w:r>
    </w:p>
    <w:p w14:paraId="3FF69F07" w14:textId="77777777" w:rsidR="00A40DAE" w:rsidRDefault="00836025">
      <w:pPr>
        <w:pStyle w:val="Akapitzlist"/>
        <w:numPr>
          <w:ilvl w:val="2"/>
          <w:numId w:val="7"/>
        </w:numPr>
        <w:tabs>
          <w:tab w:val="left" w:pos="997"/>
        </w:tabs>
        <w:ind w:right="291"/>
        <w:jc w:val="both"/>
      </w:pPr>
      <w:r>
        <w:t>formowanie koron, usuwanie zbędnych odgałęzień, zabezpieczenie preparatami przed infekcją,</w:t>
      </w:r>
      <w:r>
        <w:rPr>
          <w:spacing w:val="-12"/>
        </w:rPr>
        <w:t xml:space="preserve"> </w:t>
      </w:r>
      <w:r>
        <w:t>zebranie</w:t>
      </w:r>
      <w:r>
        <w:rPr>
          <w:spacing w:val="-10"/>
        </w:rPr>
        <w:t xml:space="preserve"> </w:t>
      </w:r>
      <w:r>
        <w:t>i</w:t>
      </w:r>
      <w:r>
        <w:rPr>
          <w:spacing w:val="-9"/>
        </w:rPr>
        <w:t xml:space="preserve"> </w:t>
      </w:r>
      <w:r>
        <w:t>usunięcie</w:t>
      </w:r>
      <w:r>
        <w:rPr>
          <w:spacing w:val="-12"/>
        </w:rPr>
        <w:t xml:space="preserve"> </w:t>
      </w:r>
      <w:r>
        <w:t>ściętych</w:t>
      </w:r>
      <w:r>
        <w:rPr>
          <w:spacing w:val="-10"/>
        </w:rPr>
        <w:t xml:space="preserve"> </w:t>
      </w:r>
      <w:r>
        <w:t>gałęzi</w:t>
      </w:r>
      <w:r>
        <w:rPr>
          <w:spacing w:val="-9"/>
        </w:rPr>
        <w:t xml:space="preserve"> </w:t>
      </w:r>
      <w:r>
        <w:t>oraz</w:t>
      </w:r>
      <w:r>
        <w:rPr>
          <w:spacing w:val="-12"/>
        </w:rPr>
        <w:t xml:space="preserve"> </w:t>
      </w:r>
      <w:r>
        <w:t>zmotyczenie</w:t>
      </w:r>
      <w:r>
        <w:rPr>
          <w:spacing w:val="-10"/>
        </w:rPr>
        <w:t xml:space="preserve"> </w:t>
      </w:r>
      <w:r>
        <w:t>powierzchni</w:t>
      </w:r>
      <w:r>
        <w:rPr>
          <w:spacing w:val="-9"/>
        </w:rPr>
        <w:t xml:space="preserve"> </w:t>
      </w:r>
      <w:r>
        <w:t>wokół</w:t>
      </w:r>
      <w:r>
        <w:rPr>
          <w:spacing w:val="-11"/>
        </w:rPr>
        <w:t xml:space="preserve"> </w:t>
      </w:r>
      <w:r>
        <w:t>drzewek, wiązanie</w:t>
      </w:r>
      <w:r>
        <w:rPr>
          <w:spacing w:val="-1"/>
        </w:rPr>
        <w:t xml:space="preserve"> </w:t>
      </w:r>
      <w:r>
        <w:t>drzewek.</w:t>
      </w:r>
    </w:p>
    <w:p w14:paraId="733F9ED0" w14:textId="77777777" w:rsidR="00A40DAE" w:rsidRDefault="00836025">
      <w:pPr>
        <w:pStyle w:val="Nagwek1"/>
        <w:spacing w:before="120"/>
      </w:pPr>
      <w:r>
        <w:t>Uwagi:</w:t>
      </w:r>
    </w:p>
    <w:p w14:paraId="6ABC9882" w14:textId="77777777" w:rsidR="00A40DAE" w:rsidRDefault="00836025">
      <w:pPr>
        <w:pStyle w:val="Akapitzlist"/>
        <w:numPr>
          <w:ilvl w:val="2"/>
          <w:numId w:val="7"/>
        </w:numPr>
        <w:tabs>
          <w:tab w:val="left" w:pos="996"/>
          <w:tab w:val="left" w:pos="997"/>
        </w:tabs>
        <w:spacing w:before="119"/>
        <w:ind w:hanging="361"/>
      </w:pPr>
      <w:r>
        <w:t>sprzęt i narzędzia niezbędne do wykonania zabiegu zapewnia</w:t>
      </w:r>
      <w:r>
        <w:rPr>
          <w:spacing w:val="-14"/>
        </w:rPr>
        <w:t xml:space="preserve"> </w:t>
      </w:r>
      <w:r>
        <w:t>Wykonawca.</w:t>
      </w:r>
    </w:p>
    <w:p w14:paraId="6033924F" w14:textId="77777777" w:rsidR="00A40DAE" w:rsidRDefault="00836025">
      <w:pPr>
        <w:pStyle w:val="Nagwek1"/>
        <w:spacing w:before="122"/>
      </w:pPr>
      <w:r>
        <w:t>Procedura odbioru:</w:t>
      </w:r>
    </w:p>
    <w:p w14:paraId="3580CDCC" w14:textId="77777777" w:rsidR="00A40DAE" w:rsidRDefault="00836025">
      <w:pPr>
        <w:pStyle w:val="Akapitzlist"/>
        <w:numPr>
          <w:ilvl w:val="2"/>
          <w:numId w:val="7"/>
        </w:numPr>
        <w:tabs>
          <w:tab w:val="left" w:pos="997"/>
        </w:tabs>
        <w:spacing w:before="118"/>
        <w:ind w:right="288"/>
        <w:jc w:val="both"/>
      </w:pPr>
      <w: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w:t>
      </w:r>
      <w:r>
        <w:rPr>
          <w:spacing w:val="-15"/>
        </w:rPr>
        <w:t xml:space="preserve"> </w:t>
      </w:r>
      <w:r>
        <w:t>zleceniu.</w:t>
      </w:r>
    </w:p>
    <w:p w14:paraId="2963D092" w14:textId="77777777" w:rsidR="00A40DAE" w:rsidRDefault="00836025">
      <w:pPr>
        <w:spacing w:before="122"/>
        <w:ind w:left="1032"/>
        <w:jc w:val="both"/>
        <w:rPr>
          <w:i/>
        </w:rPr>
      </w:pPr>
      <w:r>
        <w:rPr>
          <w:i/>
        </w:rPr>
        <w:t>(rozliczenie z dokładnością do dwóch miejsc po przecinku)</w:t>
      </w:r>
    </w:p>
    <w:p w14:paraId="7545331F" w14:textId="77777777" w:rsidR="00A40DAE" w:rsidRDefault="00A40DAE">
      <w:pPr>
        <w:jc w:val="both"/>
        <w:sectPr w:rsidR="00A40DAE">
          <w:pgSz w:w="11910" w:h="16840"/>
          <w:pgMar w:top="1400" w:right="980" w:bottom="280" w:left="1140" w:header="708" w:footer="708" w:gutter="0"/>
          <w:cols w:space="708"/>
        </w:sectPr>
      </w:pPr>
    </w:p>
    <w:p w14:paraId="7AC73467" w14:textId="77777777" w:rsidR="00A40DAE" w:rsidRDefault="00836025">
      <w:pPr>
        <w:pStyle w:val="Nagwek1"/>
        <w:spacing w:before="77"/>
        <w:ind w:left="3531"/>
      </w:pPr>
      <w:r>
        <w:lastRenderedPageBreak/>
        <w:t>Pielęgnowanie młodników</w:t>
      </w:r>
    </w:p>
    <w:p w14:paraId="47325545" w14:textId="77777777" w:rsidR="00A40DAE" w:rsidRDefault="00836025">
      <w:pPr>
        <w:pStyle w:val="Tekstpodstawowy"/>
        <w:spacing w:before="122"/>
        <w:ind w:left="276" w:firstLine="0"/>
      </w:pPr>
      <w:r>
        <w:t>Prace pielęgnacyjne wykonywane w okresie młodnika obejmują:</w:t>
      </w:r>
    </w:p>
    <w:p w14:paraId="70FE09A9" w14:textId="77777777" w:rsidR="00A40DAE" w:rsidRDefault="00836025">
      <w:pPr>
        <w:pStyle w:val="Akapitzlist"/>
        <w:numPr>
          <w:ilvl w:val="0"/>
          <w:numId w:val="6"/>
        </w:numPr>
        <w:tabs>
          <w:tab w:val="left" w:pos="1064"/>
        </w:tabs>
        <w:spacing w:before="119"/>
        <w:ind w:hanging="361"/>
      </w:pPr>
      <w:r>
        <w:t>usuwanie lub hamowanie wzrostu drzew wadliwych w górnej warstwie</w:t>
      </w:r>
      <w:r>
        <w:rPr>
          <w:spacing w:val="-18"/>
        </w:rPr>
        <w:t xml:space="preserve"> </w:t>
      </w:r>
      <w:r>
        <w:t>młodnika,</w:t>
      </w:r>
    </w:p>
    <w:p w14:paraId="5CC5912D" w14:textId="77777777" w:rsidR="00A40DAE" w:rsidRDefault="00836025">
      <w:pPr>
        <w:pStyle w:val="Akapitzlist"/>
        <w:numPr>
          <w:ilvl w:val="0"/>
          <w:numId w:val="6"/>
        </w:numPr>
        <w:tabs>
          <w:tab w:val="left" w:pos="1064"/>
        </w:tabs>
        <w:spacing w:before="1" w:line="257" w:lineRule="exact"/>
        <w:ind w:hanging="361"/>
      </w:pPr>
      <w:r>
        <w:t>usuwanie lub ogławianie zbędnych domieszek pozostałych z okresu</w:t>
      </w:r>
      <w:r>
        <w:rPr>
          <w:spacing w:val="-7"/>
        </w:rPr>
        <w:t xml:space="preserve"> </w:t>
      </w:r>
      <w:r>
        <w:t>uprawy,</w:t>
      </w:r>
    </w:p>
    <w:p w14:paraId="225F640F" w14:textId="77777777" w:rsidR="00A40DAE" w:rsidRDefault="00836025">
      <w:pPr>
        <w:pStyle w:val="Akapitzlist"/>
        <w:numPr>
          <w:ilvl w:val="0"/>
          <w:numId w:val="6"/>
        </w:numPr>
        <w:tabs>
          <w:tab w:val="left" w:pos="1064"/>
        </w:tabs>
        <w:ind w:right="292"/>
      </w:pPr>
      <w:r>
        <w:t>regulowanie dynamiki wzrostu między gatunkami i wewnątrz gatunków (usuwanie lub ogławianie przerostów i rozpieraczy w młodnikach sosnowych, dębowych i</w:t>
      </w:r>
      <w:r>
        <w:rPr>
          <w:spacing w:val="-25"/>
        </w:rPr>
        <w:t xml:space="preserve"> </w:t>
      </w:r>
      <w:r>
        <w:t>bukowych),</w:t>
      </w:r>
    </w:p>
    <w:p w14:paraId="408E5ED4" w14:textId="77777777" w:rsidR="00A40DAE" w:rsidRDefault="00836025">
      <w:pPr>
        <w:pStyle w:val="Akapitzlist"/>
        <w:numPr>
          <w:ilvl w:val="0"/>
          <w:numId w:val="6"/>
        </w:numPr>
        <w:tabs>
          <w:tab w:val="left" w:pos="1064"/>
        </w:tabs>
        <w:ind w:hanging="361"/>
      </w:pPr>
      <w:r>
        <w:t>przerzedzanie nadmiernie zagęszczonych partii</w:t>
      </w:r>
      <w:r>
        <w:rPr>
          <w:spacing w:val="-1"/>
        </w:rPr>
        <w:t xml:space="preserve"> </w:t>
      </w:r>
      <w:r>
        <w:t>młodnika,</w:t>
      </w:r>
    </w:p>
    <w:p w14:paraId="30D8BA84" w14:textId="77777777" w:rsidR="00A40DAE" w:rsidRDefault="00836025">
      <w:pPr>
        <w:pStyle w:val="Akapitzlist"/>
        <w:numPr>
          <w:ilvl w:val="0"/>
          <w:numId w:val="6"/>
        </w:numPr>
        <w:tabs>
          <w:tab w:val="left" w:pos="1064"/>
        </w:tabs>
        <w:spacing w:before="1" w:line="257" w:lineRule="exact"/>
        <w:ind w:hanging="361"/>
      </w:pPr>
      <w:r>
        <w:t>usuwanie drzew chorych i opanowanych przez</w:t>
      </w:r>
      <w:r>
        <w:rPr>
          <w:spacing w:val="-4"/>
        </w:rPr>
        <w:t xml:space="preserve"> </w:t>
      </w:r>
      <w:r>
        <w:t>szkodniki,</w:t>
      </w:r>
    </w:p>
    <w:p w14:paraId="05782915" w14:textId="77777777" w:rsidR="00A40DAE" w:rsidRDefault="00836025">
      <w:pPr>
        <w:pStyle w:val="Akapitzlist"/>
        <w:numPr>
          <w:ilvl w:val="0"/>
          <w:numId w:val="6"/>
        </w:numPr>
        <w:tabs>
          <w:tab w:val="left" w:pos="1064"/>
        </w:tabs>
        <w:spacing w:line="257" w:lineRule="exact"/>
        <w:ind w:hanging="361"/>
      </w:pPr>
      <w:r>
        <w:t>popieranie gatunków występujących w</w:t>
      </w:r>
      <w:r>
        <w:rPr>
          <w:spacing w:val="-5"/>
        </w:rPr>
        <w:t xml:space="preserve"> </w:t>
      </w:r>
      <w:r>
        <w:t>niedoborze.</w:t>
      </w:r>
    </w:p>
    <w:p w14:paraId="6DCCB6E9" w14:textId="77777777" w:rsidR="00A40DAE" w:rsidRDefault="00836025">
      <w:pPr>
        <w:pStyle w:val="Tekstpodstawowy"/>
        <w:spacing w:before="121"/>
        <w:ind w:left="276" w:right="288" w:firstLine="0"/>
        <w:jc w:val="both"/>
      </w:pPr>
      <w: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w:t>
      </w:r>
      <w:r>
        <w:rPr>
          <w:spacing w:val="-16"/>
        </w:rPr>
        <w:t xml:space="preserve"> </w:t>
      </w:r>
      <w:r>
        <w:t>powinno</w:t>
      </w:r>
      <w:r>
        <w:rPr>
          <w:spacing w:val="-14"/>
        </w:rPr>
        <w:t xml:space="preserve"> </w:t>
      </w:r>
      <w:r>
        <w:t>być</w:t>
      </w:r>
      <w:r>
        <w:rPr>
          <w:spacing w:val="-15"/>
        </w:rPr>
        <w:t xml:space="preserve"> </w:t>
      </w:r>
      <w:r>
        <w:t>prowadzone</w:t>
      </w:r>
      <w:r>
        <w:rPr>
          <w:spacing w:val="-15"/>
        </w:rPr>
        <w:t xml:space="preserve"> </w:t>
      </w:r>
      <w:r>
        <w:t>ze</w:t>
      </w:r>
      <w:r>
        <w:rPr>
          <w:spacing w:val="-15"/>
        </w:rPr>
        <w:t xml:space="preserve"> </w:t>
      </w:r>
      <w:r>
        <w:t>szczególną</w:t>
      </w:r>
      <w:r>
        <w:rPr>
          <w:spacing w:val="-15"/>
        </w:rPr>
        <w:t xml:space="preserve"> </w:t>
      </w:r>
      <w:r>
        <w:t>ostrożnością.</w:t>
      </w:r>
      <w:r>
        <w:rPr>
          <w:spacing w:val="-15"/>
        </w:rPr>
        <w:t xml:space="preserve"> </w:t>
      </w:r>
      <w:r>
        <w:t>Silniejsze</w:t>
      </w:r>
      <w:r>
        <w:rPr>
          <w:spacing w:val="-17"/>
        </w:rPr>
        <w:t xml:space="preserve"> </w:t>
      </w:r>
      <w:r>
        <w:t>przerzedzenie</w:t>
      </w:r>
      <w:r>
        <w:rPr>
          <w:spacing w:val="-15"/>
        </w:rPr>
        <w:t xml:space="preserve"> </w:t>
      </w:r>
      <w:r>
        <w:t>można wykonywać na granicy lasu, obok szerszych dróg, linii i szlaków turystycznych. Ma ono na celu wytworzenie ekotonów – jako stref</w:t>
      </w:r>
      <w:r>
        <w:rPr>
          <w:spacing w:val="-9"/>
        </w:rPr>
        <w:t xml:space="preserve"> </w:t>
      </w:r>
      <w:r>
        <w:t>przejściowych.</w:t>
      </w:r>
    </w:p>
    <w:p w14:paraId="6191EFE5" w14:textId="77777777" w:rsidR="00A40DAE" w:rsidRDefault="00836025">
      <w:pPr>
        <w:pStyle w:val="Tekstpodstawowy"/>
        <w:spacing w:before="121"/>
        <w:ind w:left="276" w:right="293" w:firstLine="0"/>
        <w:jc w:val="both"/>
      </w:pPr>
      <w:r>
        <w:t>Zabieg należy wykonać zgodnie ze wskazówkami Zamawiającego przekazanymi na zleceniu i w trakcie wprowadzania Wykonawcy na pozycję, na której wykonywany będzie zabieg.</w:t>
      </w:r>
    </w:p>
    <w:p w14:paraId="275AB668" w14:textId="77777777" w:rsidR="00A40DAE" w:rsidRDefault="00836025">
      <w:pPr>
        <w:pStyle w:val="Nagwek1"/>
        <w:spacing w:before="192"/>
        <w:jc w:val="both"/>
      </w:pPr>
      <w:r>
        <w:t>Czyszczenia późne</w:t>
      </w:r>
    </w:p>
    <w:p w14:paraId="5E147019" w14:textId="77777777" w:rsidR="00A40DAE" w:rsidRDefault="00A40DAE">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305218E5" w14:textId="77777777">
        <w:trPr>
          <w:trHeight w:val="1014"/>
        </w:trPr>
        <w:tc>
          <w:tcPr>
            <w:tcW w:w="670" w:type="dxa"/>
          </w:tcPr>
          <w:p w14:paraId="511D5163" w14:textId="77777777" w:rsidR="00A40DAE" w:rsidRDefault="00836025">
            <w:pPr>
              <w:pStyle w:val="TableParagraph"/>
              <w:spacing w:before="122"/>
              <w:ind w:left="129" w:right="120"/>
              <w:jc w:val="center"/>
              <w:rPr>
                <w:b/>
                <w:i/>
              </w:rPr>
            </w:pPr>
            <w:r>
              <w:rPr>
                <w:b/>
                <w:i/>
              </w:rPr>
              <w:t>Nr</w:t>
            </w:r>
          </w:p>
        </w:tc>
        <w:tc>
          <w:tcPr>
            <w:tcW w:w="1794" w:type="dxa"/>
          </w:tcPr>
          <w:p w14:paraId="6CC828CA" w14:textId="77777777" w:rsidR="00A40DAE" w:rsidRDefault="00836025">
            <w:pPr>
              <w:pStyle w:val="TableParagraph"/>
              <w:spacing w:before="122"/>
              <w:ind w:left="109" w:right="265"/>
              <w:rPr>
                <w:b/>
                <w:i/>
              </w:rPr>
            </w:pPr>
            <w:r>
              <w:rPr>
                <w:b/>
                <w:i/>
              </w:rPr>
              <w:t>Kod czynności do rozliczenia</w:t>
            </w:r>
          </w:p>
        </w:tc>
        <w:tc>
          <w:tcPr>
            <w:tcW w:w="1702" w:type="dxa"/>
          </w:tcPr>
          <w:p w14:paraId="55D1C7D1" w14:textId="77777777" w:rsidR="00A40DAE" w:rsidRDefault="00836025">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BEB6F45" w14:textId="77777777" w:rsidR="00A40DAE" w:rsidRDefault="00836025">
            <w:pPr>
              <w:pStyle w:val="TableParagraph"/>
              <w:spacing w:before="0"/>
              <w:ind w:left="0" w:right="95"/>
              <w:jc w:val="right"/>
              <w:rPr>
                <w:b/>
                <w:i/>
              </w:rPr>
            </w:pPr>
            <w:r>
              <w:rPr>
                <w:b/>
                <w:i/>
                <w:spacing w:val="-1"/>
              </w:rPr>
              <w:t>wyceny</w:t>
            </w:r>
          </w:p>
        </w:tc>
        <w:tc>
          <w:tcPr>
            <w:tcW w:w="3861" w:type="dxa"/>
          </w:tcPr>
          <w:p w14:paraId="42189BCF" w14:textId="77777777" w:rsidR="00A40DAE" w:rsidRDefault="00836025">
            <w:pPr>
              <w:pStyle w:val="TableParagraph"/>
              <w:spacing w:before="122"/>
              <w:rPr>
                <w:b/>
                <w:i/>
              </w:rPr>
            </w:pPr>
            <w:r>
              <w:rPr>
                <w:b/>
                <w:i/>
              </w:rPr>
              <w:t>Opis kodu czynności</w:t>
            </w:r>
          </w:p>
        </w:tc>
        <w:tc>
          <w:tcPr>
            <w:tcW w:w="1333" w:type="dxa"/>
          </w:tcPr>
          <w:p w14:paraId="451E23D9" w14:textId="77777777" w:rsidR="00A40DAE" w:rsidRDefault="00836025">
            <w:pPr>
              <w:pStyle w:val="TableParagraph"/>
              <w:spacing w:before="122"/>
              <w:ind w:left="105" w:right="221"/>
              <w:rPr>
                <w:b/>
                <w:i/>
              </w:rPr>
            </w:pPr>
            <w:r>
              <w:rPr>
                <w:b/>
                <w:i/>
              </w:rPr>
              <w:t>Jednostka miary</w:t>
            </w:r>
          </w:p>
        </w:tc>
      </w:tr>
      <w:tr w:rsidR="00A40DAE" w14:paraId="264A647D" w14:textId="77777777">
        <w:trPr>
          <w:trHeight w:val="4248"/>
        </w:trPr>
        <w:tc>
          <w:tcPr>
            <w:tcW w:w="670" w:type="dxa"/>
          </w:tcPr>
          <w:p w14:paraId="5891D398" w14:textId="77777777" w:rsidR="00A40DAE" w:rsidRDefault="00836025">
            <w:pPr>
              <w:pStyle w:val="TableParagraph"/>
              <w:spacing w:before="120"/>
              <w:ind w:left="129" w:right="120"/>
              <w:jc w:val="center"/>
            </w:pPr>
            <w:r>
              <w:t>116</w:t>
            </w:r>
          </w:p>
        </w:tc>
        <w:tc>
          <w:tcPr>
            <w:tcW w:w="1794" w:type="dxa"/>
          </w:tcPr>
          <w:p w14:paraId="6D6F5637" w14:textId="77777777" w:rsidR="00A40DAE" w:rsidRDefault="00836025">
            <w:pPr>
              <w:pStyle w:val="TableParagraph"/>
              <w:spacing w:before="120"/>
              <w:ind w:left="109"/>
            </w:pPr>
            <w:r>
              <w:t>CP-W</w:t>
            </w:r>
          </w:p>
        </w:tc>
        <w:tc>
          <w:tcPr>
            <w:tcW w:w="1702" w:type="dxa"/>
          </w:tcPr>
          <w:p w14:paraId="634B80AD" w14:textId="77777777" w:rsidR="00A40DAE" w:rsidRDefault="00836025">
            <w:pPr>
              <w:pStyle w:val="TableParagraph"/>
              <w:spacing w:before="120"/>
              <w:ind w:right="409"/>
              <w:jc w:val="both"/>
            </w:pPr>
            <w:r>
              <w:t>CZ&lt;05S&lt;40, CZ&gt;05S&lt;40, CZ&gt;30S&lt;40, CZ&gt;50S&lt;40, CZ&gt;75S&lt;40, CZ&lt;05S&gt;41, CZ&gt;05S&gt;41, CZ&gt;30S&gt;41, CZ&gt;50S&gt;41, CZ&gt;75S&gt;41, CP&lt;05D&lt;40, CP&gt;05D&lt;40, CP&gt;30D&lt;40, CP&gt;50D&lt;40,</w:t>
            </w:r>
          </w:p>
          <w:p w14:paraId="6294610F" w14:textId="77777777" w:rsidR="00A40DAE" w:rsidRDefault="00836025">
            <w:pPr>
              <w:pStyle w:val="TableParagraph"/>
              <w:spacing w:before="6" w:line="256" w:lineRule="exact"/>
              <w:ind w:right="395"/>
            </w:pPr>
            <w:r>
              <w:t>CP&gt;75D&lt;40, CP&lt;05D&gt;41,</w:t>
            </w:r>
          </w:p>
        </w:tc>
        <w:tc>
          <w:tcPr>
            <w:tcW w:w="3861" w:type="dxa"/>
          </w:tcPr>
          <w:p w14:paraId="715C7215" w14:textId="77777777" w:rsidR="00A40DAE" w:rsidRDefault="00836025">
            <w:pPr>
              <w:pStyle w:val="TableParagraph"/>
              <w:spacing w:before="120"/>
            </w:pPr>
            <w:r>
              <w:t>Czyszczenia późne</w:t>
            </w:r>
          </w:p>
        </w:tc>
        <w:tc>
          <w:tcPr>
            <w:tcW w:w="1333" w:type="dxa"/>
          </w:tcPr>
          <w:p w14:paraId="02919694" w14:textId="77777777" w:rsidR="00A40DAE" w:rsidRDefault="00836025">
            <w:pPr>
              <w:pStyle w:val="TableParagraph"/>
              <w:spacing w:before="120"/>
              <w:ind w:left="349" w:right="347"/>
              <w:jc w:val="center"/>
            </w:pPr>
            <w:r>
              <w:t>HA</w:t>
            </w:r>
          </w:p>
        </w:tc>
      </w:tr>
    </w:tbl>
    <w:p w14:paraId="0EFDD626" w14:textId="77777777" w:rsidR="00A40DAE" w:rsidRDefault="00A40DAE">
      <w:pPr>
        <w:jc w:val="center"/>
        <w:sectPr w:rsidR="00A40DAE">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5ACC1CAF" w14:textId="77777777">
        <w:trPr>
          <w:trHeight w:val="1154"/>
        </w:trPr>
        <w:tc>
          <w:tcPr>
            <w:tcW w:w="670" w:type="dxa"/>
          </w:tcPr>
          <w:p w14:paraId="3B0D25E7" w14:textId="77777777" w:rsidR="00A40DAE" w:rsidRDefault="00A40DAE">
            <w:pPr>
              <w:pStyle w:val="TableParagraph"/>
              <w:spacing w:before="0"/>
              <w:ind w:left="0"/>
              <w:rPr>
                <w:rFonts w:ascii="Times New Roman"/>
              </w:rPr>
            </w:pPr>
          </w:p>
        </w:tc>
        <w:tc>
          <w:tcPr>
            <w:tcW w:w="1794" w:type="dxa"/>
          </w:tcPr>
          <w:p w14:paraId="0273EE4E" w14:textId="77777777" w:rsidR="00A40DAE" w:rsidRDefault="00A40DAE">
            <w:pPr>
              <w:pStyle w:val="TableParagraph"/>
              <w:spacing w:before="0"/>
              <w:ind w:left="0"/>
              <w:rPr>
                <w:rFonts w:ascii="Times New Roman"/>
              </w:rPr>
            </w:pPr>
          </w:p>
        </w:tc>
        <w:tc>
          <w:tcPr>
            <w:tcW w:w="1702" w:type="dxa"/>
          </w:tcPr>
          <w:p w14:paraId="3489E294" w14:textId="77777777" w:rsidR="00A40DAE" w:rsidRDefault="00836025">
            <w:pPr>
              <w:pStyle w:val="TableParagraph"/>
              <w:spacing w:before="0"/>
              <w:ind w:right="407"/>
              <w:jc w:val="both"/>
            </w:pPr>
            <w:r>
              <w:t>CP&gt;05D&gt;41, CP&gt;30D&gt;41, CP&gt;50D&gt;41, CP&gt;75D&gt;41</w:t>
            </w:r>
          </w:p>
        </w:tc>
        <w:tc>
          <w:tcPr>
            <w:tcW w:w="3861" w:type="dxa"/>
          </w:tcPr>
          <w:p w14:paraId="28C6231B" w14:textId="77777777" w:rsidR="00A40DAE" w:rsidRDefault="00A40DAE">
            <w:pPr>
              <w:pStyle w:val="TableParagraph"/>
              <w:spacing w:before="0"/>
              <w:ind w:left="0"/>
              <w:rPr>
                <w:rFonts w:ascii="Times New Roman"/>
              </w:rPr>
            </w:pPr>
          </w:p>
        </w:tc>
        <w:tc>
          <w:tcPr>
            <w:tcW w:w="1333" w:type="dxa"/>
          </w:tcPr>
          <w:p w14:paraId="543D9D65" w14:textId="77777777" w:rsidR="00A40DAE" w:rsidRDefault="00A40DAE">
            <w:pPr>
              <w:pStyle w:val="TableParagraph"/>
              <w:spacing w:before="0"/>
              <w:ind w:left="0"/>
              <w:rPr>
                <w:rFonts w:ascii="Times New Roman"/>
              </w:rPr>
            </w:pPr>
          </w:p>
        </w:tc>
      </w:tr>
    </w:tbl>
    <w:p w14:paraId="63753C1D" w14:textId="77777777" w:rsidR="00A40DAE" w:rsidRDefault="00A40DAE">
      <w:pPr>
        <w:pStyle w:val="Tekstpodstawowy"/>
        <w:ind w:left="0" w:firstLine="0"/>
        <w:rPr>
          <w:b/>
          <w:sz w:val="20"/>
        </w:rPr>
      </w:pPr>
    </w:p>
    <w:p w14:paraId="23901CDF" w14:textId="77777777" w:rsidR="00A40DAE" w:rsidRDefault="00A40DAE">
      <w:pPr>
        <w:pStyle w:val="Tekstpodstawowy"/>
        <w:spacing w:before="1"/>
        <w:ind w:left="0" w:firstLine="0"/>
        <w:rPr>
          <w:b/>
        </w:rPr>
      </w:pPr>
    </w:p>
    <w:p w14:paraId="6AB065E9" w14:textId="77777777" w:rsidR="00A40DAE" w:rsidRDefault="00836025">
      <w:pPr>
        <w:ind w:left="276"/>
        <w:jc w:val="both"/>
        <w:rPr>
          <w:b/>
        </w:rPr>
      </w:pPr>
      <w:r>
        <w:rPr>
          <w:b/>
        </w:rPr>
        <w:t>Standard technologii prac obejmuje:</w:t>
      </w:r>
    </w:p>
    <w:p w14:paraId="0C427FC1" w14:textId="77777777" w:rsidR="00A40DAE" w:rsidRDefault="00836025">
      <w:pPr>
        <w:pStyle w:val="Akapitzlist"/>
        <w:numPr>
          <w:ilvl w:val="2"/>
          <w:numId w:val="7"/>
        </w:numPr>
        <w:tabs>
          <w:tab w:val="left" w:pos="843"/>
        </w:tabs>
        <w:spacing w:before="122"/>
        <w:ind w:left="842" w:right="289" w:hanging="207"/>
        <w:jc w:val="both"/>
      </w:pPr>
      <w:r>
        <w:t>wycięcie, ogłowienie, przycinanie lub obrączkowanie drzewek (wadliwych, zbędnych domieszek, przerostów, rozpieraczy, chorych i opanowanych przez szkodniki) przy pomocy np.</w:t>
      </w:r>
      <w:r>
        <w:rPr>
          <w:spacing w:val="-6"/>
        </w:rPr>
        <w:t xml:space="preserve"> </w:t>
      </w:r>
      <w:r>
        <w:t>siekiery,</w:t>
      </w:r>
      <w:r>
        <w:rPr>
          <w:spacing w:val="-5"/>
        </w:rPr>
        <w:t xml:space="preserve"> </w:t>
      </w:r>
      <w:r>
        <w:t>tasaka</w:t>
      </w:r>
      <w:r>
        <w:rPr>
          <w:spacing w:val="-6"/>
        </w:rPr>
        <w:t xml:space="preserve"> </w:t>
      </w:r>
      <w:r>
        <w:t>lub</w:t>
      </w:r>
      <w:r>
        <w:rPr>
          <w:spacing w:val="-5"/>
        </w:rPr>
        <w:t xml:space="preserve"> </w:t>
      </w:r>
      <w:r>
        <w:t>pilarki</w:t>
      </w:r>
      <w:r>
        <w:rPr>
          <w:spacing w:val="-6"/>
        </w:rPr>
        <w:t xml:space="preserve"> </w:t>
      </w:r>
      <w:r>
        <w:t>itp.,</w:t>
      </w:r>
      <w:r>
        <w:rPr>
          <w:spacing w:val="-5"/>
        </w:rPr>
        <w:t xml:space="preserve"> </w:t>
      </w:r>
      <w:r>
        <w:t>przerzedzanie</w:t>
      </w:r>
      <w:r>
        <w:rPr>
          <w:spacing w:val="-5"/>
        </w:rPr>
        <w:t xml:space="preserve"> </w:t>
      </w:r>
      <w:r>
        <w:t>nadmiernie</w:t>
      </w:r>
      <w:r>
        <w:rPr>
          <w:spacing w:val="-5"/>
        </w:rPr>
        <w:t xml:space="preserve"> </w:t>
      </w:r>
      <w:r>
        <w:t>zagęszczonych</w:t>
      </w:r>
      <w:r>
        <w:rPr>
          <w:spacing w:val="-5"/>
        </w:rPr>
        <w:t xml:space="preserve"> </w:t>
      </w:r>
      <w:r>
        <w:t>partii</w:t>
      </w:r>
      <w:r>
        <w:rPr>
          <w:spacing w:val="-7"/>
        </w:rPr>
        <w:t xml:space="preserve"> </w:t>
      </w:r>
      <w:r>
        <w:t>młodnika i</w:t>
      </w:r>
      <w:r>
        <w:rPr>
          <w:spacing w:val="-13"/>
        </w:rPr>
        <w:t xml:space="preserve"> </w:t>
      </w:r>
      <w:r>
        <w:t>pozostawienie</w:t>
      </w:r>
      <w:r>
        <w:rPr>
          <w:spacing w:val="-13"/>
        </w:rPr>
        <w:t xml:space="preserve"> </w:t>
      </w:r>
      <w:r>
        <w:t>wyciętych</w:t>
      </w:r>
      <w:r>
        <w:rPr>
          <w:spacing w:val="-15"/>
        </w:rPr>
        <w:t xml:space="preserve"> </w:t>
      </w:r>
      <w:r>
        <w:t>drzewek</w:t>
      </w:r>
      <w:r>
        <w:rPr>
          <w:spacing w:val="-14"/>
        </w:rPr>
        <w:t xml:space="preserve"> </w:t>
      </w:r>
      <w:r>
        <w:t>do</w:t>
      </w:r>
      <w:r>
        <w:rPr>
          <w:spacing w:val="-12"/>
        </w:rPr>
        <w:t xml:space="preserve"> </w:t>
      </w:r>
      <w:r>
        <w:t>naturalnego</w:t>
      </w:r>
      <w:r>
        <w:rPr>
          <w:spacing w:val="-13"/>
        </w:rPr>
        <w:t xml:space="preserve"> </w:t>
      </w:r>
      <w:r>
        <w:t>rozkładu,</w:t>
      </w:r>
      <w:r>
        <w:rPr>
          <w:spacing w:val="-15"/>
        </w:rPr>
        <w:t xml:space="preserve"> </w:t>
      </w:r>
      <w:r>
        <w:t>układając</w:t>
      </w:r>
      <w:r>
        <w:rPr>
          <w:spacing w:val="-15"/>
        </w:rPr>
        <w:t xml:space="preserve"> </w:t>
      </w:r>
      <w:r>
        <w:t>je</w:t>
      </w:r>
      <w:r>
        <w:rPr>
          <w:spacing w:val="-12"/>
        </w:rPr>
        <w:t xml:space="preserve"> </w:t>
      </w:r>
      <w:r>
        <w:t>po</w:t>
      </w:r>
      <w:r>
        <w:rPr>
          <w:spacing w:val="-16"/>
        </w:rPr>
        <w:t xml:space="preserve"> </w:t>
      </w:r>
      <w:r>
        <w:t>ścięciu</w:t>
      </w:r>
      <w:r>
        <w:rPr>
          <w:spacing w:val="-13"/>
        </w:rPr>
        <w:t xml:space="preserve"> </w:t>
      </w:r>
      <w:r>
        <w:t>na</w:t>
      </w:r>
      <w:r>
        <w:rPr>
          <w:spacing w:val="-15"/>
        </w:rPr>
        <w:t xml:space="preserve"> </w:t>
      </w:r>
      <w:r>
        <w:t>ziemi.</w:t>
      </w:r>
    </w:p>
    <w:p w14:paraId="6E2BB600" w14:textId="77777777" w:rsidR="00A40DAE" w:rsidRDefault="00836025">
      <w:pPr>
        <w:pStyle w:val="Nagwek1"/>
        <w:spacing w:before="118"/>
      </w:pPr>
      <w:r>
        <w:t>Uwagi:</w:t>
      </w:r>
    </w:p>
    <w:p w14:paraId="1DF20242" w14:textId="77777777" w:rsidR="00A40DAE" w:rsidRDefault="00836025">
      <w:pPr>
        <w:pStyle w:val="Akapitzlist"/>
        <w:numPr>
          <w:ilvl w:val="2"/>
          <w:numId w:val="7"/>
        </w:numPr>
        <w:tabs>
          <w:tab w:val="left" w:pos="997"/>
        </w:tabs>
        <w:spacing w:before="121"/>
        <w:ind w:right="292"/>
        <w:jc w:val="both"/>
      </w:pPr>
      <w:r>
        <w:t>drzewa, krzewy usuwane w czasie czyszczeń późnych muszą zostać odsunięte z okolic drzewek rosnących w sposób zapewniający im swobodny wzrost i wykluczający ich uszkodzenie w wyniku działania czynników</w:t>
      </w:r>
      <w:r>
        <w:rPr>
          <w:spacing w:val="-9"/>
        </w:rPr>
        <w:t xml:space="preserve"> </w:t>
      </w:r>
      <w:r>
        <w:t>pogodowych.</w:t>
      </w:r>
    </w:p>
    <w:p w14:paraId="684D52F3" w14:textId="77777777" w:rsidR="00A40DAE" w:rsidRDefault="00836025">
      <w:pPr>
        <w:pStyle w:val="Akapitzlist"/>
        <w:numPr>
          <w:ilvl w:val="2"/>
          <w:numId w:val="7"/>
        </w:numPr>
        <w:tabs>
          <w:tab w:val="left" w:pos="997"/>
        </w:tabs>
        <w:ind w:right="289"/>
        <w:jc w:val="both"/>
      </w:pPr>
      <w:r>
        <w:t>wykonawca zobowiązany jest do usunięcia wg wskazań wyciętych w czasie zabiegu drzewek</w:t>
      </w:r>
      <w:r>
        <w:rPr>
          <w:spacing w:val="-6"/>
        </w:rPr>
        <w:t xml:space="preserve"> </w:t>
      </w:r>
      <w:r>
        <w:t>oraz</w:t>
      </w:r>
      <w:r>
        <w:rPr>
          <w:spacing w:val="-4"/>
        </w:rPr>
        <w:t xml:space="preserve"> </w:t>
      </w:r>
      <w:r>
        <w:t>gałęzi</w:t>
      </w:r>
      <w:r>
        <w:rPr>
          <w:spacing w:val="-4"/>
        </w:rPr>
        <w:t xml:space="preserve"> </w:t>
      </w:r>
      <w:r>
        <w:t>z</w:t>
      </w:r>
      <w:r>
        <w:rPr>
          <w:spacing w:val="-4"/>
        </w:rPr>
        <w:t xml:space="preserve"> </w:t>
      </w:r>
      <w:r>
        <w:t>dróg,</w:t>
      </w:r>
      <w:r>
        <w:rPr>
          <w:spacing w:val="-5"/>
        </w:rPr>
        <w:t xml:space="preserve"> </w:t>
      </w:r>
      <w:r>
        <w:t>szlaków</w:t>
      </w:r>
      <w:r>
        <w:rPr>
          <w:spacing w:val="-8"/>
        </w:rPr>
        <w:t xml:space="preserve"> </w:t>
      </w:r>
      <w:r>
        <w:t>operacyjnych,</w:t>
      </w:r>
      <w:r>
        <w:rPr>
          <w:spacing w:val="-5"/>
        </w:rPr>
        <w:t xml:space="preserve"> </w:t>
      </w:r>
      <w:r>
        <w:t>rowów</w:t>
      </w:r>
      <w:r>
        <w:rPr>
          <w:spacing w:val="-5"/>
        </w:rPr>
        <w:t xml:space="preserve"> </w:t>
      </w:r>
      <w:r>
        <w:t>znajdujących</w:t>
      </w:r>
      <w:r>
        <w:rPr>
          <w:spacing w:val="-6"/>
        </w:rPr>
        <w:t xml:space="preserve"> </w:t>
      </w:r>
      <w:r>
        <w:t>się</w:t>
      </w:r>
      <w:r>
        <w:rPr>
          <w:spacing w:val="-5"/>
        </w:rPr>
        <w:t xml:space="preserve"> </w:t>
      </w:r>
      <w:r>
        <w:t>na</w:t>
      </w:r>
      <w:r>
        <w:rPr>
          <w:spacing w:val="-7"/>
        </w:rPr>
        <w:t xml:space="preserve"> </w:t>
      </w:r>
      <w:r>
        <w:t>powierzchni oraz w jej bezpośrednim sąsiedztwie i gruntów obcej</w:t>
      </w:r>
      <w:r>
        <w:rPr>
          <w:spacing w:val="-7"/>
        </w:rPr>
        <w:t xml:space="preserve"> </w:t>
      </w:r>
      <w:r>
        <w:t>własności.</w:t>
      </w:r>
    </w:p>
    <w:p w14:paraId="79741E39" w14:textId="77777777" w:rsidR="00A40DAE" w:rsidRDefault="00836025">
      <w:pPr>
        <w:pStyle w:val="Akapitzlist"/>
        <w:numPr>
          <w:ilvl w:val="2"/>
          <w:numId w:val="7"/>
        </w:numPr>
        <w:tabs>
          <w:tab w:val="left" w:pos="997"/>
        </w:tabs>
        <w:ind w:right="291"/>
        <w:jc w:val="both"/>
      </w:pPr>
      <w:r>
        <w:t>z uwagi na wykonywanie zabiegu czyszczeń późnych bez wcześniejszego oznaczenia drzewek do wycięcia, zabieg obejmuje usunięcie dodatkowo wskazanych drzewek do usunięcia podczas odbioru przez przedstawiciela</w:t>
      </w:r>
      <w:r>
        <w:rPr>
          <w:spacing w:val="-5"/>
        </w:rPr>
        <w:t xml:space="preserve"> </w:t>
      </w:r>
      <w:r>
        <w:t>Zamawiającego.</w:t>
      </w:r>
    </w:p>
    <w:p w14:paraId="76B86AC3" w14:textId="77777777" w:rsidR="00A40DAE" w:rsidRDefault="00836025">
      <w:pPr>
        <w:pStyle w:val="Akapitzlist"/>
        <w:numPr>
          <w:ilvl w:val="2"/>
          <w:numId w:val="7"/>
        </w:numPr>
        <w:tabs>
          <w:tab w:val="left" w:pos="997"/>
        </w:tabs>
        <w:ind w:right="290"/>
        <w:jc w:val="both"/>
      </w:pPr>
      <w:r>
        <w:t>jeżeli</w:t>
      </w:r>
      <w:r>
        <w:rPr>
          <w:spacing w:val="-9"/>
        </w:rPr>
        <w:t xml:space="preserve"> </w:t>
      </w:r>
      <w:r>
        <w:t>zostanie</w:t>
      </w:r>
      <w:r>
        <w:rPr>
          <w:spacing w:val="-9"/>
        </w:rPr>
        <w:t xml:space="preserve"> </w:t>
      </w:r>
      <w:r>
        <w:t>to</w:t>
      </w:r>
      <w:r>
        <w:rPr>
          <w:spacing w:val="-9"/>
        </w:rPr>
        <w:t xml:space="preserve"> </w:t>
      </w:r>
      <w:r>
        <w:t>wskazane</w:t>
      </w:r>
      <w:r>
        <w:rPr>
          <w:spacing w:val="-10"/>
        </w:rPr>
        <w:t xml:space="preserve"> </w:t>
      </w:r>
      <w:r>
        <w:t>w</w:t>
      </w:r>
      <w:r>
        <w:rPr>
          <w:spacing w:val="-11"/>
        </w:rPr>
        <w:t xml:space="preserve"> </w:t>
      </w:r>
      <w:r>
        <w:t>zleceniu,</w:t>
      </w:r>
      <w:r>
        <w:rPr>
          <w:spacing w:val="-8"/>
        </w:rPr>
        <w:t xml:space="preserve"> </w:t>
      </w:r>
      <w:r>
        <w:t>z</w:t>
      </w:r>
      <w:r>
        <w:rPr>
          <w:spacing w:val="-9"/>
        </w:rPr>
        <w:t xml:space="preserve"> </w:t>
      </w:r>
      <w:r>
        <w:t>drzew</w:t>
      </w:r>
      <w:r>
        <w:rPr>
          <w:spacing w:val="-9"/>
        </w:rPr>
        <w:t xml:space="preserve"> </w:t>
      </w:r>
      <w:r>
        <w:t>usuniętych</w:t>
      </w:r>
      <w:r>
        <w:rPr>
          <w:spacing w:val="-9"/>
        </w:rPr>
        <w:t xml:space="preserve"> </w:t>
      </w:r>
      <w:r>
        <w:t>w</w:t>
      </w:r>
      <w:r>
        <w:rPr>
          <w:spacing w:val="-11"/>
        </w:rPr>
        <w:t xml:space="preserve"> </w:t>
      </w:r>
      <w:r>
        <w:t>czasie</w:t>
      </w:r>
      <w:r>
        <w:rPr>
          <w:spacing w:val="-9"/>
        </w:rPr>
        <w:t xml:space="preserve"> </w:t>
      </w:r>
      <w:r>
        <w:t>zabiegu</w:t>
      </w:r>
      <w:r>
        <w:rPr>
          <w:spacing w:val="-9"/>
        </w:rPr>
        <w:t xml:space="preserve"> </w:t>
      </w:r>
      <w:r>
        <w:t>należy</w:t>
      </w:r>
      <w:r>
        <w:rPr>
          <w:spacing w:val="-10"/>
        </w:rPr>
        <w:t xml:space="preserve"> </w:t>
      </w:r>
      <w:r>
        <w:t>wyrobić surowiec drzewny zgodnie z postanowieniami DZIAŁU POZYSKANIE</w:t>
      </w:r>
      <w:r>
        <w:rPr>
          <w:spacing w:val="-7"/>
        </w:rPr>
        <w:t xml:space="preserve"> </w:t>
      </w:r>
      <w:r>
        <w:t>DREWNA.</w:t>
      </w:r>
    </w:p>
    <w:p w14:paraId="1BE4B700" w14:textId="77777777" w:rsidR="00A40DAE" w:rsidRDefault="00836025">
      <w:pPr>
        <w:pStyle w:val="Nagwek1"/>
        <w:spacing w:before="120"/>
        <w:jc w:val="both"/>
      </w:pPr>
      <w:r>
        <w:t>Procedura odbioru:</w:t>
      </w:r>
    </w:p>
    <w:p w14:paraId="304D2DBA" w14:textId="08072787" w:rsidR="00A40DAE" w:rsidRDefault="00836025">
      <w:pPr>
        <w:pStyle w:val="Tekstpodstawowy"/>
        <w:spacing w:before="121"/>
        <w:ind w:left="276" w:firstLine="0"/>
        <w:jc w:val="both"/>
      </w:pPr>
      <w:r>
        <w:t>Odbi</w:t>
      </w:r>
      <w:r w:rsidR="009D080D">
        <w:t>ó</w:t>
      </w:r>
      <w:r>
        <w:t>r prac nastąpi poprzez:</w:t>
      </w:r>
    </w:p>
    <w:p w14:paraId="1BE0114A" w14:textId="45465013" w:rsidR="00A40DAE" w:rsidRDefault="00836025">
      <w:pPr>
        <w:pStyle w:val="Akapitzlist"/>
        <w:numPr>
          <w:ilvl w:val="2"/>
          <w:numId w:val="7"/>
        </w:numPr>
        <w:tabs>
          <w:tab w:val="left" w:pos="997"/>
        </w:tabs>
        <w:spacing w:before="119"/>
        <w:ind w:hanging="361"/>
        <w:jc w:val="both"/>
      </w:pPr>
      <w:r>
        <w:t xml:space="preserve">zweryfikowanie </w:t>
      </w:r>
      <w:r>
        <w:rPr>
          <w:spacing w:val="-4"/>
        </w:rPr>
        <w:t>prawidłowo</w:t>
      </w:r>
      <w:r w:rsidR="009D080D">
        <w:rPr>
          <w:spacing w:val="-4"/>
        </w:rPr>
        <w:t>ś</w:t>
      </w:r>
      <w:r>
        <w:t xml:space="preserve">ci ich wykonania z opisem </w:t>
      </w:r>
      <w:r>
        <w:rPr>
          <w:spacing w:val="-3"/>
        </w:rPr>
        <w:t>czynno</w:t>
      </w:r>
      <w:r w:rsidR="009D080D">
        <w:rPr>
          <w:spacing w:val="-3"/>
        </w:rPr>
        <w:t>ś</w:t>
      </w:r>
      <w:r>
        <w:t>ci i</w:t>
      </w:r>
      <w:r>
        <w:rPr>
          <w:spacing w:val="33"/>
        </w:rPr>
        <w:t xml:space="preserve"> </w:t>
      </w:r>
      <w:r>
        <w:t>zleceniem,</w:t>
      </w:r>
    </w:p>
    <w:p w14:paraId="7E03F9C1" w14:textId="19DB04D9" w:rsidR="00A40DAE" w:rsidRDefault="00836025">
      <w:pPr>
        <w:pStyle w:val="Akapitzlist"/>
        <w:numPr>
          <w:ilvl w:val="2"/>
          <w:numId w:val="7"/>
        </w:numPr>
        <w:tabs>
          <w:tab w:val="left" w:pos="997"/>
        </w:tabs>
        <w:spacing w:before="1"/>
        <w:ind w:right="290"/>
        <w:jc w:val="both"/>
      </w:pPr>
      <w:r>
        <w:t xml:space="preserve">dokonanie pomiaru powierzchni wykonanego zabiegu (np. przy pomocy: dalmierza, </w:t>
      </w:r>
      <w:r>
        <w:rPr>
          <w:spacing w:val="-7"/>
        </w:rPr>
        <w:t>ta</w:t>
      </w:r>
      <w:r w:rsidR="009D080D">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799151F4" w14:textId="57637E4D" w:rsidR="00A40DAE" w:rsidRDefault="00836025">
      <w:pPr>
        <w:spacing w:before="119"/>
        <w:ind w:left="984"/>
        <w:jc w:val="both"/>
      </w:pPr>
      <w:r>
        <w:t>(</w:t>
      </w:r>
      <w:r>
        <w:rPr>
          <w:i/>
        </w:rPr>
        <w:t xml:space="preserve">rozliczenie </w:t>
      </w:r>
      <w:r>
        <w:t>z dokładno</w:t>
      </w:r>
      <w:r w:rsidR="009D080D">
        <w:t>ś</w:t>
      </w:r>
      <w:r>
        <w:t>cią do dw</w:t>
      </w:r>
      <w:r w:rsidR="009D080D">
        <w:t>ó</w:t>
      </w:r>
      <w:r>
        <w:t>ch miejsc po przecinku)</w:t>
      </w:r>
    </w:p>
    <w:p w14:paraId="5701ECC2" w14:textId="77777777" w:rsidR="00A40DAE" w:rsidRDefault="00A40DAE">
      <w:pPr>
        <w:pStyle w:val="Tekstpodstawowy"/>
        <w:spacing w:before="4"/>
        <w:ind w:left="0" w:firstLine="0"/>
        <w:rPr>
          <w:sz w:val="37"/>
        </w:rPr>
      </w:pPr>
    </w:p>
    <w:p w14:paraId="7A98E1AB" w14:textId="77777777" w:rsidR="0009689A" w:rsidRPr="00C72DC1" w:rsidRDefault="0009689A" w:rsidP="0009689A">
      <w:pPr>
        <w:spacing w:before="120" w:after="120"/>
        <w:jc w:val="center"/>
        <w:rPr>
          <w:rFonts w:eastAsia="Calibri" w:cstheme="minorHAnsi"/>
          <w:b/>
          <w:kern w:val="1"/>
          <w:lang w:eastAsia="zh-CN" w:bidi="hi-IN"/>
        </w:rPr>
      </w:pPr>
      <w:r w:rsidRPr="00C72DC1">
        <w:rPr>
          <w:rFonts w:eastAsia="Calibri" w:cstheme="minorHAnsi"/>
          <w:b/>
          <w:kern w:val="1"/>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4942E92E" w14:textId="77777777" w:rsidTr="007D7988">
        <w:trPr>
          <w:trHeight w:val="161"/>
          <w:jc w:val="center"/>
        </w:trPr>
        <w:tc>
          <w:tcPr>
            <w:tcW w:w="358" w:type="pct"/>
            <w:shd w:val="clear" w:color="auto" w:fill="auto"/>
          </w:tcPr>
          <w:p w14:paraId="56165E72"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33322909"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265D0E25"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5AF46D0B"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6E082366"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314CC207" w14:textId="77777777" w:rsidTr="007D7988">
        <w:trPr>
          <w:trHeight w:val="625"/>
          <w:jc w:val="center"/>
        </w:trPr>
        <w:tc>
          <w:tcPr>
            <w:tcW w:w="358" w:type="pct"/>
            <w:shd w:val="clear" w:color="auto" w:fill="auto"/>
          </w:tcPr>
          <w:p w14:paraId="26F85D8F"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11</w:t>
            </w:r>
            <w:r>
              <w:rPr>
                <w:rFonts w:eastAsia="Calibri" w:cstheme="minorHAnsi"/>
                <w:bCs/>
                <w:iCs/>
              </w:rPr>
              <w:t>7</w:t>
            </w:r>
          </w:p>
        </w:tc>
        <w:tc>
          <w:tcPr>
            <w:tcW w:w="958" w:type="pct"/>
            <w:shd w:val="clear" w:color="auto" w:fill="auto"/>
          </w:tcPr>
          <w:p w14:paraId="2129F43E" w14:textId="77777777" w:rsidR="0009689A" w:rsidRPr="00C72DC1" w:rsidRDefault="0009689A" w:rsidP="007D7988">
            <w:pPr>
              <w:spacing w:before="120" w:after="120"/>
              <w:rPr>
                <w:rFonts w:eastAsia="Calibri" w:cstheme="minorHAnsi"/>
                <w:bCs/>
                <w:iCs/>
              </w:rPr>
            </w:pPr>
            <w:r w:rsidRPr="00C72DC1">
              <w:rPr>
                <w:rFonts w:eastAsia="Calibri" w:cstheme="minorHAnsi"/>
                <w:bCs/>
                <w:iCs/>
                <w:kern w:val="1"/>
                <w:lang w:bidi="hi-IN"/>
              </w:rPr>
              <w:t>ZAB-REPEL</w:t>
            </w:r>
          </w:p>
        </w:tc>
        <w:tc>
          <w:tcPr>
            <w:tcW w:w="910" w:type="pct"/>
            <w:shd w:val="clear" w:color="auto" w:fill="auto"/>
          </w:tcPr>
          <w:p w14:paraId="618BB853" w14:textId="77777777" w:rsidR="0009689A" w:rsidRPr="00C72DC1" w:rsidRDefault="0009689A" w:rsidP="007D7988">
            <w:pPr>
              <w:spacing w:before="120" w:after="120"/>
              <w:rPr>
                <w:rFonts w:eastAsia="Calibri" w:cstheme="minorHAnsi"/>
                <w:bCs/>
                <w:iCs/>
              </w:rPr>
            </w:pPr>
            <w:r w:rsidRPr="00C72DC1">
              <w:rPr>
                <w:rFonts w:eastAsia="Calibri" w:cstheme="minorHAnsi"/>
                <w:bCs/>
                <w:iCs/>
                <w:kern w:val="1"/>
                <w:lang w:bidi="hi-IN"/>
              </w:rPr>
              <w:t>ZAB-REPEL</w:t>
            </w:r>
            <w:r w:rsidRPr="00C72DC1">
              <w:rPr>
                <w:rFonts w:eastAsia="Calibri" w:cstheme="minorHAnsi"/>
                <w:bCs/>
                <w:iCs/>
                <w:kern w:val="1"/>
                <w:lang w:bidi="hi-IN"/>
              </w:rPr>
              <w:br/>
            </w:r>
            <w:r w:rsidRPr="00C72DC1">
              <w:rPr>
                <w:rFonts w:eastAsia="Calibri" w:cstheme="minorHAnsi"/>
                <w:bCs/>
                <w:iCs/>
              </w:rPr>
              <w:t>GODZ REP</w:t>
            </w:r>
          </w:p>
        </w:tc>
        <w:tc>
          <w:tcPr>
            <w:tcW w:w="2062" w:type="pct"/>
            <w:shd w:val="clear" w:color="auto" w:fill="auto"/>
          </w:tcPr>
          <w:p w14:paraId="482B4522" w14:textId="77777777" w:rsidR="0009689A" w:rsidRPr="00C72DC1" w:rsidRDefault="0009689A" w:rsidP="007D7988">
            <w:pPr>
              <w:spacing w:before="120" w:after="120"/>
              <w:rPr>
                <w:rFonts w:eastAsia="Calibri" w:cstheme="minorHAnsi"/>
                <w:bCs/>
                <w:iCs/>
              </w:rPr>
            </w:pPr>
            <w:r w:rsidRPr="00C72DC1">
              <w:rPr>
                <w:rFonts w:eastAsia="Calibri" w:cstheme="minorHAnsi"/>
                <w:bCs/>
                <w:iCs/>
                <w:kern w:val="1"/>
                <w:lang w:bidi="hi-IN"/>
              </w:rPr>
              <w:t>Zabezpieczenie upraw przed zwierzyną przy użyciu repelentów</w:t>
            </w:r>
          </w:p>
        </w:tc>
        <w:tc>
          <w:tcPr>
            <w:tcW w:w="712" w:type="pct"/>
            <w:shd w:val="clear" w:color="auto" w:fill="auto"/>
          </w:tcPr>
          <w:p w14:paraId="3F08024B"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kern w:val="1"/>
                <w:lang w:bidi="hi-IN"/>
              </w:rPr>
              <w:t>HA</w:t>
            </w:r>
          </w:p>
        </w:tc>
      </w:tr>
    </w:tbl>
    <w:p w14:paraId="68BC44A8" w14:textId="77777777" w:rsidR="0009689A" w:rsidRPr="00C72DC1" w:rsidRDefault="0009689A" w:rsidP="0009689A">
      <w:pPr>
        <w:spacing w:before="120" w:after="120"/>
        <w:rPr>
          <w:rFonts w:eastAsia="Calibri" w:cstheme="minorHAnsi"/>
          <w:b/>
          <w:bCs/>
        </w:rPr>
      </w:pPr>
      <w:r w:rsidRPr="00C72DC1">
        <w:rPr>
          <w:rFonts w:eastAsia="Calibri" w:cstheme="minorHAnsi"/>
          <w:b/>
          <w:bCs/>
        </w:rPr>
        <w:t>Standard technologii prac obejmuje:</w:t>
      </w:r>
    </w:p>
    <w:p w14:paraId="19A2D120" w14:textId="77777777" w:rsidR="0009689A" w:rsidRPr="00C72DC1" w:rsidRDefault="0009689A">
      <w:pPr>
        <w:pStyle w:val="Akapitzlist"/>
        <w:numPr>
          <w:ilvl w:val="0"/>
          <w:numId w:val="37"/>
        </w:numPr>
        <w:autoSpaceDE/>
        <w:autoSpaceDN/>
        <w:spacing w:before="120" w:after="120"/>
        <w:ind w:left="709" w:hanging="425"/>
        <w:contextualSpacing/>
        <w:jc w:val="both"/>
        <w:rPr>
          <w:rFonts w:eastAsia="Calibri" w:cstheme="minorHAnsi"/>
          <w:kern w:val="1"/>
          <w:lang w:bidi="hi-IN"/>
        </w:rPr>
      </w:pPr>
      <w:r w:rsidRPr="00C72DC1">
        <w:rPr>
          <w:rFonts w:eastAsia="Calibri" w:cstheme="minorHAnsi"/>
          <w:kern w:val="1"/>
          <w:lang w:bidi="hi-IN"/>
        </w:rPr>
        <w:t>odbiór wody i materiału (repelentu) z magazynu</w:t>
      </w:r>
      <w:r w:rsidRPr="00C72DC1">
        <w:rPr>
          <w:rFonts w:cstheme="minorHAnsi"/>
          <w:lang w:eastAsia="ar-SA"/>
        </w:rPr>
        <w:t xml:space="preserve"> </w:t>
      </w:r>
      <w:r w:rsidRPr="00C72DC1">
        <w:rPr>
          <w:rFonts w:eastAsia="Calibri" w:cstheme="minorHAnsi"/>
          <w:kern w:val="1"/>
          <w:lang w:bidi="hi-IN"/>
        </w:rPr>
        <w:t>lub miejsca wskazanego przez Zamawiającego i dostarczenie na pozycję roboczą,</w:t>
      </w:r>
    </w:p>
    <w:p w14:paraId="163D8847" w14:textId="77777777" w:rsidR="0009689A" w:rsidRPr="00C72DC1" w:rsidRDefault="0009689A">
      <w:pPr>
        <w:pStyle w:val="Akapitzlist"/>
        <w:numPr>
          <w:ilvl w:val="0"/>
          <w:numId w:val="37"/>
        </w:numPr>
        <w:autoSpaceDE/>
        <w:autoSpaceDN/>
        <w:spacing w:before="120" w:after="120"/>
        <w:ind w:left="709" w:hanging="425"/>
        <w:contextualSpacing/>
        <w:jc w:val="both"/>
        <w:rPr>
          <w:rFonts w:eastAsia="Calibri" w:cstheme="minorHAnsi"/>
          <w:bCs/>
          <w:iCs/>
          <w:kern w:val="1"/>
          <w:lang w:bidi="hi-IN"/>
        </w:rPr>
      </w:pPr>
      <w:r w:rsidRPr="00C72DC1">
        <w:rPr>
          <w:rFonts w:eastAsia="Calibri" w:cstheme="minorHAnsi"/>
          <w:bCs/>
          <w:iCs/>
          <w:kern w:val="1"/>
          <w:lang w:bidi="hi-IN"/>
        </w:rPr>
        <w:t>przygotowanie preparatu do nakładania na sadzonki (według instrukcji na etykiecie) oraz przygotowanie narzędzi do nakładania repelentu,</w:t>
      </w:r>
    </w:p>
    <w:p w14:paraId="51A1C27D" w14:textId="77777777" w:rsidR="0009689A" w:rsidRPr="00C72DC1" w:rsidRDefault="0009689A">
      <w:pPr>
        <w:pStyle w:val="Akapitzlist"/>
        <w:numPr>
          <w:ilvl w:val="0"/>
          <w:numId w:val="37"/>
        </w:numPr>
        <w:autoSpaceDE/>
        <w:autoSpaceDN/>
        <w:spacing w:before="120" w:after="120"/>
        <w:ind w:left="709" w:hanging="425"/>
        <w:contextualSpacing/>
        <w:jc w:val="both"/>
        <w:rPr>
          <w:rFonts w:eastAsia="Calibri" w:cstheme="minorHAnsi"/>
          <w:bCs/>
          <w:iCs/>
          <w:kern w:val="1"/>
          <w:lang w:bidi="hi-IN"/>
        </w:rPr>
      </w:pPr>
      <w:r w:rsidRPr="00C72DC1">
        <w:rPr>
          <w:rFonts w:eastAsia="Calibri" w:cstheme="minorHAnsi"/>
          <w:bCs/>
          <w:iCs/>
          <w:kern w:val="1"/>
          <w:lang w:bidi="hi-IN"/>
        </w:rPr>
        <w:t>zabezpieczenie preparatem sadzonek na uprawie w ilości:</w:t>
      </w:r>
    </w:p>
    <w:p w14:paraId="45AF262D" w14:textId="77777777" w:rsidR="0009689A" w:rsidRPr="00C72DC1" w:rsidRDefault="0009689A">
      <w:pPr>
        <w:numPr>
          <w:ilvl w:val="0"/>
          <w:numId w:val="33"/>
        </w:numPr>
        <w:suppressAutoHyphens/>
        <w:autoSpaceDE/>
        <w:autoSpaceDN/>
        <w:spacing w:before="120" w:after="120"/>
        <w:ind w:left="709" w:hanging="425"/>
        <w:jc w:val="both"/>
        <w:rPr>
          <w:rFonts w:eastAsia="Calibri" w:cstheme="minorHAnsi"/>
          <w:bCs/>
          <w:iCs/>
          <w:kern w:val="1"/>
          <w:lang w:bidi="hi-IN"/>
        </w:rPr>
      </w:pPr>
      <w:r w:rsidRPr="00C72DC1">
        <w:rPr>
          <w:rFonts w:eastAsia="Calibri" w:cstheme="minorHAnsi"/>
          <w:bCs/>
          <w:iCs/>
          <w:kern w:val="1"/>
          <w:lang w:bidi="hi-IN"/>
        </w:rPr>
        <w:t xml:space="preserve">gat. So należy </w:t>
      </w:r>
      <w:r w:rsidRPr="00C72DC1">
        <w:rPr>
          <w:rFonts w:eastAsia="Calibri" w:cstheme="minorHAnsi"/>
        </w:rPr>
        <w:t xml:space="preserve">zabezpieczyć </w:t>
      </w:r>
      <w:r w:rsidRPr="00C72DC1">
        <w:rPr>
          <w:rFonts w:eastAsia="Calibri" w:cstheme="minorHAnsi"/>
          <w:bCs/>
          <w:iCs/>
          <w:kern w:val="1"/>
          <w:lang w:bidi="hi-IN"/>
        </w:rPr>
        <w:t xml:space="preserve">igły otaczające pączek szczytowy na nie mniej niż </w:t>
      </w:r>
      <w:r>
        <w:rPr>
          <w:rFonts w:eastAsia="Calibri" w:cstheme="minorHAnsi"/>
          <w:bCs/>
          <w:iCs/>
          <w:kern w:val="1"/>
          <w:lang w:bidi="hi-IN"/>
        </w:rPr>
        <w:t>80</w:t>
      </w:r>
      <w:r w:rsidRPr="00C72DC1">
        <w:rPr>
          <w:rFonts w:eastAsia="Calibri" w:cstheme="minorHAnsi"/>
          <w:bCs/>
          <w:iCs/>
          <w:kern w:val="1"/>
          <w:lang w:bidi="hi-IN"/>
        </w:rPr>
        <w:t>% drzewek, równomiernie rozmieszczonych na powierzchni,</w:t>
      </w:r>
    </w:p>
    <w:p w14:paraId="6B587459" w14:textId="77777777" w:rsidR="0009689A" w:rsidRPr="00C72DC1" w:rsidRDefault="0009689A">
      <w:pPr>
        <w:numPr>
          <w:ilvl w:val="0"/>
          <w:numId w:val="33"/>
        </w:numPr>
        <w:suppressAutoHyphens/>
        <w:autoSpaceDE/>
        <w:autoSpaceDN/>
        <w:spacing w:before="120" w:after="120"/>
        <w:ind w:left="709" w:hanging="425"/>
        <w:jc w:val="both"/>
        <w:rPr>
          <w:rFonts w:eastAsia="Calibri" w:cstheme="minorHAnsi"/>
          <w:bCs/>
          <w:iCs/>
          <w:kern w:val="1"/>
          <w:lang w:bidi="hi-IN"/>
        </w:rPr>
      </w:pPr>
      <w:r w:rsidRPr="00C72DC1">
        <w:rPr>
          <w:rFonts w:eastAsia="Calibri" w:cstheme="minorHAnsi"/>
          <w:kern w:val="1"/>
          <w:lang w:bidi="hi-IN"/>
        </w:rPr>
        <w:t xml:space="preserve">gat. liściaste w uprawie zabezpieczając ostatni przyrost, a w przypadku Jd i Św pączek szczytowy i ok. 10 cm ostatniego przyrostu ewentualnie cały pierwszy okółek. Zabezpieczeniu podlega nie </w:t>
      </w:r>
      <w:r w:rsidRPr="00C72DC1">
        <w:rPr>
          <w:rFonts w:eastAsia="Calibri" w:cstheme="minorHAnsi"/>
          <w:kern w:val="1"/>
          <w:lang w:bidi="hi-IN"/>
        </w:rPr>
        <w:lastRenderedPageBreak/>
        <w:t>mniej niż 80% drzewek równomiernie rozmieszczonych na powierzchni uprawy. Dopuszcza się odstępstwa od powyższych wymogów, które zostaną określone każdorazowo w zleceniu,</w:t>
      </w:r>
    </w:p>
    <w:p w14:paraId="3B7458AB" w14:textId="77777777" w:rsidR="0009689A" w:rsidRPr="00C72DC1" w:rsidRDefault="0009689A">
      <w:pPr>
        <w:pStyle w:val="Akapitzlist"/>
        <w:widowControl/>
        <w:numPr>
          <w:ilvl w:val="0"/>
          <w:numId w:val="32"/>
        </w:numPr>
        <w:autoSpaceDE/>
        <w:autoSpaceDN/>
        <w:spacing w:before="120" w:after="120"/>
        <w:ind w:left="709" w:hanging="425"/>
        <w:contextualSpacing/>
        <w:jc w:val="both"/>
        <w:rPr>
          <w:rFonts w:eastAsia="Calibri" w:cstheme="minorHAnsi"/>
          <w:lang w:bidi="hi-IN"/>
        </w:rPr>
      </w:pPr>
      <w:r w:rsidRPr="00C72DC1">
        <w:rPr>
          <w:rFonts w:eastAsia="Calibri" w:cstheme="minorHAnsi"/>
          <w:lang w:bidi="hi-IN"/>
        </w:rPr>
        <w:t>oczyszczenie sprzętu,</w:t>
      </w:r>
    </w:p>
    <w:p w14:paraId="797A65F8" w14:textId="77777777" w:rsidR="0009689A" w:rsidRPr="00C72DC1" w:rsidRDefault="0009689A">
      <w:pPr>
        <w:pStyle w:val="Akapitzlist"/>
        <w:numPr>
          <w:ilvl w:val="0"/>
          <w:numId w:val="34"/>
        </w:numPr>
        <w:autoSpaceDE/>
        <w:autoSpaceDN/>
        <w:spacing w:before="120" w:after="120"/>
        <w:ind w:left="709" w:hanging="425"/>
        <w:contextualSpacing/>
        <w:jc w:val="both"/>
        <w:rPr>
          <w:rFonts w:eastAsia="Calibri" w:cstheme="minorHAnsi"/>
          <w:kern w:val="1"/>
          <w:lang w:bidi="hi-IN"/>
        </w:rPr>
      </w:pPr>
      <w:r w:rsidRPr="00C72DC1">
        <w:rPr>
          <w:rFonts w:eastAsia="Calibri" w:cstheme="minorHAnsi"/>
          <w:kern w:val="1"/>
          <w:lang w:bidi="hi-IN"/>
        </w:rPr>
        <w:t xml:space="preserve">zdanie opakowań, niewykorzystanego środka chemicznego do </w:t>
      </w:r>
      <w:r>
        <w:rPr>
          <w:rFonts w:eastAsia="Calibri" w:cstheme="minorHAnsi"/>
          <w:kern w:val="1"/>
          <w:lang w:bidi="hi-IN"/>
        </w:rPr>
        <w:t>magazynu leśnictwa</w:t>
      </w:r>
    </w:p>
    <w:p w14:paraId="67A6D0BB" w14:textId="77777777" w:rsidR="0009689A" w:rsidRPr="00C72DC1" w:rsidRDefault="0009689A" w:rsidP="0009689A">
      <w:pPr>
        <w:spacing w:before="120" w:after="120"/>
        <w:rPr>
          <w:rFonts w:eastAsia="Calibri" w:cstheme="minorHAnsi"/>
          <w:bCs/>
          <w:iCs/>
          <w:kern w:val="1"/>
          <w:lang w:bidi="hi-IN"/>
        </w:rPr>
      </w:pPr>
      <w:r w:rsidRPr="00C72DC1">
        <w:rPr>
          <w:rFonts w:eastAsia="Calibri" w:cstheme="minorHAnsi"/>
          <w:b/>
          <w:bCs/>
        </w:rPr>
        <w:t>Uwagi:</w:t>
      </w:r>
    </w:p>
    <w:p w14:paraId="05A276AB" w14:textId="77777777" w:rsidR="0009689A" w:rsidRPr="00C72DC1" w:rsidRDefault="0009689A">
      <w:pPr>
        <w:pStyle w:val="Akapitzlist"/>
        <w:widowControl/>
        <w:numPr>
          <w:ilvl w:val="0"/>
          <w:numId w:val="75"/>
        </w:numPr>
        <w:adjustRightInd w:val="0"/>
        <w:spacing w:before="120" w:after="120"/>
        <w:contextualSpacing/>
        <w:jc w:val="both"/>
        <w:rPr>
          <w:rFonts w:cstheme="minorHAnsi"/>
        </w:rPr>
      </w:pPr>
      <w:r w:rsidRPr="00C72DC1">
        <w:rPr>
          <w:rFonts w:cstheme="minorHAnsi"/>
        </w:rPr>
        <w:t>sprzęt i narzędzia niezbędne do wykonania zabiegu zapewnia Wykonawca,</w:t>
      </w:r>
    </w:p>
    <w:p w14:paraId="44AF44B4" w14:textId="77777777" w:rsidR="0009689A" w:rsidRPr="00C72DC1" w:rsidRDefault="0009689A">
      <w:pPr>
        <w:pStyle w:val="Akapitzlist"/>
        <w:widowControl/>
        <w:numPr>
          <w:ilvl w:val="0"/>
          <w:numId w:val="75"/>
        </w:numPr>
        <w:adjustRightInd w:val="0"/>
        <w:spacing w:before="120" w:after="120"/>
        <w:contextualSpacing/>
        <w:jc w:val="both"/>
        <w:rPr>
          <w:rFonts w:eastAsia="Calibri" w:cstheme="minorHAnsi"/>
          <w:lang w:eastAsia="en-US"/>
        </w:rPr>
      </w:pPr>
      <w:r w:rsidRPr="00C72DC1">
        <w:rPr>
          <w:rFonts w:eastAsia="Calibri" w:cstheme="minorHAnsi"/>
          <w:lang w:eastAsia="en-US"/>
        </w:rPr>
        <w:t xml:space="preserve">środek chemiczny i wodę zapewnia Zamawiający, </w:t>
      </w:r>
    </w:p>
    <w:p w14:paraId="12EB8B47" w14:textId="77777777" w:rsidR="0009689A" w:rsidRPr="00C72DC1" w:rsidRDefault="0009689A">
      <w:pPr>
        <w:pStyle w:val="Akapitzlist"/>
        <w:widowControl/>
        <w:numPr>
          <w:ilvl w:val="0"/>
          <w:numId w:val="75"/>
        </w:numPr>
        <w:autoSpaceDE/>
        <w:autoSpaceDN/>
        <w:contextualSpacing/>
        <w:rPr>
          <w:rFonts w:eastAsia="Calibri" w:cstheme="minorHAnsi"/>
          <w:lang w:eastAsia="en-US"/>
        </w:rPr>
      </w:pPr>
      <w:r w:rsidRPr="00C72DC1">
        <w:rPr>
          <w:rFonts w:eastAsia="Calibri" w:cstheme="minorHAnsi"/>
          <w:lang w:eastAsia="en-US"/>
        </w:rPr>
        <w:t xml:space="preserve">miejsce odbioru środka chemicznego – </w:t>
      </w:r>
      <w:r>
        <w:rPr>
          <w:rFonts w:eastAsia="Calibri" w:cstheme="minorHAnsi"/>
          <w:lang w:eastAsia="en-US"/>
        </w:rPr>
        <w:t>magazyn leśnictwa</w:t>
      </w:r>
      <w:r w:rsidRPr="00C72DC1">
        <w:rPr>
          <w:rFonts w:eastAsia="Calibri" w:cstheme="minorHAnsi"/>
          <w:lang w:eastAsia="en-US"/>
        </w:rPr>
        <w:t xml:space="preserve"> miejsce zwrotu opakowań po środku chemicznym – </w:t>
      </w:r>
      <w:r>
        <w:rPr>
          <w:rFonts w:eastAsia="Calibri" w:cstheme="minorHAnsi"/>
          <w:lang w:eastAsia="en-US"/>
        </w:rPr>
        <w:t>magazyn leśnictwa</w:t>
      </w:r>
      <w:r w:rsidRPr="00C72DC1">
        <w:rPr>
          <w:rFonts w:eastAsia="Calibri" w:cstheme="minorHAnsi"/>
          <w:lang w:eastAsia="en-US"/>
        </w:rPr>
        <w:t xml:space="preserve">  punkt poboru wody – </w:t>
      </w:r>
      <w:r>
        <w:rPr>
          <w:rFonts w:eastAsia="Calibri" w:cstheme="minorHAnsi"/>
          <w:lang w:eastAsia="en-US"/>
        </w:rPr>
        <w:t>magazyn leśnictwa</w:t>
      </w:r>
    </w:p>
    <w:p w14:paraId="714AED1F" w14:textId="77777777" w:rsidR="0009689A" w:rsidRPr="00C72DC1" w:rsidRDefault="0009689A">
      <w:pPr>
        <w:pStyle w:val="Akapitzlist"/>
        <w:widowControl/>
        <w:numPr>
          <w:ilvl w:val="0"/>
          <w:numId w:val="75"/>
        </w:numPr>
        <w:autoSpaceDE/>
        <w:autoSpaceDN/>
        <w:contextualSpacing/>
        <w:rPr>
          <w:rFonts w:eastAsia="Calibri" w:cstheme="minorHAnsi"/>
        </w:rPr>
      </w:pPr>
      <w:r w:rsidRPr="00C72DC1">
        <w:rPr>
          <w:rFonts w:cstheme="minorHAnsi"/>
          <w:lang w:bidi="hi-IN"/>
        </w:rPr>
        <w:t>czynność GODZ REP przeznaczona jest w wycenie na koszty transportowe.</w:t>
      </w:r>
    </w:p>
    <w:p w14:paraId="62779F4B" w14:textId="77777777" w:rsidR="0009689A" w:rsidRPr="00C72DC1" w:rsidRDefault="0009689A" w:rsidP="0009689A">
      <w:pPr>
        <w:tabs>
          <w:tab w:val="left" w:pos="567"/>
        </w:tabs>
        <w:spacing w:before="120" w:after="120"/>
        <w:ind w:left="567" w:hanging="567"/>
        <w:rPr>
          <w:rFonts w:eastAsia="Calibri" w:cstheme="minorHAnsi"/>
          <w:b/>
          <w:bCs/>
          <w:iCs/>
        </w:rPr>
      </w:pPr>
      <w:r w:rsidRPr="00C72DC1">
        <w:rPr>
          <w:rFonts w:eastAsia="Calibri" w:cstheme="minorHAnsi"/>
          <w:b/>
          <w:bCs/>
          <w:iCs/>
        </w:rPr>
        <w:t>Procedura odbioru:</w:t>
      </w:r>
    </w:p>
    <w:p w14:paraId="2226E2C7" w14:textId="77777777" w:rsidR="0009689A" w:rsidRPr="00C72DC1" w:rsidRDefault="0009689A" w:rsidP="0009689A">
      <w:pPr>
        <w:spacing w:before="120" w:after="120"/>
        <w:jc w:val="both"/>
        <w:rPr>
          <w:rFonts w:eastAsia="Calibri" w:cstheme="minorHAnsi"/>
          <w:kern w:val="1"/>
          <w:lang w:eastAsia="hi-IN" w:bidi="hi-IN"/>
        </w:rPr>
      </w:pPr>
      <w:r w:rsidRPr="00C72DC1">
        <w:rPr>
          <w:rFonts w:eastAsia="Calibri" w:cstheme="minorHAnsi"/>
          <w:kern w:val="1"/>
          <w:lang w:eastAsia="hi-IN" w:bidi="hi-IN"/>
        </w:rPr>
        <w:t>Odbiór prac nastąpi poprzez:</w:t>
      </w:r>
    </w:p>
    <w:p w14:paraId="48D6C0A9" w14:textId="77777777" w:rsidR="0009689A" w:rsidRPr="00C72DC1" w:rsidRDefault="0009689A">
      <w:pPr>
        <w:pStyle w:val="Akapitzlist"/>
        <w:numPr>
          <w:ilvl w:val="1"/>
          <w:numId w:val="76"/>
        </w:numPr>
        <w:autoSpaceDE/>
        <w:autoSpaceDN/>
        <w:spacing w:before="120" w:after="120"/>
        <w:contextualSpacing/>
        <w:jc w:val="both"/>
        <w:rPr>
          <w:rFonts w:eastAsia="Calibri" w:cstheme="minorHAnsi"/>
          <w:kern w:val="1"/>
          <w:lang w:eastAsia="hi-IN" w:bidi="hi-IN"/>
        </w:rPr>
      </w:pPr>
      <w:r w:rsidRPr="00C72DC1">
        <w:rPr>
          <w:rFonts w:eastAsia="Calibri" w:cstheme="minorHAnsi"/>
          <w:kern w:val="1"/>
          <w:lang w:eastAsia="hi-IN" w:bidi="hi-IN"/>
        </w:rPr>
        <w:t>zweryfikowanie prawidłowości ich wykonania z opisem czynności i zleceniem,</w:t>
      </w:r>
    </w:p>
    <w:p w14:paraId="71AA0176" w14:textId="77777777" w:rsidR="0009689A" w:rsidRPr="00C72DC1" w:rsidRDefault="0009689A">
      <w:pPr>
        <w:pStyle w:val="Akapitzlist"/>
        <w:numPr>
          <w:ilvl w:val="1"/>
          <w:numId w:val="76"/>
        </w:numPr>
        <w:autoSpaceDE/>
        <w:autoSpaceDN/>
        <w:spacing w:before="120" w:after="120"/>
        <w:contextualSpacing/>
        <w:jc w:val="both"/>
        <w:rPr>
          <w:rFonts w:eastAsia="Calibri" w:cstheme="minorHAnsi"/>
          <w:kern w:val="1"/>
          <w:lang w:eastAsia="hi-IN" w:bidi="hi-IN"/>
        </w:rPr>
      </w:pPr>
      <w:r w:rsidRPr="00C72DC1">
        <w:rPr>
          <w:rFonts w:eastAsia="Calibri" w:cstheme="minorHAnsi"/>
          <w:kern w:val="1"/>
          <w:lang w:eastAsia="hi-IN" w:bidi="hi-IN"/>
        </w:rPr>
        <w:t xml:space="preserve">dokonanie pomiaru powierzchni wykonanego zabiegu (np. przy pomocy: dalmierza, taśmy mierniczej, GPS, itp). </w:t>
      </w:r>
      <w:r w:rsidRPr="00C72DC1">
        <w:rPr>
          <w:rFonts w:eastAsia="Calibri" w:cstheme="minorHAnsi"/>
        </w:rPr>
        <w:t>Zlecona powierzchnia powinna być pomniejszona o istniejące w wydzieleniu takie elementy jak: drogi, kępy drzewostanu nie objęte zabiegiem, bagna itp</w:t>
      </w:r>
      <w:r w:rsidRPr="00C72DC1">
        <w:rPr>
          <w:rFonts w:eastAsia="Calibri" w:cstheme="minorHAnsi"/>
          <w:kern w:val="1"/>
          <w:lang w:eastAsia="hi-IN" w:bidi="hi-IN"/>
        </w:rPr>
        <w:t>.</w:t>
      </w:r>
    </w:p>
    <w:p w14:paraId="2207058E" w14:textId="77777777" w:rsidR="0009689A" w:rsidRPr="00C72DC1" w:rsidRDefault="0009689A" w:rsidP="0009689A">
      <w:pPr>
        <w:spacing w:before="120" w:after="120"/>
        <w:ind w:firstLine="360"/>
        <w:rPr>
          <w:rFonts w:eastAsia="Calibri" w:cstheme="minorHAnsi"/>
          <w:kern w:val="1"/>
          <w:lang w:eastAsia="hi-IN" w:bidi="hi-IN"/>
        </w:rPr>
      </w:pPr>
      <w:r w:rsidRPr="00C72DC1">
        <w:rPr>
          <w:rFonts w:eastAsia="Calibri" w:cstheme="minorHAnsi"/>
          <w:kern w:val="1"/>
          <w:lang w:eastAsia="hi-IN" w:bidi="hi-IN"/>
        </w:rPr>
        <w:t>(</w:t>
      </w:r>
      <w:r w:rsidRPr="00C72DC1">
        <w:rPr>
          <w:rFonts w:eastAsia="Calibri" w:cstheme="minorHAnsi"/>
          <w:bCs/>
          <w:i/>
        </w:rPr>
        <w:t>rozliczenie</w:t>
      </w:r>
      <w:r w:rsidRPr="00C72DC1">
        <w:rPr>
          <w:rFonts w:eastAsia="Calibri" w:cstheme="minorHAnsi"/>
          <w:kern w:val="1"/>
          <w:lang w:eastAsia="hi-IN" w:bidi="hi-IN"/>
        </w:rPr>
        <w:t xml:space="preserve"> z dokładnością do dwóch miejsc po przecinku)</w:t>
      </w:r>
    </w:p>
    <w:p w14:paraId="026CCB77" w14:textId="77777777" w:rsidR="0009689A" w:rsidRPr="00C72DC1" w:rsidRDefault="0009689A" w:rsidP="0009689A">
      <w:pPr>
        <w:spacing w:before="120" w:after="120"/>
        <w:rPr>
          <w:rFonts w:eastAsia="Calibri" w:cstheme="minorHAnsi"/>
          <w:bCs/>
          <w:iCs/>
          <w:kern w:val="1"/>
          <w:lang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523AB99D" w14:textId="77777777" w:rsidTr="007D7988">
        <w:trPr>
          <w:trHeight w:val="161"/>
          <w:jc w:val="center"/>
        </w:trPr>
        <w:tc>
          <w:tcPr>
            <w:tcW w:w="358" w:type="pct"/>
            <w:shd w:val="clear" w:color="auto" w:fill="auto"/>
          </w:tcPr>
          <w:p w14:paraId="2DA54651" w14:textId="73A9299D" w:rsidR="0009689A" w:rsidRPr="00C72DC1" w:rsidRDefault="0009689A" w:rsidP="007D7988">
            <w:pPr>
              <w:spacing w:before="120" w:after="120"/>
              <w:jc w:val="center"/>
              <w:rPr>
                <w:rFonts w:eastAsia="Calibri" w:cstheme="minorHAnsi"/>
                <w:b/>
                <w:bCs/>
                <w:i/>
                <w:iCs/>
              </w:rPr>
            </w:pPr>
            <w:r w:rsidRPr="00C72DC1">
              <w:rPr>
                <w:rFonts w:eastAsia="Calibri" w:cstheme="minorHAnsi"/>
                <w:bCs/>
                <w:iCs/>
                <w:kern w:val="1"/>
                <w:lang w:bidi="hi-IN"/>
              </w:rPr>
              <w:br w:type="page"/>
            </w:r>
            <w:r w:rsidRPr="00C72DC1">
              <w:rPr>
                <w:rFonts w:eastAsia="Calibri" w:cstheme="minorHAnsi"/>
                <w:b/>
                <w:bCs/>
                <w:i/>
                <w:iCs/>
              </w:rPr>
              <w:t>Nr</w:t>
            </w:r>
          </w:p>
        </w:tc>
        <w:tc>
          <w:tcPr>
            <w:tcW w:w="958" w:type="pct"/>
            <w:shd w:val="clear" w:color="auto" w:fill="auto"/>
          </w:tcPr>
          <w:p w14:paraId="38874D4B"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39AD151B"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400F8500"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2E6E22D3"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2324C346" w14:textId="77777777" w:rsidTr="007D7988">
        <w:trPr>
          <w:trHeight w:val="625"/>
          <w:jc w:val="center"/>
        </w:trPr>
        <w:tc>
          <w:tcPr>
            <w:tcW w:w="358" w:type="pct"/>
            <w:shd w:val="clear" w:color="auto" w:fill="auto"/>
          </w:tcPr>
          <w:p w14:paraId="31EFA862"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11</w:t>
            </w:r>
            <w:r>
              <w:rPr>
                <w:rFonts w:eastAsia="Calibri" w:cstheme="minorHAnsi"/>
                <w:bCs/>
                <w:iCs/>
              </w:rPr>
              <w:t>8</w:t>
            </w:r>
          </w:p>
        </w:tc>
        <w:tc>
          <w:tcPr>
            <w:tcW w:w="958" w:type="pct"/>
            <w:shd w:val="clear" w:color="auto" w:fill="auto"/>
          </w:tcPr>
          <w:p w14:paraId="521B841A" w14:textId="77777777" w:rsidR="0009689A" w:rsidRPr="00C72DC1" w:rsidRDefault="0009689A" w:rsidP="007D7988">
            <w:pPr>
              <w:spacing w:before="120" w:after="120"/>
              <w:rPr>
                <w:rFonts w:eastAsia="Calibri" w:cstheme="minorHAnsi"/>
                <w:bCs/>
                <w:iCs/>
              </w:rPr>
            </w:pPr>
            <w:r w:rsidRPr="00C72DC1">
              <w:rPr>
                <w:rFonts w:eastAsia="Calibri" w:cstheme="minorHAnsi"/>
                <w:bCs/>
                <w:iCs/>
                <w:kern w:val="1"/>
                <w:lang w:bidi="hi-IN"/>
              </w:rPr>
              <w:t>OPR-OCHRO</w:t>
            </w:r>
          </w:p>
        </w:tc>
        <w:tc>
          <w:tcPr>
            <w:tcW w:w="910" w:type="pct"/>
            <w:shd w:val="clear" w:color="auto" w:fill="auto"/>
          </w:tcPr>
          <w:p w14:paraId="04A7C4BF" w14:textId="77777777" w:rsidR="0009689A" w:rsidRPr="00C72DC1" w:rsidRDefault="0009689A" w:rsidP="007D7988">
            <w:pPr>
              <w:spacing w:before="120" w:after="120"/>
              <w:rPr>
                <w:rFonts w:eastAsia="Calibri" w:cstheme="minorHAnsi"/>
                <w:bCs/>
                <w:iCs/>
              </w:rPr>
            </w:pPr>
            <w:r w:rsidRPr="00C72DC1">
              <w:rPr>
                <w:rFonts w:eastAsia="Calibri" w:cstheme="minorHAnsi"/>
                <w:bCs/>
                <w:iCs/>
                <w:kern w:val="1"/>
                <w:lang w:bidi="hi-IN"/>
              </w:rPr>
              <w:t>OPR-OCHRO</w:t>
            </w:r>
            <w:r w:rsidRPr="00C72DC1">
              <w:rPr>
                <w:rFonts w:eastAsia="Calibri" w:cstheme="minorHAnsi"/>
                <w:bCs/>
                <w:iCs/>
                <w:kern w:val="1"/>
                <w:lang w:bidi="hi-IN"/>
              </w:rPr>
              <w:br/>
            </w:r>
            <w:r w:rsidRPr="00C72DC1">
              <w:rPr>
                <w:rFonts w:eastAsia="Calibri" w:cstheme="minorHAnsi"/>
                <w:bCs/>
                <w:iCs/>
              </w:rPr>
              <w:t>GODZ OOP</w:t>
            </w:r>
          </w:p>
        </w:tc>
        <w:tc>
          <w:tcPr>
            <w:tcW w:w="2062" w:type="pct"/>
            <w:shd w:val="clear" w:color="auto" w:fill="auto"/>
          </w:tcPr>
          <w:p w14:paraId="33338B0F" w14:textId="77777777" w:rsidR="0009689A" w:rsidRPr="00C72DC1" w:rsidRDefault="0009689A" w:rsidP="007D7988">
            <w:pPr>
              <w:spacing w:before="120" w:after="120"/>
              <w:rPr>
                <w:rFonts w:eastAsia="Calibri" w:cstheme="minorHAnsi"/>
                <w:bCs/>
                <w:iCs/>
              </w:rPr>
            </w:pPr>
            <w:r w:rsidRPr="00C72DC1">
              <w:rPr>
                <w:rFonts w:eastAsia="Calibri" w:cstheme="minorHAnsi"/>
                <w:bCs/>
                <w:iCs/>
                <w:kern w:val="1"/>
                <w:lang w:bidi="hi-IN"/>
              </w:rPr>
              <w:t>Chemiczna ochrona roślin opryskiwaczem ręcznym</w:t>
            </w:r>
          </w:p>
        </w:tc>
        <w:tc>
          <w:tcPr>
            <w:tcW w:w="712" w:type="pct"/>
            <w:shd w:val="clear" w:color="auto" w:fill="auto"/>
          </w:tcPr>
          <w:p w14:paraId="5B6A96B7"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kern w:val="1"/>
                <w:lang w:bidi="hi-IN"/>
              </w:rPr>
              <w:t>HA</w:t>
            </w:r>
          </w:p>
        </w:tc>
      </w:tr>
    </w:tbl>
    <w:p w14:paraId="54641145" w14:textId="77777777" w:rsidR="0009689A" w:rsidRPr="00C72DC1" w:rsidRDefault="0009689A" w:rsidP="0009689A">
      <w:pPr>
        <w:spacing w:before="120" w:after="120"/>
        <w:rPr>
          <w:rFonts w:eastAsia="Calibri" w:cstheme="minorHAnsi"/>
          <w:b/>
          <w:bCs/>
        </w:rPr>
      </w:pPr>
      <w:r w:rsidRPr="00C72DC1">
        <w:rPr>
          <w:rFonts w:eastAsia="Calibri" w:cstheme="minorHAnsi"/>
          <w:b/>
          <w:bCs/>
        </w:rPr>
        <w:t>Standard technologii prac obejmuje:</w:t>
      </w:r>
    </w:p>
    <w:p w14:paraId="1DF770CA" w14:textId="77777777" w:rsidR="0009689A" w:rsidRPr="00C72DC1" w:rsidRDefault="0009689A">
      <w:pPr>
        <w:pStyle w:val="Akapitzlist"/>
        <w:widowControl/>
        <w:numPr>
          <w:ilvl w:val="0"/>
          <w:numId w:val="22"/>
        </w:numPr>
        <w:autoSpaceDE/>
        <w:autoSpaceDN/>
        <w:spacing w:before="120" w:after="120"/>
        <w:contextualSpacing/>
        <w:jc w:val="both"/>
        <w:rPr>
          <w:rFonts w:cstheme="minorHAnsi"/>
        </w:rPr>
      </w:pPr>
      <w:r w:rsidRPr="00C72DC1">
        <w:rPr>
          <w:rFonts w:cstheme="minorHAnsi"/>
        </w:rPr>
        <w:t>odbiór środka i wody z ………………….</w:t>
      </w:r>
    </w:p>
    <w:p w14:paraId="38AEBE5D" w14:textId="77777777" w:rsidR="0009689A" w:rsidRPr="00C72DC1" w:rsidRDefault="0009689A">
      <w:pPr>
        <w:pStyle w:val="Akapitzlist"/>
        <w:widowControl/>
        <w:numPr>
          <w:ilvl w:val="0"/>
          <w:numId w:val="22"/>
        </w:numPr>
        <w:autoSpaceDE/>
        <w:autoSpaceDN/>
        <w:spacing w:before="120" w:after="120"/>
        <w:contextualSpacing/>
        <w:jc w:val="both"/>
        <w:rPr>
          <w:rFonts w:cstheme="minorHAnsi"/>
        </w:rPr>
      </w:pPr>
      <w:r w:rsidRPr="00C72DC1">
        <w:rPr>
          <w:rFonts w:cstheme="minorHAnsi"/>
        </w:rPr>
        <w:t>przygotowanie cieczy roboczej zgodnie z instrukcją na opakowaniu środka chemicznego,</w:t>
      </w:r>
    </w:p>
    <w:p w14:paraId="22C9CC7B" w14:textId="77777777" w:rsidR="0009689A" w:rsidRPr="00C72DC1" w:rsidRDefault="0009689A">
      <w:pPr>
        <w:pStyle w:val="Akapitzlist"/>
        <w:widowControl/>
        <w:numPr>
          <w:ilvl w:val="0"/>
          <w:numId w:val="22"/>
        </w:numPr>
        <w:adjustRightInd w:val="0"/>
        <w:spacing w:before="120" w:after="120"/>
        <w:contextualSpacing/>
        <w:jc w:val="both"/>
        <w:rPr>
          <w:rFonts w:eastAsia="Calibri" w:cstheme="minorHAnsi"/>
          <w:b/>
        </w:rPr>
      </w:pPr>
      <w:r w:rsidRPr="00C72DC1">
        <w:rPr>
          <w:rFonts w:cstheme="minorHAnsi"/>
        </w:rPr>
        <w:t>napełnienie opryskiwacza,</w:t>
      </w:r>
    </w:p>
    <w:p w14:paraId="32B6443B" w14:textId="77777777" w:rsidR="0009689A" w:rsidRPr="00C72DC1" w:rsidRDefault="0009689A">
      <w:pPr>
        <w:pStyle w:val="Akapitzlist"/>
        <w:widowControl/>
        <w:numPr>
          <w:ilvl w:val="0"/>
          <w:numId w:val="22"/>
        </w:numPr>
        <w:autoSpaceDE/>
        <w:autoSpaceDN/>
        <w:spacing w:before="120" w:after="120"/>
        <w:contextualSpacing/>
        <w:jc w:val="both"/>
        <w:rPr>
          <w:rFonts w:cstheme="minorHAnsi"/>
        </w:rPr>
      </w:pPr>
      <w:r w:rsidRPr="00C72DC1">
        <w:rPr>
          <w:rFonts w:cstheme="minorHAnsi"/>
        </w:rPr>
        <w:t>dojazd lub przejście do powierzchni (miejsca wykonania zabiegu),</w:t>
      </w:r>
    </w:p>
    <w:p w14:paraId="15645218" w14:textId="77777777" w:rsidR="0009689A" w:rsidRPr="00C72DC1" w:rsidRDefault="0009689A">
      <w:pPr>
        <w:pStyle w:val="Akapitzlist"/>
        <w:numPr>
          <w:ilvl w:val="0"/>
          <w:numId w:val="22"/>
        </w:numPr>
        <w:autoSpaceDE/>
        <w:autoSpaceDN/>
        <w:spacing w:before="120" w:after="120"/>
        <w:contextualSpacing/>
        <w:jc w:val="both"/>
        <w:rPr>
          <w:rFonts w:eastAsia="Calibri" w:cstheme="minorHAnsi"/>
          <w:bCs/>
          <w:iCs/>
          <w:kern w:val="1"/>
          <w:lang w:bidi="hi-IN"/>
        </w:rPr>
      </w:pPr>
      <w:r w:rsidRPr="00C72DC1">
        <w:rPr>
          <w:rFonts w:cstheme="minorHAnsi"/>
        </w:rPr>
        <w:t>wykonanie oprysku</w:t>
      </w:r>
      <w:r w:rsidRPr="00C72DC1">
        <w:rPr>
          <w:rFonts w:eastAsia="Calibri" w:cstheme="minorHAnsi"/>
          <w:bCs/>
          <w:iCs/>
          <w:kern w:val="1"/>
          <w:lang w:bidi="hi-IN"/>
        </w:rPr>
        <w:t xml:space="preserve"> - zabezpieczenie środkiem chemicznym sadzonek na uprawie w ilości zgodnej z instrukcją na opakowaniu środka,</w:t>
      </w:r>
    </w:p>
    <w:p w14:paraId="44AE2136" w14:textId="77777777" w:rsidR="0009689A" w:rsidRPr="00C72DC1" w:rsidRDefault="0009689A">
      <w:pPr>
        <w:pStyle w:val="Akapitzlist"/>
        <w:widowControl/>
        <w:numPr>
          <w:ilvl w:val="0"/>
          <w:numId w:val="22"/>
        </w:numPr>
        <w:adjustRightInd w:val="0"/>
        <w:spacing w:before="120" w:after="120"/>
        <w:contextualSpacing/>
        <w:jc w:val="both"/>
        <w:rPr>
          <w:rFonts w:cstheme="minorHAnsi"/>
        </w:rPr>
      </w:pPr>
      <w:r w:rsidRPr="00C72DC1">
        <w:rPr>
          <w:rFonts w:cstheme="minorHAnsi"/>
        </w:rPr>
        <w:t>powrót do miejsca napełniania roztworem.</w:t>
      </w:r>
    </w:p>
    <w:p w14:paraId="673CDAD3" w14:textId="77777777" w:rsidR="0009689A" w:rsidRPr="00C72DC1" w:rsidRDefault="0009689A">
      <w:pPr>
        <w:pStyle w:val="Akapitzlist"/>
        <w:widowControl/>
        <w:numPr>
          <w:ilvl w:val="0"/>
          <w:numId w:val="22"/>
        </w:numPr>
        <w:autoSpaceDE/>
        <w:autoSpaceDN/>
        <w:spacing w:before="120" w:after="120"/>
        <w:contextualSpacing/>
        <w:jc w:val="both"/>
        <w:rPr>
          <w:rFonts w:cstheme="minorHAnsi"/>
        </w:rPr>
      </w:pPr>
      <w:r w:rsidRPr="00C72DC1">
        <w:rPr>
          <w:rFonts w:cstheme="minorHAnsi"/>
        </w:rPr>
        <w:t>Oczyszczenie opryskiwacza,</w:t>
      </w:r>
    </w:p>
    <w:p w14:paraId="24A3B210" w14:textId="77777777" w:rsidR="0009689A" w:rsidRPr="00C72DC1" w:rsidRDefault="0009689A">
      <w:pPr>
        <w:pStyle w:val="Akapitzlist"/>
        <w:widowControl/>
        <w:numPr>
          <w:ilvl w:val="0"/>
          <w:numId w:val="22"/>
        </w:numPr>
        <w:autoSpaceDE/>
        <w:autoSpaceDN/>
        <w:spacing w:before="120" w:after="120"/>
        <w:contextualSpacing/>
        <w:jc w:val="both"/>
        <w:rPr>
          <w:rFonts w:cstheme="minorHAnsi"/>
        </w:rPr>
      </w:pPr>
      <w:r w:rsidRPr="00C72DC1">
        <w:rPr>
          <w:rFonts w:cstheme="minorHAnsi"/>
        </w:rPr>
        <w:t>Zdanie opakowań i niewykorzystanego środka chemicznego do ……………..</w:t>
      </w:r>
    </w:p>
    <w:p w14:paraId="36F2C862"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t>Uwagi:</w:t>
      </w:r>
    </w:p>
    <w:p w14:paraId="1AFE36C3" w14:textId="77777777" w:rsidR="0009689A" w:rsidRPr="00C72DC1" w:rsidRDefault="0009689A">
      <w:pPr>
        <w:pStyle w:val="Akapitzlist"/>
        <w:widowControl/>
        <w:numPr>
          <w:ilvl w:val="0"/>
          <w:numId w:val="77"/>
        </w:numPr>
        <w:adjustRightInd w:val="0"/>
        <w:spacing w:before="120" w:after="120"/>
        <w:contextualSpacing/>
        <w:jc w:val="both"/>
        <w:rPr>
          <w:rFonts w:cstheme="minorHAnsi"/>
        </w:rPr>
      </w:pPr>
      <w:r w:rsidRPr="00C72DC1">
        <w:rPr>
          <w:rFonts w:cstheme="minorHAnsi"/>
        </w:rPr>
        <w:t>sprzęt i narzędzia niezbędne do wykonania zabiegu zapewnia Wykonawca.</w:t>
      </w:r>
    </w:p>
    <w:p w14:paraId="2587A48B" w14:textId="77777777" w:rsidR="0009689A" w:rsidRPr="00C72DC1" w:rsidRDefault="0009689A">
      <w:pPr>
        <w:pStyle w:val="Akapitzlist"/>
        <w:widowControl/>
        <w:numPr>
          <w:ilvl w:val="0"/>
          <w:numId w:val="77"/>
        </w:numPr>
        <w:adjustRightInd w:val="0"/>
        <w:spacing w:before="120" w:after="120"/>
        <w:contextualSpacing/>
        <w:jc w:val="both"/>
        <w:rPr>
          <w:rFonts w:eastAsia="Calibri" w:cstheme="minorHAnsi"/>
          <w:lang w:eastAsia="en-US"/>
        </w:rPr>
      </w:pPr>
      <w:r w:rsidRPr="00C72DC1">
        <w:rPr>
          <w:rFonts w:eastAsia="Calibri" w:cstheme="minorHAnsi"/>
          <w:lang w:eastAsia="en-US"/>
        </w:rPr>
        <w:t xml:space="preserve">środek chemiczny i wodę zapewnia Zamawiający. </w:t>
      </w:r>
    </w:p>
    <w:p w14:paraId="5FC029D5" w14:textId="77777777" w:rsidR="0009689A" w:rsidRPr="00C72DC1" w:rsidRDefault="0009689A">
      <w:pPr>
        <w:pStyle w:val="Akapitzlist"/>
        <w:widowControl/>
        <w:numPr>
          <w:ilvl w:val="0"/>
          <w:numId w:val="77"/>
        </w:numPr>
        <w:adjustRightInd w:val="0"/>
        <w:spacing w:before="120" w:after="120"/>
        <w:contextualSpacing/>
        <w:jc w:val="both"/>
        <w:rPr>
          <w:rFonts w:eastAsia="Calibri" w:cstheme="minorHAnsi"/>
          <w:lang w:eastAsia="en-US"/>
        </w:rPr>
      </w:pPr>
      <w:r w:rsidRPr="00C72DC1">
        <w:rPr>
          <w:rFonts w:eastAsia="Calibri" w:cstheme="minorHAnsi"/>
          <w:lang w:eastAsia="en-US"/>
        </w:rPr>
        <w:t>miejsce odbioru środka chemicznego – km ………., miejsce zwrotu opakowań po środku chemicznym – km ………  punkt poboru wody – km ………….</w:t>
      </w:r>
    </w:p>
    <w:p w14:paraId="6A11B934" w14:textId="77777777" w:rsidR="0009689A" w:rsidRPr="00C72DC1" w:rsidRDefault="0009689A">
      <w:pPr>
        <w:pStyle w:val="Akapitzlist"/>
        <w:widowControl/>
        <w:numPr>
          <w:ilvl w:val="0"/>
          <w:numId w:val="77"/>
        </w:numPr>
        <w:autoSpaceDE/>
        <w:autoSpaceDN/>
        <w:spacing w:before="120" w:after="120"/>
        <w:contextualSpacing/>
        <w:jc w:val="both"/>
        <w:rPr>
          <w:rFonts w:cstheme="minorHAnsi"/>
          <w:lang w:bidi="hi-IN"/>
        </w:rPr>
      </w:pPr>
      <w:r w:rsidRPr="00C72DC1">
        <w:rPr>
          <w:rFonts w:cstheme="minorHAnsi"/>
          <w:lang w:bidi="hi-IN"/>
        </w:rPr>
        <w:t>czynność GODZ OOP przeznaczona jest w wycenie na koszty transportowe.</w:t>
      </w:r>
    </w:p>
    <w:p w14:paraId="44FADE27"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t>Procedura odbioru:</w:t>
      </w:r>
    </w:p>
    <w:p w14:paraId="672944F9" w14:textId="77777777" w:rsidR="0009689A" w:rsidRPr="00C72DC1" w:rsidRDefault="0009689A" w:rsidP="0009689A">
      <w:pPr>
        <w:spacing w:before="120" w:after="120"/>
        <w:jc w:val="both"/>
        <w:rPr>
          <w:rFonts w:eastAsia="Calibri" w:cstheme="minorHAnsi"/>
          <w:kern w:val="1"/>
          <w:lang w:eastAsia="hi-IN" w:bidi="hi-IN"/>
        </w:rPr>
      </w:pPr>
      <w:r w:rsidRPr="00C72DC1">
        <w:rPr>
          <w:rFonts w:eastAsia="Calibri" w:cstheme="minorHAnsi"/>
          <w:kern w:val="1"/>
          <w:lang w:eastAsia="hi-IN" w:bidi="hi-IN"/>
        </w:rPr>
        <w:t>Odbiór prac nastąpi poprzez:</w:t>
      </w:r>
    </w:p>
    <w:p w14:paraId="3547F740" w14:textId="77777777" w:rsidR="0009689A" w:rsidRPr="00C72DC1" w:rsidRDefault="0009689A">
      <w:pPr>
        <w:pStyle w:val="Akapitzlist"/>
        <w:numPr>
          <w:ilvl w:val="1"/>
          <w:numId w:val="78"/>
        </w:numPr>
        <w:autoSpaceDE/>
        <w:autoSpaceDN/>
        <w:spacing w:before="120" w:after="120"/>
        <w:contextualSpacing/>
        <w:jc w:val="both"/>
        <w:rPr>
          <w:rFonts w:eastAsia="Calibri" w:cstheme="minorHAnsi"/>
          <w:kern w:val="1"/>
          <w:lang w:eastAsia="hi-IN" w:bidi="hi-IN"/>
        </w:rPr>
      </w:pPr>
      <w:r w:rsidRPr="00C72DC1">
        <w:rPr>
          <w:rFonts w:eastAsia="Calibri" w:cstheme="minorHAnsi"/>
          <w:kern w:val="1"/>
          <w:lang w:eastAsia="hi-IN" w:bidi="hi-IN"/>
        </w:rPr>
        <w:t>zweryfikowanie prawidłowości ich wykonania z opisem czynności i zleceniem,</w:t>
      </w:r>
    </w:p>
    <w:p w14:paraId="24E51038" w14:textId="77777777" w:rsidR="0009689A" w:rsidRPr="00C72DC1" w:rsidRDefault="0009689A">
      <w:pPr>
        <w:pStyle w:val="Akapitzlist"/>
        <w:numPr>
          <w:ilvl w:val="1"/>
          <w:numId w:val="78"/>
        </w:numPr>
        <w:autoSpaceDE/>
        <w:autoSpaceDN/>
        <w:spacing w:before="120" w:after="120"/>
        <w:contextualSpacing/>
        <w:jc w:val="both"/>
        <w:rPr>
          <w:rFonts w:eastAsia="Calibri" w:cstheme="minorHAnsi"/>
          <w:kern w:val="1"/>
          <w:lang w:eastAsia="hi-IN" w:bidi="hi-IN"/>
        </w:rPr>
      </w:pPr>
      <w:r w:rsidRPr="00C72DC1">
        <w:rPr>
          <w:rFonts w:eastAsia="Calibri" w:cstheme="minorHAnsi"/>
          <w:kern w:val="1"/>
          <w:lang w:eastAsia="hi-IN" w:bidi="hi-IN"/>
        </w:rPr>
        <w:t xml:space="preserve">dokonanie pomiaru powierzchni wykonanego zabiegu (np. przy pomocy: dalmierza, taśmy mierniczej, GPS, itp). </w:t>
      </w:r>
      <w:r w:rsidRPr="00C72DC1">
        <w:rPr>
          <w:rFonts w:eastAsia="Calibri" w:cstheme="minorHAnsi"/>
        </w:rPr>
        <w:t>Zlecona powierzchnia powinna być pomniejszona o istniejące w wydzieleniu takie elementy jak: drogi, kępy drzewostanu nie objęte zabiegiem, bagna itp</w:t>
      </w:r>
      <w:r w:rsidRPr="00C72DC1">
        <w:rPr>
          <w:rFonts w:eastAsia="Calibri" w:cstheme="minorHAnsi"/>
          <w:kern w:val="1"/>
          <w:lang w:eastAsia="hi-IN" w:bidi="hi-IN"/>
        </w:rPr>
        <w:t>.</w:t>
      </w:r>
    </w:p>
    <w:p w14:paraId="02ABF024" w14:textId="77777777" w:rsidR="0009689A" w:rsidRPr="00C72DC1" w:rsidRDefault="0009689A" w:rsidP="0009689A">
      <w:pPr>
        <w:spacing w:before="120" w:after="120"/>
        <w:ind w:firstLine="708"/>
        <w:rPr>
          <w:rFonts w:eastAsia="Calibri" w:cstheme="minorHAnsi"/>
          <w:kern w:val="1"/>
          <w:lang w:eastAsia="hi-IN" w:bidi="hi-IN"/>
        </w:rPr>
      </w:pPr>
      <w:r w:rsidRPr="00C72DC1">
        <w:rPr>
          <w:rFonts w:eastAsia="Calibri" w:cstheme="minorHAnsi"/>
          <w:kern w:val="1"/>
          <w:lang w:eastAsia="hi-IN" w:bidi="hi-IN"/>
        </w:rPr>
        <w:t>(</w:t>
      </w:r>
      <w:r w:rsidRPr="00C72DC1">
        <w:rPr>
          <w:rFonts w:eastAsia="Calibri" w:cstheme="minorHAnsi"/>
          <w:bCs/>
          <w:i/>
        </w:rPr>
        <w:t>rozliczenie</w:t>
      </w:r>
      <w:r w:rsidRPr="00C72DC1">
        <w:rPr>
          <w:rFonts w:eastAsia="Calibri" w:cstheme="minorHAnsi"/>
          <w:kern w:val="1"/>
          <w:lang w:eastAsia="hi-IN" w:bidi="hi-IN"/>
        </w:rPr>
        <w:t xml:space="preserve"> z dokładnością do dwóch miejsc po przecinku)</w:t>
      </w:r>
    </w:p>
    <w:p w14:paraId="1928469C" w14:textId="77777777" w:rsidR="0009689A" w:rsidRPr="00C72DC1" w:rsidRDefault="0009689A" w:rsidP="0009689A">
      <w:pPr>
        <w:spacing w:before="120" w:after="120"/>
        <w:rPr>
          <w:rFonts w:eastAsia="Calibri" w:cstheme="minorHAnsi"/>
          <w:b/>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28424061" w14:textId="77777777" w:rsidTr="007D7988">
        <w:trPr>
          <w:trHeight w:val="161"/>
          <w:jc w:val="center"/>
        </w:trPr>
        <w:tc>
          <w:tcPr>
            <w:tcW w:w="358" w:type="pct"/>
            <w:shd w:val="clear" w:color="auto" w:fill="auto"/>
          </w:tcPr>
          <w:p w14:paraId="392984A0"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08D1B037"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6F61E965"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1A43C978"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3594CB26"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5C908D32" w14:textId="77777777" w:rsidTr="007D7988">
        <w:trPr>
          <w:trHeight w:val="625"/>
          <w:jc w:val="center"/>
        </w:trPr>
        <w:tc>
          <w:tcPr>
            <w:tcW w:w="358" w:type="pct"/>
            <w:shd w:val="clear" w:color="auto" w:fill="auto"/>
          </w:tcPr>
          <w:p w14:paraId="10AC9F56"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11</w:t>
            </w:r>
            <w:r>
              <w:rPr>
                <w:rFonts w:eastAsia="Calibri" w:cstheme="minorHAnsi"/>
                <w:bCs/>
                <w:iCs/>
              </w:rPr>
              <w:t>9</w:t>
            </w:r>
          </w:p>
        </w:tc>
        <w:tc>
          <w:tcPr>
            <w:tcW w:w="958" w:type="pct"/>
            <w:shd w:val="clear" w:color="auto" w:fill="auto"/>
          </w:tcPr>
          <w:p w14:paraId="49694E67" w14:textId="77777777" w:rsidR="0009689A" w:rsidRPr="00C72DC1" w:rsidRDefault="0009689A" w:rsidP="007D7988">
            <w:pPr>
              <w:spacing w:before="120" w:after="120"/>
              <w:rPr>
                <w:rFonts w:eastAsia="Calibri" w:cstheme="minorHAnsi"/>
                <w:bCs/>
                <w:iCs/>
              </w:rPr>
            </w:pPr>
            <w:r w:rsidRPr="00C72DC1">
              <w:rPr>
                <w:rFonts w:eastAsia="Calibri" w:cstheme="minorHAnsi"/>
                <w:kern w:val="1"/>
                <w:lang w:eastAsia="zh-CN" w:bidi="hi-IN"/>
              </w:rPr>
              <w:t>ZAB-UPAK</w:t>
            </w:r>
          </w:p>
        </w:tc>
        <w:tc>
          <w:tcPr>
            <w:tcW w:w="910" w:type="pct"/>
            <w:shd w:val="clear" w:color="auto" w:fill="auto"/>
          </w:tcPr>
          <w:p w14:paraId="67F1AD0B" w14:textId="77777777" w:rsidR="0009689A" w:rsidRPr="00C72DC1" w:rsidRDefault="0009689A" w:rsidP="007D7988">
            <w:pPr>
              <w:spacing w:before="120" w:after="120"/>
              <w:rPr>
                <w:rFonts w:eastAsia="Calibri" w:cstheme="minorHAnsi"/>
                <w:bCs/>
                <w:iCs/>
              </w:rPr>
            </w:pPr>
            <w:r w:rsidRPr="00C72DC1">
              <w:rPr>
                <w:rFonts w:eastAsia="Calibri" w:cstheme="minorHAnsi"/>
                <w:kern w:val="1"/>
                <w:lang w:eastAsia="zh-CN" w:bidi="hi-IN"/>
              </w:rPr>
              <w:t>ZAB-UPAK</w:t>
            </w:r>
          </w:p>
        </w:tc>
        <w:tc>
          <w:tcPr>
            <w:tcW w:w="2062" w:type="pct"/>
            <w:shd w:val="clear" w:color="auto" w:fill="auto"/>
          </w:tcPr>
          <w:p w14:paraId="3D8860DA" w14:textId="77777777" w:rsidR="0009689A" w:rsidRPr="00C72DC1" w:rsidRDefault="0009689A" w:rsidP="007D7988">
            <w:pPr>
              <w:spacing w:before="120" w:after="120"/>
              <w:rPr>
                <w:rFonts w:eastAsia="Calibri" w:cstheme="minorHAnsi"/>
                <w:bCs/>
                <w:iCs/>
              </w:rPr>
            </w:pPr>
            <w:r w:rsidRPr="00C72DC1">
              <w:rPr>
                <w:rFonts w:eastAsia="Calibri" w:cstheme="minorHAnsi"/>
                <w:kern w:val="1"/>
                <w:lang w:eastAsia="zh-CN" w:bidi="hi-IN"/>
              </w:rPr>
              <w:t>Zabezpieczenie upraw przed zwierzyną przez pakułowanie drzewek</w:t>
            </w:r>
          </w:p>
        </w:tc>
        <w:tc>
          <w:tcPr>
            <w:tcW w:w="712" w:type="pct"/>
            <w:shd w:val="clear" w:color="auto" w:fill="auto"/>
            <w:vAlign w:val="center"/>
          </w:tcPr>
          <w:p w14:paraId="33F86D94"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kern w:val="1"/>
                <w:lang w:bidi="hi-IN"/>
              </w:rPr>
              <w:t>TSZT</w:t>
            </w:r>
          </w:p>
        </w:tc>
      </w:tr>
    </w:tbl>
    <w:p w14:paraId="3085AD7A" w14:textId="77777777" w:rsidR="0009689A" w:rsidRPr="00C72DC1" w:rsidRDefault="0009689A" w:rsidP="0009689A">
      <w:pPr>
        <w:spacing w:before="120" w:after="120"/>
        <w:rPr>
          <w:rFonts w:eastAsia="Calibri" w:cstheme="minorHAnsi"/>
          <w:b/>
          <w:bCs/>
        </w:rPr>
      </w:pPr>
      <w:r w:rsidRPr="00C72DC1">
        <w:rPr>
          <w:rFonts w:eastAsia="Calibri" w:cstheme="minorHAnsi"/>
          <w:b/>
          <w:bCs/>
        </w:rPr>
        <w:t>Standard technologii prac obejmuje:</w:t>
      </w:r>
    </w:p>
    <w:p w14:paraId="135CF3E5" w14:textId="77777777" w:rsidR="0009689A" w:rsidRPr="00C72DC1" w:rsidRDefault="0009689A">
      <w:pPr>
        <w:pStyle w:val="Akapitzlist"/>
        <w:numPr>
          <w:ilvl w:val="0"/>
          <w:numId w:val="34"/>
        </w:numPr>
        <w:tabs>
          <w:tab w:val="left" w:pos="709"/>
        </w:tabs>
        <w:adjustRightInd w:val="0"/>
        <w:spacing w:before="120" w:after="120"/>
        <w:contextualSpacing/>
        <w:jc w:val="both"/>
        <w:rPr>
          <w:rFonts w:eastAsia="Calibri" w:cstheme="minorHAnsi"/>
        </w:rPr>
      </w:pPr>
      <w:r w:rsidRPr="00C72DC1">
        <w:rPr>
          <w:rFonts w:eastAsia="Calibri" w:cstheme="minorHAnsi"/>
        </w:rPr>
        <w:t xml:space="preserve">przygotowanie i dostarczenie materiału na powierzchnię, </w:t>
      </w:r>
    </w:p>
    <w:p w14:paraId="7005521C" w14:textId="77777777" w:rsidR="0009689A" w:rsidRPr="00C72DC1" w:rsidRDefault="0009689A">
      <w:pPr>
        <w:pStyle w:val="Akapitzlist"/>
        <w:numPr>
          <w:ilvl w:val="0"/>
          <w:numId w:val="34"/>
        </w:numPr>
        <w:tabs>
          <w:tab w:val="left" w:pos="709"/>
        </w:tabs>
        <w:adjustRightInd w:val="0"/>
        <w:spacing w:before="120" w:after="120"/>
        <w:contextualSpacing/>
        <w:jc w:val="both"/>
        <w:rPr>
          <w:rFonts w:eastAsia="Calibri" w:cstheme="minorHAnsi"/>
        </w:rPr>
      </w:pPr>
      <w:r w:rsidRPr="00C72DC1">
        <w:rPr>
          <w:rFonts w:eastAsia="Calibri" w:cstheme="minorHAnsi"/>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172BE5AC" w14:textId="77777777" w:rsidR="0009689A" w:rsidRPr="00C72DC1" w:rsidRDefault="0009689A" w:rsidP="0009689A">
      <w:pPr>
        <w:spacing w:before="120" w:after="120"/>
        <w:rPr>
          <w:rFonts w:eastAsia="Calibri" w:cstheme="minorHAnsi"/>
          <w:bCs/>
          <w:iCs/>
          <w:kern w:val="1"/>
          <w:lang w:bidi="hi-IN"/>
        </w:rPr>
      </w:pPr>
      <w:r w:rsidRPr="00C72DC1">
        <w:rPr>
          <w:rFonts w:eastAsia="Calibri" w:cstheme="minorHAnsi"/>
          <w:b/>
          <w:bCs/>
        </w:rPr>
        <w:t>Uwagi:</w:t>
      </w:r>
    </w:p>
    <w:p w14:paraId="0A16C7BC" w14:textId="77777777" w:rsidR="0009689A" w:rsidRPr="00C72DC1" w:rsidRDefault="0009689A">
      <w:pPr>
        <w:pStyle w:val="Akapitzlist"/>
        <w:numPr>
          <w:ilvl w:val="0"/>
          <w:numId w:val="79"/>
        </w:numPr>
        <w:tabs>
          <w:tab w:val="left" w:pos="567"/>
        </w:tabs>
        <w:adjustRightInd w:val="0"/>
        <w:spacing w:before="120" w:after="120"/>
        <w:contextualSpacing/>
        <w:jc w:val="both"/>
        <w:rPr>
          <w:rFonts w:eastAsia="Calibri" w:cstheme="minorHAnsi"/>
        </w:rPr>
      </w:pPr>
      <w:r w:rsidRPr="00C72DC1">
        <w:rPr>
          <w:rFonts w:eastAsia="Calibri" w:cstheme="minorHAnsi"/>
        </w:rPr>
        <w:t>materiały zapewnia Zamawiający.</w:t>
      </w:r>
    </w:p>
    <w:p w14:paraId="26F93F61" w14:textId="77777777" w:rsidR="0009689A" w:rsidRPr="00C72DC1" w:rsidRDefault="0009689A" w:rsidP="0009689A">
      <w:pPr>
        <w:tabs>
          <w:tab w:val="left" w:pos="567"/>
        </w:tabs>
        <w:spacing w:before="120" w:after="120"/>
        <w:ind w:left="567" w:hanging="567"/>
        <w:rPr>
          <w:rFonts w:eastAsia="Calibri" w:cstheme="minorHAnsi"/>
          <w:b/>
          <w:bCs/>
          <w:iCs/>
        </w:rPr>
      </w:pPr>
      <w:r w:rsidRPr="00C72DC1">
        <w:rPr>
          <w:rFonts w:eastAsia="Calibri" w:cstheme="minorHAnsi"/>
          <w:b/>
          <w:bCs/>
          <w:iCs/>
        </w:rPr>
        <w:t>Procedura odbioru:</w:t>
      </w:r>
    </w:p>
    <w:p w14:paraId="43013C09" w14:textId="77777777" w:rsidR="0009689A" w:rsidRPr="00C72DC1" w:rsidRDefault="0009689A" w:rsidP="0009689A">
      <w:pPr>
        <w:tabs>
          <w:tab w:val="left" w:pos="311"/>
        </w:tabs>
        <w:spacing w:before="120"/>
        <w:jc w:val="both"/>
        <w:rPr>
          <w:rFonts w:eastAsia="Calibri" w:cstheme="minorHAnsi"/>
          <w:lang w:eastAsia="en-US"/>
        </w:rPr>
      </w:pPr>
      <w:r w:rsidRPr="00C72DC1">
        <w:rPr>
          <w:rFonts w:eastAsia="Calibri" w:cstheme="minorHAnsi"/>
          <w:lang w:eastAsia="en-US"/>
        </w:rPr>
        <w:t>Odbiór prac nastąpi poprzez:</w:t>
      </w:r>
    </w:p>
    <w:p w14:paraId="21691045" w14:textId="77777777" w:rsidR="0009689A" w:rsidRPr="00C72DC1" w:rsidRDefault="0009689A">
      <w:pPr>
        <w:widowControl/>
        <w:numPr>
          <w:ilvl w:val="0"/>
          <w:numId w:val="36"/>
        </w:numPr>
        <w:autoSpaceDE/>
        <w:autoSpaceDN/>
        <w:spacing w:before="120"/>
        <w:jc w:val="both"/>
        <w:rPr>
          <w:rFonts w:eastAsia="Calibri" w:cstheme="minorHAnsi"/>
          <w:lang w:eastAsia="en-US"/>
        </w:rPr>
      </w:pPr>
      <w:r w:rsidRPr="00C72DC1">
        <w:rPr>
          <w:rFonts w:eastAsia="Calibri" w:cstheme="minorHAnsi"/>
          <w:lang w:eastAsia="en-US"/>
        </w:rPr>
        <w:t xml:space="preserve">dokonanie weryfikacji zgodności wykonania zabezpieczenia drzewek z opisem czynności i zleceniem, </w:t>
      </w:r>
    </w:p>
    <w:p w14:paraId="56A1E93A" w14:textId="77777777" w:rsidR="0009689A" w:rsidRPr="00C72DC1" w:rsidRDefault="0009689A">
      <w:pPr>
        <w:widowControl/>
        <w:numPr>
          <w:ilvl w:val="0"/>
          <w:numId w:val="36"/>
        </w:numPr>
        <w:autoSpaceDE/>
        <w:autoSpaceDN/>
        <w:spacing w:before="120"/>
        <w:jc w:val="both"/>
        <w:rPr>
          <w:rFonts w:eastAsia="Calibri" w:cstheme="minorHAnsi"/>
          <w:lang w:eastAsia="en-US"/>
        </w:rPr>
      </w:pPr>
      <w:r w:rsidRPr="00C72DC1">
        <w:rPr>
          <w:rFonts w:eastAsia="Calibri" w:cstheme="minorHAnsi"/>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1C7D3ED3" w14:textId="77777777" w:rsidR="0009689A" w:rsidRPr="00C72DC1" w:rsidRDefault="0009689A" w:rsidP="0009689A">
      <w:pPr>
        <w:spacing w:before="120"/>
        <w:jc w:val="both"/>
        <w:rPr>
          <w:rFonts w:eastAsia="Calibri" w:cstheme="minorHAnsi"/>
          <w:bCs/>
          <w:i/>
          <w:u w:val="single"/>
          <w:lang w:eastAsia="en-US"/>
        </w:rPr>
      </w:pPr>
      <w:r w:rsidRPr="00C72DC1">
        <w:rPr>
          <w:rFonts w:eastAsia="Calibri" w:cstheme="minorHAnsi"/>
          <w:bCs/>
          <w:i/>
          <w:lang w:eastAsia="en-US"/>
        </w:rPr>
        <w:t xml:space="preserve"> </w:t>
      </w:r>
      <w:r w:rsidRPr="00C72DC1">
        <w:rPr>
          <w:rFonts w:eastAsia="Calibri" w:cstheme="minorHAnsi"/>
          <w:bCs/>
          <w:i/>
          <w:lang w:eastAsia="en-US"/>
        </w:rPr>
        <w:tab/>
        <w:t xml:space="preserve">(rozliczenie </w:t>
      </w:r>
      <w:r w:rsidRPr="00C72DC1">
        <w:rPr>
          <w:rFonts w:eastAsia="Calibri" w:cstheme="minorHAnsi"/>
          <w:i/>
          <w:lang w:eastAsia="en-US"/>
        </w:rPr>
        <w:t>z dokładnością do dwóch miejsc po przecinku</w:t>
      </w:r>
      <w:r w:rsidRPr="00C72DC1">
        <w:rPr>
          <w:rFonts w:eastAsia="Calibri" w:cstheme="minorHAnsi"/>
          <w:bCs/>
          <w:i/>
          <w:lang w:eastAsia="en-US"/>
        </w:rPr>
        <w:t>)</w:t>
      </w:r>
    </w:p>
    <w:p w14:paraId="0BDFD596" w14:textId="77777777" w:rsidR="0009689A" w:rsidRPr="00C72DC1" w:rsidRDefault="0009689A" w:rsidP="0009689A">
      <w:pPr>
        <w:spacing w:before="120" w:after="120"/>
        <w:rPr>
          <w:rFonts w:eastAsia="Calibri" w:cstheme="minorHAnsi"/>
        </w:rPr>
      </w:pPr>
    </w:p>
    <w:p w14:paraId="2511800F" w14:textId="77777777" w:rsidR="0009689A" w:rsidRPr="00C72DC1" w:rsidRDefault="0009689A" w:rsidP="0009689A">
      <w:pPr>
        <w:spacing w:before="120" w:after="120"/>
        <w:jc w:val="center"/>
        <w:rPr>
          <w:rFonts w:eastAsia="Calibri" w:cstheme="minorHAnsi"/>
          <w:b/>
          <w:kern w:val="1"/>
          <w:lang w:eastAsia="zh-CN" w:bidi="hi-IN"/>
        </w:rPr>
      </w:pPr>
      <w:r w:rsidRPr="00C72DC1">
        <w:rPr>
          <w:rFonts w:eastAsia="Calibri" w:cstheme="minorHAnsi"/>
          <w:b/>
          <w:kern w:val="1"/>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486A1FBA" w14:textId="77777777" w:rsidTr="007D7988">
        <w:trPr>
          <w:trHeight w:val="161"/>
          <w:jc w:val="center"/>
        </w:trPr>
        <w:tc>
          <w:tcPr>
            <w:tcW w:w="358" w:type="pct"/>
            <w:shd w:val="clear" w:color="auto" w:fill="auto"/>
          </w:tcPr>
          <w:p w14:paraId="2B6A8B81"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3176955A"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2D4C6E18"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 xml:space="preserve">Kod czynn. / materiału </w:t>
            </w:r>
            <w:r w:rsidRPr="00C72DC1">
              <w:rPr>
                <w:rFonts w:eastAsia="Calibri" w:cstheme="minorHAnsi"/>
                <w:b/>
                <w:bCs/>
                <w:i/>
                <w:iCs/>
              </w:rPr>
              <w:br/>
              <w:t>do wyceny</w:t>
            </w:r>
          </w:p>
        </w:tc>
        <w:tc>
          <w:tcPr>
            <w:tcW w:w="2062" w:type="pct"/>
            <w:shd w:val="clear" w:color="auto" w:fill="auto"/>
          </w:tcPr>
          <w:p w14:paraId="682864BC"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70AD6E37"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68AEEC8E" w14:textId="77777777" w:rsidTr="007D7988">
        <w:trPr>
          <w:trHeight w:val="625"/>
          <w:jc w:val="center"/>
        </w:trPr>
        <w:tc>
          <w:tcPr>
            <w:tcW w:w="358" w:type="pct"/>
            <w:shd w:val="clear" w:color="auto" w:fill="auto"/>
          </w:tcPr>
          <w:p w14:paraId="2A500434"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w:t>
            </w:r>
            <w:r>
              <w:rPr>
                <w:rFonts w:eastAsia="Calibri" w:cstheme="minorHAnsi"/>
                <w:bCs/>
                <w:iCs/>
              </w:rPr>
              <w:t>20</w:t>
            </w:r>
          </w:p>
        </w:tc>
        <w:tc>
          <w:tcPr>
            <w:tcW w:w="958" w:type="pct"/>
            <w:shd w:val="clear" w:color="auto" w:fill="auto"/>
            <w:vAlign w:val="center"/>
          </w:tcPr>
          <w:p w14:paraId="5ABE0C5D" w14:textId="77777777" w:rsidR="0009689A" w:rsidRPr="00C72DC1" w:rsidRDefault="0009689A" w:rsidP="007D7988">
            <w:pPr>
              <w:spacing w:before="120" w:after="120"/>
              <w:rPr>
                <w:rFonts w:eastAsia="Calibri" w:cstheme="minorHAnsi"/>
                <w:bCs/>
                <w:iCs/>
              </w:rPr>
            </w:pPr>
            <w:r w:rsidRPr="00C72DC1">
              <w:rPr>
                <w:rFonts w:eastAsia="Calibri" w:cstheme="minorHAnsi"/>
              </w:rPr>
              <w:t>ZAB-MCHRN</w:t>
            </w:r>
          </w:p>
        </w:tc>
        <w:tc>
          <w:tcPr>
            <w:tcW w:w="910" w:type="pct"/>
            <w:shd w:val="clear" w:color="auto" w:fill="auto"/>
            <w:vAlign w:val="center"/>
          </w:tcPr>
          <w:p w14:paraId="47ED44F2" w14:textId="77777777" w:rsidR="0009689A" w:rsidRPr="00C72DC1" w:rsidRDefault="0009689A" w:rsidP="007D7988">
            <w:pPr>
              <w:spacing w:before="120" w:after="120"/>
              <w:rPr>
                <w:rFonts w:eastAsia="Calibri" w:cstheme="minorHAnsi"/>
              </w:rPr>
            </w:pPr>
            <w:r w:rsidRPr="00C72DC1">
              <w:rPr>
                <w:rFonts w:eastAsia="Calibri" w:cstheme="minorHAnsi"/>
              </w:rPr>
              <w:t>ZAB-MCHRN</w:t>
            </w:r>
            <w:r w:rsidRPr="00C72DC1">
              <w:rPr>
                <w:rFonts w:eastAsia="Calibri" w:cstheme="minorHAnsi"/>
              </w:rPr>
              <w:br/>
            </w:r>
            <w:r w:rsidRPr="00C72DC1">
              <w:rPr>
                <w:rFonts w:eastAsia="Calibri" w:cstheme="minorHAnsi"/>
                <w:bCs/>
                <w:iCs/>
              </w:rPr>
              <w:t>GODZ SPA</w:t>
            </w:r>
          </w:p>
        </w:tc>
        <w:tc>
          <w:tcPr>
            <w:tcW w:w="2062" w:type="pct"/>
            <w:shd w:val="clear" w:color="auto" w:fill="auto"/>
            <w:vAlign w:val="center"/>
          </w:tcPr>
          <w:p w14:paraId="747AC6BC" w14:textId="77777777" w:rsidR="0009689A" w:rsidRPr="00C72DC1" w:rsidRDefault="0009689A" w:rsidP="007D7988">
            <w:pPr>
              <w:spacing w:before="120" w:after="120"/>
              <w:rPr>
                <w:rFonts w:eastAsia="Calibri" w:cstheme="minorHAnsi"/>
                <w:bCs/>
                <w:iCs/>
              </w:rPr>
            </w:pPr>
            <w:r w:rsidRPr="00C72DC1">
              <w:rPr>
                <w:rFonts w:eastAsia="Calibri" w:cstheme="minorHAnsi"/>
                <w:kern w:val="1"/>
                <w:lang w:eastAsia="zh-CN" w:bidi="hi-IN"/>
              </w:rPr>
              <w:t>Zabezpieczenie młodników przed spałowaniem przy użyciu repelentów</w:t>
            </w:r>
          </w:p>
        </w:tc>
        <w:tc>
          <w:tcPr>
            <w:tcW w:w="712" w:type="pct"/>
            <w:shd w:val="clear" w:color="auto" w:fill="auto"/>
            <w:vAlign w:val="center"/>
          </w:tcPr>
          <w:p w14:paraId="25271DCC"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kern w:val="1"/>
                <w:lang w:bidi="hi-IN"/>
              </w:rPr>
              <w:t>TSZT</w:t>
            </w:r>
          </w:p>
        </w:tc>
      </w:tr>
      <w:tr w:rsidR="0009689A" w:rsidRPr="00C72DC1" w14:paraId="191952D4" w14:textId="77777777" w:rsidTr="007D7988">
        <w:trPr>
          <w:trHeight w:val="625"/>
          <w:jc w:val="center"/>
        </w:trPr>
        <w:tc>
          <w:tcPr>
            <w:tcW w:w="358" w:type="pct"/>
            <w:shd w:val="clear" w:color="auto" w:fill="auto"/>
          </w:tcPr>
          <w:p w14:paraId="19B5EE70"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12</w:t>
            </w:r>
            <w:r>
              <w:rPr>
                <w:rFonts w:eastAsia="Calibri" w:cstheme="minorHAnsi"/>
                <w:bCs/>
                <w:iCs/>
              </w:rPr>
              <w:t>1</w:t>
            </w:r>
          </w:p>
        </w:tc>
        <w:tc>
          <w:tcPr>
            <w:tcW w:w="958" w:type="pct"/>
            <w:shd w:val="clear" w:color="auto" w:fill="auto"/>
            <w:vAlign w:val="center"/>
          </w:tcPr>
          <w:p w14:paraId="7388F2E9" w14:textId="77777777" w:rsidR="0009689A" w:rsidRPr="00C72DC1" w:rsidRDefault="0009689A" w:rsidP="007D7988">
            <w:pPr>
              <w:spacing w:before="120" w:after="120"/>
              <w:rPr>
                <w:rFonts w:eastAsia="Calibri" w:cstheme="minorHAnsi"/>
                <w:bCs/>
                <w:iCs/>
              </w:rPr>
            </w:pPr>
            <w:r w:rsidRPr="00C72DC1">
              <w:rPr>
                <w:rFonts w:cstheme="minorHAnsi"/>
              </w:rPr>
              <w:t>ZAB-MCHRG</w:t>
            </w:r>
          </w:p>
        </w:tc>
        <w:tc>
          <w:tcPr>
            <w:tcW w:w="910" w:type="pct"/>
            <w:shd w:val="clear" w:color="auto" w:fill="auto"/>
            <w:vAlign w:val="center"/>
          </w:tcPr>
          <w:p w14:paraId="67DBC5A2" w14:textId="77777777" w:rsidR="0009689A" w:rsidRPr="00C72DC1" w:rsidRDefault="0009689A" w:rsidP="007D7988">
            <w:pPr>
              <w:spacing w:before="120" w:after="120"/>
              <w:rPr>
                <w:rFonts w:eastAsia="Calibri" w:cstheme="minorHAnsi"/>
                <w:bCs/>
                <w:iCs/>
              </w:rPr>
            </w:pPr>
            <w:r w:rsidRPr="00C72DC1">
              <w:rPr>
                <w:rFonts w:cstheme="minorHAnsi"/>
              </w:rPr>
              <w:t>ZAB-MCHRG</w:t>
            </w:r>
            <w:r w:rsidRPr="00C72DC1">
              <w:rPr>
                <w:rFonts w:cstheme="minorHAnsi"/>
              </w:rPr>
              <w:br/>
            </w:r>
            <w:r w:rsidRPr="00C72DC1">
              <w:rPr>
                <w:rFonts w:eastAsia="Calibri" w:cstheme="minorHAnsi"/>
                <w:bCs/>
                <w:iCs/>
              </w:rPr>
              <w:t>GODZ SPA</w:t>
            </w:r>
          </w:p>
        </w:tc>
        <w:tc>
          <w:tcPr>
            <w:tcW w:w="2062" w:type="pct"/>
            <w:shd w:val="clear" w:color="auto" w:fill="auto"/>
            <w:vAlign w:val="center"/>
          </w:tcPr>
          <w:p w14:paraId="7539D4C1" w14:textId="77777777" w:rsidR="0009689A" w:rsidRPr="00C72DC1" w:rsidRDefault="0009689A" w:rsidP="007D7988">
            <w:pPr>
              <w:spacing w:before="120" w:after="120"/>
              <w:rPr>
                <w:rFonts w:eastAsia="Calibri" w:cstheme="minorHAnsi"/>
                <w:bCs/>
                <w:iCs/>
              </w:rPr>
            </w:pPr>
            <w:r w:rsidRPr="00C72DC1">
              <w:rPr>
                <w:rFonts w:eastAsia="Calibri" w:cstheme="minorHAnsi"/>
                <w:kern w:val="1"/>
                <w:lang w:eastAsia="zh-CN" w:bidi="hi-IN"/>
              </w:rPr>
              <w:t>Zabezpieczenie młodników przed spałowaniem przy użyciu repelentów</w:t>
            </w:r>
            <w:r w:rsidRPr="00C72DC1">
              <w:rPr>
                <w:rFonts w:cstheme="minorHAnsi"/>
              </w:rPr>
              <w:t xml:space="preserve"> w warunkach górskich</w:t>
            </w:r>
          </w:p>
        </w:tc>
        <w:tc>
          <w:tcPr>
            <w:tcW w:w="712" w:type="pct"/>
            <w:shd w:val="clear" w:color="auto" w:fill="auto"/>
            <w:vAlign w:val="center"/>
          </w:tcPr>
          <w:p w14:paraId="46A3E873"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kern w:val="1"/>
                <w:lang w:bidi="hi-IN"/>
              </w:rPr>
              <w:t>TSZT</w:t>
            </w:r>
          </w:p>
        </w:tc>
      </w:tr>
    </w:tbl>
    <w:p w14:paraId="7B8B5AB1" w14:textId="77777777" w:rsidR="0009689A" w:rsidRPr="00C72DC1" w:rsidRDefault="0009689A" w:rsidP="0009689A">
      <w:pPr>
        <w:spacing w:before="120" w:after="120"/>
        <w:rPr>
          <w:rFonts w:eastAsia="Calibri" w:cstheme="minorHAnsi"/>
          <w:b/>
          <w:bCs/>
        </w:rPr>
      </w:pPr>
      <w:r w:rsidRPr="00C72DC1">
        <w:rPr>
          <w:rFonts w:eastAsia="Calibri" w:cstheme="minorHAnsi"/>
          <w:b/>
          <w:bCs/>
        </w:rPr>
        <w:t>Standard technologii prac obejmuje:</w:t>
      </w:r>
    </w:p>
    <w:p w14:paraId="2C2323AD" w14:textId="77777777" w:rsidR="0009689A" w:rsidRPr="00C72DC1" w:rsidRDefault="0009689A">
      <w:pPr>
        <w:pStyle w:val="Akapitzlist"/>
        <w:numPr>
          <w:ilvl w:val="0"/>
          <w:numId w:val="68"/>
        </w:numPr>
        <w:autoSpaceDE/>
        <w:autoSpaceDN/>
        <w:spacing w:before="120" w:after="120"/>
        <w:contextualSpacing/>
        <w:jc w:val="both"/>
        <w:rPr>
          <w:rFonts w:eastAsia="Calibri" w:cstheme="minorHAnsi"/>
        </w:rPr>
      </w:pPr>
      <w:r w:rsidRPr="00C72DC1">
        <w:rPr>
          <w:rFonts w:eastAsia="Calibri" w:cstheme="minorHAnsi"/>
        </w:rPr>
        <w:t>odbiór wody i materiału (repelentu) z ………………………,</w:t>
      </w:r>
    </w:p>
    <w:p w14:paraId="5B1C6290" w14:textId="77777777" w:rsidR="0009689A" w:rsidRPr="00C72DC1" w:rsidRDefault="0009689A">
      <w:pPr>
        <w:pStyle w:val="Akapitzlist"/>
        <w:numPr>
          <w:ilvl w:val="0"/>
          <w:numId w:val="68"/>
        </w:numPr>
        <w:autoSpaceDE/>
        <w:autoSpaceDN/>
        <w:spacing w:before="120" w:after="120"/>
        <w:contextualSpacing/>
        <w:jc w:val="both"/>
        <w:rPr>
          <w:rFonts w:eastAsia="Calibri" w:cstheme="minorHAnsi"/>
        </w:rPr>
      </w:pPr>
      <w:r w:rsidRPr="00C72DC1">
        <w:rPr>
          <w:rFonts w:eastAsia="Calibri" w:cstheme="minorHAnsi"/>
        </w:rPr>
        <w:t>przygotowanie preparatu do nakładania na drzewka (według instrukcji na etykiecie) oraz przygotowanie narzędzi do smarowania,</w:t>
      </w:r>
    </w:p>
    <w:p w14:paraId="6AFE096C" w14:textId="77777777" w:rsidR="0009689A" w:rsidRPr="00C72DC1" w:rsidRDefault="0009689A">
      <w:pPr>
        <w:pStyle w:val="Akapitzlist"/>
        <w:numPr>
          <w:ilvl w:val="0"/>
          <w:numId w:val="68"/>
        </w:numPr>
        <w:autoSpaceDE/>
        <w:autoSpaceDN/>
        <w:spacing w:before="120" w:after="120"/>
        <w:contextualSpacing/>
        <w:jc w:val="both"/>
        <w:rPr>
          <w:rFonts w:eastAsia="Calibri" w:cstheme="minorHAnsi"/>
        </w:rPr>
      </w:pPr>
      <w:r w:rsidRPr="00C72DC1">
        <w:rPr>
          <w:rFonts w:eastAsia="Calibri" w:cstheme="minorHAnsi"/>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2EBC6FA5" w14:textId="77777777" w:rsidR="0009689A" w:rsidRPr="00C72DC1" w:rsidRDefault="0009689A">
      <w:pPr>
        <w:pStyle w:val="Akapitzlist"/>
        <w:widowControl/>
        <w:numPr>
          <w:ilvl w:val="0"/>
          <w:numId w:val="68"/>
        </w:numPr>
        <w:autoSpaceDE/>
        <w:autoSpaceDN/>
        <w:spacing w:before="120" w:after="120"/>
        <w:contextualSpacing/>
        <w:jc w:val="both"/>
        <w:rPr>
          <w:rFonts w:eastAsia="Calibri" w:cstheme="minorHAnsi"/>
        </w:rPr>
      </w:pPr>
      <w:r w:rsidRPr="00C72DC1">
        <w:rPr>
          <w:rFonts w:eastAsia="Calibri" w:cstheme="minorHAnsi"/>
        </w:rPr>
        <w:t>Oczyszczenie urządzeń,</w:t>
      </w:r>
    </w:p>
    <w:p w14:paraId="0E13C6B7" w14:textId="77777777" w:rsidR="0009689A" w:rsidRPr="00C72DC1" w:rsidRDefault="0009689A">
      <w:pPr>
        <w:pStyle w:val="Akapitzlist"/>
        <w:widowControl/>
        <w:numPr>
          <w:ilvl w:val="0"/>
          <w:numId w:val="68"/>
        </w:numPr>
        <w:autoSpaceDE/>
        <w:autoSpaceDN/>
        <w:spacing w:before="120" w:after="120"/>
        <w:contextualSpacing/>
        <w:jc w:val="both"/>
        <w:rPr>
          <w:rFonts w:eastAsia="Calibri" w:cstheme="minorHAnsi"/>
        </w:rPr>
      </w:pPr>
      <w:r w:rsidRPr="00C72DC1">
        <w:rPr>
          <w:rFonts w:eastAsia="Calibri" w:cstheme="minorHAnsi"/>
        </w:rPr>
        <w:t>zdanie opakowań i niewykorzystanego środka do wskazanego miejsca.</w:t>
      </w:r>
    </w:p>
    <w:p w14:paraId="27BB0FAE" w14:textId="77777777" w:rsidR="0009689A" w:rsidRPr="00C72DC1" w:rsidRDefault="0009689A" w:rsidP="0009689A">
      <w:pPr>
        <w:spacing w:before="120" w:after="120"/>
        <w:rPr>
          <w:rFonts w:eastAsia="Calibri" w:cstheme="minorHAnsi"/>
          <w:bCs/>
          <w:iCs/>
          <w:kern w:val="1"/>
          <w:lang w:bidi="hi-IN"/>
        </w:rPr>
      </w:pPr>
      <w:r w:rsidRPr="00C72DC1">
        <w:rPr>
          <w:rFonts w:eastAsia="Calibri" w:cstheme="minorHAnsi"/>
          <w:b/>
          <w:bCs/>
        </w:rPr>
        <w:t>Uwagi:</w:t>
      </w:r>
    </w:p>
    <w:p w14:paraId="4E555EB3" w14:textId="77777777" w:rsidR="0009689A" w:rsidRPr="00C72DC1" w:rsidRDefault="0009689A">
      <w:pPr>
        <w:pStyle w:val="Akapitzlist"/>
        <w:widowControl/>
        <w:numPr>
          <w:ilvl w:val="0"/>
          <w:numId w:val="79"/>
        </w:numPr>
        <w:adjustRightInd w:val="0"/>
        <w:spacing w:before="120" w:after="120"/>
        <w:contextualSpacing/>
        <w:jc w:val="both"/>
        <w:rPr>
          <w:rFonts w:cstheme="minorHAnsi"/>
        </w:rPr>
      </w:pPr>
      <w:r w:rsidRPr="00C72DC1">
        <w:rPr>
          <w:rFonts w:cstheme="minorHAnsi"/>
        </w:rPr>
        <w:t>sprzęt i narzędzia niezbędne do wykonania zabiegu zapewnia Wykonawca.</w:t>
      </w:r>
    </w:p>
    <w:p w14:paraId="3C1EE6B9" w14:textId="77777777" w:rsidR="0009689A" w:rsidRPr="00C72DC1" w:rsidRDefault="0009689A">
      <w:pPr>
        <w:pStyle w:val="Akapitzlist"/>
        <w:widowControl/>
        <w:numPr>
          <w:ilvl w:val="0"/>
          <w:numId w:val="79"/>
        </w:numPr>
        <w:adjustRightInd w:val="0"/>
        <w:spacing w:before="120" w:after="120"/>
        <w:contextualSpacing/>
        <w:jc w:val="both"/>
        <w:rPr>
          <w:rFonts w:eastAsia="Calibri" w:cstheme="minorHAnsi"/>
          <w:lang w:eastAsia="en-US"/>
        </w:rPr>
      </w:pPr>
      <w:r w:rsidRPr="00C72DC1">
        <w:rPr>
          <w:rFonts w:eastAsia="Calibri" w:cstheme="minorHAnsi"/>
          <w:lang w:eastAsia="en-US"/>
        </w:rPr>
        <w:t xml:space="preserve">środek chemiczny i wodę zapewnia Zamawiający. </w:t>
      </w:r>
    </w:p>
    <w:p w14:paraId="08861E0D" w14:textId="77777777" w:rsidR="0009689A" w:rsidRPr="00C72DC1" w:rsidRDefault="0009689A">
      <w:pPr>
        <w:pStyle w:val="Akapitzlist"/>
        <w:widowControl/>
        <w:numPr>
          <w:ilvl w:val="0"/>
          <w:numId w:val="79"/>
        </w:numPr>
        <w:adjustRightInd w:val="0"/>
        <w:spacing w:before="120" w:after="120"/>
        <w:contextualSpacing/>
        <w:jc w:val="both"/>
        <w:rPr>
          <w:rFonts w:eastAsia="Calibri" w:cstheme="minorHAnsi"/>
          <w:lang w:eastAsia="en-US"/>
        </w:rPr>
      </w:pPr>
      <w:r w:rsidRPr="00C72DC1">
        <w:rPr>
          <w:rFonts w:eastAsia="Calibri" w:cstheme="minorHAnsi"/>
          <w:lang w:eastAsia="en-US"/>
        </w:rPr>
        <w:lastRenderedPageBreak/>
        <w:t>miejsce odbioru środka chemicznego – km ………., miejsce zwrotu opakowań po środku chemicznym – km ………  punkt poboru wody – km …………..</w:t>
      </w:r>
    </w:p>
    <w:p w14:paraId="1C3BA035" w14:textId="77777777" w:rsidR="0009689A" w:rsidRPr="00C72DC1" w:rsidRDefault="0009689A">
      <w:pPr>
        <w:pStyle w:val="Akapitzlist"/>
        <w:widowControl/>
        <w:numPr>
          <w:ilvl w:val="0"/>
          <w:numId w:val="79"/>
        </w:numPr>
        <w:adjustRightInd w:val="0"/>
        <w:spacing w:before="120" w:after="120"/>
        <w:contextualSpacing/>
        <w:jc w:val="both"/>
        <w:rPr>
          <w:rFonts w:eastAsia="Calibri" w:cstheme="minorHAnsi"/>
          <w:lang w:eastAsia="en-US"/>
        </w:rPr>
      </w:pPr>
      <w:r w:rsidRPr="00C72DC1">
        <w:rPr>
          <w:rFonts w:cstheme="minorHAnsi"/>
          <w:lang w:bidi="hi-IN"/>
        </w:rPr>
        <w:t>czynność GODZ SPA przeznaczona jest w wycenie na koszty transportowe</w:t>
      </w:r>
    </w:p>
    <w:p w14:paraId="367DCFAC" w14:textId="77777777" w:rsidR="0009689A" w:rsidRPr="00C72DC1" w:rsidRDefault="0009689A" w:rsidP="0009689A">
      <w:pPr>
        <w:tabs>
          <w:tab w:val="left" w:pos="567"/>
        </w:tabs>
        <w:spacing w:before="120" w:after="120"/>
        <w:ind w:left="567" w:hanging="567"/>
        <w:rPr>
          <w:rFonts w:eastAsia="Calibri" w:cstheme="minorHAnsi"/>
          <w:b/>
          <w:bCs/>
          <w:iCs/>
        </w:rPr>
      </w:pPr>
      <w:r w:rsidRPr="00C72DC1">
        <w:rPr>
          <w:rFonts w:eastAsia="Calibri" w:cstheme="minorHAnsi"/>
          <w:b/>
          <w:bCs/>
          <w:iCs/>
        </w:rPr>
        <w:t>Procedura odbioru:</w:t>
      </w:r>
    </w:p>
    <w:p w14:paraId="1394B8BA" w14:textId="77777777" w:rsidR="0009689A" w:rsidRPr="00C72DC1" w:rsidRDefault="0009689A" w:rsidP="0009689A">
      <w:pPr>
        <w:tabs>
          <w:tab w:val="left" w:pos="311"/>
        </w:tabs>
        <w:spacing w:before="120"/>
        <w:jc w:val="both"/>
        <w:rPr>
          <w:rFonts w:eastAsia="Calibri" w:cstheme="minorHAnsi"/>
          <w:lang w:eastAsia="en-US"/>
        </w:rPr>
      </w:pPr>
      <w:r w:rsidRPr="00C72DC1">
        <w:rPr>
          <w:rFonts w:eastAsia="Calibri" w:cstheme="minorHAnsi"/>
          <w:lang w:eastAsia="en-US"/>
        </w:rPr>
        <w:t>Odbiór prac nastąpi poprzez:</w:t>
      </w:r>
    </w:p>
    <w:p w14:paraId="4B7F76BC" w14:textId="77777777" w:rsidR="0009689A" w:rsidRPr="00C72DC1" w:rsidRDefault="0009689A">
      <w:pPr>
        <w:widowControl/>
        <w:numPr>
          <w:ilvl w:val="0"/>
          <w:numId w:val="58"/>
        </w:numPr>
        <w:autoSpaceDE/>
        <w:autoSpaceDN/>
        <w:spacing w:before="120"/>
        <w:jc w:val="both"/>
        <w:rPr>
          <w:rFonts w:eastAsia="Calibri" w:cstheme="minorHAnsi"/>
          <w:lang w:eastAsia="en-US"/>
        </w:rPr>
      </w:pPr>
      <w:r w:rsidRPr="00C72DC1">
        <w:rPr>
          <w:rFonts w:eastAsia="Calibri" w:cstheme="minorHAnsi"/>
          <w:lang w:eastAsia="en-US"/>
        </w:rPr>
        <w:t xml:space="preserve">dokonanie weryfikacji zgodności wykonania zabezpieczenia drzewek z opisem czynności i zleceniem, </w:t>
      </w:r>
    </w:p>
    <w:p w14:paraId="73FAE8DB" w14:textId="77777777" w:rsidR="0009689A" w:rsidRPr="00C72DC1" w:rsidRDefault="0009689A">
      <w:pPr>
        <w:widowControl/>
        <w:numPr>
          <w:ilvl w:val="0"/>
          <w:numId w:val="58"/>
        </w:numPr>
        <w:autoSpaceDE/>
        <w:autoSpaceDN/>
        <w:spacing w:before="120"/>
        <w:jc w:val="both"/>
        <w:rPr>
          <w:rFonts w:eastAsia="Calibri" w:cstheme="minorHAnsi"/>
          <w:lang w:eastAsia="en-US"/>
        </w:rPr>
      </w:pPr>
      <w:r w:rsidRPr="00C72DC1">
        <w:rPr>
          <w:rFonts w:eastAsia="Calibri" w:cstheme="minorHAnsi"/>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BC3FC3C" w14:textId="1C31F7C8" w:rsidR="0009689A" w:rsidRDefault="0009689A" w:rsidP="0009689A">
      <w:pPr>
        <w:spacing w:before="120"/>
        <w:ind w:firstLine="708"/>
        <w:jc w:val="both"/>
        <w:rPr>
          <w:rFonts w:eastAsia="Calibri" w:cstheme="minorHAnsi"/>
          <w:bCs/>
          <w:i/>
          <w:lang w:eastAsia="en-US"/>
        </w:rPr>
      </w:pPr>
      <w:r w:rsidRPr="00C72DC1">
        <w:rPr>
          <w:rFonts w:eastAsia="Calibri" w:cstheme="minorHAnsi"/>
          <w:bCs/>
          <w:i/>
          <w:lang w:eastAsia="en-US"/>
        </w:rPr>
        <w:t xml:space="preserve"> (rozliczenie </w:t>
      </w:r>
      <w:r w:rsidRPr="00C72DC1">
        <w:rPr>
          <w:rFonts w:eastAsia="Calibri" w:cstheme="minorHAnsi"/>
          <w:i/>
          <w:lang w:eastAsia="en-US"/>
        </w:rPr>
        <w:t>z dokładnością do dwóch miejsc po przecinku</w:t>
      </w:r>
      <w:r w:rsidRPr="00C72DC1">
        <w:rPr>
          <w:rFonts w:eastAsia="Calibri" w:cstheme="minorHAnsi"/>
          <w:bCs/>
          <w:i/>
          <w:lang w:eastAsia="en-US"/>
        </w:rPr>
        <w:t>)</w:t>
      </w:r>
    </w:p>
    <w:p w14:paraId="43FB6290" w14:textId="1E00FCEA" w:rsidR="009D080D" w:rsidRDefault="009D080D" w:rsidP="0009689A">
      <w:pPr>
        <w:spacing w:before="120"/>
        <w:ind w:firstLine="708"/>
        <w:jc w:val="both"/>
        <w:rPr>
          <w:rFonts w:eastAsia="Calibri" w:cstheme="minorHAnsi"/>
          <w:bCs/>
          <w:i/>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5ED456C2" w14:textId="77777777" w:rsidTr="007D7988">
        <w:trPr>
          <w:trHeight w:val="161"/>
          <w:jc w:val="center"/>
        </w:trPr>
        <w:tc>
          <w:tcPr>
            <w:tcW w:w="358" w:type="pct"/>
            <w:shd w:val="clear" w:color="auto" w:fill="auto"/>
          </w:tcPr>
          <w:p w14:paraId="18F2A502"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2FB0EE48"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31B20E9B"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 xml:space="preserve">Kod czynn. / materiału </w:t>
            </w:r>
            <w:r w:rsidRPr="00C72DC1">
              <w:rPr>
                <w:rFonts w:eastAsia="Calibri" w:cstheme="minorHAnsi"/>
                <w:b/>
                <w:bCs/>
                <w:i/>
                <w:iCs/>
              </w:rPr>
              <w:br/>
              <w:t>do wyceny</w:t>
            </w:r>
          </w:p>
        </w:tc>
        <w:tc>
          <w:tcPr>
            <w:tcW w:w="2062" w:type="pct"/>
            <w:shd w:val="clear" w:color="auto" w:fill="auto"/>
          </w:tcPr>
          <w:p w14:paraId="16E730F8"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3E4E59B5"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4B3805ED" w14:textId="77777777" w:rsidTr="007D7988">
        <w:trPr>
          <w:trHeight w:val="625"/>
          <w:jc w:val="center"/>
        </w:trPr>
        <w:tc>
          <w:tcPr>
            <w:tcW w:w="358" w:type="pct"/>
            <w:shd w:val="clear" w:color="auto" w:fill="auto"/>
          </w:tcPr>
          <w:p w14:paraId="131140CC"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12</w:t>
            </w:r>
            <w:r>
              <w:rPr>
                <w:rFonts w:eastAsia="Calibri" w:cstheme="minorHAnsi"/>
                <w:bCs/>
                <w:iCs/>
              </w:rPr>
              <w:t>2</w:t>
            </w:r>
          </w:p>
        </w:tc>
        <w:tc>
          <w:tcPr>
            <w:tcW w:w="958" w:type="pct"/>
            <w:shd w:val="clear" w:color="auto" w:fill="auto"/>
          </w:tcPr>
          <w:p w14:paraId="17EF904D" w14:textId="77777777" w:rsidR="0009689A" w:rsidRPr="00C72DC1" w:rsidRDefault="0009689A" w:rsidP="007D7988">
            <w:pPr>
              <w:spacing w:before="120" w:after="120"/>
              <w:rPr>
                <w:rFonts w:eastAsia="Calibri" w:cstheme="minorHAnsi"/>
                <w:bCs/>
                <w:iCs/>
              </w:rPr>
            </w:pPr>
            <w:r w:rsidRPr="00C72DC1">
              <w:rPr>
                <w:rFonts w:eastAsia="Calibri" w:cstheme="minorHAnsi"/>
              </w:rPr>
              <w:t>ZAB-RYS</w:t>
            </w:r>
          </w:p>
        </w:tc>
        <w:tc>
          <w:tcPr>
            <w:tcW w:w="910" w:type="pct"/>
            <w:shd w:val="clear" w:color="auto" w:fill="auto"/>
          </w:tcPr>
          <w:p w14:paraId="5C7FAAAB" w14:textId="77777777" w:rsidR="0009689A" w:rsidRPr="00C72DC1" w:rsidRDefault="0009689A" w:rsidP="007D7988">
            <w:pPr>
              <w:spacing w:before="120" w:after="120"/>
              <w:rPr>
                <w:rFonts w:eastAsia="Calibri" w:cstheme="minorHAnsi"/>
                <w:bCs/>
                <w:iCs/>
              </w:rPr>
            </w:pPr>
            <w:r w:rsidRPr="00C72DC1">
              <w:rPr>
                <w:rFonts w:eastAsia="Calibri" w:cstheme="minorHAnsi"/>
              </w:rPr>
              <w:t>ZAB-RYS</w:t>
            </w:r>
          </w:p>
        </w:tc>
        <w:tc>
          <w:tcPr>
            <w:tcW w:w="2062" w:type="pct"/>
            <w:shd w:val="clear" w:color="auto" w:fill="auto"/>
          </w:tcPr>
          <w:p w14:paraId="28C35404" w14:textId="77777777" w:rsidR="0009689A" w:rsidRPr="00C72DC1" w:rsidRDefault="0009689A" w:rsidP="007D7988">
            <w:pPr>
              <w:spacing w:before="120" w:after="120"/>
              <w:rPr>
                <w:rFonts w:eastAsia="Calibri" w:cstheme="minorHAnsi"/>
                <w:bCs/>
                <w:iCs/>
              </w:rPr>
            </w:pPr>
            <w:r w:rsidRPr="00C72DC1">
              <w:rPr>
                <w:rFonts w:eastAsia="Calibri" w:cstheme="minorHAnsi"/>
                <w:kern w:val="1"/>
                <w:lang w:eastAsia="zh-CN" w:bidi="hi-IN"/>
              </w:rPr>
              <w:t>Zabezpieczenie młodników przed spałowaniem przez rysakowanie</w:t>
            </w:r>
          </w:p>
        </w:tc>
        <w:tc>
          <w:tcPr>
            <w:tcW w:w="712" w:type="pct"/>
            <w:shd w:val="clear" w:color="auto" w:fill="auto"/>
            <w:vAlign w:val="center"/>
          </w:tcPr>
          <w:p w14:paraId="687AD486"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kern w:val="1"/>
                <w:lang w:bidi="hi-IN"/>
              </w:rPr>
              <w:t>TSZT</w:t>
            </w:r>
          </w:p>
        </w:tc>
      </w:tr>
    </w:tbl>
    <w:p w14:paraId="3F48287E" w14:textId="77777777" w:rsidR="0009689A" w:rsidRPr="00C72DC1" w:rsidRDefault="0009689A" w:rsidP="0009689A">
      <w:pPr>
        <w:spacing w:before="120" w:after="120"/>
        <w:rPr>
          <w:rFonts w:eastAsia="Calibri" w:cstheme="minorHAnsi"/>
          <w:b/>
          <w:bCs/>
        </w:rPr>
      </w:pPr>
      <w:r w:rsidRPr="00C72DC1">
        <w:rPr>
          <w:rFonts w:eastAsia="Calibri" w:cstheme="minorHAnsi"/>
          <w:b/>
          <w:bCs/>
        </w:rPr>
        <w:t>Standard technologii prac obejmuje:</w:t>
      </w:r>
    </w:p>
    <w:p w14:paraId="4E4649FB" w14:textId="77777777" w:rsidR="0009689A" w:rsidRPr="00C72DC1" w:rsidRDefault="0009689A">
      <w:pPr>
        <w:pStyle w:val="Akapitzlist"/>
        <w:numPr>
          <w:ilvl w:val="0"/>
          <w:numId w:val="38"/>
        </w:numPr>
        <w:autoSpaceDE/>
        <w:autoSpaceDN/>
        <w:spacing w:before="120" w:after="120"/>
        <w:contextualSpacing/>
        <w:jc w:val="both"/>
        <w:rPr>
          <w:rFonts w:eastAsia="Calibri" w:cstheme="minorHAnsi"/>
          <w:bCs/>
          <w:iCs/>
          <w:kern w:val="1"/>
          <w:lang w:bidi="hi-IN"/>
        </w:rPr>
      </w:pPr>
      <w:r w:rsidRPr="00C72DC1">
        <w:rPr>
          <w:rFonts w:eastAsia="Calibri" w:cstheme="minorHAnsi"/>
          <w:bCs/>
          <w:iCs/>
          <w:kern w:val="1"/>
          <w:lang w:bidi="hi-IN"/>
        </w:rPr>
        <w:t>wybranie prawidłowo rozwiniętych drzew, w miarę możliwości równomiernie rozmieszczonych na powierzchni młodnika objętego zabiegiem,</w:t>
      </w:r>
    </w:p>
    <w:p w14:paraId="799104B6" w14:textId="77777777" w:rsidR="0009689A" w:rsidRPr="00C72DC1" w:rsidRDefault="0009689A">
      <w:pPr>
        <w:pStyle w:val="Akapitzlist"/>
        <w:numPr>
          <w:ilvl w:val="0"/>
          <w:numId w:val="38"/>
        </w:numPr>
        <w:autoSpaceDE/>
        <w:autoSpaceDN/>
        <w:spacing w:before="120" w:after="120"/>
        <w:contextualSpacing/>
        <w:jc w:val="both"/>
        <w:rPr>
          <w:rFonts w:eastAsia="Calibri" w:cstheme="minorHAnsi"/>
          <w:bCs/>
          <w:iCs/>
          <w:kern w:val="1"/>
          <w:lang w:bidi="hi-IN"/>
        </w:rPr>
      </w:pPr>
      <w:r w:rsidRPr="00C72DC1">
        <w:rPr>
          <w:rFonts w:eastAsia="Calibri" w:cstheme="minorHAnsi"/>
          <w:bCs/>
          <w:iCs/>
          <w:kern w:val="1"/>
          <w:lang w:bidi="hi-IN"/>
        </w:rPr>
        <w:t>nacięcie na nich kory do warstwy łyka na dwóch odcinkach strzałki, pomiędzy okółkami  pozbawionymi igliwia, znajdujących się na wysokości do ok. 1,5 m.</w:t>
      </w:r>
    </w:p>
    <w:p w14:paraId="4B6EB4D9" w14:textId="77777777" w:rsidR="0009689A" w:rsidRPr="00C72DC1" w:rsidRDefault="0009689A" w:rsidP="0009689A">
      <w:pPr>
        <w:spacing w:before="120" w:after="120"/>
        <w:rPr>
          <w:rFonts w:eastAsia="Calibri" w:cstheme="minorHAnsi"/>
          <w:bCs/>
          <w:iCs/>
          <w:kern w:val="1"/>
          <w:lang w:bidi="hi-IN"/>
        </w:rPr>
      </w:pPr>
      <w:r w:rsidRPr="00C72DC1">
        <w:rPr>
          <w:rFonts w:eastAsia="Calibri" w:cstheme="minorHAnsi"/>
          <w:b/>
          <w:bCs/>
        </w:rPr>
        <w:t>Uwagi:</w:t>
      </w:r>
    </w:p>
    <w:p w14:paraId="711CD70D" w14:textId="77777777" w:rsidR="0009689A" w:rsidRPr="00C72DC1" w:rsidRDefault="0009689A">
      <w:pPr>
        <w:pStyle w:val="Akapitzlist"/>
        <w:numPr>
          <w:ilvl w:val="0"/>
          <w:numId w:val="80"/>
        </w:numPr>
        <w:autoSpaceDE/>
        <w:autoSpaceDN/>
        <w:spacing w:before="120" w:after="120"/>
        <w:contextualSpacing/>
        <w:jc w:val="both"/>
        <w:rPr>
          <w:rFonts w:eastAsia="Calibri" w:cstheme="minorHAnsi"/>
          <w:bCs/>
          <w:iCs/>
          <w:kern w:val="1"/>
          <w:lang w:bidi="hi-IN"/>
        </w:rPr>
      </w:pPr>
      <w:r w:rsidRPr="00C72DC1">
        <w:rPr>
          <w:rFonts w:eastAsia="Calibri" w:cstheme="minorHAnsi"/>
          <w:bCs/>
          <w:iCs/>
          <w:kern w:val="1"/>
          <w:lang w:bidi="hi-IN"/>
        </w:rPr>
        <w:t>narzędzia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7A72EEFA" w14:textId="77777777" w:rsidR="0009689A" w:rsidRPr="00C72DC1" w:rsidRDefault="0009689A" w:rsidP="0009689A">
      <w:pPr>
        <w:tabs>
          <w:tab w:val="left" w:pos="567"/>
        </w:tabs>
        <w:spacing w:before="120" w:after="120"/>
        <w:ind w:left="567" w:hanging="567"/>
        <w:rPr>
          <w:rFonts w:eastAsia="Calibri" w:cstheme="minorHAnsi"/>
          <w:b/>
          <w:bCs/>
          <w:iCs/>
        </w:rPr>
      </w:pPr>
      <w:r w:rsidRPr="00C72DC1">
        <w:rPr>
          <w:rFonts w:eastAsia="Calibri" w:cstheme="minorHAnsi"/>
          <w:b/>
          <w:bCs/>
          <w:iCs/>
        </w:rPr>
        <w:t>Procedura odbioru:</w:t>
      </w:r>
    </w:p>
    <w:p w14:paraId="2646E455" w14:textId="77777777" w:rsidR="0009689A" w:rsidRPr="00C72DC1" w:rsidRDefault="0009689A" w:rsidP="0009689A">
      <w:pPr>
        <w:tabs>
          <w:tab w:val="left" w:pos="311"/>
        </w:tabs>
        <w:spacing w:before="120"/>
        <w:jc w:val="both"/>
        <w:rPr>
          <w:rFonts w:eastAsia="Calibri" w:cstheme="minorHAnsi"/>
          <w:lang w:eastAsia="en-US"/>
        </w:rPr>
      </w:pPr>
      <w:r w:rsidRPr="00C72DC1">
        <w:rPr>
          <w:rFonts w:eastAsia="Calibri" w:cstheme="minorHAnsi"/>
          <w:lang w:eastAsia="en-US"/>
        </w:rPr>
        <w:t>Odbiór prac nastąpi poprzez:</w:t>
      </w:r>
    </w:p>
    <w:p w14:paraId="08B25FEF" w14:textId="77777777" w:rsidR="0009689A" w:rsidRPr="00C72DC1" w:rsidRDefault="0009689A">
      <w:pPr>
        <w:widowControl/>
        <w:numPr>
          <w:ilvl w:val="0"/>
          <w:numId w:val="39"/>
        </w:numPr>
        <w:autoSpaceDE/>
        <w:autoSpaceDN/>
        <w:spacing w:before="120"/>
        <w:jc w:val="both"/>
        <w:rPr>
          <w:rFonts w:eastAsia="Calibri" w:cstheme="minorHAnsi"/>
          <w:lang w:eastAsia="en-US"/>
        </w:rPr>
      </w:pPr>
      <w:r w:rsidRPr="00C72DC1">
        <w:rPr>
          <w:rFonts w:eastAsia="Calibri" w:cstheme="minorHAnsi"/>
          <w:lang w:eastAsia="en-US"/>
        </w:rPr>
        <w:t xml:space="preserve">dokonanie weryfikacji zgodności wykonania zabezpieczenia drzewek z opisem czynności i zleceniem, </w:t>
      </w:r>
    </w:p>
    <w:p w14:paraId="3E16F924" w14:textId="77777777" w:rsidR="0009689A" w:rsidRPr="00C72DC1" w:rsidRDefault="0009689A">
      <w:pPr>
        <w:widowControl/>
        <w:numPr>
          <w:ilvl w:val="0"/>
          <w:numId w:val="39"/>
        </w:numPr>
        <w:autoSpaceDE/>
        <w:autoSpaceDN/>
        <w:spacing w:before="120"/>
        <w:jc w:val="both"/>
        <w:rPr>
          <w:rFonts w:eastAsia="Calibri" w:cstheme="minorHAnsi"/>
          <w:lang w:eastAsia="en-US"/>
        </w:rPr>
      </w:pPr>
      <w:r w:rsidRPr="00C72DC1">
        <w:rPr>
          <w:rFonts w:eastAsia="Calibri" w:cstheme="minorHAnsi"/>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12609F17" w14:textId="77777777" w:rsidR="0009689A" w:rsidRPr="00C72DC1" w:rsidRDefault="0009689A" w:rsidP="0009689A">
      <w:pPr>
        <w:spacing w:before="120"/>
        <w:ind w:firstLine="708"/>
        <w:jc w:val="both"/>
        <w:rPr>
          <w:rFonts w:eastAsia="Calibri" w:cstheme="minorHAnsi"/>
          <w:bCs/>
          <w:i/>
          <w:lang w:eastAsia="en-US"/>
        </w:rPr>
      </w:pPr>
      <w:r w:rsidRPr="00C72DC1">
        <w:rPr>
          <w:rFonts w:eastAsia="Calibri" w:cstheme="minorHAnsi"/>
          <w:bCs/>
          <w:i/>
          <w:lang w:eastAsia="en-US"/>
        </w:rPr>
        <w:t xml:space="preserve"> (rozliczenie </w:t>
      </w:r>
      <w:r w:rsidRPr="00C72DC1">
        <w:rPr>
          <w:rFonts w:eastAsia="Calibri" w:cstheme="minorHAnsi"/>
          <w:i/>
          <w:lang w:eastAsia="en-US"/>
        </w:rPr>
        <w:t>z dokładnością do dwóch miejsc po przecinku</w:t>
      </w:r>
      <w:r w:rsidRPr="00C72DC1">
        <w:rPr>
          <w:rFonts w:eastAsia="Calibri" w:cstheme="minorHAnsi"/>
          <w:bCs/>
          <w:i/>
          <w:lang w:eastAsia="en-US"/>
        </w:rPr>
        <w:t>)</w:t>
      </w:r>
    </w:p>
    <w:p w14:paraId="1FC3F3FF" w14:textId="77777777" w:rsidR="0009689A" w:rsidRPr="00C72DC1" w:rsidRDefault="0009689A" w:rsidP="0009689A">
      <w:pPr>
        <w:spacing w:before="120"/>
        <w:ind w:firstLine="708"/>
        <w:jc w:val="both"/>
        <w:rPr>
          <w:rFonts w:eastAsia="Calibri" w:cstheme="minorHAnsi"/>
          <w:bCs/>
          <w:iCs/>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372515F4" w14:textId="77777777" w:rsidTr="007D7988">
        <w:trPr>
          <w:trHeight w:val="161"/>
          <w:jc w:val="center"/>
        </w:trPr>
        <w:tc>
          <w:tcPr>
            <w:tcW w:w="358" w:type="pct"/>
            <w:shd w:val="clear" w:color="auto" w:fill="auto"/>
          </w:tcPr>
          <w:p w14:paraId="3B7451C8"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78723ED1"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51E0DDF9"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 xml:space="preserve">Kod czynn. / materiału </w:t>
            </w:r>
            <w:r w:rsidRPr="00C72DC1">
              <w:rPr>
                <w:rFonts w:eastAsia="Calibri" w:cstheme="minorHAnsi"/>
                <w:b/>
                <w:bCs/>
                <w:i/>
                <w:iCs/>
              </w:rPr>
              <w:br/>
              <w:t>do wyceny</w:t>
            </w:r>
          </w:p>
        </w:tc>
        <w:tc>
          <w:tcPr>
            <w:tcW w:w="2062" w:type="pct"/>
            <w:shd w:val="clear" w:color="auto" w:fill="auto"/>
          </w:tcPr>
          <w:p w14:paraId="3AB071A6"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1E04BF21"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69BBA7AB" w14:textId="77777777" w:rsidTr="007D7988">
        <w:trPr>
          <w:trHeight w:val="625"/>
          <w:jc w:val="center"/>
        </w:trPr>
        <w:tc>
          <w:tcPr>
            <w:tcW w:w="358" w:type="pct"/>
            <w:shd w:val="clear" w:color="auto" w:fill="auto"/>
          </w:tcPr>
          <w:p w14:paraId="24C7F7A0"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12</w:t>
            </w:r>
            <w:r>
              <w:rPr>
                <w:rFonts w:eastAsia="Calibri" w:cstheme="minorHAnsi"/>
                <w:bCs/>
                <w:iCs/>
              </w:rPr>
              <w:t>3</w:t>
            </w:r>
          </w:p>
        </w:tc>
        <w:tc>
          <w:tcPr>
            <w:tcW w:w="958" w:type="pct"/>
            <w:shd w:val="clear" w:color="auto" w:fill="auto"/>
          </w:tcPr>
          <w:p w14:paraId="267381A1" w14:textId="77777777" w:rsidR="0009689A" w:rsidRPr="00C72DC1" w:rsidRDefault="0009689A" w:rsidP="007D7988">
            <w:pPr>
              <w:spacing w:before="120" w:after="120"/>
              <w:rPr>
                <w:rFonts w:eastAsia="Calibri" w:cstheme="minorHAnsi"/>
                <w:bCs/>
                <w:iCs/>
              </w:rPr>
            </w:pPr>
            <w:r w:rsidRPr="00C72DC1">
              <w:rPr>
                <w:rFonts w:eastAsia="Calibri" w:cstheme="minorHAnsi"/>
              </w:rPr>
              <w:t>ZAB- OSŁON</w:t>
            </w:r>
          </w:p>
        </w:tc>
        <w:tc>
          <w:tcPr>
            <w:tcW w:w="910" w:type="pct"/>
            <w:shd w:val="clear" w:color="auto" w:fill="auto"/>
          </w:tcPr>
          <w:p w14:paraId="3840C26C" w14:textId="77777777" w:rsidR="0009689A" w:rsidRPr="00C72DC1" w:rsidRDefault="0009689A" w:rsidP="007D7988">
            <w:pPr>
              <w:spacing w:before="120" w:after="120"/>
              <w:rPr>
                <w:rFonts w:eastAsia="Calibri" w:cstheme="minorHAnsi"/>
                <w:bCs/>
                <w:iCs/>
              </w:rPr>
            </w:pPr>
            <w:r w:rsidRPr="00C72DC1">
              <w:rPr>
                <w:rFonts w:eastAsia="Calibri" w:cstheme="minorHAnsi"/>
              </w:rPr>
              <w:t>ZAB-OSŁON</w:t>
            </w:r>
            <w:r w:rsidRPr="00C72DC1">
              <w:rPr>
                <w:rFonts w:eastAsia="Calibri" w:cstheme="minorHAnsi"/>
              </w:rPr>
              <w:br/>
            </w:r>
            <w:r w:rsidRPr="00C72DC1">
              <w:rPr>
                <w:rFonts w:eastAsia="Calibri" w:cstheme="minorHAnsi"/>
                <w:bCs/>
                <w:iCs/>
              </w:rPr>
              <w:t>GODZ OSŁ</w:t>
            </w:r>
          </w:p>
        </w:tc>
        <w:tc>
          <w:tcPr>
            <w:tcW w:w="2062" w:type="pct"/>
            <w:shd w:val="clear" w:color="auto" w:fill="auto"/>
          </w:tcPr>
          <w:p w14:paraId="276F8745" w14:textId="77777777" w:rsidR="0009689A" w:rsidRPr="00C72DC1" w:rsidRDefault="0009689A" w:rsidP="007D7988">
            <w:pPr>
              <w:spacing w:before="120" w:after="120"/>
              <w:rPr>
                <w:rFonts w:eastAsia="Calibri" w:cstheme="minorHAnsi"/>
                <w:bCs/>
                <w:iCs/>
              </w:rPr>
            </w:pPr>
            <w:r w:rsidRPr="00C72DC1">
              <w:rPr>
                <w:rFonts w:eastAsia="Calibri" w:cstheme="minorHAnsi"/>
                <w:kern w:val="1"/>
                <w:lang w:eastAsia="zh-CN" w:bidi="hi-IN"/>
              </w:rPr>
              <w:t>Zabezpieczanie drzewek przed spałowaniem osłonkami</w:t>
            </w:r>
          </w:p>
        </w:tc>
        <w:tc>
          <w:tcPr>
            <w:tcW w:w="712" w:type="pct"/>
            <w:shd w:val="clear" w:color="auto" w:fill="auto"/>
            <w:vAlign w:val="center"/>
          </w:tcPr>
          <w:p w14:paraId="7CA53A54" w14:textId="77777777" w:rsidR="0009689A" w:rsidRPr="00C72DC1" w:rsidRDefault="0009689A" w:rsidP="007D7988">
            <w:pPr>
              <w:spacing w:before="120" w:after="120"/>
              <w:rPr>
                <w:rFonts w:eastAsia="Calibri" w:cstheme="minorHAnsi"/>
                <w:bCs/>
                <w:iCs/>
              </w:rPr>
            </w:pPr>
            <w:r w:rsidRPr="00C72DC1">
              <w:rPr>
                <w:rFonts w:eastAsia="Calibri" w:cstheme="minorHAnsi"/>
                <w:bCs/>
                <w:iCs/>
                <w:kern w:val="1"/>
                <w:lang w:bidi="hi-IN"/>
              </w:rPr>
              <w:t>TSZT</w:t>
            </w:r>
          </w:p>
        </w:tc>
      </w:tr>
    </w:tbl>
    <w:p w14:paraId="5F1C2E66" w14:textId="77777777" w:rsidR="0009689A" w:rsidRPr="00C72DC1" w:rsidRDefault="0009689A" w:rsidP="0009689A">
      <w:pPr>
        <w:spacing w:before="120" w:after="120"/>
        <w:jc w:val="both"/>
        <w:rPr>
          <w:rFonts w:eastAsia="Calibri" w:cstheme="minorHAnsi"/>
          <w:bCs/>
          <w:iCs/>
          <w:kern w:val="1"/>
          <w:lang w:bidi="hi-IN"/>
        </w:rPr>
      </w:pPr>
      <w:r w:rsidRPr="00C72DC1">
        <w:rPr>
          <w:rFonts w:eastAsia="Calibri" w:cstheme="minorHAnsi"/>
          <w:b/>
          <w:bCs/>
        </w:rPr>
        <w:t>Standard technologii prac obejmuje:</w:t>
      </w:r>
    </w:p>
    <w:p w14:paraId="572CF2BE" w14:textId="77777777" w:rsidR="0009689A" w:rsidRPr="00C72DC1" w:rsidRDefault="0009689A">
      <w:pPr>
        <w:pStyle w:val="Akapitzlist"/>
        <w:numPr>
          <w:ilvl w:val="0"/>
          <w:numId w:val="40"/>
        </w:numPr>
        <w:autoSpaceDE/>
        <w:autoSpaceDN/>
        <w:spacing w:before="120" w:after="120"/>
        <w:contextualSpacing/>
        <w:jc w:val="both"/>
        <w:rPr>
          <w:rFonts w:eastAsia="Calibri" w:cstheme="minorHAnsi"/>
          <w:bCs/>
          <w:iCs/>
          <w:kern w:val="1"/>
          <w:lang w:bidi="hi-IN"/>
        </w:rPr>
      </w:pPr>
      <w:r w:rsidRPr="00C72DC1">
        <w:rPr>
          <w:rFonts w:eastAsia="Calibri" w:cstheme="minorHAnsi"/>
          <w:bCs/>
          <w:iCs/>
          <w:kern w:val="1"/>
          <w:lang w:bidi="hi-IN"/>
        </w:rPr>
        <w:t xml:space="preserve">przygotowanie osłonek i dostarczenie ich na pozycję roboczą, </w:t>
      </w:r>
    </w:p>
    <w:p w14:paraId="72694E3E" w14:textId="77777777" w:rsidR="0009689A" w:rsidRPr="00C72DC1" w:rsidRDefault="0009689A">
      <w:pPr>
        <w:pStyle w:val="Akapitzlist"/>
        <w:numPr>
          <w:ilvl w:val="0"/>
          <w:numId w:val="40"/>
        </w:numPr>
        <w:autoSpaceDE/>
        <w:autoSpaceDN/>
        <w:spacing w:before="120" w:after="120"/>
        <w:contextualSpacing/>
        <w:jc w:val="both"/>
        <w:rPr>
          <w:rFonts w:eastAsia="Calibri" w:cstheme="minorHAnsi"/>
          <w:bCs/>
          <w:iCs/>
          <w:kern w:val="1"/>
          <w:lang w:bidi="hi-IN"/>
        </w:rPr>
      </w:pPr>
      <w:r w:rsidRPr="00C72DC1">
        <w:rPr>
          <w:rFonts w:eastAsia="Calibri" w:cstheme="minorHAnsi"/>
          <w:bCs/>
          <w:iCs/>
          <w:kern w:val="1"/>
          <w:lang w:bidi="hi-IN"/>
        </w:rPr>
        <w:t>rozniesienie osłonek na pozycji roboczej,</w:t>
      </w:r>
    </w:p>
    <w:p w14:paraId="4CEB9DF4" w14:textId="77777777" w:rsidR="0009689A" w:rsidRPr="00C72DC1" w:rsidRDefault="0009689A">
      <w:pPr>
        <w:pStyle w:val="Akapitzlist"/>
        <w:numPr>
          <w:ilvl w:val="0"/>
          <w:numId w:val="40"/>
        </w:numPr>
        <w:autoSpaceDE/>
        <w:autoSpaceDN/>
        <w:spacing w:before="120" w:after="120"/>
        <w:contextualSpacing/>
        <w:jc w:val="both"/>
        <w:rPr>
          <w:rFonts w:eastAsia="Calibri" w:cstheme="minorHAnsi"/>
          <w:kern w:val="1"/>
          <w:lang w:bidi="hi-IN"/>
        </w:rPr>
      </w:pPr>
      <w:r w:rsidRPr="00C72DC1">
        <w:rPr>
          <w:rFonts w:eastAsia="Calibri" w:cstheme="minorHAnsi"/>
          <w:kern w:val="1"/>
          <w:lang w:bidi="hi-IN"/>
        </w:rPr>
        <w:t>założenie osłonek na drzewka uwzględniając zastosowany model osłonki i zalecenia producenta.</w:t>
      </w:r>
    </w:p>
    <w:p w14:paraId="0617762E" w14:textId="77777777" w:rsidR="0009689A" w:rsidRPr="00C72DC1" w:rsidRDefault="0009689A">
      <w:pPr>
        <w:pStyle w:val="Akapitzlist"/>
        <w:widowControl/>
        <w:numPr>
          <w:ilvl w:val="0"/>
          <w:numId w:val="40"/>
        </w:numPr>
        <w:autoSpaceDE/>
        <w:autoSpaceDN/>
        <w:spacing w:before="120" w:after="120"/>
        <w:contextualSpacing/>
        <w:jc w:val="both"/>
        <w:rPr>
          <w:rFonts w:eastAsia="Calibri" w:cstheme="minorHAnsi"/>
          <w:lang w:bidi="hi-IN"/>
        </w:rPr>
      </w:pPr>
      <w:r w:rsidRPr="00C72DC1">
        <w:rPr>
          <w:rFonts w:eastAsia="Calibri" w:cstheme="minorHAnsi"/>
          <w:lang w:bidi="hi-IN"/>
        </w:rPr>
        <w:lastRenderedPageBreak/>
        <w:t>Zwrot niewykorzystanego materiału do ………………….</w:t>
      </w:r>
    </w:p>
    <w:p w14:paraId="4D1D82B3" w14:textId="77777777" w:rsidR="0009689A" w:rsidRPr="00C72DC1" w:rsidRDefault="0009689A" w:rsidP="0009689A">
      <w:pPr>
        <w:spacing w:before="120" w:after="120"/>
        <w:rPr>
          <w:rFonts w:eastAsia="Calibri" w:cstheme="minorHAnsi"/>
          <w:bCs/>
          <w:iCs/>
          <w:kern w:val="1"/>
          <w:lang w:bidi="hi-IN"/>
        </w:rPr>
      </w:pPr>
      <w:r w:rsidRPr="00C72DC1">
        <w:rPr>
          <w:rFonts w:eastAsia="Calibri" w:cstheme="minorHAnsi"/>
          <w:b/>
          <w:bCs/>
        </w:rPr>
        <w:t>Uwagi:</w:t>
      </w:r>
    </w:p>
    <w:p w14:paraId="002BEB84" w14:textId="77777777" w:rsidR="0009689A" w:rsidRPr="00C72DC1" w:rsidRDefault="0009689A">
      <w:pPr>
        <w:pStyle w:val="Akapitzlist"/>
        <w:numPr>
          <w:ilvl w:val="0"/>
          <w:numId w:val="81"/>
        </w:numPr>
        <w:autoSpaceDE/>
        <w:autoSpaceDN/>
        <w:spacing w:before="120" w:after="120"/>
        <w:contextualSpacing/>
        <w:jc w:val="both"/>
        <w:rPr>
          <w:rFonts w:eastAsia="Calibri" w:cstheme="minorHAnsi"/>
          <w:bCs/>
          <w:iCs/>
          <w:kern w:val="1"/>
          <w:lang w:bidi="hi-IN"/>
        </w:rPr>
      </w:pPr>
      <w:r w:rsidRPr="00C72DC1">
        <w:rPr>
          <w:rFonts w:eastAsia="Calibri" w:cstheme="minorHAnsi"/>
          <w:bCs/>
          <w:iCs/>
          <w:kern w:val="1"/>
          <w:lang w:bidi="hi-IN"/>
        </w:rPr>
        <w:t>materiały zapewnia Zamawiający.</w:t>
      </w:r>
    </w:p>
    <w:p w14:paraId="2FF6DC4E" w14:textId="77777777" w:rsidR="0009689A" w:rsidRPr="00C72DC1" w:rsidRDefault="0009689A">
      <w:pPr>
        <w:pStyle w:val="Akapitzlist"/>
        <w:widowControl/>
        <w:numPr>
          <w:ilvl w:val="0"/>
          <w:numId w:val="81"/>
        </w:numPr>
        <w:autoSpaceDE/>
        <w:autoSpaceDN/>
        <w:spacing w:before="120" w:after="120"/>
        <w:contextualSpacing/>
        <w:jc w:val="both"/>
        <w:rPr>
          <w:rFonts w:cstheme="minorHAnsi"/>
          <w:lang w:bidi="hi-IN"/>
        </w:rPr>
      </w:pPr>
      <w:r w:rsidRPr="00C72DC1">
        <w:rPr>
          <w:rFonts w:cstheme="minorHAnsi"/>
          <w:lang w:bidi="hi-IN"/>
        </w:rPr>
        <w:t>czynność GODZ OSŁ przeznaczona jest w wycenie na koszty transportowe.</w:t>
      </w:r>
    </w:p>
    <w:p w14:paraId="20DBA8E5" w14:textId="77777777" w:rsidR="0009689A" w:rsidRPr="00C72DC1" w:rsidRDefault="0009689A" w:rsidP="0009689A">
      <w:pPr>
        <w:tabs>
          <w:tab w:val="left" w:pos="567"/>
        </w:tabs>
        <w:spacing w:before="120" w:after="120"/>
        <w:ind w:left="567" w:hanging="567"/>
        <w:rPr>
          <w:rFonts w:eastAsia="Calibri" w:cstheme="minorHAnsi"/>
          <w:b/>
          <w:bCs/>
          <w:iCs/>
        </w:rPr>
      </w:pPr>
      <w:r w:rsidRPr="00C72DC1">
        <w:rPr>
          <w:rFonts w:eastAsia="Calibri" w:cstheme="minorHAnsi"/>
          <w:b/>
          <w:bCs/>
          <w:iCs/>
        </w:rPr>
        <w:t>Procedura odbioru:</w:t>
      </w:r>
    </w:p>
    <w:p w14:paraId="25EB2BFD" w14:textId="77777777" w:rsidR="0009689A" w:rsidRPr="00C72DC1" w:rsidRDefault="0009689A" w:rsidP="0009689A">
      <w:pPr>
        <w:tabs>
          <w:tab w:val="left" w:pos="311"/>
        </w:tabs>
        <w:spacing w:before="120"/>
        <w:jc w:val="both"/>
        <w:rPr>
          <w:rFonts w:eastAsia="Calibri" w:cstheme="minorHAnsi"/>
          <w:lang w:eastAsia="en-US"/>
        </w:rPr>
      </w:pPr>
      <w:r w:rsidRPr="00C72DC1">
        <w:rPr>
          <w:rFonts w:eastAsia="Calibri" w:cstheme="minorHAnsi"/>
          <w:lang w:eastAsia="en-US"/>
        </w:rPr>
        <w:t>Odbiór prac nastąpi poprzez:</w:t>
      </w:r>
    </w:p>
    <w:p w14:paraId="4A0357BC" w14:textId="77777777" w:rsidR="0009689A" w:rsidRPr="00C72DC1" w:rsidRDefault="0009689A">
      <w:pPr>
        <w:widowControl/>
        <w:numPr>
          <w:ilvl w:val="0"/>
          <w:numId w:val="41"/>
        </w:numPr>
        <w:autoSpaceDE/>
        <w:autoSpaceDN/>
        <w:spacing w:before="120"/>
        <w:jc w:val="both"/>
        <w:rPr>
          <w:rFonts w:eastAsia="Calibri" w:cstheme="minorHAnsi"/>
          <w:lang w:eastAsia="en-US"/>
        </w:rPr>
      </w:pPr>
      <w:r w:rsidRPr="00C72DC1">
        <w:rPr>
          <w:rFonts w:eastAsia="Calibri" w:cstheme="minorHAnsi"/>
          <w:lang w:eastAsia="en-US"/>
        </w:rPr>
        <w:t xml:space="preserve">dokonanie weryfikacji zgodności wykonania zabezpieczenia drzewek z opisem czynności i zleceniem, </w:t>
      </w:r>
    </w:p>
    <w:p w14:paraId="7D49A46E" w14:textId="77777777" w:rsidR="0009689A" w:rsidRPr="00C72DC1" w:rsidRDefault="0009689A">
      <w:pPr>
        <w:widowControl/>
        <w:numPr>
          <w:ilvl w:val="0"/>
          <w:numId w:val="41"/>
        </w:numPr>
        <w:autoSpaceDE/>
        <w:autoSpaceDN/>
        <w:spacing w:before="120"/>
        <w:jc w:val="both"/>
        <w:rPr>
          <w:rFonts w:eastAsia="Calibri" w:cstheme="minorHAnsi"/>
          <w:lang w:eastAsia="en-US"/>
        </w:rPr>
      </w:pPr>
      <w:r w:rsidRPr="00C72DC1">
        <w:rPr>
          <w:rFonts w:eastAsia="Calibri" w:cstheme="minorHAnsi"/>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0D3607B3" w14:textId="3A3A3CAC" w:rsidR="0009689A" w:rsidRDefault="0009689A" w:rsidP="0009689A">
      <w:pPr>
        <w:spacing w:before="120"/>
        <w:ind w:firstLine="360"/>
        <w:jc w:val="both"/>
        <w:rPr>
          <w:rFonts w:eastAsia="Calibri" w:cstheme="minorHAnsi"/>
          <w:bCs/>
          <w:i/>
          <w:lang w:eastAsia="en-US"/>
        </w:rPr>
      </w:pPr>
      <w:r w:rsidRPr="00C72DC1">
        <w:rPr>
          <w:rFonts w:eastAsia="Calibri" w:cstheme="minorHAnsi"/>
          <w:bCs/>
          <w:i/>
          <w:lang w:eastAsia="en-US"/>
        </w:rPr>
        <w:t xml:space="preserve"> (rozliczenie </w:t>
      </w:r>
      <w:r w:rsidRPr="00C72DC1">
        <w:rPr>
          <w:rFonts w:eastAsia="Calibri" w:cstheme="minorHAnsi"/>
          <w:i/>
          <w:lang w:eastAsia="en-US"/>
        </w:rPr>
        <w:t>z dokładnością do dwóch miejsc po przecinku</w:t>
      </w:r>
      <w:r w:rsidRPr="00C72DC1">
        <w:rPr>
          <w:rFonts w:eastAsia="Calibri" w:cstheme="minorHAnsi"/>
          <w:bCs/>
          <w:i/>
          <w:lang w:eastAsia="en-US"/>
        </w:rPr>
        <w:t>)</w:t>
      </w:r>
    </w:p>
    <w:p w14:paraId="67365C36" w14:textId="77777777" w:rsidR="00B765A3" w:rsidRPr="00C72DC1" w:rsidRDefault="00B765A3" w:rsidP="0009689A">
      <w:pPr>
        <w:spacing w:before="120"/>
        <w:ind w:firstLine="360"/>
        <w:jc w:val="both"/>
        <w:rPr>
          <w:rFonts w:eastAsia="Calibri" w:cstheme="minorHAnsi"/>
          <w:bCs/>
          <w:i/>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4EDC5196" w14:textId="77777777" w:rsidTr="007D7988">
        <w:trPr>
          <w:trHeight w:val="161"/>
          <w:jc w:val="center"/>
        </w:trPr>
        <w:tc>
          <w:tcPr>
            <w:tcW w:w="358" w:type="pct"/>
            <w:shd w:val="clear" w:color="auto" w:fill="auto"/>
          </w:tcPr>
          <w:p w14:paraId="537D41F2"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0757C971"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4DD7B670"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 xml:space="preserve">Kod czynn. / materiału </w:t>
            </w:r>
            <w:r w:rsidRPr="00C72DC1">
              <w:rPr>
                <w:rFonts w:eastAsia="Calibri" w:cstheme="minorHAnsi"/>
                <w:b/>
                <w:bCs/>
                <w:i/>
                <w:iCs/>
              </w:rPr>
              <w:br/>
              <w:t>do wyceny</w:t>
            </w:r>
          </w:p>
        </w:tc>
        <w:tc>
          <w:tcPr>
            <w:tcW w:w="2062" w:type="pct"/>
            <w:shd w:val="clear" w:color="auto" w:fill="auto"/>
          </w:tcPr>
          <w:p w14:paraId="677EBDFA"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044B111E"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06188C68" w14:textId="77777777" w:rsidTr="007D7988">
        <w:trPr>
          <w:trHeight w:val="625"/>
          <w:jc w:val="center"/>
        </w:trPr>
        <w:tc>
          <w:tcPr>
            <w:tcW w:w="358" w:type="pct"/>
            <w:shd w:val="clear" w:color="auto" w:fill="auto"/>
          </w:tcPr>
          <w:p w14:paraId="7532CF57"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12</w:t>
            </w:r>
            <w:r>
              <w:rPr>
                <w:rFonts w:eastAsia="Calibri" w:cstheme="minorHAnsi"/>
                <w:bCs/>
                <w:iCs/>
              </w:rPr>
              <w:t>4</w:t>
            </w:r>
          </w:p>
        </w:tc>
        <w:tc>
          <w:tcPr>
            <w:tcW w:w="958" w:type="pct"/>
            <w:shd w:val="clear" w:color="auto" w:fill="auto"/>
          </w:tcPr>
          <w:p w14:paraId="3949335E" w14:textId="77777777" w:rsidR="0009689A" w:rsidRPr="00C72DC1" w:rsidRDefault="0009689A" w:rsidP="007D7988">
            <w:pPr>
              <w:spacing w:before="120" w:after="120"/>
              <w:rPr>
                <w:rFonts w:eastAsia="Calibri" w:cstheme="minorHAnsi"/>
                <w:bCs/>
                <w:iCs/>
              </w:rPr>
            </w:pPr>
            <w:r w:rsidRPr="00C72DC1">
              <w:rPr>
                <w:rFonts w:eastAsia="Calibri" w:cstheme="minorHAnsi"/>
              </w:rPr>
              <w:t>ZAB-OSŁZD</w:t>
            </w:r>
          </w:p>
        </w:tc>
        <w:tc>
          <w:tcPr>
            <w:tcW w:w="910" w:type="pct"/>
            <w:shd w:val="clear" w:color="auto" w:fill="auto"/>
          </w:tcPr>
          <w:p w14:paraId="4844733E" w14:textId="77777777" w:rsidR="0009689A" w:rsidRPr="00C72DC1" w:rsidRDefault="0009689A" w:rsidP="007D7988">
            <w:pPr>
              <w:spacing w:before="120" w:after="120"/>
              <w:rPr>
                <w:rFonts w:eastAsia="Calibri" w:cstheme="minorHAnsi"/>
              </w:rPr>
            </w:pPr>
            <w:r w:rsidRPr="00C72DC1">
              <w:rPr>
                <w:rFonts w:eastAsia="Calibri" w:cstheme="minorHAnsi"/>
              </w:rPr>
              <w:t>ZAB-OSŁZD</w:t>
            </w:r>
            <w:r w:rsidRPr="00C72DC1">
              <w:rPr>
                <w:rFonts w:eastAsia="Calibri" w:cstheme="minorHAnsi"/>
              </w:rPr>
              <w:br/>
            </w:r>
            <w:r w:rsidRPr="00C72DC1">
              <w:rPr>
                <w:rFonts w:eastAsia="Calibri" w:cstheme="minorHAnsi"/>
                <w:bCs/>
                <w:iCs/>
              </w:rPr>
              <w:t>GODZ ZOSŁ</w:t>
            </w:r>
            <w:r w:rsidRPr="00C72DC1">
              <w:rPr>
                <w:rFonts w:eastAsia="Calibri" w:cstheme="minorHAnsi"/>
                <w:bCs/>
                <w:iCs/>
              </w:rPr>
              <w:br/>
            </w:r>
          </w:p>
        </w:tc>
        <w:tc>
          <w:tcPr>
            <w:tcW w:w="2062" w:type="pct"/>
            <w:shd w:val="clear" w:color="auto" w:fill="auto"/>
          </w:tcPr>
          <w:p w14:paraId="0505E00D" w14:textId="77777777" w:rsidR="0009689A" w:rsidRPr="00C72DC1" w:rsidRDefault="0009689A" w:rsidP="007D7988">
            <w:pPr>
              <w:spacing w:before="120" w:after="120"/>
              <w:rPr>
                <w:rFonts w:eastAsia="Calibri" w:cstheme="minorHAnsi"/>
                <w:bCs/>
                <w:iCs/>
              </w:rPr>
            </w:pPr>
            <w:r w:rsidRPr="00C72DC1">
              <w:rPr>
                <w:rFonts w:eastAsia="Calibri" w:cstheme="minorHAnsi"/>
                <w:kern w:val="1"/>
                <w:lang w:eastAsia="zh-CN" w:bidi="hi-IN"/>
              </w:rPr>
              <w:t>Zdejmowanie osłonek z drzewek zabezpieczonych przed spałowaniem</w:t>
            </w:r>
          </w:p>
        </w:tc>
        <w:tc>
          <w:tcPr>
            <w:tcW w:w="712" w:type="pct"/>
            <w:shd w:val="clear" w:color="auto" w:fill="auto"/>
            <w:vAlign w:val="center"/>
          </w:tcPr>
          <w:p w14:paraId="4D7113FC" w14:textId="77777777" w:rsidR="0009689A" w:rsidRPr="00C72DC1" w:rsidRDefault="0009689A" w:rsidP="007D7988">
            <w:pPr>
              <w:spacing w:before="120" w:after="120"/>
              <w:rPr>
                <w:rFonts w:eastAsia="Calibri" w:cstheme="minorHAnsi"/>
                <w:bCs/>
                <w:iCs/>
              </w:rPr>
            </w:pPr>
            <w:r w:rsidRPr="00C72DC1">
              <w:rPr>
                <w:rFonts w:eastAsia="Calibri" w:cstheme="minorHAnsi"/>
                <w:bCs/>
                <w:iCs/>
                <w:kern w:val="1"/>
                <w:lang w:bidi="hi-IN"/>
              </w:rPr>
              <w:t>TSZT</w:t>
            </w:r>
          </w:p>
        </w:tc>
      </w:tr>
    </w:tbl>
    <w:p w14:paraId="76CF2DCC" w14:textId="77777777" w:rsidR="0009689A" w:rsidRPr="00C72DC1" w:rsidRDefault="0009689A" w:rsidP="0009689A">
      <w:pPr>
        <w:spacing w:before="120" w:after="120"/>
        <w:rPr>
          <w:rFonts w:eastAsia="Calibri" w:cstheme="minorHAnsi"/>
          <w:bCs/>
          <w:iCs/>
          <w:kern w:val="1"/>
          <w:lang w:bidi="hi-IN"/>
        </w:rPr>
      </w:pPr>
      <w:r w:rsidRPr="00C72DC1">
        <w:rPr>
          <w:rFonts w:eastAsia="Calibri" w:cstheme="minorHAnsi"/>
          <w:b/>
          <w:bCs/>
        </w:rPr>
        <w:t>Standard technologii prac obejmuje:</w:t>
      </w:r>
    </w:p>
    <w:p w14:paraId="051CD7E9" w14:textId="77777777" w:rsidR="0009689A" w:rsidRPr="00C72DC1" w:rsidRDefault="0009689A">
      <w:pPr>
        <w:pStyle w:val="Akapitzlist"/>
        <w:numPr>
          <w:ilvl w:val="0"/>
          <w:numId w:val="82"/>
        </w:numPr>
        <w:autoSpaceDE/>
        <w:autoSpaceDN/>
        <w:spacing w:before="120" w:after="120"/>
        <w:contextualSpacing/>
        <w:rPr>
          <w:rFonts w:eastAsia="Calibri" w:cstheme="minorHAnsi"/>
          <w:bCs/>
          <w:iCs/>
          <w:kern w:val="1"/>
          <w:lang w:bidi="hi-IN"/>
        </w:rPr>
      </w:pPr>
      <w:r w:rsidRPr="00C72DC1">
        <w:rPr>
          <w:rFonts w:eastAsia="Calibri" w:cstheme="minorHAnsi"/>
          <w:bCs/>
          <w:iCs/>
          <w:kern w:val="1"/>
          <w:lang w:bidi="hi-IN"/>
        </w:rPr>
        <w:t>zdejmowanie starych osłonek i pozbieranie opadłych,</w:t>
      </w:r>
    </w:p>
    <w:p w14:paraId="3E93AF3B" w14:textId="77777777" w:rsidR="0009689A" w:rsidRPr="00C72DC1" w:rsidRDefault="0009689A">
      <w:pPr>
        <w:pStyle w:val="Akapitzlist"/>
        <w:numPr>
          <w:ilvl w:val="0"/>
          <w:numId w:val="82"/>
        </w:numPr>
        <w:autoSpaceDE/>
        <w:autoSpaceDN/>
        <w:spacing w:before="120" w:after="120"/>
        <w:contextualSpacing/>
        <w:jc w:val="both"/>
        <w:rPr>
          <w:rFonts w:cstheme="minorHAnsi"/>
          <w:bCs/>
          <w:iCs/>
          <w:kern w:val="1"/>
          <w:lang w:bidi="hi-IN"/>
        </w:rPr>
      </w:pPr>
      <w:r w:rsidRPr="00C72DC1">
        <w:rPr>
          <w:rFonts w:cstheme="minorHAnsi"/>
          <w:bCs/>
          <w:iCs/>
          <w:kern w:val="1"/>
          <w:lang w:bidi="hi-IN"/>
        </w:rPr>
        <w:t>wyniesienie z powierzchni,</w:t>
      </w:r>
    </w:p>
    <w:p w14:paraId="42B63D01" w14:textId="77777777" w:rsidR="0009689A" w:rsidRPr="00C72DC1" w:rsidRDefault="0009689A">
      <w:pPr>
        <w:pStyle w:val="Akapitzlist"/>
        <w:numPr>
          <w:ilvl w:val="0"/>
          <w:numId w:val="82"/>
        </w:numPr>
        <w:autoSpaceDE/>
        <w:autoSpaceDN/>
        <w:spacing w:before="120" w:after="120"/>
        <w:contextualSpacing/>
        <w:jc w:val="both"/>
        <w:rPr>
          <w:rFonts w:cstheme="minorHAnsi"/>
          <w:kern w:val="1"/>
          <w:lang w:bidi="hi-IN"/>
        </w:rPr>
      </w:pPr>
      <w:r w:rsidRPr="00C72DC1">
        <w:rPr>
          <w:rFonts w:cstheme="minorHAnsi"/>
          <w:kern w:val="1"/>
          <w:lang w:bidi="hi-IN"/>
        </w:rPr>
        <w:t>dowóz do ……...</w:t>
      </w:r>
    </w:p>
    <w:p w14:paraId="644F2FA5" w14:textId="77777777" w:rsidR="0009689A" w:rsidRPr="00C72DC1" w:rsidRDefault="0009689A" w:rsidP="0009689A">
      <w:pPr>
        <w:tabs>
          <w:tab w:val="left" w:pos="567"/>
        </w:tabs>
        <w:spacing w:before="120" w:after="120"/>
        <w:ind w:left="567" w:hanging="567"/>
        <w:rPr>
          <w:rFonts w:eastAsia="Calibri" w:cstheme="minorHAnsi"/>
          <w:b/>
          <w:bCs/>
          <w:iCs/>
        </w:rPr>
      </w:pPr>
      <w:r w:rsidRPr="00C72DC1">
        <w:rPr>
          <w:rFonts w:eastAsia="Calibri" w:cstheme="minorHAnsi"/>
          <w:b/>
          <w:bCs/>
          <w:iCs/>
        </w:rPr>
        <w:t>Uwagi:</w:t>
      </w:r>
    </w:p>
    <w:p w14:paraId="4CE3B671" w14:textId="77777777" w:rsidR="0009689A" w:rsidRPr="00C72DC1" w:rsidRDefault="0009689A">
      <w:pPr>
        <w:pStyle w:val="Akapitzlist"/>
        <w:numPr>
          <w:ilvl w:val="0"/>
          <w:numId w:val="83"/>
        </w:numPr>
        <w:tabs>
          <w:tab w:val="left" w:pos="567"/>
        </w:tabs>
        <w:autoSpaceDE/>
        <w:autoSpaceDN/>
        <w:spacing w:before="120" w:after="120"/>
        <w:contextualSpacing/>
        <w:rPr>
          <w:rFonts w:eastAsia="Calibri" w:cstheme="minorHAnsi"/>
          <w:bCs/>
          <w:iCs/>
        </w:rPr>
      </w:pPr>
      <w:r w:rsidRPr="00C72DC1">
        <w:rPr>
          <w:rFonts w:eastAsia="Calibri" w:cstheme="minorHAnsi"/>
          <w:lang w:eastAsia="en-US"/>
        </w:rPr>
        <w:t xml:space="preserve">zamawiający wskazuje miejsce </w:t>
      </w:r>
      <w:r w:rsidRPr="00C72DC1">
        <w:rPr>
          <w:rFonts w:eastAsia="Calibri" w:cstheme="minorHAnsi"/>
          <w:bCs/>
          <w:iCs/>
        </w:rPr>
        <w:t>składowania osłonek ……….. km.</w:t>
      </w:r>
    </w:p>
    <w:p w14:paraId="56DADD4C" w14:textId="77777777" w:rsidR="0009689A" w:rsidRPr="00C72DC1" w:rsidRDefault="0009689A">
      <w:pPr>
        <w:pStyle w:val="Akapitzlist"/>
        <w:numPr>
          <w:ilvl w:val="0"/>
          <w:numId w:val="83"/>
        </w:numPr>
        <w:tabs>
          <w:tab w:val="left" w:pos="567"/>
        </w:tabs>
        <w:autoSpaceDE/>
        <w:autoSpaceDN/>
        <w:spacing w:before="120" w:after="120"/>
        <w:contextualSpacing/>
        <w:rPr>
          <w:rFonts w:eastAsia="Calibri" w:cstheme="minorHAnsi"/>
          <w:bCs/>
          <w:iCs/>
        </w:rPr>
      </w:pPr>
      <w:r w:rsidRPr="00C72DC1">
        <w:rPr>
          <w:rFonts w:cstheme="minorHAnsi"/>
          <w:lang w:bidi="hi-IN"/>
        </w:rPr>
        <w:t>czynność GODZ ZOSŁ przeznaczona jest w wycenie na koszty transportowe</w:t>
      </w:r>
    </w:p>
    <w:p w14:paraId="25689B0E" w14:textId="77777777" w:rsidR="0009689A" w:rsidRPr="00C72DC1" w:rsidRDefault="0009689A" w:rsidP="0009689A">
      <w:pPr>
        <w:tabs>
          <w:tab w:val="left" w:pos="567"/>
        </w:tabs>
        <w:spacing w:before="120" w:after="120"/>
        <w:ind w:left="567" w:hanging="567"/>
        <w:rPr>
          <w:rFonts w:eastAsia="Calibri" w:cstheme="minorHAnsi"/>
          <w:b/>
          <w:bCs/>
          <w:iCs/>
        </w:rPr>
      </w:pPr>
      <w:r w:rsidRPr="00C72DC1">
        <w:rPr>
          <w:rFonts w:eastAsia="Calibri" w:cstheme="minorHAnsi"/>
          <w:b/>
          <w:bCs/>
          <w:iCs/>
        </w:rPr>
        <w:t>Procedura odbioru:</w:t>
      </w:r>
    </w:p>
    <w:p w14:paraId="391137E3" w14:textId="77777777" w:rsidR="0009689A" w:rsidRPr="00C72DC1" w:rsidRDefault="0009689A" w:rsidP="0009689A">
      <w:pPr>
        <w:tabs>
          <w:tab w:val="left" w:pos="311"/>
        </w:tabs>
        <w:spacing w:before="120"/>
        <w:jc w:val="both"/>
        <w:rPr>
          <w:rFonts w:eastAsia="Calibri" w:cstheme="minorHAnsi"/>
          <w:lang w:eastAsia="en-US"/>
        </w:rPr>
      </w:pPr>
      <w:r w:rsidRPr="00C72DC1">
        <w:rPr>
          <w:rFonts w:eastAsia="Calibri" w:cstheme="minorHAnsi"/>
          <w:lang w:eastAsia="en-US"/>
        </w:rPr>
        <w:t>Odbiór prac nastąpi poprzez:</w:t>
      </w:r>
    </w:p>
    <w:p w14:paraId="6499C419" w14:textId="77777777" w:rsidR="0009689A" w:rsidRPr="00C72DC1" w:rsidRDefault="0009689A">
      <w:pPr>
        <w:widowControl/>
        <w:numPr>
          <w:ilvl w:val="0"/>
          <w:numId w:val="42"/>
        </w:numPr>
        <w:autoSpaceDE/>
        <w:autoSpaceDN/>
        <w:spacing w:before="120"/>
        <w:jc w:val="both"/>
        <w:rPr>
          <w:rFonts w:eastAsia="Calibri" w:cstheme="minorHAnsi"/>
          <w:lang w:eastAsia="en-US"/>
        </w:rPr>
      </w:pPr>
      <w:r w:rsidRPr="00C72DC1">
        <w:rPr>
          <w:rFonts w:eastAsia="Calibri" w:cstheme="minorHAnsi"/>
          <w:lang w:eastAsia="en-US"/>
        </w:rPr>
        <w:t xml:space="preserve">dokonanie weryfikacji zgodności wykonania zabezpieczenia drzewek z opisem czynności i zleceniem, </w:t>
      </w:r>
    </w:p>
    <w:p w14:paraId="7A04DB9B" w14:textId="77777777" w:rsidR="0009689A" w:rsidRPr="00C72DC1" w:rsidRDefault="0009689A">
      <w:pPr>
        <w:widowControl/>
        <w:numPr>
          <w:ilvl w:val="0"/>
          <w:numId w:val="42"/>
        </w:numPr>
        <w:autoSpaceDE/>
        <w:autoSpaceDN/>
        <w:spacing w:before="120"/>
        <w:jc w:val="both"/>
        <w:rPr>
          <w:rFonts w:eastAsia="Calibri" w:cstheme="minorHAnsi"/>
          <w:lang w:eastAsia="en-US"/>
        </w:rPr>
      </w:pPr>
      <w:r w:rsidRPr="00C72DC1">
        <w:rPr>
          <w:rFonts w:eastAsia="Calibri" w:cstheme="minorHAnsi"/>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2769B20F" w14:textId="77777777" w:rsidR="0009689A" w:rsidRPr="00C72DC1" w:rsidRDefault="0009689A" w:rsidP="0009689A">
      <w:pPr>
        <w:spacing w:before="120"/>
        <w:jc w:val="both"/>
        <w:rPr>
          <w:rFonts w:eastAsia="Calibri" w:cstheme="minorHAnsi"/>
          <w:bCs/>
          <w:i/>
          <w:u w:val="single"/>
          <w:lang w:eastAsia="en-US"/>
        </w:rPr>
      </w:pPr>
      <w:r w:rsidRPr="00C72DC1">
        <w:rPr>
          <w:rFonts w:eastAsia="Calibri" w:cstheme="minorHAnsi"/>
          <w:bCs/>
          <w:i/>
          <w:lang w:eastAsia="en-US"/>
        </w:rPr>
        <w:t xml:space="preserve"> </w:t>
      </w:r>
      <w:r w:rsidRPr="00C72DC1">
        <w:rPr>
          <w:rFonts w:eastAsia="Calibri" w:cstheme="minorHAnsi"/>
          <w:bCs/>
          <w:i/>
          <w:lang w:eastAsia="en-US"/>
        </w:rPr>
        <w:tab/>
        <w:t xml:space="preserve">(rozliczenie </w:t>
      </w:r>
      <w:r w:rsidRPr="00C72DC1">
        <w:rPr>
          <w:rFonts w:eastAsia="Calibri" w:cstheme="minorHAnsi"/>
          <w:i/>
          <w:lang w:eastAsia="en-US"/>
        </w:rPr>
        <w:t>z dokładnością do dwóch miejsc po przecinku</w:t>
      </w:r>
      <w:r w:rsidRPr="00C72DC1">
        <w:rPr>
          <w:rFonts w:eastAsia="Calibri" w:cstheme="minorHAnsi"/>
          <w:bCs/>
          <w:i/>
          <w:lang w:eastAsia="en-US"/>
        </w:rPr>
        <w:t>)</w:t>
      </w:r>
    </w:p>
    <w:p w14:paraId="7554C3B1" w14:textId="2C3C2030" w:rsidR="0009689A" w:rsidRPr="00C72DC1" w:rsidRDefault="0009689A" w:rsidP="0009689A">
      <w:pPr>
        <w:spacing w:after="200" w:line="276" w:lineRule="auto"/>
        <w:jc w:val="center"/>
        <w:rPr>
          <w:rFonts w:eastAsia="Calibri" w:cstheme="minorHAnsi"/>
          <w:b/>
          <w:kern w:val="1"/>
          <w:lang w:eastAsia="zh-CN" w:bidi="hi-IN"/>
        </w:rPr>
      </w:pPr>
      <w:r w:rsidRPr="00C72DC1">
        <w:rPr>
          <w:rFonts w:eastAsia="Calibri" w:cstheme="minorHAnsi"/>
          <w:b/>
          <w:kern w:val="1"/>
          <w:lang w:eastAsia="zh-CN" w:bidi="hi-IN"/>
        </w:rPr>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384F424E" w14:textId="77777777" w:rsidTr="007D7988">
        <w:trPr>
          <w:trHeight w:val="161"/>
          <w:jc w:val="center"/>
        </w:trPr>
        <w:tc>
          <w:tcPr>
            <w:tcW w:w="358" w:type="pct"/>
            <w:shd w:val="clear" w:color="auto" w:fill="auto"/>
          </w:tcPr>
          <w:p w14:paraId="4FE44779"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0396D5A3"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4C8E782D"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 xml:space="preserve">Kod czynn. / materiału </w:t>
            </w:r>
            <w:r w:rsidRPr="00C72DC1">
              <w:rPr>
                <w:rFonts w:eastAsia="Calibri" w:cstheme="minorHAnsi"/>
                <w:b/>
                <w:bCs/>
                <w:i/>
                <w:iCs/>
              </w:rPr>
              <w:br/>
              <w:t>do wyceny</w:t>
            </w:r>
          </w:p>
        </w:tc>
        <w:tc>
          <w:tcPr>
            <w:tcW w:w="2062" w:type="pct"/>
            <w:shd w:val="clear" w:color="auto" w:fill="auto"/>
          </w:tcPr>
          <w:p w14:paraId="10A52566"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2A9885BC"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23054FBA" w14:textId="77777777" w:rsidTr="007D7988">
        <w:trPr>
          <w:trHeight w:val="625"/>
          <w:jc w:val="center"/>
        </w:trPr>
        <w:tc>
          <w:tcPr>
            <w:tcW w:w="358" w:type="pct"/>
            <w:shd w:val="clear" w:color="auto" w:fill="auto"/>
          </w:tcPr>
          <w:p w14:paraId="53AF8F57"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12</w:t>
            </w:r>
            <w:r>
              <w:rPr>
                <w:rFonts w:eastAsia="Calibri" w:cstheme="minorHAnsi"/>
                <w:bCs/>
                <w:iCs/>
              </w:rPr>
              <w:t>5</w:t>
            </w:r>
          </w:p>
        </w:tc>
        <w:tc>
          <w:tcPr>
            <w:tcW w:w="958" w:type="pct"/>
            <w:shd w:val="clear" w:color="auto" w:fill="auto"/>
          </w:tcPr>
          <w:p w14:paraId="111AD0C1" w14:textId="77777777" w:rsidR="0009689A" w:rsidRPr="00C72DC1" w:rsidRDefault="0009689A" w:rsidP="007D7988">
            <w:pPr>
              <w:spacing w:before="120" w:after="120"/>
              <w:rPr>
                <w:rFonts w:eastAsia="Calibri" w:cstheme="minorHAnsi"/>
                <w:bCs/>
                <w:iCs/>
              </w:rPr>
            </w:pPr>
            <w:r w:rsidRPr="00C72DC1">
              <w:rPr>
                <w:rFonts w:eastAsia="Calibri" w:cstheme="minorHAnsi"/>
              </w:rPr>
              <w:t>ZAB-UPAL</w:t>
            </w:r>
          </w:p>
        </w:tc>
        <w:tc>
          <w:tcPr>
            <w:tcW w:w="910" w:type="pct"/>
            <w:shd w:val="clear" w:color="auto" w:fill="auto"/>
          </w:tcPr>
          <w:p w14:paraId="4CC72EEA" w14:textId="77777777" w:rsidR="0009689A" w:rsidRPr="00C72DC1" w:rsidRDefault="0009689A" w:rsidP="007D7988">
            <w:pPr>
              <w:spacing w:before="120" w:after="120"/>
              <w:rPr>
                <w:rFonts w:eastAsia="Calibri" w:cstheme="minorHAnsi"/>
              </w:rPr>
            </w:pPr>
            <w:r w:rsidRPr="00C72DC1">
              <w:rPr>
                <w:rFonts w:eastAsia="Calibri" w:cstheme="minorHAnsi"/>
              </w:rPr>
              <w:t xml:space="preserve">ZAB-UPAL3, </w:t>
            </w:r>
            <w:r w:rsidRPr="00C72DC1">
              <w:rPr>
                <w:rFonts w:eastAsia="Calibri" w:cstheme="minorHAnsi"/>
              </w:rPr>
              <w:br/>
              <w:t xml:space="preserve">ZAB-UPAL2, </w:t>
            </w:r>
            <w:r w:rsidRPr="00C72DC1">
              <w:rPr>
                <w:rFonts w:eastAsia="Calibri" w:cstheme="minorHAnsi"/>
              </w:rPr>
              <w:br/>
              <w:t xml:space="preserve">ZAB-UPAL1,        </w:t>
            </w:r>
            <w:r w:rsidRPr="00C72DC1">
              <w:rPr>
                <w:rFonts w:eastAsia="Calibri" w:cstheme="minorHAnsi"/>
                <w:bCs/>
                <w:iCs/>
              </w:rPr>
              <w:t>GODZ UPAL,</w:t>
            </w:r>
            <w:r w:rsidRPr="00C72DC1">
              <w:rPr>
                <w:rFonts w:eastAsia="Calibri" w:cstheme="minorHAnsi"/>
                <w:bCs/>
                <w:iCs/>
              </w:rPr>
              <w:br/>
              <w:t>WYK PALIK</w:t>
            </w:r>
          </w:p>
        </w:tc>
        <w:tc>
          <w:tcPr>
            <w:tcW w:w="2062" w:type="pct"/>
            <w:shd w:val="clear" w:color="auto" w:fill="auto"/>
          </w:tcPr>
          <w:p w14:paraId="105FA6B2" w14:textId="77777777" w:rsidR="0009689A" w:rsidRPr="00C72DC1" w:rsidRDefault="0009689A" w:rsidP="007D7988">
            <w:pPr>
              <w:spacing w:before="120" w:after="120"/>
              <w:rPr>
                <w:rFonts w:eastAsia="Calibri" w:cstheme="minorHAnsi"/>
              </w:rPr>
            </w:pPr>
            <w:r w:rsidRPr="00C72DC1">
              <w:rPr>
                <w:rFonts w:eastAsia="Calibri" w:cstheme="minorHAnsi"/>
                <w:kern w:val="1"/>
                <w:lang w:eastAsia="zh-CN" w:bidi="hi-IN"/>
              </w:rPr>
              <w:t>Zabezpieczenie drzewek przed zwierzyną palikami</w:t>
            </w:r>
          </w:p>
        </w:tc>
        <w:tc>
          <w:tcPr>
            <w:tcW w:w="712" w:type="pct"/>
            <w:shd w:val="clear" w:color="auto" w:fill="auto"/>
            <w:vAlign w:val="center"/>
          </w:tcPr>
          <w:p w14:paraId="408AAC6B"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kern w:val="1"/>
                <w:lang w:bidi="hi-IN"/>
              </w:rPr>
              <w:t>TSZT</w:t>
            </w:r>
          </w:p>
        </w:tc>
      </w:tr>
    </w:tbl>
    <w:p w14:paraId="1DD057A8" w14:textId="77777777" w:rsidR="0009689A" w:rsidRPr="00C72DC1" w:rsidRDefault="0009689A" w:rsidP="0009689A">
      <w:pPr>
        <w:spacing w:before="120" w:after="120"/>
        <w:rPr>
          <w:rFonts w:eastAsia="Calibri" w:cstheme="minorHAnsi"/>
          <w:bCs/>
          <w:iCs/>
          <w:kern w:val="1"/>
          <w:lang w:bidi="hi-IN"/>
        </w:rPr>
      </w:pPr>
      <w:r w:rsidRPr="00C72DC1">
        <w:rPr>
          <w:rFonts w:eastAsia="Calibri" w:cstheme="minorHAnsi"/>
          <w:b/>
          <w:bCs/>
        </w:rPr>
        <w:lastRenderedPageBreak/>
        <w:t>Standard technologii prac obejmuje:</w:t>
      </w:r>
    </w:p>
    <w:p w14:paraId="5CBF8DA3" w14:textId="77777777" w:rsidR="0009689A" w:rsidRPr="00C72DC1" w:rsidRDefault="0009689A">
      <w:pPr>
        <w:pStyle w:val="Akapitzlist"/>
        <w:numPr>
          <w:ilvl w:val="0"/>
          <w:numId w:val="84"/>
        </w:numPr>
        <w:autoSpaceDE/>
        <w:autoSpaceDN/>
        <w:spacing w:before="120" w:after="120"/>
        <w:contextualSpacing/>
        <w:jc w:val="both"/>
        <w:rPr>
          <w:rFonts w:eastAsia="Calibri" w:cstheme="minorHAnsi"/>
          <w:bCs/>
          <w:iCs/>
          <w:kern w:val="1"/>
          <w:lang w:bidi="hi-IN"/>
        </w:rPr>
      </w:pPr>
      <w:r w:rsidRPr="00C72DC1">
        <w:rPr>
          <w:rFonts w:eastAsia="Calibri" w:cstheme="minorHAnsi"/>
          <w:bCs/>
          <w:iCs/>
          <w:kern w:val="1"/>
          <w:lang w:bidi="hi-IN"/>
        </w:rPr>
        <w:t>wykonanie palików z twardego drewna liściastego lub iglastego o długości 150 cm wraz z zaostrzeniem ich i dostarczeniem ich na pozycję roboczą,</w:t>
      </w:r>
    </w:p>
    <w:p w14:paraId="3BA99C9A" w14:textId="77777777" w:rsidR="0009689A" w:rsidRPr="00C72DC1" w:rsidRDefault="0009689A">
      <w:pPr>
        <w:pStyle w:val="Akapitzlist"/>
        <w:numPr>
          <w:ilvl w:val="0"/>
          <w:numId w:val="84"/>
        </w:numPr>
        <w:autoSpaceDE/>
        <w:autoSpaceDN/>
        <w:spacing w:before="120" w:after="120"/>
        <w:contextualSpacing/>
        <w:jc w:val="both"/>
        <w:rPr>
          <w:rFonts w:eastAsia="Calibri" w:cstheme="minorHAnsi"/>
          <w:bCs/>
          <w:iCs/>
          <w:kern w:val="1"/>
          <w:lang w:bidi="hi-IN"/>
        </w:rPr>
      </w:pPr>
      <w:r w:rsidRPr="00C72DC1">
        <w:rPr>
          <w:rFonts w:eastAsia="Calibri" w:cstheme="minorHAnsi"/>
          <w:bCs/>
          <w:iCs/>
          <w:kern w:val="1"/>
          <w:lang w:bidi="hi-IN"/>
        </w:rPr>
        <w:t>doniesienie i rozniesienie palików na pozycji roboczej,</w:t>
      </w:r>
    </w:p>
    <w:p w14:paraId="74E9997B" w14:textId="77777777" w:rsidR="0009689A" w:rsidRPr="00C72DC1" w:rsidRDefault="0009689A">
      <w:pPr>
        <w:pStyle w:val="Akapitzlist"/>
        <w:widowControl/>
        <w:numPr>
          <w:ilvl w:val="0"/>
          <w:numId w:val="84"/>
        </w:numPr>
        <w:autoSpaceDE/>
        <w:autoSpaceDN/>
        <w:spacing w:before="120" w:after="120"/>
        <w:contextualSpacing/>
        <w:rPr>
          <w:rFonts w:eastAsia="Calibri" w:cstheme="minorHAnsi"/>
          <w:lang w:bidi="hi-IN"/>
        </w:rPr>
      </w:pPr>
      <w:r w:rsidRPr="00C72DC1">
        <w:rPr>
          <w:rFonts w:eastAsia="Calibri" w:cstheme="minorHAnsi"/>
          <w:kern w:val="1"/>
          <w:lang w:bidi="hi-IN"/>
        </w:rPr>
        <w:t xml:space="preserve">wbicie określonej w zleceniu ilości palików wokół sadzonek na uprawie, w sposób nie powodujący uszkodzeń systemu korzeniowego sadzonki. </w:t>
      </w:r>
    </w:p>
    <w:p w14:paraId="40B20635" w14:textId="77777777" w:rsidR="0009689A" w:rsidRPr="00C72DC1" w:rsidRDefault="0009689A" w:rsidP="0009689A">
      <w:pPr>
        <w:spacing w:before="120" w:after="120"/>
        <w:rPr>
          <w:rFonts w:eastAsia="Calibri" w:cstheme="minorHAnsi"/>
          <w:bCs/>
          <w:iCs/>
          <w:kern w:val="1"/>
          <w:lang w:bidi="hi-IN"/>
        </w:rPr>
      </w:pPr>
      <w:r w:rsidRPr="00C72DC1">
        <w:rPr>
          <w:rFonts w:eastAsia="Calibri" w:cstheme="minorHAnsi"/>
          <w:b/>
          <w:bCs/>
        </w:rPr>
        <w:t>Uwagi:</w:t>
      </w:r>
    </w:p>
    <w:p w14:paraId="08A50948" w14:textId="77777777" w:rsidR="0009689A" w:rsidRPr="00C72DC1" w:rsidRDefault="0009689A">
      <w:pPr>
        <w:pStyle w:val="Akapitzlist"/>
        <w:widowControl/>
        <w:numPr>
          <w:ilvl w:val="0"/>
          <w:numId w:val="85"/>
        </w:numPr>
        <w:autoSpaceDE/>
        <w:autoSpaceDN/>
        <w:spacing w:before="120" w:after="120"/>
        <w:contextualSpacing/>
        <w:rPr>
          <w:rFonts w:eastAsia="Calibri" w:cstheme="minorHAnsi"/>
        </w:rPr>
      </w:pPr>
      <w:r w:rsidRPr="00C72DC1">
        <w:rPr>
          <w:rFonts w:eastAsia="Calibri" w:cstheme="minorHAnsi"/>
          <w:bCs/>
          <w:iCs/>
          <w:kern w:val="1"/>
          <w:lang w:bidi="hi-IN"/>
        </w:rPr>
        <w:t>ilość sadzonek do opalikowania zostanie określona w zleceniu.</w:t>
      </w:r>
    </w:p>
    <w:p w14:paraId="3E61C375" w14:textId="77777777" w:rsidR="0009689A" w:rsidRPr="00C72DC1" w:rsidRDefault="0009689A">
      <w:pPr>
        <w:pStyle w:val="Akapitzlist"/>
        <w:widowControl/>
        <w:numPr>
          <w:ilvl w:val="0"/>
          <w:numId w:val="85"/>
        </w:numPr>
        <w:autoSpaceDE/>
        <w:autoSpaceDN/>
        <w:spacing w:before="120" w:after="120"/>
        <w:contextualSpacing/>
        <w:rPr>
          <w:rFonts w:eastAsia="Calibri" w:cstheme="minorHAnsi"/>
          <w:bCs/>
          <w:iCs/>
          <w:kern w:val="1"/>
          <w:lang w:bidi="hi-IN"/>
        </w:rPr>
      </w:pPr>
      <w:r w:rsidRPr="00C72DC1">
        <w:rPr>
          <w:rFonts w:eastAsia="Calibri" w:cstheme="minorHAnsi"/>
          <w:bCs/>
          <w:iCs/>
          <w:kern w:val="1"/>
          <w:lang w:bidi="hi-IN"/>
        </w:rPr>
        <w:t>drewno do przerobu lub gotowe paliki zapewnia Zamawiający.</w:t>
      </w:r>
    </w:p>
    <w:p w14:paraId="4794311A" w14:textId="627FB2E5" w:rsidR="0009689A" w:rsidRPr="009D080D" w:rsidRDefault="0009689A">
      <w:pPr>
        <w:pStyle w:val="Akapitzlist"/>
        <w:widowControl/>
        <w:numPr>
          <w:ilvl w:val="0"/>
          <w:numId w:val="85"/>
        </w:numPr>
        <w:autoSpaceDE/>
        <w:autoSpaceDN/>
        <w:spacing w:before="120" w:after="120"/>
        <w:contextualSpacing/>
        <w:rPr>
          <w:rFonts w:eastAsia="Calibri" w:cstheme="minorHAnsi"/>
          <w:bCs/>
          <w:iCs/>
          <w:kern w:val="1"/>
          <w:lang w:bidi="hi-IN"/>
        </w:rPr>
      </w:pPr>
      <w:r w:rsidRPr="00C72DC1">
        <w:rPr>
          <w:rFonts w:cstheme="minorHAnsi"/>
          <w:lang w:bidi="hi-IN"/>
        </w:rPr>
        <w:t>czynność GODZ UPAL przeznaczona jest w wycenie na koszty transportowe</w:t>
      </w:r>
    </w:p>
    <w:p w14:paraId="57FEDDF2" w14:textId="77777777" w:rsidR="009D080D" w:rsidRPr="00C72DC1" w:rsidRDefault="009D080D" w:rsidP="009D080D">
      <w:pPr>
        <w:pStyle w:val="Akapitzlist"/>
        <w:widowControl/>
        <w:autoSpaceDE/>
        <w:autoSpaceDN/>
        <w:spacing w:before="120" w:after="120"/>
        <w:ind w:left="720" w:firstLine="0"/>
        <w:contextualSpacing/>
        <w:rPr>
          <w:rFonts w:eastAsia="Calibri" w:cstheme="minorHAnsi"/>
          <w:bCs/>
          <w:iCs/>
          <w:kern w:val="1"/>
          <w:lang w:bidi="hi-IN"/>
        </w:rPr>
      </w:pPr>
    </w:p>
    <w:p w14:paraId="1B2C84DE" w14:textId="77777777" w:rsidR="0009689A" w:rsidRPr="00C72DC1" w:rsidRDefault="0009689A" w:rsidP="0009689A">
      <w:pPr>
        <w:spacing w:before="120" w:after="120"/>
        <w:rPr>
          <w:rFonts w:eastAsia="Calibri" w:cstheme="minorHAnsi"/>
          <w:b/>
          <w:bCs/>
          <w:iCs/>
          <w:kern w:val="1"/>
          <w:lang w:bidi="hi-IN"/>
        </w:rPr>
      </w:pPr>
      <w:r w:rsidRPr="00C72DC1">
        <w:rPr>
          <w:rFonts w:eastAsia="Calibri" w:cstheme="minorHAnsi"/>
          <w:b/>
          <w:bCs/>
          <w:iCs/>
          <w:kern w:val="1"/>
          <w:lang w:bidi="hi-IN"/>
        </w:rPr>
        <w:t>Procedura odbioru:</w:t>
      </w:r>
    </w:p>
    <w:p w14:paraId="15F20AFF" w14:textId="77777777" w:rsidR="0009689A" w:rsidRPr="00C72DC1" w:rsidRDefault="0009689A" w:rsidP="0009689A">
      <w:pPr>
        <w:tabs>
          <w:tab w:val="left" w:pos="311"/>
        </w:tabs>
        <w:spacing w:before="120" w:after="120"/>
        <w:jc w:val="both"/>
        <w:rPr>
          <w:rFonts w:eastAsia="Calibri" w:cstheme="minorHAnsi"/>
        </w:rPr>
      </w:pPr>
      <w:r w:rsidRPr="00C72DC1">
        <w:rPr>
          <w:rFonts w:eastAsia="Calibri" w:cstheme="minorHAnsi"/>
        </w:rPr>
        <w:t>Odbiór prac nastąpi poprzez:</w:t>
      </w:r>
    </w:p>
    <w:p w14:paraId="019CA405" w14:textId="77777777" w:rsidR="0009689A" w:rsidRPr="00C72DC1" w:rsidRDefault="0009689A">
      <w:pPr>
        <w:widowControl/>
        <w:numPr>
          <w:ilvl w:val="0"/>
          <w:numId w:val="43"/>
        </w:numPr>
        <w:suppressAutoHyphens/>
        <w:autoSpaceDE/>
        <w:autoSpaceDN/>
        <w:spacing w:before="120" w:after="120"/>
        <w:jc w:val="both"/>
        <w:rPr>
          <w:rFonts w:eastAsia="Calibri" w:cstheme="minorHAnsi"/>
        </w:rPr>
      </w:pPr>
      <w:r w:rsidRPr="00C72DC1">
        <w:rPr>
          <w:rFonts w:eastAsia="Calibri" w:cstheme="minorHAnsi"/>
        </w:rPr>
        <w:t xml:space="preserve">dokonanie weryfikacji zgodności wykonania zabezpieczenia drzewek z opisem czynności i zleceniem, </w:t>
      </w:r>
    </w:p>
    <w:p w14:paraId="714CFCF3" w14:textId="77777777" w:rsidR="0009689A" w:rsidRPr="00C72DC1" w:rsidRDefault="0009689A">
      <w:pPr>
        <w:widowControl/>
        <w:numPr>
          <w:ilvl w:val="0"/>
          <w:numId w:val="43"/>
        </w:numPr>
        <w:suppressAutoHyphens/>
        <w:autoSpaceDE/>
        <w:autoSpaceDN/>
        <w:spacing w:before="120" w:after="120"/>
        <w:jc w:val="both"/>
        <w:rPr>
          <w:rFonts w:eastAsia="Calibri" w:cstheme="minorHAnsi"/>
        </w:rPr>
      </w:pPr>
      <w:r w:rsidRPr="00C72DC1">
        <w:rPr>
          <w:rFonts w:eastAsia="Calibri" w:cstheme="minorHAnsi"/>
        </w:rPr>
        <w:t>ilość zabezpieczonych drzewek zostanie ustalona poprzez ich policzenie na gruncie posztucznie lub na reprezentatywnych powierzchniach próbnych wynoszących 2 ary na każdy rozpoczęty HA i odniesienie tej ilości do całej powierzchni zabiegu.</w:t>
      </w:r>
    </w:p>
    <w:p w14:paraId="3190EBC4" w14:textId="77777777" w:rsidR="0009689A" w:rsidRPr="00C72DC1" w:rsidRDefault="0009689A" w:rsidP="0009689A">
      <w:pPr>
        <w:spacing w:before="120" w:after="120"/>
        <w:ind w:firstLine="708"/>
        <w:jc w:val="both"/>
        <w:rPr>
          <w:rFonts w:eastAsia="Calibri" w:cstheme="minorHAnsi"/>
          <w:bCs/>
          <w:i/>
          <w:u w:val="single"/>
        </w:rPr>
      </w:pPr>
      <w:r w:rsidRPr="00C72DC1">
        <w:rPr>
          <w:rFonts w:eastAsia="Calibri" w:cstheme="minorHAnsi"/>
          <w:bCs/>
          <w:i/>
        </w:rPr>
        <w:t xml:space="preserve"> (rozliczenie </w:t>
      </w:r>
      <w:r w:rsidRPr="00C72DC1">
        <w:rPr>
          <w:rFonts w:eastAsia="Calibri" w:cstheme="minorHAnsi"/>
          <w:i/>
        </w:rPr>
        <w:t>z dokładnością do dwóch miejsc po przecinku</w:t>
      </w:r>
      <w:r w:rsidRPr="00C72DC1">
        <w:rPr>
          <w:rFonts w:eastAsia="Calibri" w:cstheme="minorHAnsi"/>
          <w:bCs/>
          <w:i/>
        </w:rPr>
        <w:t>)</w:t>
      </w:r>
    </w:p>
    <w:p w14:paraId="6BE3F124" w14:textId="77777777" w:rsidR="009D080D" w:rsidRDefault="009D080D" w:rsidP="0009689A">
      <w:pPr>
        <w:spacing w:before="120" w:after="120"/>
        <w:jc w:val="center"/>
        <w:rPr>
          <w:rFonts w:eastAsia="Bitstream Vera Sans" w:cstheme="minorHAnsi"/>
          <w:b/>
          <w:kern w:val="1"/>
          <w:lang w:eastAsia="zh-CN" w:bidi="hi-IN"/>
        </w:rPr>
      </w:pPr>
    </w:p>
    <w:p w14:paraId="7BC9682A" w14:textId="67957630" w:rsidR="0009689A" w:rsidRPr="00C72DC1" w:rsidRDefault="0009689A" w:rsidP="0009689A">
      <w:pPr>
        <w:spacing w:before="120" w:after="120"/>
        <w:jc w:val="center"/>
        <w:rPr>
          <w:rFonts w:eastAsia="Bitstream Vera Sans" w:cstheme="minorHAnsi"/>
          <w:b/>
          <w:kern w:val="1"/>
          <w:lang w:eastAsia="zh-CN" w:bidi="hi-IN"/>
        </w:rPr>
      </w:pPr>
      <w:r w:rsidRPr="00C72DC1">
        <w:rPr>
          <w:rFonts w:eastAsia="Bitstream Vera Sans" w:cstheme="minorHAnsi"/>
          <w:b/>
          <w:kern w:val="1"/>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1567606C" w14:textId="77777777" w:rsidTr="007D7988">
        <w:trPr>
          <w:trHeight w:val="161"/>
          <w:jc w:val="center"/>
        </w:trPr>
        <w:tc>
          <w:tcPr>
            <w:tcW w:w="358" w:type="pct"/>
            <w:shd w:val="clear" w:color="auto" w:fill="auto"/>
          </w:tcPr>
          <w:p w14:paraId="78AE0A2A"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47C8F7A6"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03D18808"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 xml:space="preserve">Kod czynn. / materiału </w:t>
            </w:r>
            <w:r w:rsidRPr="00C72DC1">
              <w:rPr>
                <w:rFonts w:eastAsia="Calibri" w:cstheme="minorHAnsi"/>
                <w:b/>
                <w:bCs/>
                <w:i/>
                <w:iCs/>
              </w:rPr>
              <w:br/>
              <w:t>do wyceny</w:t>
            </w:r>
          </w:p>
        </w:tc>
        <w:tc>
          <w:tcPr>
            <w:tcW w:w="2062" w:type="pct"/>
            <w:shd w:val="clear" w:color="auto" w:fill="auto"/>
          </w:tcPr>
          <w:p w14:paraId="185C3D87"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25B11460"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585E93C2" w14:textId="77777777" w:rsidTr="007D7988">
        <w:trPr>
          <w:trHeight w:val="625"/>
          <w:jc w:val="center"/>
        </w:trPr>
        <w:tc>
          <w:tcPr>
            <w:tcW w:w="358" w:type="pct"/>
            <w:shd w:val="clear" w:color="auto" w:fill="auto"/>
          </w:tcPr>
          <w:p w14:paraId="39EAD5E4"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12</w:t>
            </w:r>
            <w:r>
              <w:rPr>
                <w:rFonts w:eastAsia="Calibri" w:cstheme="minorHAnsi"/>
                <w:bCs/>
                <w:iCs/>
              </w:rPr>
              <w:t>6</w:t>
            </w:r>
          </w:p>
        </w:tc>
        <w:tc>
          <w:tcPr>
            <w:tcW w:w="958" w:type="pct"/>
            <w:shd w:val="clear" w:color="auto" w:fill="auto"/>
          </w:tcPr>
          <w:p w14:paraId="011C70B0" w14:textId="77777777" w:rsidR="0009689A" w:rsidRPr="00C72DC1" w:rsidRDefault="0009689A" w:rsidP="007D7988">
            <w:pPr>
              <w:spacing w:before="120" w:after="120"/>
              <w:rPr>
                <w:rFonts w:eastAsia="Calibri" w:cstheme="minorHAnsi"/>
                <w:bCs/>
                <w:iCs/>
              </w:rPr>
            </w:pPr>
            <w:r w:rsidRPr="00C72DC1">
              <w:rPr>
                <w:rFonts w:eastAsia="Calibri" w:cstheme="minorHAnsi"/>
              </w:rPr>
              <w:t>ZAB SIAT</w:t>
            </w:r>
          </w:p>
        </w:tc>
        <w:tc>
          <w:tcPr>
            <w:tcW w:w="910" w:type="pct"/>
            <w:shd w:val="clear" w:color="auto" w:fill="auto"/>
          </w:tcPr>
          <w:p w14:paraId="3B1BAFC8" w14:textId="77777777" w:rsidR="0009689A" w:rsidRPr="00C72DC1" w:rsidRDefault="0009689A" w:rsidP="007D7988">
            <w:pPr>
              <w:spacing w:before="120" w:after="120"/>
              <w:rPr>
                <w:rFonts w:eastAsia="Calibri" w:cstheme="minorHAnsi"/>
                <w:bCs/>
                <w:iCs/>
              </w:rPr>
            </w:pPr>
            <w:r w:rsidRPr="00C72DC1">
              <w:rPr>
                <w:rFonts w:eastAsia="Calibri" w:cstheme="minorHAnsi"/>
              </w:rPr>
              <w:t>ZAB SIAT</w:t>
            </w:r>
            <w:r w:rsidRPr="00C72DC1">
              <w:rPr>
                <w:rFonts w:eastAsia="Calibri" w:cstheme="minorHAnsi"/>
              </w:rPr>
              <w:br/>
            </w:r>
            <w:r w:rsidRPr="00C72DC1">
              <w:rPr>
                <w:rFonts w:eastAsia="Calibri" w:cstheme="minorHAnsi"/>
                <w:bCs/>
                <w:iCs/>
              </w:rPr>
              <w:t>GODZ IZS</w:t>
            </w:r>
            <w:r w:rsidRPr="00C72DC1">
              <w:rPr>
                <w:rFonts w:eastAsia="Calibri" w:cstheme="minorHAnsi"/>
                <w:bCs/>
                <w:iCs/>
              </w:rPr>
              <w:br/>
              <w:t>SKOBLE (materiał)</w:t>
            </w:r>
          </w:p>
        </w:tc>
        <w:tc>
          <w:tcPr>
            <w:tcW w:w="2062" w:type="pct"/>
            <w:shd w:val="clear" w:color="auto" w:fill="auto"/>
          </w:tcPr>
          <w:p w14:paraId="30336D11" w14:textId="77777777" w:rsidR="0009689A" w:rsidRPr="00C72DC1" w:rsidRDefault="0009689A" w:rsidP="007D7988">
            <w:pPr>
              <w:spacing w:before="120" w:after="120"/>
              <w:rPr>
                <w:rFonts w:eastAsia="Calibri" w:cstheme="minorHAnsi"/>
                <w:bCs/>
                <w:iCs/>
              </w:rPr>
            </w:pPr>
            <w:r w:rsidRPr="00C72DC1">
              <w:rPr>
                <w:rFonts w:eastAsia="Calibri" w:cstheme="minorHAnsi"/>
                <w:kern w:val="1"/>
                <w:lang w:eastAsia="zh-CN" w:bidi="hi-IN"/>
              </w:rPr>
              <w:t xml:space="preserve">Indywidualne zabezpieczanie siatką  </w:t>
            </w:r>
          </w:p>
        </w:tc>
        <w:tc>
          <w:tcPr>
            <w:tcW w:w="712" w:type="pct"/>
            <w:shd w:val="clear" w:color="auto" w:fill="auto"/>
            <w:vAlign w:val="center"/>
          </w:tcPr>
          <w:p w14:paraId="3FEBE936" w14:textId="77777777" w:rsidR="0009689A" w:rsidRPr="00C72DC1" w:rsidRDefault="0009689A" w:rsidP="007D7988">
            <w:pPr>
              <w:spacing w:before="120" w:after="120"/>
              <w:jc w:val="center"/>
              <w:rPr>
                <w:rFonts w:eastAsia="Calibri" w:cstheme="minorHAnsi"/>
              </w:rPr>
            </w:pPr>
            <w:r w:rsidRPr="00C72DC1">
              <w:rPr>
                <w:rFonts w:eastAsia="Calibri" w:cstheme="minorHAnsi"/>
                <w:kern w:val="1"/>
                <w:lang w:bidi="hi-IN"/>
              </w:rPr>
              <w:t>TSZT</w:t>
            </w:r>
          </w:p>
        </w:tc>
      </w:tr>
    </w:tbl>
    <w:p w14:paraId="3F575CD5" w14:textId="77777777" w:rsidR="0009689A" w:rsidRPr="00C72DC1" w:rsidRDefault="0009689A" w:rsidP="0009689A">
      <w:pPr>
        <w:spacing w:before="120" w:after="120"/>
        <w:rPr>
          <w:rFonts w:eastAsia="Calibri" w:cstheme="minorHAnsi"/>
          <w:bCs/>
          <w:iCs/>
          <w:kern w:val="1"/>
          <w:lang w:bidi="hi-IN"/>
        </w:rPr>
      </w:pPr>
      <w:r w:rsidRPr="00C72DC1">
        <w:rPr>
          <w:rFonts w:eastAsia="Calibri" w:cstheme="minorHAnsi"/>
          <w:b/>
          <w:bCs/>
        </w:rPr>
        <w:t>Standard technologii prac obejmuje:</w:t>
      </w:r>
    </w:p>
    <w:p w14:paraId="15912BAD" w14:textId="77777777" w:rsidR="0009689A" w:rsidRPr="00C72DC1" w:rsidRDefault="0009689A">
      <w:pPr>
        <w:pStyle w:val="Akapitzlist"/>
        <w:widowControl/>
        <w:numPr>
          <w:ilvl w:val="0"/>
          <w:numId w:val="53"/>
        </w:numPr>
        <w:adjustRightInd w:val="0"/>
        <w:spacing w:before="120" w:after="120"/>
        <w:contextualSpacing/>
        <w:jc w:val="both"/>
        <w:rPr>
          <w:rFonts w:eastAsia="Calibri" w:cstheme="minorHAnsi"/>
        </w:rPr>
      </w:pPr>
      <w:r w:rsidRPr="00C72DC1">
        <w:rPr>
          <w:rFonts w:eastAsia="Calibri" w:cstheme="minorHAnsi"/>
        </w:rPr>
        <w:t>odbiór drewna przeznaczanego na słupki i siatki z magazynu leśnictwa,</w:t>
      </w:r>
    </w:p>
    <w:p w14:paraId="7D454C95" w14:textId="77777777" w:rsidR="0009689A" w:rsidRPr="00C72DC1" w:rsidRDefault="0009689A">
      <w:pPr>
        <w:pStyle w:val="Akapitzlist"/>
        <w:widowControl/>
        <w:numPr>
          <w:ilvl w:val="0"/>
          <w:numId w:val="53"/>
        </w:numPr>
        <w:adjustRightInd w:val="0"/>
        <w:spacing w:before="120" w:after="120"/>
        <w:contextualSpacing/>
        <w:jc w:val="both"/>
        <w:rPr>
          <w:rFonts w:eastAsia="Calibri" w:cstheme="minorHAnsi"/>
        </w:rPr>
      </w:pPr>
      <w:r w:rsidRPr="00C72DC1">
        <w:rPr>
          <w:rFonts w:eastAsia="Calibri" w:cstheme="minorHAnsi"/>
        </w:rPr>
        <w:t>wykonanie słupków z twardego drewna liściastego lub iglastego o długości 150 cm wraz z zaostrzeniem ich i dostarczenie ich na pozycję roboczą,</w:t>
      </w:r>
    </w:p>
    <w:p w14:paraId="6697EDEE" w14:textId="77777777" w:rsidR="0009689A" w:rsidRPr="00C72DC1" w:rsidRDefault="0009689A">
      <w:pPr>
        <w:pStyle w:val="Akapitzlist"/>
        <w:widowControl/>
        <w:numPr>
          <w:ilvl w:val="0"/>
          <w:numId w:val="53"/>
        </w:numPr>
        <w:adjustRightInd w:val="0"/>
        <w:spacing w:before="120" w:after="120"/>
        <w:contextualSpacing/>
        <w:jc w:val="both"/>
        <w:rPr>
          <w:rFonts w:eastAsia="Calibri" w:cstheme="minorHAnsi"/>
        </w:rPr>
      </w:pPr>
      <w:r w:rsidRPr="00C72DC1">
        <w:rPr>
          <w:rFonts w:eastAsia="Calibri" w:cstheme="minorHAnsi"/>
        </w:rPr>
        <w:t>rozniesienie słupków i siatki na pozycji roboczej,</w:t>
      </w:r>
    </w:p>
    <w:p w14:paraId="6D8FC2C3" w14:textId="77777777" w:rsidR="0009689A" w:rsidRPr="00C72DC1" w:rsidRDefault="0009689A">
      <w:pPr>
        <w:pStyle w:val="Akapitzlist"/>
        <w:widowControl/>
        <w:numPr>
          <w:ilvl w:val="0"/>
          <w:numId w:val="53"/>
        </w:numPr>
        <w:adjustRightInd w:val="0"/>
        <w:spacing w:before="120" w:after="120"/>
        <w:contextualSpacing/>
        <w:jc w:val="both"/>
        <w:rPr>
          <w:rFonts w:eastAsia="Calibri" w:cstheme="minorHAnsi"/>
        </w:rPr>
      </w:pPr>
      <w:r w:rsidRPr="00C72DC1">
        <w:rPr>
          <w:rFonts w:eastAsia="Calibri" w:cstheme="minorHAnsi"/>
        </w:rPr>
        <w:t xml:space="preserve">wbicie </w:t>
      </w:r>
      <w:r>
        <w:rPr>
          <w:rFonts w:eastAsia="Calibri" w:cstheme="minorHAnsi"/>
        </w:rPr>
        <w:t>1</w:t>
      </w:r>
      <w:r w:rsidRPr="00C72DC1">
        <w:rPr>
          <w:rFonts w:eastAsia="Calibri" w:cstheme="minorHAnsi"/>
        </w:rPr>
        <w:t xml:space="preserve"> słupk</w:t>
      </w:r>
      <w:r>
        <w:rPr>
          <w:rFonts w:eastAsia="Calibri" w:cstheme="minorHAnsi"/>
        </w:rPr>
        <w:t>a</w:t>
      </w:r>
      <w:r w:rsidRPr="00C72DC1">
        <w:rPr>
          <w:rFonts w:eastAsia="Calibri" w:cstheme="minorHAnsi"/>
        </w:rPr>
        <w:t xml:space="preserve"> wokół sadzonek na uprawie w sposób nie powodujący uszkodzeń systemu korzeniowego sadzonki,</w:t>
      </w:r>
    </w:p>
    <w:p w14:paraId="3F2FA3FB" w14:textId="77777777" w:rsidR="0009689A" w:rsidRPr="00C72DC1" w:rsidRDefault="0009689A">
      <w:pPr>
        <w:pStyle w:val="Akapitzlist"/>
        <w:widowControl/>
        <w:numPr>
          <w:ilvl w:val="0"/>
          <w:numId w:val="53"/>
        </w:numPr>
        <w:adjustRightInd w:val="0"/>
        <w:spacing w:before="120" w:after="120"/>
        <w:contextualSpacing/>
        <w:jc w:val="both"/>
        <w:rPr>
          <w:rFonts w:eastAsia="Calibri" w:cstheme="minorHAnsi"/>
        </w:rPr>
      </w:pPr>
      <w:r w:rsidRPr="00C72DC1">
        <w:rPr>
          <w:rFonts w:eastAsia="Calibri" w:cstheme="minorHAnsi"/>
        </w:rPr>
        <w:t>zamontowanie wokół słupków siatki przy użyciu skobli.</w:t>
      </w:r>
    </w:p>
    <w:p w14:paraId="21B2B8D1"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t>Uwagi:</w:t>
      </w:r>
    </w:p>
    <w:p w14:paraId="6068DB3A" w14:textId="77777777" w:rsidR="0009689A" w:rsidRPr="00C72DC1" w:rsidRDefault="0009689A">
      <w:pPr>
        <w:pStyle w:val="Akapitzlist"/>
        <w:widowControl/>
        <w:numPr>
          <w:ilvl w:val="0"/>
          <w:numId w:val="86"/>
        </w:numPr>
        <w:adjustRightInd w:val="0"/>
        <w:spacing w:before="120" w:after="120"/>
        <w:contextualSpacing/>
        <w:jc w:val="both"/>
        <w:rPr>
          <w:rFonts w:eastAsia="Calibri" w:cstheme="minorHAnsi"/>
        </w:rPr>
      </w:pPr>
      <w:r w:rsidRPr="00C72DC1">
        <w:rPr>
          <w:rFonts w:eastAsia="Calibri" w:cstheme="minorHAnsi"/>
        </w:rPr>
        <w:t>materiały zapewnia:</w:t>
      </w:r>
    </w:p>
    <w:p w14:paraId="31AF2DD7" w14:textId="77777777" w:rsidR="0009689A" w:rsidRPr="00C72DC1" w:rsidRDefault="0009689A">
      <w:pPr>
        <w:pStyle w:val="Akapitzlist"/>
        <w:widowControl/>
        <w:numPr>
          <w:ilvl w:val="0"/>
          <w:numId w:val="86"/>
        </w:numPr>
        <w:adjustRightInd w:val="0"/>
        <w:spacing w:before="120" w:after="120"/>
        <w:contextualSpacing/>
        <w:jc w:val="both"/>
        <w:rPr>
          <w:rFonts w:eastAsia="Calibri" w:cstheme="minorHAnsi"/>
        </w:rPr>
      </w:pPr>
      <w:r w:rsidRPr="00C72DC1">
        <w:rPr>
          <w:rFonts w:eastAsia="Calibri" w:cstheme="minorHAnsi"/>
        </w:rPr>
        <w:t xml:space="preserve">zamawiający – siatka grodzeniowa i drewno na słupki, </w:t>
      </w:r>
    </w:p>
    <w:p w14:paraId="287E6EEB" w14:textId="77777777" w:rsidR="0009689A" w:rsidRPr="00C72DC1" w:rsidRDefault="0009689A">
      <w:pPr>
        <w:pStyle w:val="Akapitzlist"/>
        <w:widowControl/>
        <w:numPr>
          <w:ilvl w:val="0"/>
          <w:numId w:val="86"/>
        </w:numPr>
        <w:adjustRightInd w:val="0"/>
        <w:spacing w:before="120" w:after="120"/>
        <w:contextualSpacing/>
        <w:jc w:val="both"/>
        <w:rPr>
          <w:rFonts w:eastAsia="Calibri" w:cstheme="minorHAnsi"/>
        </w:rPr>
      </w:pPr>
      <w:r w:rsidRPr="00C72DC1">
        <w:rPr>
          <w:rFonts w:eastAsia="Calibri" w:cstheme="minorHAnsi"/>
        </w:rPr>
        <w:t xml:space="preserve">wykonawca - skoble </w:t>
      </w:r>
      <w:r w:rsidRPr="00C72DC1">
        <w:rPr>
          <w:rFonts w:eastAsia="Calibri" w:cstheme="minorHAnsi"/>
          <w:bCs/>
          <w:iCs/>
        </w:rPr>
        <w:t xml:space="preserve">ocynkowane </w:t>
      </w:r>
      <w:r>
        <w:rPr>
          <w:rFonts w:eastAsia="Calibri" w:cstheme="minorHAnsi"/>
          <w:bCs/>
          <w:iCs/>
        </w:rPr>
        <w:t xml:space="preserve"> </w:t>
      </w:r>
      <w:r w:rsidRPr="00C72DC1">
        <w:rPr>
          <w:rFonts w:eastAsia="Calibri" w:cstheme="minorHAnsi"/>
          <w:bCs/>
          <w:iCs/>
        </w:rPr>
        <w:t xml:space="preserve">i gwoździe ocynkowane </w:t>
      </w:r>
      <w:r>
        <w:rPr>
          <w:rFonts w:eastAsia="Calibri" w:cstheme="minorHAnsi"/>
          <w:bCs/>
          <w:iCs/>
        </w:rPr>
        <w:t xml:space="preserve"> </w:t>
      </w:r>
    </w:p>
    <w:p w14:paraId="1571F0BC" w14:textId="77777777" w:rsidR="0009689A" w:rsidRPr="00C72DC1" w:rsidRDefault="0009689A">
      <w:pPr>
        <w:pStyle w:val="Akapitzlist"/>
        <w:widowControl/>
        <w:numPr>
          <w:ilvl w:val="0"/>
          <w:numId w:val="86"/>
        </w:numPr>
        <w:adjustRightInd w:val="0"/>
        <w:spacing w:before="120" w:after="120"/>
        <w:contextualSpacing/>
        <w:jc w:val="both"/>
        <w:rPr>
          <w:rFonts w:eastAsia="Calibri" w:cstheme="minorHAnsi"/>
        </w:rPr>
      </w:pPr>
      <w:r w:rsidRPr="00C72DC1">
        <w:rPr>
          <w:rFonts w:cstheme="minorHAnsi"/>
          <w:lang w:bidi="hi-IN"/>
        </w:rPr>
        <w:t>czynność GODZ IZS przeznaczona jest w wycenie na koszty transportowe</w:t>
      </w:r>
    </w:p>
    <w:p w14:paraId="4F2D1B16" w14:textId="77777777" w:rsidR="0009689A" w:rsidRPr="00C72DC1" w:rsidRDefault="0009689A" w:rsidP="0009689A">
      <w:pPr>
        <w:tabs>
          <w:tab w:val="left" w:pos="567"/>
        </w:tabs>
        <w:spacing w:before="120" w:after="120"/>
        <w:ind w:left="567" w:hanging="567"/>
        <w:rPr>
          <w:rFonts w:eastAsia="Calibri" w:cstheme="minorHAnsi"/>
          <w:b/>
          <w:bCs/>
          <w:iCs/>
        </w:rPr>
      </w:pPr>
      <w:r w:rsidRPr="00C72DC1">
        <w:rPr>
          <w:rFonts w:eastAsia="Calibri" w:cstheme="minorHAnsi"/>
          <w:b/>
          <w:bCs/>
          <w:iCs/>
        </w:rPr>
        <w:t>Procedura odbioru:</w:t>
      </w:r>
    </w:p>
    <w:p w14:paraId="1074FD14" w14:textId="77777777" w:rsidR="0009689A" w:rsidRPr="00C72DC1" w:rsidRDefault="0009689A" w:rsidP="0009689A">
      <w:pPr>
        <w:tabs>
          <w:tab w:val="left" w:pos="311"/>
        </w:tabs>
        <w:spacing w:before="120"/>
        <w:jc w:val="both"/>
        <w:rPr>
          <w:rFonts w:eastAsia="Calibri" w:cstheme="minorHAnsi"/>
          <w:lang w:eastAsia="en-US"/>
        </w:rPr>
      </w:pPr>
      <w:r w:rsidRPr="00C72DC1">
        <w:rPr>
          <w:rFonts w:eastAsia="Calibri" w:cstheme="minorHAnsi"/>
          <w:lang w:eastAsia="en-US"/>
        </w:rPr>
        <w:t>Odbiór prac nastąpi poprzez:</w:t>
      </w:r>
    </w:p>
    <w:p w14:paraId="731D92D2" w14:textId="77777777" w:rsidR="0009689A" w:rsidRPr="00C72DC1" w:rsidRDefault="0009689A">
      <w:pPr>
        <w:widowControl/>
        <w:numPr>
          <w:ilvl w:val="0"/>
          <w:numId w:val="54"/>
        </w:numPr>
        <w:autoSpaceDE/>
        <w:autoSpaceDN/>
        <w:spacing w:before="120"/>
        <w:jc w:val="both"/>
        <w:rPr>
          <w:rFonts w:eastAsia="Calibri" w:cstheme="minorHAnsi"/>
          <w:lang w:eastAsia="en-US"/>
        </w:rPr>
      </w:pPr>
      <w:r w:rsidRPr="00C72DC1">
        <w:rPr>
          <w:rFonts w:eastAsia="Calibri" w:cstheme="minorHAnsi"/>
          <w:lang w:eastAsia="en-US"/>
        </w:rPr>
        <w:t xml:space="preserve">dokonanie weryfikacji zgodności wykonania zabezpieczenia drzewek z opisem czynności i zleceniem, </w:t>
      </w:r>
    </w:p>
    <w:p w14:paraId="50968916" w14:textId="77777777" w:rsidR="0009689A" w:rsidRPr="00C72DC1" w:rsidRDefault="0009689A">
      <w:pPr>
        <w:widowControl/>
        <w:numPr>
          <w:ilvl w:val="0"/>
          <w:numId w:val="54"/>
        </w:numPr>
        <w:autoSpaceDE/>
        <w:autoSpaceDN/>
        <w:spacing w:before="120"/>
        <w:jc w:val="both"/>
        <w:rPr>
          <w:rFonts w:eastAsia="Calibri" w:cstheme="minorHAnsi"/>
          <w:lang w:eastAsia="en-US"/>
        </w:rPr>
      </w:pPr>
      <w:r w:rsidRPr="00C72DC1">
        <w:rPr>
          <w:rFonts w:eastAsia="Calibri" w:cstheme="minorHAnsi"/>
          <w:lang w:eastAsia="en-US"/>
        </w:rPr>
        <w:lastRenderedPageBreak/>
        <w:t>ilość zabezpieczonych drzewek zostanie ustalona poprzez ich policzenie na gruncie (posztucznie).</w:t>
      </w:r>
    </w:p>
    <w:p w14:paraId="3A15E224" w14:textId="77777777" w:rsidR="0009689A" w:rsidRPr="00C72DC1" w:rsidRDefault="0009689A" w:rsidP="0009689A">
      <w:pPr>
        <w:spacing w:before="120" w:after="120"/>
        <w:ind w:firstLine="360"/>
        <w:rPr>
          <w:rFonts w:eastAsia="Calibri" w:cstheme="minorHAnsi"/>
          <w:i/>
        </w:rPr>
      </w:pPr>
      <w:r w:rsidRPr="00C72DC1">
        <w:rPr>
          <w:rFonts w:eastAsia="Calibri" w:cstheme="minorHAnsi"/>
          <w:bCs/>
          <w:i/>
        </w:rPr>
        <w:t xml:space="preserve">(rozliczenie </w:t>
      </w:r>
      <w:r w:rsidRPr="00C72DC1">
        <w:rPr>
          <w:rFonts w:eastAsia="Calibri" w:cstheme="minorHAnsi"/>
          <w:i/>
        </w:rPr>
        <w:t>z dokładnością do dwóch miejsc po przecinku)</w:t>
      </w:r>
    </w:p>
    <w:p w14:paraId="74914E0D" w14:textId="77777777" w:rsidR="0009689A" w:rsidRPr="00C72DC1" w:rsidRDefault="0009689A" w:rsidP="0009689A">
      <w:pPr>
        <w:spacing w:after="200" w:line="276" w:lineRule="auto"/>
        <w:rPr>
          <w:rFonts w:eastAsia="Calibri" w:cstheme="minorHAnsi"/>
        </w:rPr>
      </w:pPr>
    </w:p>
    <w:p w14:paraId="056C33CD" w14:textId="77777777" w:rsidR="0009689A" w:rsidRPr="00C72DC1" w:rsidRDefault="0009689A" w:rsidP="0009689A">
      <w:pPr>
        <w:adjustRightInd w:val="0"/>
        <w:spacing w:before="120" w:after="120"/>
        <w:jc w:val="center"/>
        <w:rPr>
          <w:rFonts w:eastAsia="Calibri" w:cstheme="minorHAnsi"/>
          <w:b/>
        </w:rPr>
      </w:pPr>
      <w:r w:rsidRPr="00C72DC1">
        <w:rPr>
          <w:rFonts w:eastAsia="Calibri" w:cstheme="minorHAnsi"/>
          <w:b/>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21524EBE" w14:textId="77777777" w:rsidTr="007D7988">
        <w:trPr>
          <w:trHeight w:val="161"/>
          <w:jc w:val="center"/>
        </w:trPr>
        <w:tc>
          <w:tcPr>
            <w:tcW w:w="358" w:type="pct"/>
            <w:shd w:val="clear" w:color="auto" w:fill="auto"/>
          </w:tcPr>
          <w:p w14:paraId="230BE251"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19F602AA"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0DD0E0F1"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 xml:space="preserve">Kod czynn. / materiału </w:t>
            </w:r>
            <w:r w:rsidRPr="00C72DC1">
              <w:rPr>
                <w:rFonts w:eastAsia="Calibri" w:cstheme="minorHAnsi"/>
                <w:b/>
                <w:bCs/>
                <w:i/>
                <w:iCs/>
              </w:rPr>
              <w:br/>
              <w:t>do wyceny</w:t>
            </w:r>
          </w:p>
        </w:tc>
        <w:tc>
          <w:tcPr>
            <w:tcW w:w="2062" w:type="pct"/>
            <w:shd w:val="clear" w:color="auto" w:fill="auto"/>
          </w:tcPr>
          <w:p w14:paraId="21524556"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6C3AA82A"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71786571" w14:textId="77777777" w:rsidTr="007D7988">
        <w:trPr>
          <w:trHeight w:val="625"/>
          <w:jc w:val="center"/>
        </w:trPr>
        <w:tc>
          <w:tcPr>
            <w:tcW w:w="358" w:type="pct"/>
            <w:shd w:val="clear" w:color="auto" w:fill="auto"/>
          </w:tcPr>
          <w:p w14:paraId="6DA38FAF"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12</w:t>
            </w:r>
            <w:r>
              <w:rPr>
                <w:rFonts w:eastAsia="Calibri" w:cstheme="minorHAnsi"/>
                <w:bCs/>
                <w:iCs/>
              </w:rPr>
              <w:t>7</w:t>
            </w:r>
          </w:p>
        </w:tc>
        <w:tc>
          <w:tcPr>
            <w:tcW w:w="958" w:type="pct"/>
            <w:shd w:val="clear" w:color="auto" w:fill="auto"/>
          </w:tcPr>
          <w:p w14:paraId="36CC2369" w14:textId="77777777" w:rsidR="0009689A" w:rsidRPr="00C72DC1" w:rsidRDefault="0009689A" w:rsidP="007D7988">
            <w:pPr>
              <w:spacing w:before="120" w:after="120"/>
              <w:rPr>
                <w:rFonts w:eastAsia="Calibri" w:cstheme="minorHAnsi"/>
                <w:bCs/>
                <w:iCs/>
              </w:rPr>
            </w:pPr>
            <w:r w:rsidRPr="00C72DC1">
              <w:rPr>
                <w:rFonts w:eastAsia="Calibri" w:cstheme="minorHAnsi"/>
                <w:bCs/>
                <w:iCs/>
              </w:rPr>
              <w:t>PUŁ-WT</w:t>
            </w:r>
          </w:p>
        </w:tc>
        <w:tc>
          <w:tcPr>
            <w:tcW w:w="910" w:type="pct"/>
            <w:shd w:val="clear" w:color="auto" w:fill="auto"/>
          </w:tcPr>
          <w:p w14:paraId="50775048" w14:textId="77777777" w:rsidR="0009689A" w:rsidRPr="00C72DC1" w:rsidRDefault="0009689A" w:rsidP="007D7988">
            <w:pPr>
              <w:spacing w:before="120" w:after="120"/>
              <w:rPr>
                <w:rFonts w:eastAsia="Calibri" w:cstheme="minorHAnsi"/>
                <w:bCs/>
                <w:iCs/>
              </w:rPr>
            </w:pPr>
            <w:r w:rsidRPr="00C72DC1">
              <w:rPr>
                <w:rFonts w:eastAsia="Calibri" w:cstheme="minorHAnsi"/>
                <w:bCs/>
                <w:iCs/>
              </w:rPr>
              <w:t>PUŁ-WT</w:t>
            </w:r>
          </w:p>
        </w:tc>
        <w:tc>
          <w:tcPr>
            <w:tcW w:w="2062" w:type="pct"/>
            <w:shd w:val="clear" w:color="auto" w:fill="auto"/>
          </w:tcPr>
          <w:p w14:paraId="0C4FAB88" w14:textId="77777777" w:rsidR="0009689A" w:rsidRPr="00C72DC1" w:rsidRDefault="0009689A" w:rsidP="007D7988">
            <w:pPr>
              <w:spacing w:before="120" w:after="120"/>
              <w:rPr>
                <w:rFonts w:eastAsia="Calibri" w:cstheme="minorHAnsi"/>
                <w:bCs/>
                <w:iCs/>
              </w:rPr>
            </w:pPr>
            <w:r w:rsidRPr="00C72DC1">
              <w:rPr>
                <w:rFonts w:eastAsia="Calibri" w:cstheme="minorHAnsi"/>
                <w:bCs/>
                <w:iCs/>
              </w:rPr>
              <w:t>Wykładanie pułapek na szkodniki wtórne</w:t>
            </w:r>
          </w:p>
        </w:tc>
        <w:tc>
          <w:tcPr>
            <w:tcW w:w="712" w:type="pct"/>
            <w:shd w:val="clear" w:color="auto" w:fill="auto"/>
          </w:tcPr>
          <w:p w14:paraId="67743DEC"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SZT</w:t>
            </w:r>
          </w:p>
        </w:tc>
      </w:tr>
    </w:tbl>
    <w:p w14:paraId="32D890AB" w14:textId="77777777" w:rsidR="0009689A" w:rsidRPr="00C72DC1" w:rsidRDefault="0009689A" w:rsidP="0009689A">
      <w:pPr>
        <w:spacing w:before="120" w:after="120"/>
        <w:rPr>
          <w:rFonts w:eastAsia="Calibri" w:cstheme="minorHAnsi"/>
          <w:bCs/>
          <w:iCs/>
          <w:kern w:val="1"/>
          <w:lang w:bidi="hi-IN"/>
        </w:rPr>
      </w:pPr>
      <w:r w:rsidRPr="00C72DC1">
        <w:rPr>
          <w:rFonts w:eastAsia="Calibri" w:cstheme="minorHAnsi"/>
          <w:b/>
          <w:bCs/>
        </w:rPr>
        <w:t>Standard technologii prac obejmuje:</w:t>
      </w:r>
    </w:p>
    <w:p w14:paraId="3932CA43" w14:textId="77777777" w:rsidR="0009689A" w:rsidRPr="00C72DC1" w:rsidRDefault="0009689A">
      <w:pPr>
        <w:pStyle w:val="Akapitzlist"/>
        <w:widowControl/>
        <w:numPr>
          <w:ilvl w:val="0"/>
          <w:numId w:val="87"/>
        </w:numPr>
        <w:autoSpaceDE/>
        <w:autoSpaceDN/>
        <w:spacing w:before="120" w:after="120"/>
        <w:contextualSpacing/>
        <w:jc w:val="both"/>
        <w:rPr>
          <w:rFonts w:eastAsia="Calibri" w:cstheme="minorHAnsi"/>
          <w:bCs/>
          <w:iCs/>
        </w:rPr>
      </w:pPr>
      <w:r w:rsidRPr="00C72DC1">
        <w:rPr>
          <w:rFonts w:eastAsia="Calibri" w:cstheme="minorHAnsi"/>
          <w:bCs/>
          <w:iCs/>
        </w:rPr>
        <w:t>przygotowanie i ułożenie na podkładce odziomka uprzednio ściętego i okrzesanego drzewa</w:t>
      </w:r>
    </w:p>
    <w:p w14:paraId="6C863385" w14:textId="77777777" w:rsidR="0009689A" w:rsidRPr="00C72DC1" w:rsidRDefault="0009689A">
      <w:pPr>
        <w:pStyle w:val="Akapitzlist"/>
        <w:widowControl/>
        <w:numPr>
          <w:ilvl w:val="0"/>
          <w:numId w:val="87"/>
        </w:numPr>
        <w:autoSpaceDE/>
        <w:autoSpaceDN/>
        <w:spacing w:before="120" w:after="120"/>
        <w:contextualSpacing/>
        <w:jc w:val="both"/>
        <w:rPr>
          <w:rFonts w:eastAsia="Calibri" w:cstheme="minorHAnsi"/>
          <w:bCs/>
          <w:iCs/>
        </w:rPr>
      </w:pPr>
      <w:r w:rsidRPr="00C72DC1">
        <w:rPr>
          <w:rFonts w:eastAsia="Calibri" w:cstheme="minorHAnsi"/>
          <w:bCs/>
          <w:iCs/>
        </w:rPr>
        <w:t>w przypadku świerka okrzesywanie i ułożenie na podkładce nie obowiązuje,</w:t>
      </w:r>
    </w:p>
    <w:p w14:paraId="73736495" w14:textId="77777777" w:rsidR="0009689A" w:rsidRPr="00C72DC1" w:rsidRDefault="0009689A">
      <w:pPr>
        <w:pStyle w:val="Akapitzlist"/>
        <w:widowControl/>
        <w:numPr>
          <w:ilvl w:val="0"/>
          <w:numId w:val="87"/>
        </w:numPr>
        <w:autoSpaceDE/>
        <w:autoSpaceDN/>
        <w:spacing w:before="120" w:after="120"/>
        <w:contextualSpacing/>
        <w:jc w:val="both"/>
        <w:rPr>
          <w:rFonts w:eastAsia="Calibri" w:cstheme="minorHAnsi"/>
          <w:bCs/>
          <w:iCs/>
        </w:rPr>
      </w:pPr>
      <w:r w:rsidRPr="00C72DC1">
        <w:rPr>
          <w:rFonts w:eastAsia="Calibri" w:cstheme="minorHAnsi"/>
          <w:bCs/>
          <w:iCs/>
        </w:rPr>
        <w:t>opisanie pułapek na zaciosie (np. nr..C-1 do C-…),</w:t>
      </w:r>
    </w:p>
    <w:p w14:paraId="2CE69E4B"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t>Uwagi:</w:t>
      </w:r>
    </w:p>
    <w:p w14:paraId="265367F5" w14:textId="77777777" w:rsidR="0009689A" w:rsidRPr="00C72DC1" w:rsidRDefault="0009689A">
      <w:pPr>
        <w:pStyle w:val="Akapitzlist"/>
        <w:widowControl/>
        <w:numPr>
          <w:ilvl w:val="0"/>
          <w:numId w:val="88"/>
        </w:numPr>
        <w:autoSpaceDE/>
        <w:autoSpaceDN/>
        <w:spacing w:before="120" w:after="120"/>
        <w:contextualSpacing/>
        <w:jc w:val="both"/>
        <w:rPr>
          <w:rFonts w:eastAsia="Calibri" w:cstheme="minorHAnsi"/>
          <w:bCs/>
          <w:iCs/>
        </w:rPr>
      </w:pPr>
      <w:r w:rsidRPr="00C72DC1">
        <w:rPr>
          <w:rFonts w:eastAsia="Calibri" w:cstheme="minorHAnsi"/>
          <w:bCs/>
          <w:iCs/>
        </w:rPr>
        <w:t>pułapki zostaną wykonane z drzew wyznaczonych na powierzchni roboczej przez Zamawiającego.</w:t>
      </w:r>
    </w:p>
    <w:p w14:paraId="68C7EB22" w14:textId="77777777" w:rsidR="0009689A" w:rsidRPr="00C72DC1" w:rsidRDefault="0009689A">
      <w:pPr>
        <w:pStyle w:val="Akapitzlist"/>
        <w:widowControl/>
        <w:numPr>
          <w:ilvl w:val="0"/>
          <w:numId w:val="88"/>
        </w:numPr>
        <w:autoSpaceDE/>
        <w:autoSpaceDN/>
        <w:spacing w:before="120" w:after="120"/>
        <w:contextualSpacing/>
        <w:jc w:val="both"/>
        <w:rPr>
          <w:rFonts w:eastAsia="Calibri" w:cstheme="minorHAnsi"/>
          <w:bCs/>
          <w:iCs/>
        </w:rPr>
      </w:pPr>
      <w:r w:rsidRPr="00C72DC1">
        <w:rPr>
          <w:rFonts w:eastAsia="Calibri" w:cstheme="minorHAnsi"/>
          <w:bCs/>
          <w:iCs/>
        </w:rPr>
        <w:t>czynności dot. pozyskania i zrywki drewna zostaną rozliczone zgodnie z postanowieniami DZIAŁU POZYSKANIE I ZRYWKA DREWNA.</w:t>
      </w:r>
    </w:p>
    <w:p w14:paraId="317ED90F" w14:textId="77777777" w:rsidR="0009689A" w:rsidRDefault="0009689A" w:rsidP="0009689A">
      <w:pPr>
        <w:spacing w:before="120" w:after="120"/>
        <w:rPr>
          <w:rFonts w:eastAsia="Calibri" w:cstheme="minorHAnsi"/>
          <w:b/>
          <w:bCs/>
          <w:iCs/>
        </w:rPr>
      </w:pPr>
    </w:p>
    <w:p w14:paraId="58945BFB" w14:textId="6A59E6F1" w:rsidR="0009689A" w:rsidRPr="00C72DC1" w:rsidRDefault="0009689A" w:rsidP="0009689A">
      <w:pPr>
        <w:spacing w:before="120" w:after="120"/>
        <w:rPr>
          <w:rFonts w:eastAsia="Calibri" w:cstheme="minorHAnsi"/>
          <w:b/>
          <w:bCs/>
          <w:iCs/>
        </w:rPr>
      </w:pPr>
      <w:r w:rsidRPr="00C72DC1">
        <w:rPr>
          <w:rFonts w:eastAsia="Calibri" w:cstheme="minorHAnsi"/>
          <w:b/>
          <w:bCs/>
          <w:iCs/>
        </w:rPr>
        <w:t>Procedura odbioru:</w:t>
      </w:r>
    </w:p>
    <w:p w14:paraId="4E9983D9" w14:textId="77777777" w:rsidR="0009689A" w:rsidRPr="00C72DC1" w:rsidRDefault="0009689A" w:rsidP="0009689A">
      <w:pPr>
        <w:tabs>
          <w:tab w:val="left" w:pos="311"/>
        </w:tabs>
        <w:spacing w:before="120" w:after="120"/>
        <w:jc w:val="both"/>
        <w:rPr>
          <w:rFonts w:eastAsia="Calibri" w:cstheme="minorHAnsi"/>
        </w:rPr>
      </w:pPr>
      <w:r w:rsidRPr="00C72DC1">
        <w:rPr>
          <w:rFonts w:eastAsia="Calibri" w:cstheme="minorHAnsi"/>
        </w:rPr>
        <w:t>Odbiór prac nastąpi poprzez:</w:t>
      </w:r>
    </w:p>
    <w:p w14:paraId="72640999" w14:textId="77777777" w:rsidR="0009689A" w:rsidRPr="00C72DC1" w:rsidRDefault="0009689A">
      <w:pPr>
        <w:widowControl/>
        <w:numPr>
          <w:ilvl w:val="0"/>
          <w:numId w:val="69"/>
        </w:numPr>
        <w:tabs>
          <w:tab w:val="num" w:pos="567"/>
        </w:tabs>
        <w:suppressAutoHyphens/>
        <w:autoSpaceDN/>
        <w:spacing w:before="120" w:after="120"/>
        <w:ind w:left="426" w:hanging="284"/>
        <w:jc w:val="both"/>
        <w:rPr>
          <w:rFonts w:eastAsia="Calibri" w:cstheme="minorHAnsi"/>
        </w:rPr>
      </w:pPr>
      <w:r w:rsidRPr="00C72DC1">
        <w:rPr>
          <w:rFonts w:eastAsia="Calibri" w:cstheme="minorHAnsi"/>
        </w:rPr>
        <w:t>dokonanie weryfikacji zgodności wykonania pułapek co do ilości, jakości i zgodności z zleceniem,</w:t>
      </w:r>
    </w:p>
    <w:p w14:paraId="02D136C2" w14:textId="77777777" w:rsidR="0009689A" w:rsidRPr="00C72DC1" w:rsidRDefault="0009689A">
      <w:pPr>
        <w:widowControl/>
        <w:numPr>
          <w:ilvl w:val="0"/>
          <w:numId w:val="69"/>
        </w:numPr>
        <w:tabs>
          <w:tab w:val="num" w:pos="567"/>
        </w:tabs>
        <w:suppressAutoHyphens/>
        <w:autoSpaceDN/>
        <w:spacing w:before="120" w:after="120"/>
        <w:ind w:left="426" w:hanging="284"/>
        <w:jc w:val="both"/>
        <w:rPr>
          <w:rFonts w:eastAsia="Calibri" w:cstheme="minorHAnsi"/>
          <w:bCs/>
          <w:i/>
        </w:rPr>
      </w:pPr>
      <w:r w:rsidRPr="00C72DC1">
        <w:rPr>
          <w:rFonts w:eastAsia="Calibri" w:cstheme="minorHAnsi"/>
        </w:rPr>
        <w:t>ilość pułapek zostanie ustalona poprzez ich policzenie na gruncie (posztucznie).</w:t>
      </w:r>
      <w:r w:rsidRPr="00C72DC1">
        <w:rPr>
          <w:rFonts w:eastAsia="Calibri" w:cstheme="minorHAnsi"/>
          <w:bCs/>
          <w:i/>
        </w:rPr>
        <w:t xml:space="preserve"> </w:t>
      </w:r>
    </w:p>
    <w:p w14:paraId="2F2E73D7" w14:textId="77777777" w:rsidR="0009689A" w:rsidRPr="00C72DC1" w:rsidRDefault="0009689A" w:rsidP="0009689A">
      <w:pPr>
        <w:spacing w:before="120" w:after="120"/>
        <w:ind w:firstLine="426"/>
        <w:rPr>
          <w:rFonts w:eastAsia="Calibri" w:cstheme="minorHAnsi"/>
          <w:i/>
        </w:rPr>
      </w:pPr>
      <w:r w:rsidRPr="00C72DC1">
        <w:rPr>
          <w:rFonts w:eastAsia="Calibri" w:cstheme="minorHAnsi"/>
          <w:bCs/>
          <w:i/>
        </w:rPr>
        <w:t xml:space="preserve">(rozliczenie </w:t>
      </w:r>
      <w:r w:rsidRPr="00C72DC1">
        <w:rPr>
          <w:rFonts w:eastAsia="Calibri" w:cstheme="minorHAnsi"/>
          <w:i/>
        </w:rPr>
        <w:t>z dokładnością do 1 sztuki)</w:t>
      </w:r>
    </w:p>
    <w:p w14:paraId="241EBDE6" w14:textId="77777777" w:rsidR="0009689A" w:rsidRPr="00C72DC1" w:rsidRDefault="0009689A" w:rsidP="0009689A">
      <w:pPr>
        <w:adjustRightInd w:val="0"/>
        <w:spacing w:before="120" w:after="120"/>
        <w:rPr>
          <w:rFonts w:eastAsia="Calibri" w:cstheme="minorHAnsi"/>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13341C66" w14:textId="77777777" w:rsidTr="007D7988">
        <w:trPr>
          <w:trHeight w:val="161"/>
          <w:jc w:val="center"/>
        </w:trPr>
        <w:tc>
          <w:tcPr>
            <w:tcW w:w="358" w:type="pct"/>
            <w:shd w:val="clear" w:color="auto" w:fill="auto"/>
          </w:tcPr>
          <w:p w14:paraId="4A67F346"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10ECB2A7"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638E6B8F"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 xml:space="preserve">Kod czynn. / materiału </w:t>
            </w:r>
            <w:r w:rsidRPr="00C72DC1">
              <w:rPr>
                <w:rFonts w:eastAsia="Calibri" w:cstheme="minorHAnsi"/>
                <w:b/>
                <w:bCs/>
                <w:i/>
                <w:iCs/>
              </w:rPr>
              <w:br/>
              <w:t>do wyceny</w:t>
            </w:r>
          </w:p>
        </w:tc>
        <w:tc>
          <w:tcPr>
            <w:tcW w:w="2062" w:type="pct"/>
            <w:shd w:val="clear" w:color="auto" w:fill="auto"/>
          </w:tcPr>
          <w:p w14:paraId="69C1444F"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3666721A"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5A7245F5" w14:textId="77777777" w:rsidTr="007D7988">
        <w:trPr>
          <w:trHeight w:val="625"/>
          <w:jc w:val="center"/>
        </w:trPr>
        <w:tc>
          <w:tcPr>
            <w:tcW w:w="358" w:type="pct"/>
            <w:shd w:val="clear" w:color="auto" w:fill="auto"/>
          </w:tcPr>
          <w:p w14:paraId="51323D6F"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12</w:t>
            </w:r>
            <w:r>
              <w:rPr>
                <w:rFonts w:eastAsia="Calibri" w:cstheme="minorHAnsi"/>
                <w:bCs/>
                <w:iCs/>
              </w:rPr>
              <w:t>8</w:t>
            </w:r>
          </w:p>
        </w:tc>
        <w:tc>
          <w:tcPr>
            <w:tcW w:w="958" w:type="pct"/>
            <w:shd w:val="clear" w:color="auto" w:fill="auto"/>
          </w:tcPr>
          <w:p w14:paraId="0F6BB700" w14:textId="77777777" w:rsidR="0009689A" w:rsidRPr="00C72DC1" w:rsidRDefault="0009689A" w:rsidP="007D7988">
            <w:pPr>
              <w:spacing w:before="120" w:after="120"/>
              <w:rPr>
                <w:rFonts w:eastAsia="Calibri" w:cstheme="minorHAnsi"/>
                <w:bCs/>
                <w:iCs/>
              </w:rPr>
            </w:pPr>
            <w:r w:rsidRPr="00C72DC1">
              <w:rPr>
                <w:rFonts w:eastAsia="Calibri" w:cstheme="minorHAnsi"/>
                <w:bCs/>
                <w:iCs/>
              </w:rPr>
              <w:t>KOR-P</w:t>
            </w:r>
          </w:p>
        </w:tc>
        <w:tc>
          <w:tcPr>
            <w:tcW w:w="910" w:type="pct"/>
            <w:shd w:val="clear" w:color="auto" w:fill="auto"/>
          </w:tcPr>
          <w:p w14:paraId="32582F27" w14:textId="77777777" w:rsidR="0009689A" w:rsidRPr="00C72DC1" w:rsidRDefault="0009689A" w:rsidP="007D7988">
            <w:pPr>
              <w:spacing w:before="120" w:after="120"/>
              <w:rPr>
                <w:rFonts w:eastAsia="Calibri" w:cstheme="minorHAnsi"/>
                <w:bCs/>
                <w:iCs/>
              </w:rPr>
            </w:pPr>
            <w:r w:rsidRPr="00C72DC1">
              <w:rPr>
                <w:rFonts w:eastAsia="Calibri" w:cstheme="minorHAnsi"/>
              </w:rPr>
              <w:t xml:space="preserve">KOR-PSO, </w:t>
            </w:r>
            <w:r w:rsidRPr="00C72DC1">
              <w:rPr>
                <w:rFonts w:cstheme="minorHAnsi"/>
              </w:rPr>
              <w:br/>
            </w:r>
            <w:r w:rsidRPr="00C72DC1">
              <w:rPr>
                <w:rFonts w:eastAsia="Calibri" w:cstheme="minorHAnsi"/>
              </w:rPr>
              <w:t>KOR-PŚW</w:t>
            </w:r>
            <w:r w:rsidRPr="00C72DC1">
              <w:rPr>
                <w:rFonts w:cstheme="minorHAnsi"/>
              </w:rPr>
              <w:br/>
            </w:r>
            <w:r w:rsidRPr="00C72DC1">
              <w:rPr>
                <w:rFonts w:eastAsia="Calibri" w:cstheme="minorHAnsi"/>
                <w:bCs/>
                <w:iCs/>
              </w:rPr>
              <w:t>GODZ KOR</w:t>
            </w:r>
          </w:p>
        </w:tc>
        <w:tc>
          <w:tcPr>
            <w:tcW w:w="2062" w:type="pct"/>
            <w:shd w:val="clear" w:color="auto" w:fill="auto"/>
          </w:tcPr>
          <w:p w14:paraId="7C15AED3" w14:textId="77777777" w:rsidR="0009689A" w:rsidRPr="00C72DC1" w:rsidRDefault="0009689A" w:rsidP="007D7988">
            <w:pPr>
              <w:spacing w:before="120" w:after="120"/>
              <w:rPr>
                <w:rFonts w:eastAsia="Calibri" w:cstheme="minorHAnsi"/>
                <w:bCs/>
                <w:iCs/>
              </w:rPr>
            </w:pPr>
            <w:r w:rsidRPr="00C72DC1">
              <w:rPr>
                <w:rFonts w:eastAsia="Calibri" w:cstheme="minorHAnsi"/>
                <w:bCs/>
                <w:iCs/>
              </w:rPr>
              <w:t>Korowanie pułapek i niszczenie kory</w:t>
            </w:r>
          </w:p>
        </w:tc>
        <w:tc>
          <w:tcPr>
            <w:tcW w:w="712" w:type="pct"/>
            <w:shd w:val="clear" w:color="auto" w:fill="auto"/>
          </w:tcPr>
          <w:p w14:paraId="66E0D5AD" w14:textId="77777777" w:rsidR="0009689A" w:rsidRPr="00C72DC1" w:rsidRDefault="0009689A" w:rsidP="007D7988">
            <w:pPr>
              <w:spacing w:before="120" w:after="120"/>
              <w:jc w:val="center"/>
              <w:rPr>
                <w:rFonts w:eastAsia="Calibri" w:cstheme="minorHAnsi"/>
                <w:bCs/>
                <w:iCs/>
              </w:rPr>
            </w:pPr>
            <w:r w:rsidRPr="00C72DC1">
              <w:rPr>
                <w:rFonts w:cstheme="minorHAnsi"/>
              </w:rPr>
              <w:t>M</w:t>
            </w:r>
            <w:r w:rsidRPr="00C72DC1">
              <w:rPr>
                <w:rFonts w:cstheme="minorHAnsi"/>
                <w:vertAlign w:val="superscript"/>
              </w:rPr>
              <w:t>3</w:t>
            </w:r>
          </w:p>
        </w:tc>
      </w:tr>
    </w:tbl>
    <w:p w14:paraId="6CF2A85C" w14:textId="77777777" w:rsidR="0009689A" w:rsidRPr="00C72DC1" w:rsidRDefault="0009689A" w:rsidP="0009689A">
      <w:pPr>
        <w:spacing w:before="120" w:after="120"/>
        <w:rPr>
          <w:rFonts w:eastAsia="Calibri" w:cstheme="minorHAnsi"/>
          <w:bCs/>
          <w:iCs/>
          <w:kern w:val="1"/>
          <w:lang w:bidi="hi-IN"/>
        </w:rPr>
      </w:pPr>
      <w:r w:rsidRPr="00C72DC1">
        <w:rPr>
          <w:rFonts w:eastAsia="Calibri" w:cstheme="minorHAnsi"/>
          <w:b/>
          <w:bCs/>
        </w:rPr>
        <w:t>Standard technologii prac obejmuje:</w:t>
      </w:r>
    </w:p>
    <w:p w14:paraId="3431C1E4" w14:textId="77777777" w:rsidR="0009689A" w:rsidRPr="00C72DC1" w:rsidRDefault="0009689A">
      <w:pPr>
        <w:pStyle w:val="Akapitzlist"/>
        <w:widowControl/>
        <w:numPr>
          <w:ilvl w:val="0"/>
          <w:numId w:val="44"/>
        </w:numPr>
        <w:autoSpaceDE/>
        <w:autoSpaceDN/>
        <w:spacing w:before="120" w:after="120"/>
        <w:contextualSpacing/>
        <w:jc w:val="both"/>
        <w:rPr>
          <w:rFonts w:eastAsia="Calibri" w:cstheme="minorHAnsi"/>
        </w:rPr>
      </w:pPr>
      <w:r w:rsidRPr="00C72DC1">
        <w:rPr>
          <w:rFonts w:eastAsia="Calibri" w:cstheme="minorHAnsi"/>
        </w:rPr>
        <w:t xml:space="preserve">korowanie pułapek, </w:t>
      </w:r>
    </w:p>
    <w:p w14:paraId="73E81407" w14:textId="77777777" w:rsidR="0009689A" w:rsidRPr="00C72DC1" w:rsidRDefault="0009689A">
      <w:pPr>
        <w:pStyle w:val="Akapitzlist"/>
        <w:widowControl/>
        <w:numPr>
          <w:ilvl w:val="0"/>
          <w:numId w:val="44"/>
        </w:numPr>
        <w:adjustRightInd w:val="0"/>
        <w:spacing w:before="120" w:after="120"/>
        <w:contextualSpacing/>
        <w:jc w:val="both"/>
        <w:rPr>
          <w:rFonts w:eastAsia="Calibri" w:cstheme="minorHAnsi"/>
        </w:rPr>
      </w:pPr>
      <w:r w:rsidRPr="00C72DC1">
        <w:rPr>
          <w:rFonts w:eastAsia="Calibri" w:cstheme="minorHAnsi"/>
        </w:rPr>
        <w:t>dostarczenie kory do miejsca spalenia/ zakopania,</w:t>
      </w:r>
    </w:p>
    <w:p w14:paraId="29554655" w14:textId="77777777" w:rsidR="0009689A" w:rsidRPr="00C72DC1" w:rsidRDefault="0009689A">
      <w:pPr>
        <w:pStyle w:val="Akapitzlist"/>
        <w:widowControl/>
        <w:numPr>
          <w:ilvl w:val="0"/>
          <w:numId w:val="44"/>
        </w:numPr>
        <w:adjustRightInd w:val="0"/>
        <w:spacing w:before="120" w:after="120"/>
        <w:contextualSpacing/>
        <w:jc w:val="both"/>
        <w:rPr>
          <w:rFonts w:eastAsia="Calibri" w:cstheme="minorHAnsi"/>
        </w:rPr>
      </w:pPr>
      <w:r w:rsidRPr="00C72DC1">
        <w:rPr>
          <w:rFonts w:eastAsia="Calibri" w:cstheme="minorHAnsi"/>
        </w:rPr>
        <w:t>spalenie lub zakopanie (przykrycie warstwą min. 20 cm gleby oraz udeptanie gleby) kory w miejscu wskazanym przez Zamawiającego.</w:t>
      </w:r>
    </w:p>
    <w:p w14:paraId="4777F309"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t>Uwagi:</w:t>
      </w:r>
    </w:p>
    <w:p w14:paraId="5FB37709" w14:textId="77777777" w:rsidR="0009689A" w:rsidRPr="00C72DC1" w:rsidRDefault="0009689A">
      <w:pPr>
        <w:pStyle w:val="Akapitzlist"/>
        <w:widowControl/>
        <w:numPr>
          <w:ilvl w:val="0"/>
          <w:numId w:val="89"/>
        </w:numPr>
        <w:autoSpaceDE/>
        <w:autoSpaceDN/>
        <w:spacing w:before="120" w:after="120"/>
        <w:contextualSpacing/>
        <w:jc w:val="both"/>
        <w:rPr>
          <w:rFonts w:eastAsia="Calibri" w:cstheme="minorHAnsi"/>
          <w:bCs/>
          <w:iCs/>
        </w:rPr>
      </w:pPr>
      <w:r w:rsidRPr="00C72DC1">
        <w:rPr>
          <w:rFonts w:eastAsia="Calibri" w:cstheme="minorHAnsi"/>
          <w:bCs/>
          <w:iCs/>
        </w:rPr>
        <w:t>korowanie pułapek jest wykonywane w terminie określonym przez Zamawiającego w zleceniu. Jeżeli jest możliwy terminowy wywóz pułapek poza strefę zagrożenia, można odstąpić od korowania pułapek wg wskazań Zamawiającego.</w:t>
      </w:r>
    </w:p>
    <w:p w14:paraId="02EA7B26" w14:textId="2B7C79A1" w:rsidR="0009689A" w:rsidRPr="00B765A3" w:rsidRDefault="0009689A">
      <w:pPr>
        <w:pStyle w:val="Akapitzlist"/>
        <w:widowControl/>
        <w:numPr>
          <w:ilvl w:val="0"/>
          <w:numId w:val="89"/>
        </w:numPr>
        <w:autoSpaceDE/>
        <w:autoSpaceDN/>
        <w:spacing w:before="120" w:after="120"/>
        <w:contextualSpacing/>
        <w:jc w:val="both"/>
        <w:rPr>
          <w:rFonts w:eastAsia="Calibri" w:cstheme="minorHAnsi"/>
          <w:bCs/>
          <w:iCs/>
        </w:rPr>
      </w:pPr>
      <w:r w:rsidRPr="00C72DC1">
        <w:rPr>
          <w:rFonts w:cstheme="minorHAnsi"/>
          <w:lang w:bidi="hi-IN"/>
        </w:rPr>
        <w:t>czynność GODZ KOR przeznaczona jest w wycenie na koszty transportowe.</w:t>
      </w:r>
    </w:p>
    <w:p w14:paraId="6152F28C" w14:textId="77777777" w:rsidR="00B765A3" w:rsidRPr="00C72DC1" w:rsidRDefault="00B765A3" w:rsidP="00B765A3">
      <w:pPr>
        <w:pStyle w:val="Akapitzlist"/>
        <w:widowControl/>
        <w:autoSpaceDE/>
        <w:autoSpaceDN/>
        <w:spacing w:before="120" w:after="120"/>
        <w:ind w:left="720" w:firstLine="0"/>
        <w:contextualSpacing/>
        <w:jc w:val="both"/>
        <w:rPr>
          <w:rFonts w:eastAsia="Calibri" w:cstheme="minorHAnsi"/>
          <w:bCs/>
          <w:iCs/>
        </w:rPr>
      </w:pPr>
    </w:p>
    <w:p w14:paraId="78832356" w14:textId="77777777" w:rsidR="0009689A" w:rsidRPr="00C72DC1" w:rsidRDefault="0009689A" w:rsidP="0009689A">
      <w:pPr>
        <w:spacing w:after="200" w:line="276" w:lineRule="auto"/>
        <w:rPr>
          <w:rFonts w:eastAsia="Calibri" w:cstheme="minorHAnsi"/>
          <w:b/>
          <w:bCs/>
          <w:iCs/>
        </w:rPr>
      </w:pPr>
      <w:r w:rsidRPr="00C72DC1">
        <w:rPr>
          <w:rFonts w:eastAsia="Calibri" w:cstheme="minorHAnsi"/>
          <w:b/>
          <w:bCs/>
          <w:iCs/>
        </w:rPr>
        <w:lastRenderedPageBreak/>
        <w:t>Procedura odbioru:</w:t>
      </w:r>
    </w:p>
    <w:p w14:paraId="59EFA5D6" w14:textId="77777777" w:rsidR="0009689A" w:rsidRPr="00C72DC1" w:rsidRDefault="0009689A" w:rsidP="0009689A">
      <w:pPr>
        <w:tabs>
          <w:tab w:val="left" w:pos="34"/>
        </w:tabs>
        <w:spacing w:before="120" w:after="120"/>
        <w:jc w:val="both"/>
        <w:rPr>
          <w:rFonts w:eastAsia="Calibri" w:cstheme="minorHAnsi"/>
        </w:rPr>
      </w:pPr>
      <w:r w:rsidRPr="00C72DC1">
        <w:rPr>
          <w:rFonts w:eastAsia="Calibri" w:cstheme="minorHAnsi"/>
        </w:rPr>
        <w:t>Odbiór prac nastąpi poprzez:</w:t>
      </w:r>
    </w:p>
    <w:p w14:paraId="59B9DC6E" w14:textId="77777777" w:rsidR="0009689A" w:rsidRPr="00C72DC1" w:rsidRDefault="0009689A">
      <w:pPr>
        <w:pStyle w:val="Akapitzlist"/>
        <w:widowControl/>
        <w:numPr>
          <w:ilvl w:val="0"/>
          <w:numId w:val="90"/>
        </w:numPr>
        <w:autoSpaceDN/>
        <w:spacing w:before="120" w:after="120"/>
        <w:contextualSpacing/>
        <w:jc w:val="both"/>
        <w:rPr>
          <w:rFonts w:eastAsia="Calibri" w:cstheme="minorHAnsi"/>
        </w:rPr>
      </w:pPr>
      <w:r w:rsidRPr="00C72DC1">
        <w:rPr>
          <w:rFonts w:eastAsia="Calibri" w:cstheme="minorHAnsi"/>
        </w:rPr>
        <w:t>dokonanie weryfikacji zgodności wykonania prac co do ilości, jakości i zgodności z zleceniem,</w:t>
      </w:r>
    </w:p>
    <w:p w14:paraId="4A4A520F" w14:textId="77777777" w:rsidR="0009689A" w:rsidRPr="00C72DC1" w:rsidRDefault="0009689A">
      <w:pPr>
        <w:pStyle w:val="Akapitzlist"/>
        <w:widowControl/>
        <w:numPr>
          <w:ilvl w:val="0"/>
          <w:numId w:val="90"/>
        </w:numPr>
        <w:autoSpaceDN/>
        <w:spacing w:before="120" w:after="120"/>
        <w:contextualSpacing/>
        <w:jc w:val="both"/>
        <w:rPr>
          <w:rFonts w:eastAsia="Calibri" w:cstheme="minorHAnsi"/>
          <w:bCs/>
          <w:i/>
        </w:rPr>
      </w:pPr>
      <w:r w:rsidRPr="00C72DC1">
        <w:rPr>
          <w:rFonts w:eastAsia="Calibri" w:cstheme="minorHAnsi"/>
        </w:rPr>
        <w:t>ilość M3 okorowanego surowca zostanie ustalona poprzez jego pomierzenie na gruncie (posztucznie).</w:t>
      </w:r>
    </w:p>
    <w:p w14:paraId="203AEB15" w14:textId="22A6ECE3" w:rsidR="0009689A" w:rsidRDefault="0009689A" w:rsidP="0009689A">
      <w:pPr>
        <w:spacing w:before="120" w:after="120"/>
        <w:ind w:firstLine="567"/>
        <w:jc w:val="both"/>
        <w:rPr>
          <w:rFonts w:eastAsia="Calibri" w:cstheme="minorHAnsi"/>
          <w:bCs/>
          <w:i/>
        </w:rPr>
      </w:pPr>
      <w:r w:rsidRPr="00C72DC1">
        <w:rPr>
          <w:rFonts w:eastAsia="Calibri" w:cstheme="minorHAnsi"/>
          <w:bCs/>
          <w:i/>
        </w:rPr>
        <w:t xml:space="preserve">(rozliczenie </w:t>
      </w:r>
      <w:r w:rsidRPr="00C72DC1">
        <w:rPr>
          <w:rFonts w:eastAsia="Calibri" w:cstheme="minorHAnsi"/>
          <w:i/>
        </w:rPr>
        <w:t>z dokładnością do dwóch miejsc po przecinku</w:t>
      </w:r>
      <w:r w:rsidRPr="00C72DC1">
        <w:rPr>
          <w:rFonts w:eastAsia="Calibri" w:cstheme="minorHAnsi"/>
          <w:bCs/>
          <w:i/>
        </w:rPr>
        <w:t>)</w:t>
      </w:r>
    </w:p>
    <w:p w14:paraId="0F59521C" w14:textId="77777777" w:rsidR="0009689A" w:rsidRPr="00C72DC1" w:rsidRDefault="0009689A" w:rsidP="0009689A">
      <w:pPr>
        <w:adjustRightInd w:val="0"/>
        <w:spacing w:before="120" w:after="120"/>
        <w:rPr>
          <w:rFonts w:eastAsia="Calibri" w:cstheme="minorHAnsi"/>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2846E87B" w14:textId="77777777" w:rsidTr="007D7988">
        <w:trPr>
          <w:trHeight w:val="161"/>
          <w:jc w:val="center"/>
        </w:trPr>
        <w:tc>
          <w:tcPr>
            <w:tcW w:w="358" w:type="pct"/>
            <w:shd w:val="clear" w:color="auto" w:fill="auto"/>
          </w:tcPr>
          <w:p w14:paraId="70AFA89A"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1DE41123"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5172227D"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 xml:space="preserve">Kod czynn. / materiału </w:t>
            </w:r>
            <w:r w:rsidRPr="00C72DC1">
              <w:rPr>
                <w:rFonts w:eastAsia="Calibri" w:cstheme="minorHAnsi"/>
                <w:b/>
                <w:bCs/>
                <w:i/>
                <w:iCs/>
              </w:rPr>
              <w:br/>
              <w:t>do wyceny</w:t>
            </w:r>
          </w:p>
        </w:tc>
        <w:tc>
          <w:tcPr>
            <w:tcW w:w="2062" w:type="pct"/>
            <w:shd w:val="clear" w:color="auto" w:fill="auto"/>
          </w:tcPr>
          <w:p w14:paraId="22A1E6C9"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381F6A89"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60F8E534" w14:textId="77777777" w:rsidTr="007D7988">
        <w:trPr>
          <w:trHeight w:val="625"/>
          <w:jc w:val="center"/>
        </w:trPr>
        <w:tc>
          <w:tcPr>
            <w:tcW w:w="358" w:type="pct"/>
            <w:shd w:val="clear" w:color="auto" w:fill="auto"/>
          </w:tcPr>
          <w:p w14:paraId="435180F0"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12</w:t>
            </w:r>
            <w:r>
              <w:rPr>
                <w:rFonts w:eastAsia="Calibri" w:cstheme="minorHAnsi"/>
                <w:bCs/>
                <w:iCs/>
              </w:rPr>
              <w:t>9</w:t>
            </w:r>
          </w:p>
        </w:tc>
        <w:tc>
          <w:tcPr>
            <w:tcW w:w="958" w:type="pct"/>
            <w:shd w:val="clear" w:color="auto" w:fill="auto"/>
          </w:tcPr>
          <w:p w14:paraId="28CC5141" w14:textId="77777777" w:rsidR="0009689A" w:rsidRPr="00C72DC1" w:rsidRDefault="0009689A" w:rsidP="007D7988">
            <w:pPr>
              <w:spacing w:before="120" w:after="120"/>
              <w:rPr>
                <w:rFonts w:eastAsia="Calibri" w:cstheme="minorHAnsi"/>
                <w:bCs/>
                <w:iCs/>
              </w:rPr>
            </w:pPr>
            <w:r w:rsidRPr="00C72DC1">
              <w:rPr>
                <w:rFonts w:eastAsia="Calibri" w:cstheme="minorHAnsi"/>
                <w:bCs/>
                <w:iCs/>
              </w:rPr>
              <w:t>KOR-NISZ</w:t>
            </w:r>
          </w:p>
        </w:tc>
        <w:tc>
          <w:tcPr>
            <w:tcW w:w="910" w:type="pct"/>
            <w:shd w:val="clear" w:color="auto" w:fill="auto"/>
          </w:tcPr>
          <w:p w14:paraId="4155EAD4" w14:textId="77777777" w:rsidR="0009689A" w:rsidRPr="00C72DC1" w:rsidRDefault="0009689A" w:rsidP="007D7988">
            <w:pPr>
              <w:spacing w:before="120" w:after="120"/>
              <w:rPr>
                <w:rFonts w:eastAsia="Calibri" w:cstheme="minorHAnsi"/>
                <w:bCs/>
                <w:iCs/>
              </w:rPr>
            </w:pPr>
            <w:r w:rsidRPr="00C72DC1">
              <w:rPr>
                <w:rFonts w:eastAsia="Calibri" w:cstheme="minorHAnsi"/>
                <w:bCs/>
                <w:iCs/>
              </w:rPr>
              <w:t>KOR-NISZ</w:t>
            </w:r>
          </w:p>
          <w:p w14:paraId="181E940B" w14:textId="77777777" w:rsidR="0009689A" w:rsidRPr="00C72DC1" w:rsidRDefault="0009689A" w:rsidP="007D7988">
            <w:pPr>
              <w:spacing w:before="120" w:after="120"/>
              <w:rPr>
                <w:rFonts w:eastAsia="Calibri" w:cstheme="minorHAnsi"/>
                <w:bCs/>
                <w:iCs/>
              </w:rPr>
            </w:pPr>
            <w:r w:rsidRPr="00C72DC1">
              <w:rPr>
                <w:rFonts w:eastAsia="Calibri" w:cstheme="minorHAnsi"/>
                <w:bCs/>
                <w:iCs/>
              </w:rPr>
              <w:t>GODZ NKOR</w:t>
            </w:r>
          </w:p>
        </w:tc>
        <w:tc>
          <w:tcPr>
            <w:tcW w:w="2062" w:type="pct"/>
            <w:shd w:val="clear" w:color="auto" w:fill="auto"/>
          </w:tcPr>
          <w:p w14:paraId="68223958" w14:textId="77777777" w:rsidR="0009689A" w:rsidRPr="00C72DC1" w:rsidRDefault="0009689A" w:rsidP="007D7988">
            <w:pPr>
              <w:spacing w:before="120" w:after="120"/>
              <w:rPr>
                <w:rFonts w:eastAsia="Calibri" w:cstheme="minorHAnsi"/>
              </w:rPr>
            </w:pPr>
            <w:r w:rsidRPr="00C72DC1">
              <w:rPr>
                <w:rFonts w:eastAsia="Calibri" w:cstheme="minorHAnsi"/>
              </w:rPr>
              <w:t>Niszczenie kory po korowaniu pułapek</w:t>
            </w:r>
          </w:p>
        </w:tc>
        <w:tc>
          <w:tcPr>
            <w:tcW w:w="712" w:type="pct"/>
            <w:shd w:val="clear" w:color="auto" w:fill="auto"/>
          </w:tcPr>
          <w:p w14:paraId="03FECC86" w14:textId="77777777" w:rsidR="0009689A" w:rsidRPr="00C72DC1" w:rsidRDefault="0009689A" w:rsidP="007D7988">
            <w:pPr>
              <w:spacing w:before="120" w:after="120"/>
              <w:jc w:val="center"/>
              <w:rPr>
                <w:rFonts w:eastAsia="Calibri" w:cstheme="minorHAnsi"/>
                <w:bCs/>
                <w:iCs/>
              </w:rPr>
            </w:pPr>
            <w:r w:rsidRPr="00C72DC1">
              <w:rPr>
                <w:rFonts w:cstheme="minorHAnsi"/>
              </w:rPr>
              <w:t>M</w:t>
            </w:r>
            <w:r w:rsidRPr="00C72DC1">
              <w:rPr>
                <w:rFonts w:cstheme="minorHAnsi"/>
                <w:vertAlign w:val="superscript"/>
              </w:rPr>
              <w:t>3</w:t>
            </w:r>
          </w:p>
        </w:tc>
      </w:tr>
    </w:tbl>
    <w:p w14:paraId="477DE264" w14:textId="77777777" w:rsidR="0009689A" w:rsidRPr="00C72DC1" w:rsidRDefault="0009689A" w:rsidP="0009689A">
      <w:pPr>
        <w:spacing w:before="120" w:after="120"/>
        <w:rPr>
          <w:rFonts w:eastAsia="Calibri" w:cstheme="minorHAnsi"/>
          <w:bCs/>
          <w:iCs/>
          <w:kern w:val="1"/>
          <w:lang w:bidi="hi-IN"/>
        </w:rPr>
      </w:pPr>
      <w:r w:rsidRPr="00C72DC1">
        <w:rPr>
          <w:rFonts w:eastAsia="Calibri" w:cstheme="minorHAnsi"/>
          <w:b/>
          <w:bCs/>
        </w:rPr>
        <w:t>Standard technologii prac obejmuje:</w:t>
      </w:r>
    </w:p>
    <w:p w14:paraId="436302C0" w14:textId="77777777" w:rsidR="0009689A" w:rsidRPr="00C72DC1" w:rsidRDefault="0009689A">
      <w:pPr>
        <w:pStyle w:val="Akapitzlist"/>
        <w:widowControl/>
        <w:numPr>
          <w:ilvl w:val="0"/>
          <w:numId w:val="44"/>
        </w:numPr>
        <w:autoSpaceDE/>
        <w:autoSpaceDN/>
        <w:spacing w:before="120" w:after="120"/>
        <w:contextualSpacing/>
        <w:jc w:val="both"/>
        <w:rPr>
          <w:rFonts w:eastAsia="Calibri" w:cstheme="minorHAnsi"/>
        </w:rPr>
      </w:pPr>
      <w:r w:rsidRPr="00C72DC1">
        <w:rPr>
          <w:rFonts w:eastAsia="Calibri" w:cstheme="minorHAnsi"/>
        </w:rPr>
        <w:t>dojście do okorowanej pułapki,</w:t>
      </w:r>
    </w:p>
    <w:p w14:paraId="486D5338" w14:textId="77777777" w:rsidR="0009689A" w:rsidRPr="00C72DC1" w:rsidRDefault="0009689A">
      <w:pPr>
        <w:pStyle w:val="Akapitzlist"/>
        <w:widowControl/>
        <w:numPr>
          <w:ilvl w:val="0"/>
          <w:numId w:val="44"/>
        </w:numPr>
        <w:adjustRightInd w:val="0"/>
        <w:spacing w:before="120" w:after="120"/>
        <w:contextualSpacing/>
        <w:jc w:val="both"/>
        <w:rPr>
          <w:rFonts w:eastAsia="Calibri" w:cstheme="minorHAnsi"/>
        </w:rPr>
      </w:pPr>
      <w:r w:rsidRPr="00C72DC1">
        <w:rPr>
          <w:rFonts w:eastAsia="Calibri" w:cstheme="minorHAnsi"/>
        </w:rPr>
        <w:t>dostarczenie kory do miejsca spalenia/zakopania,</w:t>
      </w:r>
    </w:p>
    <w:p w14:paraId="251E7286" w14:textId="77777777" w:rsidR="0009689A" w:rsidRPr="00C72DC1" w:rsidRDefault="0009689A">
      <w:pPr>
        <w:pStyle w:val="Akapitzlist"/>
        <w:widowControl/>
        <w:numPr>
          <w:ilvl w:val="0"/>
          <w:numId w:val="44"/>
        </w:numPr>
        <w:autoSpaceDE/>
        <w:autoSpaceDN/>
        <w:spacing w:before="120" w:after="120"/>
        <w:contextualSpacing/>
        <w:jc w:val="both"/>
        <w:rPr>
          <w:rFonts w:cstheme="minorHAnsi"/>
        </w:rPr>
      </w:pPr>
      <w:r w:rsidRPr="00C72DC1">
        <w:rPr>
          <w:rFonts w:eastAsia="Calibri" w:cstheme="minorHAnsi"/>
        </w:rPr>
        <w:t>spalenie lub zakopanie (przykrycie warstwą min. 20 cm gleby oraz udeptanie gleby) kory w miejscu wskazanym przez Zamawiającego.</w:t>
      </w:r>
    </w:p>
    <w:p w14:paraId="1C1C36BB"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t>Uwagi:</w:t>
      </w:r>
    </w:p>
    <w:p w14:paraId="016C5251" w14:textId="77777777" w:rsidR="0009689A" w:rsidRPr="00C72DC1" w:rsidRDefault="0009689A">
      <w:pPr>
        <w:pStyle w:val="Akapitzlist"/>
        <w:widowControl/>
        <w:numPr>
          <w:ilvl w:val="0"/>
          <w:numId w:val="91"/>
        </w:numPr>
        <w:autoSpaceDE/>
        <w:autoSpaceDN/>
        <w:spacing w:before="120" w:after="120"/>
        <w:contextualSpacing/>
        <w:jc w:val="both"/>
        <w:rPr>
          <w:rFonts w:eastAsia="Calibri" w:cstheme="minorHAnsi"/>
        </w:rPr>
      </w:pPr>
      <w:r w:rsidRPr="00C72DC1">
        <w:rPr>
          <w:rFonts w:eastAsia="Calibri" w:cstheme="minorHAnsi"/>
        </w:rPr>
        <w:t>niszczenie kory z pułapek jest wykonywane w terminie określonym przez Zamawiającego w zleceniu.</w:t>
      </w:r>
    </w:p>
    <w:p w14:paraId="339EB19D" w14:textId="77777777" w:rsidR="0009689A" w:rsidRPr="00C72DC1" w:rsidRDefault="0009689A">
      <w:pPr>
        <w:pStyle w:val="Akapitzlist"/>
        <w:widowControl/>
        <w:numPr>
          <w:ilvl w:val="0"/>
          <w:numId w:val="91"/>
        </w:numPr>
        <w:autoSpaceDE/>
        <w:autoSpaceDN/>
        <w:spacing w:before="120" w:after="120"/>
        <w:contextualSpacing/>
        <w:jc w:val="both"/>
        <w:rPr>
          <w:rFonts w:eastAsia="Calibri" w:cstheme="minorHAnsi"/>
        </w:rPr>
      </w:pPr>
      <w:r w:rsidRPr="00C72DC1">
        <w:rPr>
          <w:rFonts w:cstheme="minorHAnsi"/>
          <w:lang w:bidi="hi-IN"/>
        </w:rPr>
        <w:t>czynność GODZ NKOR przeznaczona jest w wycenie na koszty transportowe</w:t>
      </w:r>
    </w:p>
    <w:p w14:paraId="6A1092C0" w14:textId="77777777" w:rsidR="0009689A" w:rsidRPr="00C72DC1" w:rsidRDefault="0009689A" w:rsidP="0009689A">
      <w:pPr>
        <w:spacing w:before="120" w:after="120"/>
        <w:rPr>
          <w:rFonts w:eastAsia="Calibri" w:cstheme="minorHAnsi"/>
          <w:b/>
          <w:bCs/>
          <w:iCs/>
        </w:rPr>
      </w:pPr>
      <w:r w:rsidRPr="00C72DC1">
        <w:rPr>
          <w:rFonts w:eastAsia="Calibri" w:cstheme="minorHAnsi"/>
          <w:b/>
          <w:bCs/>
          <w:iCs/>
        </w:rPr>
        <w:t>Procedura odbioru:</w:t>
      </w:r>
    </w:p>
    <w:p w14:paraId="18DAB65E" w14:textId="77777777" w:rsidR="0009689A" w:rsidRPr="00C72DC1" w:rsidRDefault="0009689A" w:rsidP="0009689A">
      <w:pPr>
        <w:tabs>
          <w:tab w:val="left" w:pos="34"/>
        </w:tabs>
        <w:spacing w:before="120" w:after="120"/>
        <w:jc w:val="both"/>
        <w:rPr>
          <w:rFonts w:eastAsia="Calibri" w:cstheme="minorHAnsi"/>
        </w:rPr>
      </w:pPr>
      <w:r w:rsidRPr="00C72DC1">
        <w:rPr>
          <w:rFonts w:eastAsia="Calibri" w:cstheme="minorHAnsi"/>
        </w:rPr>
        <w:t>Odbiór prac nastąpi poprzez:</w:t>
      </w:r>
    </w:p>
    <w:p w14:paraId="1992F171" w14:textId="77777777" w:rsidR="0009689A" w:rsidRPr="00C72DC1" w:rsidRDefault="0009689A">
      <w:pPr>
        <w:pStyle w:val="Akapitzlist"/>
        <w:widowControl/>
        <w:numPr>
          <w:ilvl w:val="0"/>
          <w:numId w:val="102"/>
        </w:numPr>
        <w:autoSpaceDN/>
        <w:spacing w:before="120" w:after="120"/>
        <w:contextualSpacing/>
        <w:jc w:val="both"/>
        <w:rPr>
          <w:rFonts w:eastAsia="Calibri" w:cstheme="minorHAnsi"/>
        </w:rPr>
      </w:pPr>
      <w:r w:rsidRPr="00C72DC1">
        <w:rPr>
          <w:rFonts w:eastAsia="Calibri" w:cstheme="minorHAnsi"/>
        </w:rPr>
        <w:t>dokonanie weryfikacji zgodności wykonania prac co do ilości, jakości i zgodności z zleceniem,</w:t>
      </w:r>
    </w:p>
    <w:p w14:paraId="354545DB" w14:textId="77777777" w:rsidR="0009689A" w:rsidRPr="00C72DC1" w:rsidRDefault="0009689A">
      <w:pPr>
        <w:pStyle w:val="Akapitzlist"/>
        <w:widowControl/>
        <w:numPr>
          <w:ilvl w:val="0"/>
          <w:numId w:val="102"/>
        </w:numPr>
        <w:autoSpaceDN/>
        <w:spacing w:before="120" w:after="120"/>
        <w:contextualSpacing/>
        <w:jc w:val="both"/>
        <w:rPr>
          <w:rFonts w:eastAsia="Calibri" w:cstheme="minorHAnsi"/>
          <w:i/>
          <w:iCs/>
        </w:rPr>
      </w:pPr>
      <w:r w:rsidRPr="00C72DC1">
        <w:rPr>
          <w:rFonts w:eastAsia="Calibri" w:cstheme="minorHAnsi"/>
        </w:rPr>
        <w:t>ilość M3 pułapek zostanie ustalona poprzez przelicznie na gruncie (posztucznie) ilości zaewidencjonowanych wcześniej okorowanych pułapek.</w:t>
      </w:r>
    </w:p>
    <w:p w14:paraId="3D95B92D" w14:textId="77777777" w:rsidR="0009689A" w:rsidRPr="00C72DC1" w:rsidRDefault="0009689A" w:rsidP="0009689A">
      <w:pPr>
        <w:spacing w:before="120" w:after="120"/>
        <w:ind w:firstLine="708"/>
        <w:jc w:val="both"/>
        <w:rPr>
          <w:rFonts w:eastAsia="Calibri" w:cstheme="minorHAnsi"/>
          <w:bCs/>
          <w:i/>
        </w:rPr>
      </w:pPr>
      <w:r w:rsidRPr="00C72DC1">
        <w:rPr>
          <w:rFonts w:eastAsia="Calibri" w:cstheme="minorHAnsi"/>
          <w:bCs/>
          <w:i/>
        </w:rPr>
        <w:t xml:space="preserve">(rozliczenie </w:t>
      </w:r>
      <w:r w:rsidRPr="00C72DC1">
        <w:rPr>
          <w:rFonts w:eastAsia="Calibri" w:cstheme="minorHAnsi"/>
          <w:i/>
        </w:rPr>
        <w:t>z dokładnością do dwóch miejsc po przecinku</w:t>
      </w:r>
      <w:r w:rsidRPr="00C72DC1">
        <w:rPr>
          <w:rFonts w:eastAsia="Calibri" w:cstheme="minorHAnsi"/>
          <w:bCs/>
          <w:i/>
        </w:rPr>
        <w:t>)</w:t>
      </w:r>
    </w:p>
    <w:p w14:paraId="33EDCC4A" w14:textId="77777777" w:rsidR="0009689A" w:rsidRPr="00C72DC1" w:rsidRDefault="0009689A" w:rsidP="0009689A">
      <w:pPr>
        <w:spacing w:before="120" w:after="120"/>
        <w:rPr>
          <w:rFonts w:eastAsia="Calibri" w:cstheme="minorHAnsi"/>
          <w:bCs/>
          <w:iCs/>
        </w:rPr>
      </w:pPr>
    </w:p>
    <w:p w14:paraId="44C2FDA9" w14:textId="77777777" w:rsidR="0009689A" w:rsidRPr="00C72DC1" w:rsidRDefault="0009689A" w:rsidP="0009689A">
      <w:pPr>
        <w:spacing w:before="120" w:after="120"/>
        <w:rPr>
          <w:rFonts w:eastAsia="Calibri" w:cstheme="minorHAnsi"/>
          <w:b/>
          <w:bCs/>
          <w:iCs/>
        </w:rPr>
      </w:pPr>
      <w:r w:rsidRPr="00C72DC1">
        <w:rPr>
          <w:rFonts w:eastAsia="Calibri" w:cstheme="minorHAnsi"/>
          <w:b/>
          <w:bCs/>
          <w:iCs/>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4207B744" w14:textId="77777777" w:rsidTr="007D7988">
        <w:trPr>
          <w:trHeight w:val="161"/>
          <w:jc w:val="center"/>
        </w:trPr>
        <w:tc>
          <w:tcPr>
            <w:tcW w:w="358" w:type="pct"/>
            <w:shd w:val="clear" w:color="auto" w:fill="auto"/>
          </w:tcPr>
          <w:p w14:paraId="078A20E1"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591BFB1A"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217D0A76"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 xml:space="preserve">Kod czynn. / materiału </w:t>
            </w:r>
            <w:r w:rsidRPr="00C72DC1">
              <w:rPr>
                <w:rFonts w:eastAsia="Calibri" w:cstheme="minorHAnsi"/>
                <w:b/>
                <w:bCs/>
                <w:i/>
                <w:iCs/>
              </w:rPr>
              <w:br/>
              <w:t>do wyceny</w:t>
            </w:r>
          </w:p>
        </w:tc>
        <w:tc>
          <w:tcPr>
            <w:tcW w:w="2062" w:type="pct"/>
            <w:shd w:val="clear" w:color="auto" w:fill="auto"/>
          </w:tcPr>
          <w:p w14:paraId="55070790"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09BA1015"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0397C2F8" w14:textId="77777777" w:rsidTr="007D7988">
        <w:trPr>
          <w:trHeight w:val="625"/>
          <w:jc w:val="center"/>
        </w:trPr>
        <w:tc>
          <w:tcPr>
            <w:tcW w:w="358" w:type="pct"/>
            <w:shd w:val="clear" w:color="auto" w:fill="auto"/>
          </w:tcPr>
          <w:p w14:paraId="3D0E8A0A"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w:t>
            </w:r>
            <w:r>
              <w:rPr>
                <w:rFonts w:eastAsia="Calibri" w:cstheme="minorHAnsi"/>
                <w:bCs/>
                <w:iCs/>
              </w:rPr>
              <w:t>30</w:t>
            </w:r>
          </w:p>
        </w:tc>
        <w:tc>
          <w:tcPr>
            <w:tcW w:w="958" w:type="pct"/>
            <w:shd w:val="clear" w:color="auto" w:fill="auto"/>
          </w:tcPr>
          <w:p w14:paraId="71D26F68" w14:textId="77777777" w:rsidR="0009689A" w:rsidRPr="00C72DC1" w:rsidRDefault="0009689A" w:rsidP="007D7988">
            <w:pPr>
              <w:spacing w:before="120" w:after="120"/>
              <w:rPr>
                <w:rFonts w:eastAsia="Calibri" w:cstheme="minorHAnsi"/>
                <w:bCs/>
                <w:iCs/>
              </w:rPr>
            </w:pPr>
            <w:r w:rsidRPr="00C72DC1">
              <w:rPr>
                <w:rFonts w:eastAsia="Calibri" w:cstheme="minorHAnsi"/>
                <w:bCs/>
                <w:iCs/>
              </w:rPr>
              <w:t>PUŁF</w:t>
            </w:r>
          </w:p>
        </w:tc>
        <w:tc>
          <w:tcPr>
            <w:tcW w:w="910" w:type="pct"/>
            <w:shd w:val="clear" w:color="auto" w:fill="auto"/>
          </w:tcPr>
          <w:p w14:paraId="3108D774" w14:textId="77777777" w:rsidR="0009689A" w:rsidRPr="00C72DC1" w:rsidRDefault="0009689A" w:rsidP="007D7988">
            <w:pPr>
              <w:spacing w:before="120" w:after="120"/>
              <w:rPr>
                <w:rFonts w:eastAsia="Calibri" w:cstheme="minorHAnsi"/>
                <w:bCs/>
                <w:iCs/>
              </w:rPr>
            </w:pPr>
            <w:r w:rsidRPr="00C72DC1">
              <w:rPr>
                <w:rFonts w:eastAsia="Calibri" w:cstheme="minorHAnsi"/>
                <w:bCs/>
                <w:iCs/>
              </w:rPr>
              <w:t xml:space="preserve">WYW PF, </w:t>
            </w:r>
            <w:r w:rsidRPr="00C72DC1">
              <w:rPr>
                <w:rFonts w:eastAsia="Calibri" w:cstheme="minorHAnsi"/>
                <w:bCs/>
                <w:iCs/>
              </w:rPr>
              <w:br/>
              <w:t>ZDJ PF</w:t>
            </w:r>
          </w:p>
        </w:tc>
        <w:tc>
          <w:tcPr>
            <w:tcW w:w="2062" w:type="pct"/>
            <w:shd w:val="clear" w:color="auto" w:fill="auto"/>
          </w:tcPr>
          <w:p w14:paraId="3B3E3B8E" w14:textId="77777777" w:rsidR="0009689A" w:rsidRPr="00C72DC1" w:rsidRDefault="0009689A" w:rsidP="007D7988">
            <w:pPr>
              <w:spacing w:before="120" w:after="120"/>
              <w:rPr>
                <w:rFonts w:eastAsia="Calibri" w:cstheme="minorHAnsi"/>
                <w:bCs/>
                <w:iCs/>
              </w:rPr>
            </w:pPr>
            <w:r w:rsidRPr="00C72DC1">
              <w:rPr>
                <w:rFonts w:eastAsia="Calibri" w:cstheme="minorHAnsi"/>
                <w:bCs/>
                <w:iCs/>
              </w:rPr>
              <w:t>Wykładanie lub zdejmowanie pułapek feromonowych na szkodniki wtórne</w:t>
            </w:r>
          </w:p>
        </w:tc>
        <w:tc>
          <w:tcPr>
            <w:tcW w:w="712" w:type="pct"/>
            <w:shd w:val="clear" w:color="auto" w:fill="auto"/>
          </w:tcPr>
          <w:p w14:paraId="5D7F9C30"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SZT</w:t>
            </w:r>
          </w:p>
        </w:tc>
      </w:tr>
    </w:tbl>
    <w:p w14:paraId="701F5C4A" w14:textId="77777777" w:rsidR="0009689A" w:rsidRPr="00C72DC1" w:rsidRDefault="0009689A" w:rsidP="0009689A">
      <w:pPr>
        <w:spacing w:before="120" w:after="120"/>
        <w:jc w:val="both"/>
        <w:rPr>
          <w:rFonts w:eastAsia="Calibri" w:cstheme="minorHAnsi"/>
        </w:rPr>
      </w:pPr>
      <w:r w:rsidRPr="00C72DC1">
        <w:rPr>
          <w:rFonts w:eastAsia="Calibri" w:cstheme="minorHAnsi"/>
          <w:b/>
          <w:bCs/>
        </w:rPr>
        <w:t>Standard technologii prac obejmuje:</w:t>
      </w:r>
    </w:p>
    <w:p w14:paraId="7E24658F" w14:textId="77777777" w:rsidR="0009689A" w:rsidRPr="00C72DC1" w:rsidRDefault="0009689A">
      <w:pPr>
        <w:pStyle w:val="Akapitzlist"/>
        <w:numPr>
          <w:ilvl w:val="0"/>
          <w:numId w:val="45"/>
        </w:numPr>
        <w:autoSpaceDE/>
        <w:autoSpaceDN/>
        <w:spacing w:before="120" w:after="120"/>
        <w:contextualSpacing/>
        <w:jc w:val="both"/>
        <w:rPr>
          <w:rFonts w:eastAsia="Calibri" w:cstheme="minorHAnsi"/>
        </w:rPr>
      </w:pPr>
      <w:r w:rsidRPr="00C72DC1">
        <w:rPr>
          <w:rFonts w:eastAsia="Calibri" w:cstheme="minorHAnsi"/>
        </w:rPr>
        <w:t>odbiór materiału (palików, drutu i pułapek feromonowych) z magazynu lub miejsca wskazanego przez Zamawiającego i dostarczenie na pozycję roboczą,</w:t>
      </w:r>
    </w:p>
    <w:p w14:paraId="555927B1" w14:textId="77777777" w:rsidR="0009689A" w:rsidRPr="00C72DC1" w:rsidRDefault="0009689A">
      <w:pPr>
        <w:pStyle w:val="Akapitzlist"/>
        <w:widowControl/>
        <w:numPr>
          <w:ilvl w:val="0"/>
          <w:numId w:val="45"/>
        </w:numPr>
        <w:autoSpaceDE/>
        <w:autoSpaceDN/>
        <w:spacing w:before="120" w:after="120"/>
        <w:contextualSpacing/>
        <w:jc w:val="both"/>
        <w:rPr>
          <w:rFonts w:eastAsia="Calibri" w:cstheme="minorHAnsi"/>
          <w:bCs/>
          <w:iCs/>
        </w:rPr>
      </w:pPr>
      <w:r w:rsidRPr="00C72DC1">
        <w:rPr>
          <w:rFonts w:eastAsia="Calibri" w:cstheme="minorHAnsi"/>
          <w:bCs/>
          <w:iCs/>
        </w:rPr>
        <w:t>zaostrzenie palików, wbicie i zamontowanie stelaży pod pułapki,</w:t>
      </w:r>
    </w:p>
    <w:p w14:paraId="58549E2C" w14:textId="77777777" w:rsidR="0009689A" w:rsidRPr="00C72DC1" w:rsidRDefault="0009689A">
      <w:pPr>
        <w:pStyle w:val="Akapitzlist"/>
        <w:widowControl/>
        <w:numPr>
          <w:ilvl w:val="0"/>
          <w:numId w:val="45"/>
        </w:numPr>
        <w:autoSpaceDE/>
        <w:autoSpaceDN/>
        <w:spacing w:before="120" w:after="120"/>
        <w:contextualSpacing/>
        <w:jc w:val="both"/>
        <w:rPr>
          <w:rFonts w:eastAsia="Calibri" w:cstheme="minorHAnsi"/>
          <w:bCs/>
          <w:iCs/>
        </w:rPr>
      </w:pPr>
      <w:r w:rsidRPr="00C72DC1">
        <w:rPr>
          <w:rFonts w:eastAsia="Calibri" w:cstheme="minorHAnsi"/>
          <w:bCs/>
          <w:iCs/>
        </w:rPr>
        <w:t>powieszenie pułapek na stelaże w sposób umożliwiających ich obsługę,</w:t>
      </w:r>
    </w:p>
    <w:p w14:paraId="4144D4E7" w14:textId="462FD5A0" w:rsidR="0009689A" w:rsidRDefault="0009689A">
      <w:pPr>
        <w:pStyle w:val="Akapitzlist"/>
        <w:widowControl/>
        <w:numPr>
          <w:ilvl w:val="0"/>
          <w:numId w:val="45"/>
        </w:numPr>
        <w:autoSpaceDE/>
        <w:autoSpaceDN/>
        <w:spacing w:before="120" w:after="120"/>
        <w:contextualSpacing/>
        <w:jc w:val="both"/>
        <w:rPr>
          <w:rFonts w:eastAsia="Calibri" w:cstheme="minorHAnsi"/>
          <w:bCs/>
          <w:iCs/>
        </w:rPr>
      </w:pPr>
      <w:r w:rsidRPr="00C72DC1">
        <w:rPr>
          <w:rFonts w:eastAsia="Calibri" w:cstheme="minorHAnsi"/>
          <w:bCs/>
          <w:iCs/>
        </w:rPr>
        <w:t>w terminie wskazanym w zleceniu: zdemontowanie pułapek i zmagazynowanie w miejscu wskazanym przez Zamawiającego.</w:t>
      </w:r>
    </w:p>
    <w:p w14:paraId="34234320" w14:textId="14F0C190" w:rsidR="00B765A3" w:rsidRDefault="00B765A3" w:rsidP="00B765A3">
      <w:pPr>
        <w:widowControl/>
        <w:autoSpaceDE/>
        <w:autoSpaceDN/>
        <w:spacing w:before="120" w:after="120"/>
        <w:contextualSpacing/>
        <w:jc w:val="both"/>
        <w:rPr>
          <w:rFonts w:eastAsia="Calibri" w:cstheme="minorHAnsi"/>
          <w:bCs/>
          <w:iCs/>
        </w:rPr>
      </w:pPr>
    </w:p>
    <w:p w14:paraId="733E8022" w14:textId="77777777" w:rsidR="00B765A3" w:rsidRPr="00B765A3" w:rsidRDefault="00B765A3" w:rsidP="00B765A3">
      <w:pPr>
        <w:widowControl/>
        <w:autoSpaceDE/>
        <w:autoSpaceDN/>
        <w:spacing w:before="120" w:after="120"/>
        <w:contextualSpacing/>
        <w:jc w:val="both"/>
        <w:rPr>
          <w:rFonts w:eastAsia="Calibri" w:cstheme="minorHAnsi"/>
          <w:bCs/>
          <w:iCs/>
        </w:rPr>
      </w:pPr>
    </w:p>
    <w:p w14:paraId="08A8705F"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lastRenderedPageBreak/>
        <w:t>Uwagi:</w:t>
      </w:r>
    </w:p>
    <w:p w14:paraId="40EBA6CE" w14:textId="77777777" w:rsidR="0009689A" w:rsidRPr="00C72DC1" w:rsidRDefault="0009689A">
      <w:pPr>
        <w:pStyle w:val="Akapitzlist"/>
        <w:numPr>
          <w:ilvl w:val="0"/>
          <w:numId w:val="92"/>
        </w:numPr>
        <w:autoSpaceDE/>
        <w:autoSpaceDN/>
        <w:spacing w:before="120" w:after="120"/>
        <w:contextualSpacing/>
        <w:jc w:val="both"/>
        <w:rPr>
          <w:rFonts w:eastAsia="Calibri" w:cstheme="minorHAnsi"/>
          <w:bCs/>
          <w:iCs/>
          <w:kern w:val="1"/>
          <w:lang w:bidi="hi-IN"/>
        </w:rPr>
      </w:pPr>
      <w:r w:rsidRPr="00C72DC1">
        <w:rPr>
          <w:rFonts w:eastAsia="Calibri" w:cstheme="minorHAnsi"/>
          <w:bCs/>
          <w:iCs/>
          <w:kern w:val="1"/>
          <w:lang w:bidi="hi-IN"/>
        </w:rPr>
        <w:t>materiały zapewnia Zamawiający.</w:t>
      </w:r>
    </w:p>
    <w:p w14:paraId="2B6B12D1" w14:textId="77777777" w:rsidR="0009689A" w:rsidRPr="00C72DC1" w:rsidRDefault="0009689A" w:rsidP="0009689A">
      <w:pPr>
        <w:spacing w:before="120" w:after="120"/>
        <w:jc w:val="both"/>
        <w:rPr>
          <w:rFonts w:eastAsia="Calibri" w:cstheme="minorHAnsi"/>
          <w:b/>
          <w:bCs/>
          <w:iCs/>
        </w:rPr>
      </w:pPr>
      <w:r w:rsidRPr="00C72DC1">
        <w:rPr>
          <w:rFonts w:eastAsia="Calibri" w:cstheme="minorHAnsi"/>
          <w:b/>
          <w:bCs/>
          <w:iCs/>
        </w:rPr>
        <w:t>Procedura odbioru:</w:t>
      </w:r>
    </w:p>
    <w:p w14:paraId="45BD9792" w14:textId="77777777" w:rsidR="0009689A" w:rsidRPr="00C72DC1" w:rsidRDefault="0009689A" w:rsidP="0009689A">
      <w:pPr>
        <w:tabs>
          <w:tab w:val="left" w:pos="311"/>
        </w:tabs>
        <w:spacing w:before="120" w:after="120"/>
        <w:jc w:val="both"/>
        <w:rPr>
          <w:rFonts w:eastAsia="Calibri" w:cstheme="minorHAnsi"/>
        </w:rPr>
      </w:pPr>
      <w:r w:rsidRPr="00C72DC1">
        <w:rPr>
          <w:rFonts w:eastAsia="Calibri" w:cstheme="minorHAnsi"/>
        </w:rPr>
        <w:t>Odbiór prac nastąpi poprzez:</w:t>
      </w:r>
    </w:p>
    <w:p w14:paraId="156C85FF" w14:textId="77777777" w:rsidR="0009689A" w:rsidRPr="00C72DC1" w:rsidRDefault="0009689A">
      <w:pPr>
        <w:pStyle w:val="Akapitzlist"/>
        <w:widowControl/>
        <w:numPr>
          <w:ilvl w:val="0"/>
          <w:numId w:val="92"/>
        </w:numPr>
        <w:autoSpaceDN/>
        <w:spacing w:before="120" w:after="120"/>
        <w:contextualSpacing/>
        <w:jc w:val="both"/>
        <w:rPr>
          <w:rFonts w:eastAsia="Calibri" w:cstheme="minorHAnsi"/>
        </w:rPr>
      </w:pPr>
      <w:r w:rsidRPr="00C72DC1">
        <w:rPr>
          <w:rFonts w:eastAsia="Calibri" w:cstheme="minorHAnsi"/>
        </w:rPr>
        <w:t>dokonanie weryfikacji zgodności wykonania pułapek co do ilości, jakości i zgodności z zleceniem,</w:t>
      </w:r>
    </w:p>
    <w:p w14:paraId="7F5D45D3" w14:textId="77777777" w:rsidR="0009689A" w:rsidRPr="00C72DC1" w:rsidRDefault="0009689A">
      <w:pPr>
        <w:pStyle w:val="Akapitzlist"/>
        <w:widowControl/>
        <w:numPr>
          <w:ilvl w:val="0"/>
          <w:numId w:val="92"/>
        </w:numPr>
        <w:autoSpaceDN/>
        <w:spacing w:before="120" w:after="120"/>
        <w:contextualSpacing/>
        <w:jc w:val="both"/>
        <w:rPr>
          <w:rFonts w:eastAsia="Calibri" w:cstheme="minorHAnsi"/>
        </w:rPr>
      </w:pPr>
      <w:r w:rsidRPr="00C72DC1">
        <w:rPr>
          <w:rFonts w:eastAsia="Calibri" w:cstheme="minorHAnsi"/>
        </w:rPr>
        <w:t>ilość pułapek zostanie ustalona poprzez ich policzenie na gruncie (posztucznie).</w:t>
      </w:r>
      <w:r w:rsidRPr="00C72DC1">
        <w:rPr>
          <w:rFonts w:eastAsia="Calibri" w:cstheme="minorHAnsi"/>
          <w:bCs/>
          <w:i/>
        </w:rPr>
        <w:t xml:space="preserve"> </w:t>
      </w:r>
    </w:p>
    <w:p w14:paraId="384CA6B7" w14:textId="77777777" w:rsidR="0009689A" w:rsidRPr="00C72DC1" w:rsidRDefault="0009689A" w:rsidP="0009689A">
      <w:pPr>
        <w:spacing w:before="120" w:after="120"/>
        <w:ind w:firstLine="708"/>
        <w:rPr>
          <w:rFonts w:eastAsia="Calibri" w:cstheme="minorHAnsi"/>
        </w:rPr>
      </w:pPr>
      <w:r w:rsidRPr="00C72DC1">
        <w:rPr>
          <w:rFonts w:eastAsia="Calibri" w:cstheme="minorHAnsi"/>
          <w:bCs/>
          <w:i/>
        </w:rPr>
        <w:t xml:space="preserve">(rozliczenie </w:t>
      </w:r>
      <w:r w:rsidRPr="00C72DC1">
        <w:rPr>
          <w:rFonts w:eastAsia="Calibri" w:cstheme="minorHAnsi"/>
          <w:i/>
        </w:rPr>
        <w:t>z dokładnością do 1 sztuki)</w:t>
      </w:r>
    </w:p>
    <w:p w14:paraId="6FA48615" w14:textId="77777777" w:rsidR="0009689A" w:rsidRDefault="0009689A" w:rsidP="0009689A">
      <w:pPr>
        <w:spacing w:before="120" w:after="120"/>
        <w:rPr>
          <w:rFonts w:eastAsia="Calibri" w:cstheme="minorHAnsi"/>
          <w:b/>
        </w:rPr>
      </w:pPr>
    </w:p>
    <w:p w14:paraId="15B8B809" w14:textId="77777777" w:rsidR="0009689A" w:rsidRPr="00C72DC1" w:rsidRDefault="0009689A" w:rsidP="0009689A">
      <w:pPr>
        <w:spacing w:before="120" w:after="120"/>
        <w:jc w:val="center"/>
        <w:rPr>
          <w:rFonts w:eastAsia="Calibri" w:cstheme="minorHAnsi"/>
          <w:b/>
        </w:rPr>
      </w:pPr>
      <w:r w:rsidRPr="00C72DC1">
        <w:rPr>
          <w:rFonts w:eastAsia="Calibri" w:cstheme="minorHAnsi"/>
          <w:b/>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61934ED1" w14:textId="77777777" w:rsidTr="007D7988">
        <w:trPr>
          <w:trHeight w:val="161"/>
          <w:jc w:val="center"/>
        </w:trPr>
        <w:tc>
          <w:tcPr>
            <w:tcW w:w="358" w:type="pct"/>
            <w:shd w:val="clear" w:color="auto" w:fill="auto"/>
          </w:tcPr>
          <w:p w14:paraId="6A78F407"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3D36AAAD"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753E8B88"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7B7BD4B1"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589B86E8"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7360FD1C" w14:textId="77777777" w:rsidTr="007D7988">
        <w:trPr>
          <w:trHeight w:val="625"/>
          <w:jc w:val="center"/>
        </w:trPr>
        <w:tc>
          <w:tcPr>
            <w:tcW w:w="358" w:type="pct"/>
            <w:shd w:val="clear" w:color="auto" w:fill="auto"/>
          </w:tcPr>
          <w:p w14:paraId="6B438E47"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13</w:t>
            </w:r>
            <w:r>
              <w:rPr>
                <w:rFonts w:eastAsia="Calibri" w:cstheme="minorHAnsi"/>
                <w:bCs/>
                <w:iCs/>
              </w:rPr>
              <w:t>1</w:t>
            </w:r>
          </w:p>
        </w:tc>
        <w:tc>
          <w:tcPr>
            <w:tcW w:w="958" w:type="pct"/>
            <w:shd w:val="clear" w:color="auto" w:fill="auto"/>
            <w:vAlign w:val="center"/>
          </w:tcPr>
          <w:p w14:paraId="19B61848" w14:textId="77777777" w:rsidR="0009689A" w:rsidRPr="00C72DC1" w:rsidRDefault="0009689A" w:rsidP="007D7988">
            <w:pPr>
              <w:spacing w:before="120" w:after="120"/>
              <w:rPr>
                <w:rFonts w:eastAsia="Calibri" w:cstheme="minorHAnsi"/>
                <w:bCs/>
                <w:iCs/>
              </w:rPr>
            </w:pPr>
            <w:r w:rsidRPr="00C72DC1">
              <w:rPr>
                <w:rFonts w:eastAsia="Calibri" w:cstheme="minorHAnsi"/>
                <w:bCs/>
                <w:iCs/>
              </w:rPr>
              <w:t>PUŁ-RYJ</w:t>
            </w:r>
          </w:p>
        </w:tc>
        <w:tc>
          <w:tcPr>
            <w:tcW w:w="910" w:type="pct"/>
            <w:shd w:val="clear" w:color="auto" w:fill="auto"/>
            <w:vAlign w:val="center"/>
          </w:tcPr>
          <w:p w14:paraId="79CE3794" w14:textId="77777777" w:rsidR="0009689A" w:rsidRPr="00C72DC1" w:rsidRDefault="0009689A" w:rsidP="007D7988">
            <w:pPr>
              <w:spacing w:before="120" w:after="120"/>
              <w:rPr>
                <w:rFonts w:eastAsia="Calibri" w:cstheme="minorHAnsi"/>
                <w:bCs/>
                <w:iCs/>
              </w:rPr>
            </w:pPr>
            <w:r w:rsidRPr="00C72DC1">
              <w:rPr>
                <w:rFonts w:eastAsia="Calibri" w:cstheme="minorHAnsi"/>
                <w:bCs/>
                <w:iCs/>
              </w:rPr>
              <w:t>PUŁ-RYJ</w:t>
            </w:r>
            <w:r w:rsidRPr="00C72DC1">
              <w:rPr>
                <w:rFonts w:eastAsia="Calibri" w:cstheme="minorHAnsi"/>
                <w:bCs/>
                <w:iCs/>
              </w:rPr>
              <w:br/>
              <w:t>GODZ RYJ</w:t>
            </w:r>
          </w:p>
        </w:tc>
        <w:tc>
          <w:tcPr>
            <w:tcW w:w="2062" w:type="pct"/>
            <w:shd w:val="clear" w:color="auto" w:fill="auto"/>
            <w:vAlign w:val="center"/>
          </w:tcPr>
          <w:p w14:paraId="77371628" w14:textId="77777777" w:rsidR="0009689A" w:rsidRPr="00C72DC1" w:rsidRDefault="0009689A" w:rsidP="007D7988">
            <w:pPr>
              <w:spacing w:before="120" w:after="120"/>
              <w:rPr>
                <w:rFonts w:eastAsia="Calibri" w:cstheme="minorHAnsi"/>
                <w:bCs/>
                <w:iCs/>
              </w:rPr>
            </w:pPr>
            <w:r w:rsidRPr="00C72DC1">
              <w:rPr>
                <w:rFonts w:cstheme="minorHAnsi"/>
              </w:rPr>
              <w:t>Wykładanie pułapek na ryjkowce - dołki chwytne, wałki itp.</w:t>
            </w:r>
          </w:p>
        </w:tc>
        <w:tc>
          <w:tcPr>
            <w:tcW w:w="712" w:type="pct"/>
            <w:shd w:val="clear" w:color="auto" w:fill="auto"/>
          </w:tcPr>
          <w:p w14:paraId="175A043B"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SZT</w:t>
            </w:r>
          </w:p>
        </w:tc>
      </w:tr>
    </w:tbl>
    <w:p w14:paraId="6ADB056B" w14:textId="77777777" w:rsidR="0009689A" w:rsidRPr="00C72DC1" w:rsidRDefault="0009689A" w:rsidP="0009689A">
      <w:pPr>
        <w:rPr>
          <w:rFonts w:cstheme="minorHAnsi"/>
        </w:rPr>
      </w:pPr>
    </w:p>
    <w:p w14:paraId="6F6BC996" w14:textId="77777777" w:rsidR="0009689A" w:rsidRPr="00C72DC1" w:rsidRDefault="0009689A" w:rsidP="0009689A">
      <w:pPr>
        <w:spacing w:before="120" w:after="120"/>
        <w:jc w:val="both"/>
        <w:rPr>
          <w:rFonts w:eastAsia="Calibri" w:cstheme="minorHAnsi"/>
        </w:rPr>
      </w:pPr>
      <w:r w:rsidRPr="00C72DC1">
        <w:rPr>
          <w:rFonts w:eastAsia="Calibri" w:cstheme="minorHAnsi"/>
          <w:b/>
          <w:bCs/>
        </w:rPr>
        <w:t>Standard technologii prac obejmuje:</w:t>
      </w:r>
    </w:p>
    <w:p w14:paraId="1521791B" w14:textId="77777777" w:rsidR="0009689A" w:rsidRPr="00C72DC1" w:rsidRDefault="0009689A">
      <w:pPr>
        <w:pStyle w:val="Akapitzlist"/>
        <w:widowControl/>
        <w:numPr>
          <w:ilvl w:val="0"/>
          <w:numId w:val="70"/>
        </w:numPr>
        <w:autoSpaceDE/>
        <w:autoSpaceDN/>
        <w:spacing w:before="120" w:after="120"/>
        <w:contextualSpacing/>
        <w:jc w:val="both"/>
        <w:rPr>
          <w:rFonts w:eastAsia="Calibri" w:cstheme="minorHAnsi"/>
          <w:bCs/>
          <w:iCs/>
        </w:rPr>
      </w:pPr>
      <w:r w:rsidRPr="00C72DC1">
        <w:rPr>
          <w:rFonts w:eastAsia="Calibri" w:cstheme="minorHAnsi"/>
          <w:bCs/>
          <w:iCs/>
        </w:rPr>
        <w:t>przygotowanie krążków lub gałęzi (chrustu) z drewna sosnowego lub świerkowego,</w:t>
      </w:r>
    </w:p>
    <w:p w14:paraId="402FACCB" w14:textId="77777777" w:rsidR="0009689A" w:rsidRPr="00C72DC1" w:rsidRDefault="0009689A">
      <w:pPr>
        <w:pStyle w:val="Akapitzlist"/>
        <w:widowControl/>
        <w:numPr>
          <w:ilvl w:val="0"/>
          <w:numId w:val="70"/>
        </w:numPr>
        <w:autoSpaceDE/>
        <w:autoSpaceDN/>
        <w:spacing w:before="120" w:after="120"/>
        <w:contextualSpacing/>
        <w:jc w:val="both"/>
        <w:rPr>
          <w:rFonts w:eastAsia="Calibri" w:cstheme="minorHAnsi"/>
          <w:bCs/>
          <w:iCs/>
        </w:rPr>
      </w:pPr>
      <w:r w:rsidRPr="00C72DC1">
        <w:rPr>
          <w:rFonts w:eastAsia="Calibri" w:cstheme="minorHAnsi"/>
          <w:bCs/>
          <w:iCs/>
        </w:rPr>
        <w:t>dostarczenie krążków lub gałęzi na powierzchnię roboczą,</w:t>
      </w:r>
    </w:p>
    <w:p w14:paraId="0004B321" w14:textId="77777777" w:rsidR="0009689A" w:rsidRPr="00C72DC1" w:rsidRDefault="0009689A">
      <w:pPr>
        <w:pStyle w:val="Akapitzlist"/>
        <w:widowControl/>
        <w:numPr>
          <w:ilvl w:val="0"/>
          <w:numId w:val="70"/>
        </w:numPr>
        <w:autoSpaceDE/>
        <w:autoSpaceDN/>
        <w:spacing w:before="120" w:after="120"/>
        <w:contextualSpacing/>
        <w:jc w:val="both"/>
        <w:rPr>
          <w:rFonts w:eastAsia="Calibri" w:cstheme="minorHAnsi"/>
          <w:bCs/>
          <w:iCs/>
        </w:rPr>
      </w:pPr>
      <w:r w:rsidRPr="00C72DC1">
        <w:rPr>
          <w:rFonts w:eastAsia="Calibri" w:cstheme="minorHAnsi"/>
          <w:bCs/>
          <w:iCs/>
        </w:rPr>
        <w:t>wykopanie dołka o wym. 30x30x30 cm i wszystkich ścianach pionowych, rozplantowanie wykopanej ziemi na międzyrzędzie i włożenie krążków lub gałęzi do przygotowanych dołków,</w:t>
      </w:r>
    </w:p>
    <w:p w14:paraId="4F58A220" w14:textId="77777777" w:rsidR="0009689A" w:rsidRPr="00C72DC1" w:rsidRDefault="0009689A" w:rsidP="0009689A">
      <w:pPr>
        <w:spacing w:before="120" w:after="120"/>
        <w:jc w:val="both"/>
        <w:rPr>
          <w:rFonts w:eastAsia="Calibri" w:cstheme="minorHAnsi"/>
          <w:bCs/>
          <w:iCs/>
        </w:rPr>
      </w:pPr>
      <w:r w:rsidRPr="00C72DC1">
        <w:rPr>
          <w:rFonts w:eastAsia="Calibri" w:cstheme="minorHAnsi"/>
          <w:bCs/>
          <w:iCs/>
        </w:rPr>
        <w:t>lub:</w:t>
      </w:r>
    </w:p>
    <w:p w14:paraId="165074C1" w14:textId="77777777" w:rsidR="0009689A" w:rsidRPr="00C72DC1" w:rsidRDefault="0009689A">
      <w:pPr>
        <w:pStyle w:val="Akapitzlist"/>
        <w:widowControl/>
        <w:numPr>
          <w:ilvl w:val="0"/>
          <w:numId w:val="71"/>
        </w:numPr>
        <w:autoSpaceDE/>
        <w:autoSpaceDN/>
        <w:spacing w:before="120" w:after="120"/>
        <w:contextualSpacing/>
        <w:jc w:val="both"/>
        <w:rPr>
          <w:rFonts w:eastAsia="Calibri" w:cstheme="minorHAnsi"/>
          <w:bCs/>
          <w:iCs/>
        </w:rPr>
      </w:pPr>
      <w:r w:rsidRPr="00C72DC1">
        <w:rPr>
          <w:rFonts w:eastAsia="Calibri" w:cstheme="minorHAnsi"/>
          <w:bCs/>
          <w:iCs/>
        </w:rPr>
        <w:t xml:space="preserve">przygotowanie wałków pułapkowych o długości około 1 m i średnicy 10—15 cm, </w:t>
      </w:r>
    </w:p>
    <w:p w14:paraId="279BCA42" w14:textId="77777777" w:rsidR="0009689A" w:rsidRPr="00C72DC1" w:rsidRDefault="0009689A">
      <w:pPr>
        <w:pStyle w:val="Akapitzlist"/>
        <w:widowControl/>
        <w:numPr>
          <w:ilvl w:val="0"/>
          <w:numId w:val="71"/>
        </w:numPr>
        <w:autoSpaceDE/>
        <w:autoSpaceDN/>
        <w:spacing w:before="120" w:after="120"/>
        <w:contextualSpacing/>
        <w:jc w:val="both"/>
        <w:rPr>
          <w:rFonts w:eastAsia="Calibri" w:cstheme="minorHAnsi"/>
          <w:bCs/>
          <w:iCs/>
        </w:rPr>
      </w:pPr>
      <w:r w:rsidRPr="00C72DC1">
        <w:rPr>
          <w:rFonts w:eastAsia="Calibri" w:cstheme="minorHAnsi"/>
          <w:bCs/>
          <w:iCs/>
        </w:rPr>
        <w:t>dostarczenie pułapek na powierzchnię roboczą,</w:t>
      </w:r>
    </w:p>
    <w:p w14:paraId="1EAB1E05" w14:textId="77777777" w:rsidR="0009689A" w:rsidRPr="00C72DC1" w:rsidRDefault="0009689A">
      <w:pPr>
        <w:pStyle w:val="Akapitzlist"/>
        <w:widowControl/>
        <w:numPr>
          <w:ilvl w:val="0"/>
          <w:numId w:val="71"/>
        </w:numPr>
        <w:autoSpaceDE/>
        <w:autoSpaceDN/>
        <w:spacing w:before="120" w:after="120"/>
        <w:contextualSpacing/>
        <w:jc w:val="both"/>
        <w:rPr>
          <w:rFonts w:eastAsia="Calibri" w:cstheme="minorHAnsi"/>
        </w:rPr>
      </w:pPr>
      <w:r w:rsidRPr="00C72DC1">
        <w:rPr>
          <w:rFonts w:eastAsia="Calibri" w:cstheme="minorHAnsi"/>
        </w:rPr>
        <w:t>wyłożenie pułapek wraz z ich lekkim okorowaniem od strony układania na ziemi.</w:t>
      </w:r>
    </w:p>
    <w:p w14:paraId="25AB69B4"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t>Uwagi:</w:t>
      </w:r>
    </w:p>
    <w:p w14:paraId="3C02E799" w14:textId="77777777" w:rsidR="0009689A" w:rsidRPr="00C72DC1" w:rsidRDefault="0009689A">
      <w:pPr>
        <w:pStyle w:val="Akapitzlist"/>
        <w:widowControl/>
        <w:numPr>
          <w:ilvl w:val="0"/>
          <w:numId w:val="92"/>
        </w:numPr>
        <w:autoSpaceDE/>
        <w:autoSpaceDN/>
        <w:spacing w:before="120" w:after="120"/>
        <w:contextualSpacing/>
        <w:jc w:val="both"/>
        <w:rPr>
          <w:rFonts w:eastAsia="Calibri" w:cstheme="minorHAnsi"/>
          <w:bCs/>
          <w:iCs/>
        </w:rPr>
      </w:pPr>
      <w:r w:rsidRPr="00C72DC1">
        <w:rPr>
          <w:rFonts w:eastAsia="Calibri" w:cstheme="minorHAnsi"/>
          <w:bCs/>
          <w:iCs/>
        </w:rPr>
        <w:t>materiał na pułapki zapewnia Zamawiający.</w:t>
      </w:r>
    </w:p>
    <w:p w14:paraId="567B9DD1" w14:textId="77777777" w:rsidR="0009689A" w:rsidRPr="00C72DC1" w:rsidRDefault="0009689A">
      <w:pPr>
        <w:pStyle w:val="Akapitzlist"/>
        <w:widowControl/>
        <w:numPr>
          <w:ilvl w:val="0"/>
          <w:numId w:val="92"/>
        </w:numPr>
        <w:autoSpaceDE/>
        <w:autoSpaceDN/>
        <w:spacing w:before="120" w:after="120"/>
        <w:contextualSpacing/>
        <w:jc w:val="both"/>
        <w:rPr>
          <w:rFonts w:eastAsia="Calibri" w:cstheme="minorHAnsi"/>
          <w:bCs/>
          <w:iCs/>
        </w:rPr>
      </w:pPr>
      <w:r w:rsidRPr="00C72DC1">
        <w:rPr>
          <w:rFonts w:eastAsia="Calibri" w:cstheme="minorHAnsi"/>
          <w:bCs/>
          <w:iCs/>
        </w:rPr>
        <w:t>rozmieszczenie pułapek na powierzchni roboczej musi być zgodne z lokalizacją wskazaną przez Zamawiającego.</w:t>
      </w:r>
    </w:p>
    <w:p w14:paraId="5F622E78" w14:textId="77777777" w:rsidR="0009689A" w:rsidRPr="00C72DC1" w:rsidRDefault="0009689A">
      <w:pPr>
        <w:pStyle w:val="Akapitzlist"/>
        <w:widowControl/>
        <w:numPr>
          <w:ilvl w:val="0"/>
          <w:numId w:val="92"/>
        </w:numPr>
        <w:autoSpaceDE/>
        <w:autoSpaceDN/>
        <w:spacing w:before="120" w:after="120"/>
        <w:contextualSpacing/>
        <w:jc w:val="both"/>
        <w:rPr>
          <w:rFonts w:eastAsia="Calibri" w:cstheme="minorHAnsi"/>
          <w:bCs/>
          <w:iCs/>
        </w:rPr>
      </w:pPr>
      <w:r w:rsidRPr="00C72DC1">
        <w:rPr>
          <w:rFonts w:cstheme="minorHAnsi"/>
          <w:lang w:bidi="hi-IN"/>
        </w:rPr>
        <w:t>czynność GODZ RYJ przeznaczona jest w wycenie na koszty transportowe.</w:t>
      </w:r>
    </w:p>
    <w:p w14:paraId="549D9FBD" w14:textId="77777777" w:rsidR="0009689A" w:rsidRPr="00C72DC1" w:rsidRDefault="0009689A" w:rsidP="0009689A">
      <w:pPr>
        <w:spacing w:before="120" w:after="120"/>
        <w:jc w:val="both"/>
        <w:rPr>
          <w:rFonts w:eastAsia="Calibri" w:cstheme="minorHAnsi"/>
          <w:b/>
          <w:bCs/>
          <w:iCs/>
        </w:rPr>
      </w:pPr>
      <w:r w:rsidRPr="00C72DC1">
        <w:rPr>
          <w:rFonts w:eastAsia="Calibri" w:cstheme="minorHAnsi"/>
          <w:b/>
          <w:bCs/>
          <w:iCs/>
        </w:rPr>
        <w:t>Procedura odbioru:</w:t>
      </w:r>
    </w:p>
    <w:p w14:paraId="3E05EFF3" w14:textId="77777777" w:rsidR="0009689A" w:rsidRPr="00C72DC1" w:rsidRDefault="0009689A" w:rsidP="0009689A">
      <w:pPr>
        <w:tabs>
          <w:tab w:val="left" w:pos="34"/>
        </w:tabs>
        <w:spacing w:before="120" w:after="120"/>
        <w:jc w:val="both"/>
        <w:rPr>
          <w:rFonts w:eastAsia="Calibri" w:cstheme="minorHAnsi"/>
        </w:rPr>
      </w:pPr>
      <w:r w:rsidRPr="00C72DC1">
        <w:rPr>
          <w:rFonts w:eastAsia="Calibri" w:cstheme="minorHAnsi"/>
        </w:rPr>
        <w:t>Odbiór prac nastąpi poprzez:</w:t>
      </w:r>
    </w:p>
    <w:p w14:paraId="04D31266" w14:textId="77777777" w:rsidR="0009689A" w:rsidRPr="00C72DC1" w:rsidRDefault="0009689A">
      <w:pPr>
        <w:pStyle w:val="Akapitzlist"/>
        <w:widowControl/>
        <w:numPr>
          <w:ilvl w:val="0"/>
          <w:numId w:val="101"/>
        </w:numPr>
        <w:autoSpaceDE/>
        <w:autoSpaceDN/>
        <w:spacing w:before="120" w:after="120"/>
        <w:contextualSpacing/>
        <w:jc w:val="both"/>
        <w:rPr>
          <w:rFonts w:eastAsia="Calibri" w:cstheme="minorHAnsi"/>
        </w:rPr>
      </w:pPr>
      <w:r w:rsidRPr="00C72DC1">
        <w:rPr>
          <w:rFonts w:eastAsia="Calibri" w:cstheme="minorHAnsi"/>
        </w:rPr>
        <w:t>dokonanie weryfikacji zgodności wykonania pułapek co do ilości, jakości i zgodności z zleceniem,</w:t>
      </w:r>
    </w:p>
    <w:p w14:paraId="307593B8" w14:textId="77777777" w:rsidR="0009689A" w:rsidRPr="00C72DC1" w:rsidRDefault="0009689A">
      <w:pPr>
        <w:pStyle w:val="Akapitzlist"/>
        <w:widowControl/>
        <w:numPr>
          <w:ilvl w:val="0"/>
          <w:numId w:val="101"/>
        </w:numPr>
        <w:autoSpaceDN/>
        <w:spacing w:before="120" w:after="120"/>
        <w:contextualSpacing/>
        <w:jc w:val="both"/>
        <w:rPr>
          <w:rFonts w:eastAsia="Calibri" w:cstheme="minorHAnsi"/>
        </w:rPr>
      </w:pPr>
      <w:r w:rsidRPr="00C72DC1">
        <w:rPr>
          <w:rFonts w:eastAsia="Calibri" w:cstheme="minorHAnsi"/>
        </w:rPr>
        <w:t>ilość pułapek zostanie ustalona poprzez ich policzenie na gruncie (posztucznie).</w:t>
      </w:r>
    </w:p>
    <w:p w14:paraId="29B0CA52" w14:textId="77777777" w:rsidR="0009689A" w:rsidRPr="00C72DC1" w:rsidRDefault="0009689A" w:rsidP="0009689A">
      <w:pPr>
        <w:spacing w:before="120" w:after="120"/>
        <w:ind w:firstLine="708"/>
        <w:rPr>
          <w:rFonts w:eastAsia="Calibri" w:cstheme="minorHAnsi"/>
        </w:rPr>
      </w:pPr>
      <w:r w:rsidRPr="00C72DC1">
        <w:rPr>
          <w:rFonts w:eastAsia="Calibri" w:cstheme="minorHAnsi"/>
          <w:bCs/>
          <w:i/>
        </w:rPr>
        <w:t xml:space="preserve">(rozliczenie </w:t>
      </w:r>
      <w:r w:rsidRPr="00C72DC1">
        <w:rPr>
          <w:rFonts w:eastAsia="Calibri" w:cstheme="minorHAnsi"/>
          <w:i/>
        </w:rPr>
        <w:t>z dokładnością do 1 sztuki</w:t>
      </w:r>
      <w:r w:rsidRPr="00C72DC1">
        <w:rPr>
          <w:rFonts w:eastAsia="Calibri" w:cstheme="minorHAnsi"/>
          <w:bCs/>
          <w:i/>
        </w:rPr>
        <w:t>)</w:t>
      </w:r>
    </w:p>
    <w:p w14:paraId="5CFBECAC" w14:textId="77777777" w:rsidR="0009689A" w:rsidRPr="00C72DC1" w:rsidRDefault="0009689A" w:rsidP="0009689A">
      <w:pPr>
        <w:spacing w:before="120" w:after="120"/>
        <w:rPr>
          <w:rFonts w:eastAsia="Calibri" w:cstheme="minorHAnsi"/>
          <w:b/>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5797C1B3" w14:textId="77777777" w:rsidTr="007D7988">
        <w:trPr>
          <w:trHeight w:val="161"/>
          <w:jc w:val="center"/>
        </w:trPr>
        <w:tc>
          <w:tcPr>
            <w:tcW w:w="358" w:type="pct"/>
            <w:shd w:val="clear" w:color="auto" w:fill="auto"/>
          </w:tcPr>
          <w:p w14:paraId="47B36072"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4787C6B6"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3EDF1107"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Kod czynn. / materiału</w:t>
            </w:r>
            <w:r w:rsidRPr="00C72DC1">
              <w:rPr>
                <w:rFonts w:eastAsia="Calibri" w:cstheme="minorHAnsi"/>
                <w:b/>
                <w:bCs/>
                <w:i/>
                <w:iCs/>
              </w:rPr>
              <w:br/>
              <w:t xml:space="preserve"> do wyceny</w:t>
            </w:r>
          </w:p>
        </w:tc>
        <w:tc>
          <w:tcPr>
            <w:tcW w:w="2062" w:type="pct"/>
            <w:shd w:val="clear" w:color="auto" w:fill="auto"/>
          </w:tcPr>
          <w:p w14:paraId="0E9D1C60"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3C5658C1"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3118AD00" w14:textId="77777777" w:rsidTr="007D7988">
        <w:trPr>
          <w:trHeight w:val="625"/>
          <w:jc w:val="center"/>
        </w:trPr>
        <w:tc>
          <w:tcPr>
            <w:tcW w:w="358" w:type="pct"/>
            <w:shd w:val="clear" w:color="auto" w:fill="auto"/>
          </w:tcPr>
          <w:p w14:paraId="73EEC4D8"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13</w:t>
            </w:r>
            <w:r>
              <w:rPr>
                <w:rFonts w:eastAsia="Calibri" w:cstheme="minorHAnsi"/>
                <w:bCs/>
                <w:iCs/>
              </w:rPr>
              <w:t>2</w:t>
            </w:r>
          </w:p>
        </w:tc>
        <w:tc>
          <w:tcPr>
            <w:tcW w:w="958" w:type="pct"/>
            <w:shd w:val="clear" w:color="auto" w:fill="auto"/>
            <w:vAlign w:val="center"/>
          </w:tcPr>
          <w:p w14:paraId="2A0283FD" w14:textId="77777777" w:rsidR="0009689A" w:rsidRPr="00C72DC1" w:rsidRDefault="0009689A" w:rsidP="007D7988">
            <w:pPr>
              <w:spacing w:before="120" w:after="120"/>
              <w:rPr>
                <w:rFonts w:eastAsia="Calibri" w:cstheme="minorHAnsi"/>
                <w:bCs/>
                <w:iCs/>
              </w:rPr>
            </w:pPr>
            <w:r w:rsidRPr="00C72DC1">
              <w:rPr>
                <w:rFonts w:eastAsia="Calibri" w:cstheme="minorHAnsi"/>
                <w:bCs/>
                <w:iCs/>
              </w:rPr>
              <w:t>MO-SSP</w:t>
            </w:r>
          </w:p>
        </w:tc>
        <w:tc>
          <w:tcPr>
            <w:tcW w:w="910" w:type="pct"/>
            <w:shd w:val="clear" w:color="auto" w:fill="auto"/>
            <w:vAlign w:val="center"/>
          </w:tcPr>
          <w:p w14:paraId="3D8E3B94" w14:textId="77777777" w:rsidR="0009689A" w:rsidRPr="00C72DC1" w:rsidRDefault="0009689A" w:rsidP="007D7988">
            <w:pPr>
              <w:spacing w:before="120" w:after="120"/>
              <w:rPr>
                <w:rFonts w:eastAsia="Calibri" w:cstheme="minorHAnsi"/>
                <w:bCs/>
                <w:iCs/>
              </w:rPr>
            </w:pPr>
            <w:r w:rsidRPr="00C72DC1">
              <w:rPr>
                <w:rFonts w:eastAsia="Calibri" w:cstheme="minorHAnsi"/>
                <w:bCs/>
                <w:iCs/>
              </w:rPr>
              <w:t>MO-SSP</w:t>
            </w:r>
            <w:r w:rsidRPr="00C72DC1">
              <w:rPr>
                <w:rFonts w:eastAsia="Calibri" w:cstheme="minorHAnsi"/>
                <w:bCs/>
                <w:iCs/>
              </w:rPr>
              <w:br/>
              <w:t>GODZ SZEL</w:t>
            </w:r>
          </w:p>
        </w:tc>
        <w:tc>
          <w:tcPr>
            <w:tcW w:w="2062" w:type="pct"/>
            <w:shd w:val="clear" w:color="auto" w:fill="auto"/>
            <w:vAlign w:val="center"/>
          </w:tcPr>
          <w:p w14:paraId="14907F39" w14:textId="77777777" w:rsidR="0009689A" w:rsidRPr="00C72DC1" w:rsidRDefault="0009689A" w:rsidP="007D7988">
            <w:pPr>
              <w:spacing w:before="120" w:after="120"/>
              <w:rPr>
                <w:rFonts w:eastAsia="Calibri" w:cstheme="minorHAnsi"/>
                <w:bCs/>
                <w:iCs/>
              </w:rPr>
            </w:pPr>
            <w:r w:rsidRPr="00C72DC1">
              <w:rPr>
                <w:rFonts w:cstheme="minorHAnsi"/>
              </w:rPr>
              <w:t>Ochrona upraw przed szeliniakiem, chemiczne zabezpieczanie sadzonek - moczenie</w:t>
            </w:r>
          </w:p>
        </w:tc>
        <w:tc>
          <w:tcPr>
            <w:tcW w:w="712" w:type="pct"/>
            <w:shd w:val="clear" w:color="auto" w:fill="auto"/>
            <w:vAlign w:val="center"/>
          </w:tcPr>
          <w:p w14:paraId="066D7B1D"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TSZT</w:t>
            </w:r>
          </w:p>
        </w:tc>
      </w:tr>
    </w:tbl>
    <w:p w14:paraId="1AB1ABF3" w14:textId="77777777" w:rsidR="0009689A" w:rsidRPr="00C72DC1" w:rsidRDefault="0009689A" w:rsidP="0009689A">
      <w:pPr>
        <w:rPr>
          <w:rFonts w:cstheme="minorHAnsi"/>
        </w:rPr>
      </w:pPr>
    </w:p>
    <w:p w14:paraId="4155CBA5" w14:textId="77777777" w:rsidR="00B765A3" w:rsidRDefault="00B765A3" w:rsidP="0009689A">
      <w:pPr>
        <w:spacing w:before="120" w:after="120"/>
        <w:jc w:val="both"/>
        <w:rPr>
          <w:rFonts w:eastAsia="Calibri" w:cstheme="minorHAnsi"/>
          <w:b/>
          <w:bCs/>
        </w:rPr>
      </w:pPr>
    </w:p>
    <w:p w14:paraId="2D1E3FAD" w14:textId="3FC69BDA" w:rsidR="0009689A" w:rsidRPr="00C72DC1" w:rsidRDefault="0009689A" w:rsidP="0009689A">
      <w:pPr>
        <w:spacing w:before="120" w:after="120"/>
        <w:jc w:val="both"/>
        <w:rPr>
          <w:rFonts w:eastAsia="Calibri" w:cstheme="minorHAnsi"/>
        </w:rPr>
      </w:pPr>
      <w:r w:rsidRPr="00C72DC1">
        <w:rPr>
          <w:rFonts w:eastAsia="Calibri" w:cstheme="minorHAnsi"/>
          <w:b/>
          <w:bCs/>
        </w:rPr>
        <w:lastRenderedPageBreak/>
        <w:t>Standard technologii prac obejmuje:</w:t>
      </w:r>
    </w:p>
    <w:p w14:paraId="7C7DA4BD" w14:textId="77777777" w:rsidR="0009689A" w:rsidRPr="00C72DC1" w:rsidRDefault="0009689A">
      <w:pPr>
        <w:pStyle w:val="Akapitzlist"/>
        <w:widowControl/>
        <w:numPr>
          <w:ilvl w:val="0"/>
          <w:numId w:val="72"/>
        </w:numPr>
        <w:autoSpaceDE/>
        <w:autoSpaceDN/>
        <w:spacing w:before="120" w:after="120"/>
        <w:contextualSpacing/>
        <w:jc w:val="both"/>
        <w:rPr>
          <w:rFonts w:cstheme="minorHAnsi"/>
        </w:rPr>
      </w:pPr>
      <w:r w:rsidRPr="00C72DC1">
        <w:rPr>
          <w:rFonts w:cstheme="minorHAnsi"/>
        </w:rPr>
        <w:t>odbiór środka i wody z …………..,</w:t>
      </w:r>
    </w:p>
    <w:p w14:paraId="7B25DF24" w14:textId="77777777" w:rsidR="0009689A" w:rsidRPr="00C72DC1" w:rsidRDefault="0009689A">
      <w:pPr>
        <w:pStyle w:val="Akapitzlist"/>
        <w:widowControl/>
        <w:numPr>
          <w:ilvl w:val="0"/>
          <w:numId w:val="72"/>
        </w:numPr>
        <w:autoSpaceDE/>
        <w:autoSpaceDN/>
        <w:spacing w:before="120" w:after="120"/>
        <w:contextualSpacing/>
        <w:jc w:val="both"/>
        <w:rPr>
          <w:rFonts w:eastAsia="Calibri" w:cstheme="minorHAnsi"/>
          <w:bCs/>
          <w:iCs/>
        </w:rPr>
      </w:pPr>
      <w:r w:rsidRPr="00C72DC1">
        <w:rPr>
          <w:rFonts w:cstheme="minorHAnsi"/>
        </w:rPr>
        <w:t>przygotowanie cieczy roboczej zgodnie z instrukcją na opakowaniu środka chemicznego,</w:t>
      </w:r>
    </w:p>
    <w:p w14:paraId="76EE6B46" w14:textId="77777777" w:rsidR="0009689A" w:rsidRPr="00C72DC1" w:rsidRDefault="0009689A">
      <w:pPr>
        <w:pStyle w:val="Akapitzlist"/>
        <w:widowControl/>
        <w:numPr>
          <w:ilvl w:val="0"/>
          <w:numId w:val="72"/>
        </w:numPr>
        <w:autoSpaceDE/>
        <w:autoSpaceDN/>
        <w:spacing w:before="120" w:after="120"/>
        <w:contextualSpacing/>
        <w:jc w:val="both"/>
        <w:rPr>
          <w:rFonts w:cstheme="minorHAnsi"/>
        </w:rPr>
      </w:pPr>
      <w:r w:rsidRPr="00C72DC1">
        <w:rPr>
          <w:rFonts w:cstheme="minorHAnsi"/>
        </w:rPr>
        <w:t>dojazd lub przejście do powierzchni (miejsca wykonania zabiegu),</w:t>
      </w:r>
    </w:p>
    <w:p w14:paraId="33965EBB" w14:textId="77777777" w:rsidR="0009689A" w:rsidRPr="00C72DC1" w:rsidRDefault="0009689A">
      <w:pPr>
        <w:pStyle w:val="Akapitzlist"/>
        <w:widowControl/>
        <w:numPr>
          <w:ilvl w:val="0"/>
          <w:numId w:val="72"/>
        </w:numPr>
        <w:autoSpaceDE/>
        <w:autoSpaceDN/>
        <w:spacing w:before="120" w:after="120"/>
        <w:contextualSpacing/>
        <w:jc w:val="both"/>
        <w:rPr>
          <w:rFonts w:cstheme="minorHAnsi"/>
        </w:rPr>
      </w:pPr>
      <w:r w:rsidRPr="00C72DC1">
        <w:rPr>
          <w:rFonts w:cstheme="minorHAnsi"/>
        </w:rPr>
        <w:t>doniesienie sadzonek,</w:t>
      </w:r>
    </w:p>
    <w:p w14:paraId="2ABD00FB" w14:textId="77777777" w:rsidR="0009689A" w:rsidRPr="00C72DC1" w:rsidRDefault="0009689A">
      <w:pPr>
        <w:pStyle w:val="Akapitzlist"/>
        <w:widowControl/>
        <w:numPr>
          <w:ilvl w:val="0"/>
          <w:numId w:val="72"/>
        </w:numPr>
        <w:autoSpaceDE/>
        <w:autoSpaceDN/>
        <w:spacing w:before="120" w:after="120"/>
        <w:contextualSpacing/>
        <w:jc w:val="both"/>
        <w:rPr>
          <w:rFonts w:cstheme="minorHAnsi"/>
        </w:rPr>
      </w:pPr>
      <w:r w:rsidRPr="00C72DC1">
        <w:rPr>
          <w:rFonts w:cstheme="minorHAnsi"/>
        </w:rPr>
        <w:t>zamaczanie nadziemnych części sadzonek w sporządzonej emulsji środka chemicznego, przez około 5-10 sek.</w:t>
      </w:r>
    </w:p>
    <w:p w14:paraId="2FDB56E1" w14:textId="77777777" w:rsidR="0009689A" w:rsidRPr="00C72DC1" w:rsidRDefault="0009689A">
      <w:pPr>
        <w:pStyle w:val="Akapitzlist"/>
        <w:widowControl/>
        <w:numPr>
          <w:ilvl w:val="0"/>
          <w:numId w:val="72"/>
        </w:numPr>
        <w:autoSpaceDE/>
        <w:autoSpaceDN/>
        <w:spacing w:before="120" w:after="120"/>
        <w:contextualSpacing/>
        <w:jc w:val="both"/>
        <w:rPr>
          <w:rFonts w:cstheme="minorHAnsi"/>
        </w:rPr>
      </w:pPr>
      <w:r w:rsidRPr="00C72DC1">
        <w:rPr>
          <w:rFonts w:cstheme="minorHAnsi"/>
        </w:rPr>
        <w:t>dostarczenie opakowań i niewykorzystanego środka do ……………………..</w:t>
      </w:r>
    </w:p>
    <w:p w14:paraId="0CA0CA56"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t>Uwagi:</w:t>
      </w:r>
    </w:p>
    <w:p w14:paraId="0F7EFB7E" w14:textId="77777777" w:rsidR="0009689A" w:rsidRPr="00C72DC1" w:rsidRDefault="0009689A">
      <w:pPr>
        <w:pStyle w:val="Akapitzlist"/>
        <w:widowControl/>
        <w:numPr>
          <w:ilvl w:val="0"/>
          <w:numId w:val="93"/>
        </w:numPr>
        <w:autoSpaceDE/>
        <w:autoSpaceDN/>
        <w:spacing w:before="120" w:after="120"/>
        <w:contextualSpacing/>
        <w:jc w:val="both"/>
        <w:rPr>
          <w:rFonts w:cstheme="minorHAnsi"/>
        </w:rPr>
      </w:pPr>
      <w:r w:rsidRPr="00C72DC1">
        <w:rPr>
          <w:rFonts w:cstheme="minorHAnsi"/>
        </w:rPr>
        <w:t>nie należy zanieczyścić emulsji glebą gdyż obniża to skuteczność preparatu,</w:t>
      </w:r>
    </w:p>
    <w:p w14:paraId="1582D7BC" w14:textId="77777777" w:rsidR="0009689A" w:rsidRPr="00C72DC1" w:rsidRDefault="0009689A">
      <w:pPr>
        <w:pStyle w:val="Akapitzlist"/>
        <w:widowControl/>
        <w:numPr>
          <w:ilvl w:val="0"/>
          <w:numId w:val="93"/>
        </w:numPr>
        <w:autoSpaceDE/>
        <w:autoSpaceDN/>
        <w:spacing w:before="120" w:after="120"/>
        <w:contextualSpacing/>
        <w:jc w:val="both"/>
        <w:rPr>
          <w:rFonts w:cstheme="minorHAnsi"/>
        </w:rPr>
      </w:pPr>
      <w:r w:rsidRPr="00C72DC1">
        <w:rPr>
          <w:rFonts w:cstheme="minorHAnsi"/>
        </w:rPr>
        <w:t>nie należy dopuścić do przesuszenia korzeni sadzonek,</w:t>
      </w:r>
    </w:p>
    <w:p w14:paraId="579AFB4C" w14:textId="77777777" w:rsidR="0009689A" w:rsidRPr="00C72DC1" w:rsidRDefault="0009689A">
      <w:pPr>
        <w:pStyle w:val="Akapitzlist"/>
        <w:widowControl/>
        <w:numPr>
          <w:ilvl w:val="0"/>
          <w:numId w:val="93"/>
        </w:numPr>
        <w:autoSpaceDE/>
        <w:autoSpaceDN/>
        <w:spacing w:before="120" w:after="120"/>
        <w:contextualSpacing/>
        <w:jc w:val="both"/>
        <w:rPr>
          <w:rFonts w:cstheme="minorHAnsi"/>
        </w:rPr>
      </w:pPr>
      <w:r w:rsidRPr="00C72DC1">
        <w:rPr>
          <w:rFonts w:cstheme="minorHAnsi"/>
        </w:rPr>
        <w:t>czynność należy wykonywać bezpośrednio przed sadzeniem sadzonek na uprawie,</w:t>
      </w:r>
    </w:p>
    <w:p w14:paraId="6FA76EB2" w14:textId="77777777" w:rsidR="0009689A" w:rsidRPr="00C72DC1" w:rsidRDefault="0009689A">
      <w:pPr>
        <w:pStyle w:val="Akapitzlist"/>
        <w:widowControl/>
        <w:numPr>
          <w:ilvl w:val="0"/>
          <w:numId w:val="93"/>
        </w:numPr>
        <w:adjustRightInd w:val="0"/>
        <w:spacing w:before="120" w:after="120"/>
        <w:contextualSpacing/>
        <w:jc w:val="both"/>
        <w:rPr>
          <w:rFonts w:cstheme="minorHAnsi"/>
        </w:rPr>
      </w:pPr>
      <w:r w:rsidRPr="00C72DC1">
        <w:rPr>
          <w:rFonts w:cstheme="minorHAnsi"/>
        </w:rPr>
        <w:t>sprzęt i narzędzia niezbędne do wykonania zabiegu zapewnia Wykonawca,</w:t>
      </w:r>
    </w:p>
    <w:p w14:paraId="054E8593" w14:textId="77777777" w:rsidR="0009689A" w:rsidRPr="00C72DC1" w:rsidRDefault="0009689A">
      <w:pPr>
        <w:pStyle w:val="Akapitzlist"/>
        <w:widowControl/>
        <w:numPr>
          <w:ilvl w:val="0"/>
          <w:numId w:val="93"/>
        </w:numPr>
        <w:adjustRightInd w:val="0"/>
        <w:spacing w:before="120" w:after="120"/>
        <w:contextualSpacing/>
        <w:jc w:val="both"/>
        <w:rPr>
          <w:rFonts w:eastAsia="Calibri" w:cstheme="minorHAnsi"/>
          <w:lang w:eastAsia="en-US"/>
        </w:rPr>
      </w:pPr>
      <w:r w:rsidRPr="00C72DC1">
        <w:rPr>
          <w:rFonts w:eastAsia="Calibri" w:cstheme="minorHAnsi"/>
          <w:lang w:eastAsia="en-US"/>
        </w:rPr>
        <w:t>środek chemiczny i wodę zapewnia Zamawiający,</w:t>
      </w:r>
    </w:p>
    <w:p w14:paraId="306702E3" w14:textId="77777777" w:rsidR="0009689A" w:rsidRPr="00C72DC1" w:rsidRDefault="0009689A">
      <w:pPr>
        <w:pStyle w:val="Akapitzlist"/>
        <w:widowControl/>
        <w:numPr>
          <w:ilvl w:val="0"/>
          <w:numId w:val="93"/>
        </w:numPr>
        <w:adjustRightInd w:val="0"/>
        <w:spacing w:before="120" w:after="120"/>
        <w:contextualSpacing/>
        <w:jc w:val="both"/>
        <w:rPr>
          <w:rFonts w:eastAsia="Calibri" w:cstheme="minorHAnsi"/>
          <w:lang w:eastAsia="en-US"/>
        </w:rPr>
      </w:pPr>
      <w:r w:rsidRPr="00C72DC1">
        <w:rPr>
          <w:rFonts w:eastAsia="Calibri" w:cstheme="minorHAnsi"/>
          <w:lang w:eastAsia="en-US"/>
        </w:rPr>
        <w:t>miejsce odbioru środka chemicznego – km ………., miejsce zwrotu opakowań po środku chemicznym – km ………  punkt poboru wody – km ………….,</w:t>
      </w:r>
    </w:p>
    <w:p w14:paraId="7AE697ED" w14:textId="77777777" w:rsidR="0009689A" w:rsidRPr="00C72DC1" w:rsidRDefault="0009689A">
      <w:pPr>
        <w:pStyle w:val="Akapitzlist"/>
        <w:widowControl/>
        <w:numPr>
          <w:ilvl w:val="0"/>
          <w:numId w:val="93"/>
        </w:numPr>
        <w:autoSpaceDE/>
        <w:autoSpaceDN/>
        <w:contextualSpacing/>
        <w:rPr>
          <w:rFonts w:eastAsia="Calibri" w:cstheme="minorHAnsi"/>
        </w:rPr>
      </w:pPr>
      <w:r w:rsidRPr="00C72DC1">
        <w:rPr>
          <w:rFonts w:cstheme="minorHAnsi"/>
          <w:lang w:bidi="hi-IN"/>
        </w:rPr>
        <w:t>czynność GODZ SZEL przeznaczona jest w wycenie na koszty transportowe.</w:t>
      </w:r>
    </w:p>
    <w:p w14:paraId="7B5F5AA7" w14:textId="77777777" w:rsidR="0009689A" w:rsidRPr="00C72DC1" w:rsidRDefault="0009689A" w:rsidP="0009689A">
      <w:pPr>
        <w:spacing w:before="120" w:after="120"/>
        <w:jc w:val="both"/>
        <w:rPr>
          <w:rFonts w:eastAsia="Calibri" w:cstheme="minorHAnsi"/>
          <w:b/>
          <w:bCs/>
          <w:iCs/>
        </w:rPr>
      </w:pPr>
      <w:r w:rsidRPr="00C72DC1">
        <w:rPr>
          <w:rFonts w:eastAsia="Calibri" w:cstheme="minorHAnsi"/>
          <w:b/>
          <w:bCs/>
          <w:iCs/>
        </w:rPr>
        <w:t>Procedura odbioru:</w:t>
      </w:r>
    </w:p>
    <w:p w14:paraId="1425A6BE" w14:textId="77777777" w:rsidR="0009689A" w:rsidRPr="00C72DC1" w:rsidRDefault="0009689A" w:rsidP="0009689A">
      <w:pPr>
        <w:tabs>
          <w:tab w:val="left" w:pos="34"/>
        </w:tabs>
        <w:spacing w:before="120" w:after="120"/>
        <w:jc w:val="both"/>
        <w:rPr>
          <w:rFonts w:eastAsia="Calibri" w:cstheme="minorHAnsi"/>
        </w:rPr>
      </w:pPr>
      <w:r w:rsidRPr="00C72DC1">
        <w:rPr>
          <w:rFonts w:eastAsia="Calibri" w:cstheme="minorHAnsi"/>
        </w:rPr>
        <w:t>Odbiór prac nastąpi poprzez:</w:t>
      </w:r>
    </w:p>
    <w:p w14:paraId="037A740F" w14:textId="77777777" w:rsidR="0009689A" w:rsidRPr="00C72DC1" w:rsidRDefault="0009689A">
      <w:pPr>
        <w:pStyle w:val="Akapitzlist"/>
        <w:widowControl/>
        <w:numPr>
          <w:ilvl w:val="0"/>
          <w:numId w:val="100"/>
        </w:numPr>
        <w:autoSpaceDE/>
        <w:autoSpaceDN/>
        <w:spacing w:before="120" w:after="120"/>
        <w:contextualSpacing/>
        <w:jc w:val="both"/>
        <w:rPr>
          <w:rFonts w:eastAsia="Calibri" w:cstheme="minorHAnsi"/>
        </w:rPr>
      </w:pPr>
      <w:r w:rsidRPr="00C72DC1">
        <w:rPr>
          <w:rFonts w:eastAsia="Calibri" w:cstheme="minorHAnsi"/>
        </w:rPr>
        <w:t>dokonanie weryfikacji zgodności wykonania zabezpieczenia co do ilości, jakości i zgodności ze zleceniem,</w:t>
      </w:r>
    </w:p>
    <w:p w14:paraId="0BC31D4C" w14:textId="77777777" w:rsidR="0009689A" w:rsidRPr="00C72DC1" w:rsidRDefault="0009689A">
      <w:pPr>
        <w:pStyle w:val="Akapitzlist"/>
        <w:widowControl/>
        <w:numPr>
          <w:ilvl w:val="0"/>
          <w:numId w:val="100"/>
        </w:numPr>
        <w:autoSpaceDE/>
        <w:autoSpaceDN/>
        <w:spacing w:before="120" w:after="120"/>
        <w:contextualSpacing/>
        <w:jc w:val="both"/>
        <w:rPr>
          <w:rFonts w:eastAsia="Calibri" w:cstheme="minorHAnsi"/>
        </w:rPr>
      </w:pPr>
      <w:r w:rsidRPr="00C72DC1">
        <w:rPr>
          <w:rFonts w:eastAsia="Calibri" w:cstheme="minorHAnsi"/>
        </w:rPr>
        <w:t>ilość zabezpieczonych drzewek zostanie ustalona poprzez ich policzenie i przekazanie wykonawcy z miejsca odbioru sadzonek.</w:t>
      </w:r>
    </w:p>
    <w:p w14:paraId="5747A8C7" w14:textId="77777777" w:rsidR="0009689A" w:rsidRPr="00C72DC1" w:rsidRDefault="0009689A" w:rsidP="0009689A">
      <w:pPr>
        <w:spacing w:before="120" w:after="120"/>
        <w:ind w:firstLine="708"/>
        <w:jc w:val="both"/>
        <w:rPr>
          <w:rFonts w:eastAsia="Calibri" w:cstheme="minorHAnsi"/>
          <w:bCs/>
          <w:i/>
          <w:u w:val="single"/>
        </w:rPr>
      </w:pPr>
      <w:r w:rsidRPr="00C72DC1">
        <w:rPr>
          <w:rFonts w:eastAsia="Calibri" w:cstheme="minorHAnsi"/>
          <w:bCs/>
          <w:i/>
        </w:rPr>
        <w:t xml:space="preserve"> (rozliczenie </w:t>
      </w:r>
      <w:r w:rsidRPr="00C72DC1">
        <w:rPr>
          <w:rFonts w:eastAsia="Calibri" w:cstheme="minorHAnsi"/>
          <w:i/>
        </w:rPr>
        <w:t>z dokładnością do dwóch miejsc po przecinku</w:t>
      </w:r>
      <w:r w:rsidRPr="00C72DC1">
        <w:rPr>
          <w:rFonts w:eastAsia="Calibri" w:cstheme="minorHAnsi"/>
          <w:bCs/>
          <w:i/>
        </w:rPr>
        <w:t>)</w:t>
      </w:r>
    </w:p>
    <w:p w14:paraId="14937778" w14:textId="77777777" w:rsidR="0009689A" w:rsidRPr="00C72DC1" w:rsidRDefault="0009689A" w:rsidP="0009689A">
      <w:pPr>
        <w:spacing w:before="120" w:after="120"/>
        <w:jc w:val="center"/>
        <w:rPr>
          <w:rFonts w:eastAsia="Calibri" w:cstheme="minorHAnsi"/>
          <w:b/>
        </w:rPr>
      </w:pPr>
      <w:r w:rsidRPr="00C72DC1">
        <w:rPr>
          <w:rFonts w:eastAsia="Calibri" w:cstheme="minorHAnsi"/>
          <w:b/>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654D65B6" w14:textId="77777777" w:rsidTr="007D7988">
        <w:trPr>
          <w:trHeight w:val="161"/>
          <w:jc w:val="center"/>
        </w:trPr>
        <w:tc>
          <w:tcPr>
            <w:tcW w:w="358" w:type="pct"/>
            <w:shd w:val="clear" w:color="auto" w:fill="auto"/>
          </w:tcPr>
          <w:p w14:paraId="785AE39F"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51DB5155"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65CC0C68"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 xml:space="preserve">Kod czynn. / materiału </w:t>
            </w:r>
            <w:r w:rsidRPr="00C72DC1">
              <w:rPr>
                <w:rFonts w:eastAsia="Calibri" w:cstheme="minorHAnsi"/>
                <w:b/>
                <w:bCs/>
                <w:i/>
                <w:iCs/>
              </w:rPr>
              <w:br/>
              <w:t>do wyceny</w:t>
            </w:r>
          </w:p>
        </w:tc>
        <w:tc>
          <w:tcPr>
            <w:tcW w:w="2062" w:type="pct"/>
            <w:shd w:val="clear" w:color="auto" w:fill="auto"/>
          </w:tcPr>
          <w:p w14:paraId="6004EC83"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37F24BA9"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1DB8768F" w14:textId="77777777" w:rsidTr="007D7988">
        <w:trPr>
          <w:trHeight w:val="625"/>
          <w:jc w:val="center"/>
        </w:trPr>
        <w:tc>
          <w:tcPr>
            <w:tcW w:w="358" w:type="pct"/>
            <w:shd w:val="clear" w:color="auto" w:fill="auto"/>
          </w:tcPr>
          <w:p w14:paraId="6543F6B8"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13</w:t>
            </w:r>
            <w:r>
              <w:rPr>
                <w:rFonts w:eastAsia="Calibri" w:cstheme="minorHAnsi"/>
                <w:bCs/>
                <w:iCs/>
              </w:rPr>
              <w:t>3</w:t>
            </w:r>
          </w:p>
        </w:tc>
        <w:tc>
          <w:tcPr>
            <w:tcW w:w="958" w:type="pct"/>
            <w:shd w:val="clear" w:color="auto" w:fill="auto"/>
          </w:tcPr>
          <w:p w14:paraId="7B5CD77E" w14:textId="77777777" w:rsidR="0009689A" w:rsidRPr="00C72DC1" w:rsidRDefault="0009689A" w:rsidP="007D7988">
            <w:pPr>
              <w:spacing w:before="120" w:after="120"/>
              <w:rPr>
                <w:rFonts w:eastAsia="Calibri" w:cstheme="minorHAnsi"/>
                <w:bCs/>
                <w:iCs/>
              </w:rPr>
            </w:pPr>
            <w:r w:rsidRPr="00C72DC1">
              <w:rPr>
                <w:rFonts w:eastAsia="Calibri" w:cstheme="minorHAnsi"/>
                <w:bCs/>
                <w:iCs/>
              </w:rPr>
              <w:t>SZUK-PĘDR</w:t>
            </w:r>
          </w:p>
        </w:tc>
        <w:tc>
          <w:tcPr>
            <w:tcW w:w="910" w:type="pct"/>
            <w:shd w:val="clear" w:color="auto" w:fill="auto"/>
          </w:tcPr>
          <w:p w14:paraId="33C3F722" w14:textId="77777777" w:rsidR="0009689A" w:rsidRPr="00C72DC1" w:rsidRDefault="0009689A" w:rsidP="007D7988">
            <w:pPr>
              <w:spacing w:before="120" w:after="120"/>
              <w:rPr>
                <w:rFonts w:eastAsia="Calibri" w:cstheme="minorHAnsi"/>
                <w:bCs/>
                <w:iCs/>
              </w:rPr>
            </w:pPr>
            <w:r w:rsidRPr="00C72DC1">
              <w:rPr>
                <w:rFonts w:eastAsia="Calibri" w:cstheme="minorHAnsi"/>
                <w:bCs/>
                <w:iCs/>
              </w:rPr>
              <w:t>SZUK-PĘDR</w:t>
            </w:r>
          </w:p>
        </w:tc>
        <w:tc>
          <w:tcPr>
            <w:tcW w:w="2062" w:type="pct"/>
            <w:shd w:val="clear" w:color="auto" w:fill="auto"/>
            <w:vAlign w:val="center"/>
          </w:tcPr>
          <w:p w14:paraId="7FEC9EA7" w14:textId="77777777" w:rsidR="0009689A" w:rsidRPr="00C72DC1" w:rsidRDefault="0009689A" w:rsidP="007D7988">
            <w:pPr>
              <w:spacing w:before="120" w:after="120"/>
              <w:rPr>
                <w:rFonts w:eastAsia="Calibri" w:cstheme="minorHAnsi"/>
                <w:bCs/>
                <w:iCs/>
              </w:rPr>
            </w:pPr>
            <w:r w:rsidRPr="00C72DC1">
              <w:rPr>
                <w:rFonts w:cstheme="minorHAnsi"/>
              </w:rPr>
              <w:t>Badanie zapędraczenia gleby - dół o objętości 0,5 m</w:t>
            </w:r>
            <w:r w:rsidRPr="00C72DC1">
              <w:rPr>
                <w:rFonts w:cstheme="minorHAnsi"/>
                <w:vertAlign w:val="superscript"/>
              </w:rPr>
              <w:t>3</w:t>
            </w:r>
          </w:p>
        </w:tc>
        <w:tc>
          <w:tcPr>
            <w:tcW w:w="712" w:type="pct"/>
            <w:shd w:val="clear" w:color="auto" w:fill="auto"/>
          </w:tcPr>
          <w:p w14:paraId="338F5B90"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SZT</w:t>
            </w:r>
          </w:p>
        </w:tc>
      </w:tr>
    </w:tbl>
    <w:p w14:paraId="48A91E38" w14:textId="77777777" w:rsidR="0009689A" w:rsidRPr="00C72DC1" w:rsidRDefault="0009689A" w:rsidP="0009689A">
      <w:pPr>
        <w:spacing w:before="120" w:after="120"/>
        <w:jc w:val="both"/>
        <w:rPr>
          <w:rFonts w:eastAsia="Calibri" w:cstheme="minorHAnsi"/>
        </w:rPr>
      </w:pPr>
      <w:r w:rsidRPr="00C72DC1">
        <w:rPr>
          <w:rFonts w:eastAsia="Calibri" w:cstheme="minorHAnsi"/>
          <w:b/>
          <w:bCs/>
        </w:rPr>
        <w:t>Standard technologii prac obejmuje:</w:t>
      </w:r>
    </w:p>
    <w:p w14:paraId="1AF9351F" w14:textId="77777777" w:rsidR="0009689A" w:rsidRPr="00C72DC1" w:rsidRDefault="0009689A">
      <w:pPr>
        <w:pStyle w:val="Akapitzlist"/>
        <w:widowControl/>
        <w:numPr>
          <w:ilvl w:val="0"/>
          <w:numId w:val="73"/>
        </w:numPr>
        <w:autoSpaceDE/>
        <w:autoSpaceDN/>
        <w:spacing w:before="120" w:after="120"/>
        <w:contextualSpacing/>
        <w:jc w:val="both"/>
        <w:rPr>
          <w:rFonts w:eastAsia="Calibri" w:cstheme="minorHAnsi"/>
        </w:rPr>
      </w:pPr>
      <w:r w:rsidRPr="00C72DC1">
        <w:rPr>
          <w:rFonts w:eastAsia="Calibri" w:cstheme="minorHAnsi"/>
        </w:rPr>
        <w:t>wykonanie dołu o wymiarach 1,0 x 0,5 m o głębokości zależnej od poziomu przebywania pędraków i postaci doskonałych chrabąszczy, jednak nie mniej niż 0,5 m,</w:t>
      </w:r>
    </w:p>
    <w:p w14:paraId="65779384" w14:textId="77777777" w:rsidR="0009689A" w:rsidRPr="00C72DC1" w:rsidRDefault="0009689A">
      <w:pPr>
        <w:pStyle w:val="Akapitzlist"/>
        <w:widowControl/>
        <w:numPr>
          <w:ilvl w:val="0"/>
          <w:numId w:val="73"/>
        </w:numPr>
        <w:autoSpaceDE/>
        <w:autoSpaceDN/>
        <w:spacing w:before="120" w:after="120"/>
        <w:contextualSpacing/>
        <w:jc w:val="both"/>
        <w:rPr>
          <w:rFonts w:eastAsia="Calibri" w:cstheme="minorHAnsi"/>
          <w:bCs/>
          <w:iCs/>
        </w:rPr>
      </w:pPr>
      <w:r w:rsidRPr="00C72DC1">
        <w:rPr>
          <w:rFonts w:eastAsia="Calibri" w:cstheme="minorHAnsi"/>
          <w:bCs/>
          <w:iCs/>
        </w:rPr>
        <w:t>przeszukanie warstwy wykopanej ziemi i zebranie owadów zgodnie ze wskazówkami przekazanymi przez Zamawiającego do pojemników z nasyconym wodnym roztworem soli oraz ich przekazanie Zamawiającemu,</w:t>
      </w:r>
    </w:p>
    <w:p w14:paraId="37632411" w14:textId="77777777" w:rsidR="0009689A" w:rsidRPr="00C72DC1" w:rsidRDefault="0009689A">
      <w:pPr>
        <w:pStyle w:val="Akapitzlist"/>
        <w:widowControl/>
        <w:numPr>
          <w:ilvl w:val="0"/>
          <w:numId w:val="73"/>
        </w:numPr>
        <w:autoSpaceDE/>
        <w:autoSpaceDN/>
        <w:spacing w:before="120" w:after="120"/>
        <w:contextualSpacing/>
        <w:jc w:val="both"/>
        <w:rPr>
          <w:rFonts w:eastAsia="Calibri" w:cstheme="minorHAnsi"/>
          <w:bCs/>
          <w:iCs/>
        </w:rPr>
      </w:pPr>
      <w:r w:rsidRPr="00C72DC1">
        <w:rPr>
          <w:rFonts w:eastAsia="Calibri" w:cstheme="minorHAnsi"/>
          <w:bCs/>
          <w:iCs/>
        </w:rPr>
        <w:t>zakopanie dołu.</w:t>
      </w:r>
    </w:p>
    <w:p w14:paraId="716B7657"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t>Uwagi:</w:t>
      </w:r>
    </w:p>
    <w:p w14:paraId="42A7E376" w14:textId="77777777" w:rsidR="0009689A" w:rsidRPr="00C72DC1" w:rsidRDefault="0009689A">
      <w:pPr>
        <w:pStyle w:val="Akapitzlist"/>
        <w:widowControl/>
        <w:numPr>
          <w:ilvl w:val="0"/>
          <w:numId w:val="94"/>
        </w:numPr>
        <w:autoSpaceDE/>
        <w:autoSpaceDN/>
        <w:spacing w:before="120" w:after="120"/>
        <w:contextualSpacing/>
        <w:jc w:val="both"/>
        <w:rPr>
          <w:rFonts w:eastAsia="Calibri" w:cstheme="minorHAnsi"/>
          <w:bCs/>
          <w:iCs/>
        </w:rPr>
      </w:pPr>
      <w:r w:rsidRPr="00C72DC1">
        <w:rPr>
          <w:rFonts w:eastAsia="Calibri" w:cstheme="minorHAnsi"/>
          <w:bCs/>
          <w:iCs/>
        </w:rPr>
        <w:t xml:space="preserve">rozmieszczenie dołów musi być zgodne z lokalizacją wskazaną przez Zamawiającego. </w:t>
      </w:r>
    </w:p>
    <w:p w14:paraId="3DCE0973" w14:textId="77777777" w:rsidR="0009689A" w:rsidRPr="00C72DC1" w:rsidRDefault="0009689A">
      <w:pPr>
        <w:pStyle w:val="Akapitzlist"/>
        <w:widowControl/>
        <w:numPr>
          <w:ilvl w:val="0"/>
          <w:numId w:val="94"/>
        </w:numPr>
        <w:autoSpaceDE/>
        <w:autoSpaceDN/>
        <w:spacing w:before="120" w:after="120"/>
        <w:contextualSpacing/>
        <w:jc w:val="both"/>
        <w:rPr>
          <w:rFonts w:eastAsia="Calibri" w:cstheme="minorHAnsi"/>
          <w:bCs/>
          <w:iCs/>
        </w:rPr>
      </w:pPr>
      <w:r w:rsidRPr="00C72DC1">
        <w:rPr>
          <w:rFonts w:eastAsia="Calibri" w:cstheme="minorHAnsi"/>
          <w:bCs/>
          <w:iCs/>
        </w:rPr>
        <w:t>pojemniki i roztwór soli kuchennej zapewnia Zamawiający.</w:t>
      </w:r>
    </w:p>
    <w:p w14:paraId="244D439E" w14:textId="77777777" w:rsidR="0009689A" w:rsidRPr="00C72DC1" w:rsidRDefault="0009689A" w:rsidP="0009689A">
      <w:pPr>
        <w:spacing w:before="120" w:after="120"/>
        <w:jc w:val="both"/>
        <w:rPr>
          <w:rFonts w:eastAsia="Calibri" w:cstheme="minorHAnsi"/>
          <w:b/>
          <w:bCs/>
          <w:iCs/>
        </w:rPr>
      </w:pPr>
      <w:r w:rsidRPr="00C72DC1">
        <w:rPr>
          <w:rFonts w:eastAsia="Calibri" w:cstheme="minorHAnsi"/>
          <w:b/>
          <w:bCs/>
          <w:iCs/>
        </w:rPr>
        <w:t>Procedura odbioru:</w:t>
      </w:r>
    </w:p>
    <w:p w14:paraId="4327B8C6" w14:textId="77777777" w:rsidR="0009689A" w:rsidRPr="00C72DC1" w:rsidRDefault="0009689A" w:rsidP="0009689A">
      <w:pPr>
        <w:tabs>
          <w:tab w:val="left" w:pos="311"/>
        </w:tabs>
        <w:spacing w:before="120" w:after="120"/>
        <w:jc w:val="both"/>
        <w:rPr>
          <w:rFonts w:eastAsia="Calibri" w:cstheme="minorHAnsi"/>
        </w:rPr>
      </w:pPr>
      <w:r w:rsidRPr="00C72DC1">
        <w:rPr>
          <w:rFonts w:eastAsia="Calibri" w:cstheme="minorHAnsi"/>
        </w:rPr>
        <w:t>Odbiór prac nastąpi poprzez:</w:t>
      </w:r>
    </w:p>
    <w:p w14:paraId="65E85C7E" w14:textId="77777777" w:rsidR="0009689A" w:rsidRPr="00C72DC1" w:rsidRDefault="0009689A">
      <w:pPr>
        <w:pStyle w:val="Akapitzlist"/>
        <w:widowControl/>
        <w:numPr>
          <w:ilvl w:val="0"/>
          <w:numId w:val="99"/>
        </w:numPr>
        <w:autoSpaceDN/>
        <w:spacing w:before="120" w:after="120"/>
        <w:contextualSpacing/>
        <w:jc w:val="both"/>
        <w:rPr>
          <w:rFonts w:eastAsia="Calibri" w:cstheme="minorHAnsi"/>
        </w:rPr>
      </w:pPr>
      <w:r w:rsidRPr="00C72DC1">
        <w:rPr>
          <w:rFonts w:eastAsia="Calibri" w:cstheme="minorHAnsi"/>
        </w:rPr>
        <w:t>dokonanie weryfikacji zgodności wykonania poszukiwań, co do ilości, jakości i zgodności z zleceniem,</w:t>
      </w:r>
    </w:p>
    <w:p w14:paraId="1E314270" w14:textId="77777777" w:rsidR="0009689A" w:rsidRPr="00C72DC1" w:rsidRDefault="0009689A">
      <w:pPr>
        <w:pStyle w:val="Akapitzlist"/>
        <w:widowControl/>
        <w:numPr>
          <w:ilvl w:val="0"/>
          <w:numId w:val="99"/>
        </w:numPr>
        <w:autoSpaceDN/>
        <w:spacing w:before="120" w:after="120"/>
        <w:contextualSpacing/>
        <w:jc w:val="both"/>
        <w:rPr>
          <w:rFonts w:eastAsia="Calibri" w:cstheme="minorHAnsi"/>
        </w:rPr>
      </w:pPr>
      <w:r w:rsidRPr="00C72DC1">
        <w:rPr>
          <w:rFonts w:eastAsia="Calibri" w:cstheme="minorHAnsi"/>
        </w:rPr>
        <w:t>ilość dołów kontrolnych zostanie ustalona poprzez ich policzenie na gruncie (posztucznie).</w:t>
      </w:r>
      <w:r w:rsidRPr="00C72DC1">
        <w:rPr>
          <w:rFonts w:eastAsia="Calibri" w:cstheme="minorHAnsi"/>
          <w:bCs/>
          <w:i/>
        </w:rPr>
        <w:t xml:space="preserve"> </w:t>
      </w:r>
    </w:p>
    <w:p w14:paraId="62CE9568" w14:textId="77777777" w:rsidR="0009689A" w:rsidRPr="00C72DC1" w:rsidRDefault="0009689A" w:rsidP="0009689A">
      <w:pPr>
        <w:spacing w:before="120" w:after="120"/>
        <w:ind w:firstLine="708"/>
        <w:rPr>
          <w:rFonts w:eastAsia="Calibri" w:cstheme="minorHAnsi"/>
        </w:rPr>
      </w:pPr>
      <w:r w:rsidRPr="00C72DC1">
        <w:rPr>
          <w:rFonts w:eastAsia="Calibri" w:cstheme="minorHAnsi"/>
          <w:bCs/>
          <w:i/>
        </w:rPr>
        <w:t xml:space="preserve">(rozliczenie </w:t>
      </w:r>
      <w:r w:rsidRPr="00C72DC1">
        <w:rPr>
          <w:rFonts w:eastAsia="Calibri" w:cstheme="minorHAnsi"/>
          <w:i/>
        </w:rPr>
        <w:t>z dokładnością do 1 sztuki</w:t>
      </w:r>
      <w:r w:rsidRPr="00C72DC1">
        <w:rPr>
          <w:rFonts w:eastAsia="Calibri" w:cstheme="minorHAnsi"/>
          <w:bCs/>
          <w:i/>
        </w:rPr>
        <w:t>)</w:t>
      </w:r>
    </w:p>
    <w:p w14:paraId="7334D241" w14:textId="77777777" w:rsidR="0009689A" w:rsidRPr="00C72DC1" w:rsidRDefault="0009689A" w:rsidP="0009689A">
      <w:pPr>
        <w:spacing w:before="120" w:after="120"/>
        <w:jc w:val="center"/>
        <w:rPr>
          <w:rFonts w:eastAsia="Calibri" w:cstheme="minorHAnsi"/>
          <w:b/>
        </w:rPr>
      </w:pPr>
      <w:r w:rsidRPr="00C72DC1">
        <w:rPr>
          <w:rFonts w:eastAsia="Calibri" w:cstheme="minorHAnsi"/>
          <w:b/>
          <w:bCs/>
          <w:iCs/>
        </w:rPr>
        <w:lastRenderedPageBreak/>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2623ADE7" w14:textId="77777777" w:rsidTr="007D7988">
        <w:trPr>
          <w:trHeight w:val="161"/>
          <w:jc w:val="center"/>
        </w:trPr>
        <w:tc>
          <w:tcPr>
            <w:tcW w:w="358" w:type="pct"/>
            <w:shd w:val="clear" w:color="auto" w:fill="auto"/>
          </w:tcPr>
          <w:p w14:paraId="4C72FEF9"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72AC7DEE"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5E680DBE"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58E41CA5"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422BD1FD"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7396C520" w14:textId="77777777" w:rsidTr="007D7988">
        <w:trPr>
          <w:trHeight w:val="625"/>
          <w:jc w:val="center"/>
        </w:trPr>
        <w:tc>
          <w:tcPr>
            <w:tcW w:w="358" w:type="pct"/>
            <w:shd w:val="clear" w:color="auto" w:fill="auto"/>
          </w:tcPr>
          <w:p w14:paraId="41D34C56"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13</w:t>
            </w:r>
            <w:r>
              <w:rPr>
                <w:rFonts w:eastAsia="Calibri" w:cstheme="minorHAnsi"/>
                <w:bCs/>
                <w:iCs/>
              </w:rPr>
              <w:t>4</w:t>
            </w:r>
          </w:p>
        </w:tc>
        <w:tc>
          <w:tcPr>
            <w:tcW w:w="958" w:type="pct"/>
            <w:shd w:val="clear" w:color="auto" w:fill="auto"/>
          </w:tcPr>
          <w:p w14:paraId="62245BC7" w14:textId="77777777" w:rsidR="0009689A" w:rsidRPr="00C72DC1" w:rsidRDefault="0009689A" w:rsidP="007D7988">
            <w:pPr>
              <w:spacing w:before="120" w:after="120"/>
              <w:rPr>
                <w:rFonts w:eastAsia="Calibri" w:cstheme="minorHAnsi"/>
                <w:bCs/>
                <w:iCs/>
              </w:rPr>
            </w:pPr>
            <w:r w:rsidRPr="00C72DC1">
              <w:rPr>
                <w:rFonts w:eastAsia="Calibri" w:cstheme="minorHAnsi"/>
                <w:bCs/>
                <w:iCs/>
              </w:rPr>
              <w:t>SZUK-OWAD</w:t>
            </w:r>
          </w:p>
        </w:tc>
        <w:tc>
          <w:tcPr>
            <w:tcW w:w="910" w:type="pct"/>
            <w:shd w:val="clear" w:color="auto" w:fill="auto"/>
          </w:tcPr>
          <w:p w14:paraId="27E1C7A6" w14:textId="77777777" w:rsidR="0009689A" w:rsidRPr="00C72DC1" w:rsidRDefault="0009689A" w:rsidP="007D7988">
            <w:pPr>
              <w:spacing w:before="120" w:after="120"/>
              <w:rPr>
                <w:rFonts w:eastAsia="Calibri" w:cstheme="minorHAnsi"/>
                <w:bCs/>
                <w:iCs/>
              </w:rPr>
            </w:pPr>
            <w:r w:rsidRPr="00C72DC1">
              <w:rPr>
                <w:rFonts w:eastAsia="Calibri" w:cstheme="minorHAnsi"/>
                <w:bCs/>
                <w:iCs/>
              </w:rPr>
              <w:t>SZUK-OWAD</w:t>
            </w:r>
          </w:p>
        </w:tc>
        <w:tc>
          <w:tcPr>
            <w:tcW w:w="2062" w:type="pct"/>
            <w:shd w:val="clear" w:color="auto" w:fill="auto"/>
          </w:tcPr>
          <w:p w14:paraId="1BB4E36E" w14:textId="77777777" w:rsidR="0009689A" w:rsidRPr="00C72DC1" w:rsidRDefault="0009689A" w:rsidP="007D7988">
            <w:pPr>
              <w:spacing w:before="120" w:after="120"/>
              <w:rPr>
                <w:rFonts w:eastAsia="Calibri" w:cstheme="minorHAnsi"/>
                <w:bCs/>
                <w:iCs/>
              </w:rPr>
            </w:pPr>
            <w:r w:rsidRPr="00C72DC1">
              <w:rPr>
                <w:rFonts w:eastAsia="Calibri" w:cstheme="minorHAnsi"/>
                <w:bCs/>
                <w:iCs/>
              </w:rPr>
              <w:t>Próbne poszukiwania owadów w ściółce</w:t>
            </w:r>
          </w:p>
        </w:tc>
        <w:tc>
          <w:tcPr>
            <w:tcW w:w="712" w:type="pct"/>
            <w:shd w:val="clear" w:color="auto" w:fill="auto"/>
          </w:tcPr>
          <w:p w14:paraId="0585A850" w14:textId="77777777" w:rsidR="0009689A" w:rsidRPr="00C72DC1" w:rsidRDefault="0009689A" w:rsidP="007D7988">
            <w:pPr>
              <w:spacing w:before="120" w:after="120"/>
              <w:jc w:val="center"/>
              <w:rPr>
                <w:rFonts w:eastAsia="Calibri" w:cstheme="minorHAnsi"/>
              </w:rPr>
            </w:pPr>
            <w:r w:rsidRPr="00C72DC1">
              <w:rPr>
                <w:rFonts w:eastAsia="Calibri" w:cstheme="minorHAnsi"/>
              </w:rPr>
              <w:t>SZT</w:t>
            </w:r>
          </w:p>
        </w:tc>
      </w:tr>
    </w:tbl>
    <w:p w14:paraId="7A154213"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bCs/>
        </w:rPr>
        <w:t>Standard technologii prac obejmuje:</w:t>
      </w:r>
    </w:p>
    <w:p w14:paraId="1C94D102" w14:textId="77777777" w:rsidR="0009689A" w:rsidRPr="00C72DC1" w:rsidRDefault="0009689A">
      <w:pPr>
        <w:pStyle w:val="Akapitzlist"/>
        <w:widowControl/>
        <w:numPr>
          <w:ilvl w:val="0"/>
          <w:numId w:val="74"/>
        </w:numPr>
        <w:adjustRightInd w:val="0"/>
        <w:contextualSpacing/>
        <w:rPr>
          <w:rFonts w:eastAsiaTheme="minorHAnsi" w:cstheme="minorHAnsi"/>
          <w:lang w:eastAsia="en-US"/>
        </w:rPr>
      </w:pPr>
      <w:r w:rsidRPr="00C72DC1">
        <w:rPr>
          <w:rFonts w:eastAsia="Calibri" w:cstheme="minorHAnsi"/>
          <w:bCs/>
          <w:iCs/>
        </w:rPr>
        <w:t xml:space="preserve">przeszukanie ściółki i gleby mineralnej na głębokość 5-10 cm </w:t>
      </w:r>
      <w:r w:rsidRPr="00C72DC1">
        <w:rPr>
          <w:rFonts w:eastAsiaTheme="minorHAnsi" w:cstheme="minorHAnsi"/>
          <w:lang w:eastAsia="en-US"/>
        </w:rPr>
        <w:t>na powierzchni leżącej w obrysie rzutu korony wyznaczonego drzewa,</w:t>
      </w:r>
    </w:p>
    <w:p w14:paraId="1423082E" w14:textId="77777777" w:rsidR="0009689A" w:rsidRPr="00C72DC1" w:rsidRDefault="0009689A">
      <w:pPr>
        <w:pStyle w:val="Akapitzlist"/>
        <w:widowControl/>
        <w:numPr>
          <w:ilvl w:val="0"/>
          <w:numId w:val="74"/>
        </w:numPr>
        <w:autoSpaceDE/>
        <w:autoSpaceDN/>
        <w:spacing w:before="120"/>
        <w:contextualSpacing/>
        <w:jc w:val="both"/>
        <w:rPr>
          <w:rFonts w:eastAsia="Calibri" w:cstheme="minorHAnsi"/>
          <w:bCs/>
          <w:iCs/>
        </w:rPr>
      </w:pPr>
      <w:r w:rsidRPr="00C72DC1">
        <w:rPr>
          <w:rFonts w:eastAsia="Calibri" w:cstheme="minorHAnsi"/>
          <w:bCs/>
          <w:iCs/>
        </w:rPr>
        <w:t>przeszukanie całej powierzchni odziomka drzewa od szyi korzeniowej do wysokości 1,5 m,</w:t>
      </w:r>
    </w:p>
    <w:p w14:paraId="1EFD8702" w14:textId="77777777" w:rsidR="0009689A" w:rsidRPr="00C72DC1" w:rsidRDefault="0009689A">
      <w:pPr>
        <w:pStyle w:val="Akapitzlist"/>
        <w:widowControl/>
        <w:numPr>
          <w:ilvl w:val="0"/>
          <w:numId w:val="74"/>
        </w:numPr>
        <w:autoSpaceDE/>
        <w:autoSpaceDN/>
        <w:spacing w:before="120"/>
        <w:contextualSpacing/>
        <w:jc w:val="both"/>
        <w:rPr>
          <w:rFonts w:eastAsia="Calibri" w:cstheme="minorHAnsi"/>
          <w:bCs/>
          <w:iCs/>
        </w:rPr>
      </w:pPr>
      <w:r w:rsidRPr="00C72DC1">
        <w:rPr>
          <w:rFonts w:eastAsia="Calibri" w:cstheme="minorHAnsi"/>
          <w:bCs/>
          <w:iCs/>
        </w:rPr>
        <w:t>zebranie owadów z danej partii kontrolnej, umieszczenie ich w opisanych pudełkach oraz przekazanie ich Zamawiającemu.</w:t>
      </w:r>
    </w:p>
    <w:p w14:paraId="7F311756"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rPr>
        <w:t>Uwagi:</w:t>
      </w:r>
    </w:p>
    <w:p w14:paraId="1959469D" w14:textId="77777777" w:rsidR="0009689A" w:rsidRPr="00C72DC1" w:rsidRDefault="0009689A">
      <w:pPr>
        <w:pStyle w:val="Akapitzlist"/>
        <w:widowControl/>
        <w:numPr>
          <w:ilvl w:val="0"/>
          <w:numId w:val="95"/>
        </w:numPr>
        <w:autoSpaceDE/>
        <w:autoSpaceDN/>
        <w:spacing w:before="120"/>
        <w:contextualSpacing/>
        <w:jc w:val="both"/>
        <w:rPr>
          <w:rFonts w:eastAsia="Calibri" w:cstheme="minorHAnsi"/>
          <w:bCs/>
          <w:iCs/>
        </w:rPr>
      </w:pPr>
      <w:r w:rsidRPr="00C72DC1">
        <w:rPr>
          <w:rFonts w:eastAsia="Calibri" w:cstheme="minorHAnsi"/>
          <w:bCs/>
          <w:iCs/>
        </w:rPr>
        <w:t>prace należy wykonać wg aktualnego wykazu partii kontrolnych do jesiennych poszukiwań, szkodników pierwotnych sosny pod nadzorem Zamawiającego,</w:t>
      </w:r>
    </w:p>
    <w:p w14:paraId="10F6BEFE" w14:textId="77777777" w:rsidR="0009689A" w:rsidRPr="00C72DC1" w:rsidRDefault="0009689A">
      <w:pPr>
        <w:pStyle w:val="Akapitzlist"/>
        <w:widowControl/>
        <w:numPr>
          <w:ilvl w:val="0"/>
          <w:numId w:val="95"/>
        </w:numPr>
        <w:autoSpaceDE/>
        <w:autoSpaceDN/>
        <w:spacing w:before="120"/>
        <w:contextualSpacing/>
        <w:jc w:val="both"/>
        <w:rPr>
          <w:rFonts w:eastAsia="Calibri" w:cstheme="minorHAnsi"/>
          <w:bCs/>
          <w:iCs/>
        </w:rPr>
      </w:pPr>
      <w:r w:rsidRPr="00C72DC1">
        <w:rPr>
          <w:rFonts w:eastAsia="Calibri" w:cstheme="minorHAnsi"/>
          <w:bCs/>
          <w:iCs/>
        </w:rPr>
        <w:t>pudełka do zbierania owadów zapewnia Zamawiający,</w:t>
      </w:r>
    </w:p>
    <w:p w14:paraId="6509D476" w14:textId="77777777" w:rsidR="0009689A" w:rsidRPr="00C72DC1" w:rsidRDefault="0009689A">
      <w:pPr>
        <w:pStyle w:val="Akapitzlist"/>
        <w:widowControl/>
        <w:numPr>
          <w:ilvl w:val="0"/>
          <w:numId w:val="95"/>
        </w:numPr>
        <w:autoSpaceDE/>
        <w:autoSpaceDN/>
        <w:spacing w:before="120"/>
        <w:contextualSpacing/>
        <w:jc w:val="both"/>
        <w:rPr>
          <w:rFonts w:eastAsia="Calibri" w:cstheme="minorHAnsi"/>
          <w:bCs/>
          <w:iCs/>
        </w:rPr>
      </w:pPr>
      <w:r w:rsidRPr="00C72DC1">
        <w:rPr>
          <w:rFonts w:eastAsia="Calibri" w:cstheme="minorHAnsi"/>
          <w:bCs/>
          <w:iCs/>
        </w:rPr>
        <w:t>narzędzia (pazurki, szpadel) zapewnia Wykonawca.</w:t>
      </w:r>
    </w:p>
    <w:p w14:paraId="4528A9EE" w14:textId="77777777" w:rsidR="0009689A" w:rsidRPr="00C72DC1" w:rsidRDefault="0009689A" w:rsidP="0009689A">
      <w:pPr>
        <w:spacing w:before="120" w:after="120"/>
        <w:rPr>
          <w:rFonts w:eastAsia="Calibri" w:cstheme="minorHAnsi"/>
          <w:lang w:eastAsia="en-US"/>
        </w:rPr>
      </w:pPr>
      <w:r w:rsidRPr="00C72DC1">
        <w:rPr>
          <w:rFonts w:eastAsia="Calibri" w:cstheme="minorHAnsi"/>
          <w:b/>
        </w:rPr>
        <w:t>Procedura odbioru:</w:t>
      </w:r>
    </w:p>
    <w:p w14:paraId="440BDAFD" w14:textId="77777777" w:rsidR="0009689A" w:rsidRPr="00C72DC1" w:rsidRDefault="0009689A" w:rsidP="0009689A">
      <w:pPr>
        <w:tabs>
          <w:tab w:val="left" w:pos="311"/>
        </w:tabs>
        <w:spacing w:before="120"/>
        <w:jc w:val="both"/>
        <w:rPr>
          <w:rFonts w:eastAsia="Calibri" w:cstheme="minorHAnsi"/>
        </w:rPr>
      </w:pPr>
      <w:r w:rsidRPr="00C72DC1">
        <w:rPr>
          <w:rFonts w:eastAsia="Calibri" w:cstheme="minorHAnsi"/>
        </w:rPr>
        <w:t>Odbiór prac nastąpi poprzez:</w:t>
      </w:r>
    </w:p>
    <w:p w14:paraId="15DCF959" w14:textId="77777777" w:rsidR="0009689A" w:rsidRPr="00C72DC1" w:rsidRDefault="0009689A">
      <w:pPr>
        <w:pStyle w:val="Akapitzlist"/>
        <w:widowControl/>
        <w:numPr>
          <w:ilvl w:val="0"/>
          <w:numId w:val="98"/>
        </w:numPr>
        <w:autoSpaceDN/>
        <w:spacing w:before="120"/>
        <w:contextualSpacing/>
        <w:jc w:val="both"/>
        <w:rPr>
          <w:rFonts w:eastAsia="Calibri" w:cstheme="minorHAnsi"/>
        </w:rPr>
      </w:pPr>
      <w:r w:rsidRPr="00C72DC1">
        <w:rPr>
          <w:rFonts w:eastAsia="Calibri" w:cstheme="minorHAnsi"/>
        </w:rPr>
        <w:t>dokonanie weryfikacji zgodności wykonania poszukiwań co do ilości, jakości i zgodności ze zleceniem,</w:t>
      </w:r>
    </w:p>
    <w:p w14:paraId="59569237" w14:textId="77777777" w:rsidR="0009689A" w:rsidRPr="00C72DC1" w:rsidRDefault="0009689A">
      <w:pPr>
        <w:pStyle w:val="Akapitzlist"/>
        <w:widowControl/>
        <w:numPr>
          <w:ilvl w:val="0"/>
          <w:numId w:val="98"/>
        </w:numPr>
        <w:autoSpaceDN/>
        <w:spacing w:before="120"/>
        <w:contextualSpacing/>
        <w:jc w:val="both"/>
        <w:rPr>
          <w:rFonts w:eastAsia="Calibri" w:cstheme="minorHAnsi"/>
          <w:bCs/>
          <w:i/>
        </w:rPr>
      </w:pPr>
      <w:r w:rsidRPr="00C72DC1">
        <w:rPr>
          <w:rFonts w:eastAsia="Calibri" w:cstheme="minorHAnsi"/>
        </w:rPr>
        <w:t>ilość partii kontrolnych zostanie ustalona poprzez ich policzenie na gruncie (posztucznie).</w:t>
      </w:r>
      <w:r w:rsidRPr="00C72DC1">
        <w:rPr>
          <w:rFonts w:eastAsia="Calibri" w:cstheme="minorHAnsi"/>
          <w:bCs/>
          <w:i/>
        </w:rPr>
        <w:t xml:space="preserve"> </w:t>
      </w:r>
    </w:p>
    <w:p w14:paraId="69341B60" w14:textId="6E4AF006" w:rsidR="0009689A" w:rsidRDefault="0009689A" w:rsidP="0009689A">
      <w:pPr>
        <w:spacing w:before="120"/>
        <w:ind w:firstLine="708"/>
        <w:rPr>
          <w:rFonts w:eastAsia="Calibri" w:cstheme="minorHAnsi"/>
          <w:bCs/>
          <w:i/>
        </w:rPr>
      </w:pPr>
      <w:r w:rsidRPr="00C72DC1">
        <w:rPr>
          <w:rFonts w:eastAsia="Calibri" w:cstheme="minorHAnsi"/>
          <w:bCs/>
          <w:i/>
        </w:rPr>
        <w:t xml:space="preserve">(rozliczenie </w:t>
      </w:r>
      <w:r w:rsidRPr="00C72DC1">
        <w:rPr>
          <w:rFonts w:eastAsia="Calibri" w:cstheme="minorHAnsi"/>
          <w:i/>
        </w:rPr>
        <w:t>z dokładnością do 1 sztuki</w:t>
      </w:r>
      <w:r w:rsidRPr="00C72DC1">
        <w:rPr>
          <w:rFonts w:eastAsia="Calibri" w:cstheme="minorHAnsi"/>
          <w:bCs/>
          <w:i/>
        </w:rPr>
        <w:t>)</w:t>
      </w:r>
    </w:p>
    <w:p w14:paraId="4BE6F8C9" w14:textId="77777777" w:rsidR="0009689A" w:rsidRPr="00C72DC1" w:rsidRDefault="0009689A" w:rsidP="0009689A">
      <w:pPr>
        <w:spacing w:before="120"/>
        <w:ind w:firstLine="708"/>
        <w:rPr>
          <w:rFonts w:eastAsia="Calibri" w:cstheme="minorHAnsi"/>
          <w:bCs/>
          <w:i/>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0856D755" w14:textId="77777777" w:rsidTr="007D7988">
        <w:trPr>
          <w:trHeight w:val="161"/>
          <w:jc w:val="center"/>
        </w:trPr>
        <w:tc>
          <w:tcPr>
            <w:tcW w:w="358" w:type="pct"/>
            <w:shd w:val="clear" w:color="auto" w:fill="auto"/>
          </w:tcPr>
          <w:p w14:paraId="0AE780F5" w14:textId="77777777" w:rsidR="0009689A" w:rsidRDefault="0009689A" w:rsidP="007D7988">
            <w:pPr>
              <w:spacing w:before="120" w:after="120"/>
              <w:jc w:val="center"/>
              <w:rPr>
                <w:rFonts w:eastAsia="Calibri" w:cstheme="minorHAnsi"/>
                <w:b/>
                <w:bCs/>
                <w:i/>
                <w:iCs/>
              </w:rPr>
            </w:pPr>
          </w:p>
          <w:p w14:paraId="16B70F6A" w14:textId="38FE3296"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07D70278"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5E866878"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 xml:space="preserve">Kod czynn. / materiału </w:t>
            </w:r>
            <w:r w:rsidRPr="00C72DC1">
              <w:rPr>
                <w:rFonts w:eastAsia="Calibri" w:cstheme="minorHAnsi"/>
                <w:b/>
                <w:bCs/>
                <w:i/>
                <w:iCs/>
              </w:rPr>
              <w:br/>
              <w:t>do wyceny</w:t>
            </w:r>
          </w:p>
        </w:tc>
        <w:tc>
          <w:tcPr>
            <w:tcW w:w="2062" w:type="pct"/>
            <w:shd w:val="clear" w:color="auto" w:fill="auto"/>
          </w:tcPr>
          <w:p w14:paraId="6562AA3E"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152A06E2"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5889EEA9" w14:textId="77777777" w:rsidTr="007D7988">
        <w:trPr>
          <w:trHeight w:val="625"/>
          <w:jc w:val="center"/>
        </w:trPr>
        <w:tc>
          <w:tcPr>
            <w:tcW w:w="358" w:type="pct"/>
            <w:shd w:val="clear" w:color="auto" w:fill="auto"/>
          </w:tcPr>
          <w:p w14:paraId="068F9972"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13</w:t>
            </w:r>
            <w:r>
              <w:rPr>
                <w:rFonts w:eastAsia="Calibri" w:cstheme="minorHAnsi"/>
                <w:bCs/>
                <w:iCs/>
              </w:rPr>
              <w:t>5</w:t>
            </w:r>
          </w:p>
        </w:tc>
        <w:tc>
          <w:tcPr>
            <w:tcW w:w="958" w:type="pct"/>
            <w:shd w:val="clear" w:color="auto" w:fill="auto"/>
          </w:tcPr>
          <w:p w14:paraId="4DFE5B6B" w14:textId="77777777" w:rsidR="0009689A" w:rsidRPr="00C72DC1" w:rsidRDefault="0009689A" w:rsidP="007D7988">
            <w:pPr>
              <w:spacing w:before="120" w:after="120"/>
              <w:rPr>
                <w:rFonts w:eastAsia="Calibri" w:cstheme="minorHAnsi"/>
                <w:bCs/>
                <w:iCs/>
              </w:rPr>
            </w:pPr>
            <w:r w:rsidRPr="00C72DC1">
              <w:rPr>
                <w:rFonts w:eastAsia="Calibri" w:cstheme="minorHAnsi"/>
                <w:bCs/>
                <w:iCs/>
              </w:rPr>
              <w:t>SZUK-10G</w:t>
            </w:r>
          </w:p>
        </w:tc>
        <w:tc>
          <w:tcPr>
            <w:tcW w:w="910" w:type="pct"/>
            <w:shd w:val="clear" w:color="auto" w:fill="auto"/>
          </w:tcPr>
          <w:p w14:paraId="3205E9C5" w14:textId="77777777" w:rsidR="0009689A" w:rsidRPr="00C72DC1" w:rsidRDefault="0009689A" w:rsidP="007D7988">
            <w:pPr>
              <w:spacing w:before="120" w:after="120"/>
              <w:rPr>
                <w:rFonts w:eastAsia="Calibri" w:cstheme="minorHAnsi"/>
                <w:bCs/>
                <w:iCs/>
              </w:rPr>
            </w:pPr>
            <w:r w:rsidRPr="00C72DC1">
              <w:rPr>
                <w:rFonts w:eastAsia="Calibri" w:cstheme="minorHAnsi"/>
                <w:bCs/>
                <w:iCs/>
              </w:rPr>
              <w:t>SZUK-10G</w:t>
            </w:r>
          </w:p>
        </w:tc>
        <w:tc>
          <w:tcPr>
            <w:tcW w:w="2062" w:type="pct"/>
            <w:shd w:val="clear" w:color="auto" w:fill="auto"/>
          </w:tcPr>
          <w:p w14:paraId="27E5F280" w14:textId="77777777" w:rsidR="0009689A" w:rsidRPr="00C72DC1" w:rsidRDefault="0009689A" w:rsidP="007D7988">
            <w:pPr>
              <w:spacing w:before="120" w:after="120"/>
              <w:rPr>
                <w:rFonts w:eastAsia="Calibri" w:cstheme="minorHAnsi"/>
                <w:bCs/>
                <w:iCs/>
              </w:rPr>
            </w:pPr>
            <w:r w:rsidRPr="00C72DC1">
              <w:rPr>
                <w:rFonts w:eastAsia="Calibri" w:cstheme="minorHAnsi"/>
                <w:bCs/>
                <w:iCs/>
              </w:rPr>
              <w:t>Próbne poszukiwanie owadów w ściole metodą 10 powierzchni</w:t>
            </w:r>
          </w:p>
        </w:tc>
        <w:tc>
          <w:tcPr>
            <w:tcW w:w="712" w:type="pct"/>
            <w:shd w:val="clear" w:color="auto" w:fill="auto"/>
          </w:tcPr>
          <w:p w14:paraId="3B94DA5D"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SZT</w:t>
            </w:r>
          </w:p>
        </w:tc>
      </w:tr>
    </w:tbl>
    <w:p w14:paraId="3E95B12C"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bCs/>
        </w:rPr>
        <w:t>Standard technologii prac obejmuje:</w:t>
      </w:r>
    </w:p>
    <w:p w14:paraId="0FBAAE6B" w14:textId="77777777" w:rsidR="0009689A" w:rsidRPr="00C72DC1" w:rsidRDefault="0009689A">
      <w:pPr>
        <w:pStyle w:val="Akapitzlist"/>
        <w:widowControl/>
        <w:numPr>
          <w:ilvl w:val="0"/>
          <w:numId w:val="103"/>
        </w:numPr>
        <w:autoSpaceDE/>
        <w:autoSpaceDN/>
        <w:spacing w:before="120"/>
        <w:contextualSpacing/>
        <w:jc w:val="both"/>
        <w:rPr>
          <w:rFonts w:eastAsia="Calibri" w:cstheme="minorHAnsi"/>
          <w:bCs/>
          <w:iCs/>
        </w:rPr>
      </w:pPr>
      <w:r w:rsidRPr="00C72DC1">
        <w:rPr>
          <w:rFonts w:eastAsia="Calibri" w:cstheme="minorHAnsi"/>
          <w:bCs/>
          <w:iCs/>
        </w:rPr>
        <w:t>przeszukanie ściółki i gleby mineralnej na głębokość 5-10 cm wewnątrz ramki o wymiarach 0,5 x 1,0 m na wszystkich powierzchniach próbnych,</w:t>
      </w:r>
    </w:p>
    <w:p w14:paraId="07C1F2A6" w14:textId="77777777" w:rsidR="0009689A" w:rsidRPr="00C72DC1" w:rsidRDefault="0009689A">
      <w:pPr>
        <w:pStyle w:val="Akapitzlist"/>
        <w:widowControl/>
        <w:numPr>
          <w:ilvl w:val="0"/>
          <w:numId w:val="103"/>
        </w:numPr>
        <w:autoSpaceDE/>
        <w:autoSpaceDN/>
        <w:spacing w:before="120"/>
        <w:contextualSpacing/>
        <w:jc w:val="both"/>
        <w:rPr>
          <w:rFonts w:eastAsia="Calibri" w:cstheme="minorHAnsi"/>
          <w:bCs/>
          <w:iCs/>
        </w:rPr>
      </w:pPr>
      <w:r w:rsidRPr="00C72DC1">
        <w:rPr>
          <w:rFonts w:eastAsia="Calibri" w:cstheme="minorHAnsi"/>
          <w:bCs/>
          <w:iCs/>
        </w:rPr>
        <w:t>przeszukanie całej powierzchni odziomka drzewa od szyi korzeniowej do wysokości 1,5 m na powierzchniach o numerach nieparzystych,</w:t>
      </w:r>
    </w:p>
    <w:p w14:paraId="3686917D" w14:textId="77777777" w:rsidR="0009689A" w:rsidRPr="00C72DC1" w:rsidRDefault="0009689A">
      <w:pPr>
        <w:pStyle w:val="Akapitzlist"/>
        <w:widowControl/>
        <w:numPr>
          <w:ilvl w:val="0"/>
          <w:numId w:val="103"/>
        </w:numPr>
        <w:autoSpaceDE/>
        <w:autoSpaceDN/>
        <w:spacing w:before="120"/>
        <w:contextualSpacing/>
        <w:jc w:val="both"/>
        <w:rPr>
          <w:rFonts w:eastAsia="Calibri" w:cstheme="minorHAnsi"/>
          <w:bCs/>
          <w:iCs/>
        </w:rPr>
      </w:pPr>
      <w:r w:rsidRPr="00C72DC1">
        <w:rPr>
          <w:rFonts w:eastAsia="Calibri" w:cstheme="minorHAnsi"/>
          <w:bCs/>
          <w:iCs/>
        </w:rPr>
        <w:t>zebranie owadów ze wszystkich powierzchni na danej partii kontrolnej, umieszczenie ich w jednym opisanym pudełku oraz przekazanie ich Zamawiającemu.</w:t>
      </w:r>
    </w:p>
    <w:p w14:paraId="7AD8C025"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rPr>
        <w:t>Uwagi:</w:t>
      </w:r>
    </w:p>
    <w:p w14:paraId="685055D5" w14:textId="77777777" w:rsidR="0009689A" w:rsidRPr="00C72DC1" w:rsidRDefault="0009689A">
      <w:pPr>
        <w:pStyle w:val="Akapitzlist"/>
        <w:widowControl/>
        <w:numPr>
          <w:ilvl w:val="0"/>
          <w:numId w:val="96"/>
        </w:numPr>
        <w:autoSpaceDE/>
        <w:autoSpaceDN/>
        <w:spacing w:before="120"/>
        <w:contextualSpacing/>
        <w:jc w:val="both"/>
        <w:rPr>
          <w:rFonts w:eastAsia="Calibri" w:cstheme="minorHAnsi"/>
          <w:bCs/>
          <w:iCs/>
        </w:rPr>
      </w:pPr>
      <w:r w:rsidRPr="00C72DC1">
        <w:rPr>
          <w:rFonts w:eastAsia="Calibri" w:cstheme="minorHAnsi"/>
          <w:bCs/>
          <w:iCs/>
        </w:rPr>
        <w:t xml:space="preserve">prace należy wykonać wg aktualnego wykazu partii kontrolnych do jesiennych poszukiwań szkodników pierwotnych sosny pod nadzorem Zamawiającego. </w:t>
      </w:r>
    </w:p>
    <w:p w14:paraId="6CF9B919" w14:textId="77777777" w:rsidR="0009689A" w:rsidRPr="00C72DC1" w:rsidRDefault="0009689A">
      <w:pPr>
        <w:pStyle w:val="Akapitzlist"/>
        <w:widowControl/>
        <w:numPr>
          <w:ilvl w:val="0"/>
          <w:numId w:val="96"/>
        </w:numPr>
        <w:autoSpaceDE/>
        <w:autoSpaceDN/>
        <w:spacing w:before="120"/>
        <w:contextualSpacing/>
        <w:jc w:val="both"/>
        <w:rPr>
          <w:rFonts w:eastAsia="Calibri" w:cstheme="minorHAnsi"/>
          <w:bCs/>
          <w:iCs/>
        </w:rPr>
      </w:pPr>
      <w:r w:rsidRPr="00C72DC1">
        <w:rPr>
          <w:rFonts w:eastAsia="Calibri" w:cstheme="minorHAnsi"/>
          <w:bCs/>
          <w:iCs/>
        </w:rPr>
        <w:t>pudełka do zbierania owadów i ramki zapewnia Zamawiający.</w:t>
      </w:r>
    </w:p>
    <w:p w14:paraId="433EE36D" w14:textId="77777777" w:rsidR="0009689A" w:rsidRPr="00C72DC1" w:rsidRDefault="0009689A">
      <w:pPr>
        <w:pStyle w:val="Akapitzlist"/>
        <w:widowControl/>
        <w:numPr>
          <w:ilvl w:val="0"/>
          <w:numId w:val="96"/>
        </w:numPr>
        <w:autoSpaceDE/>
        <w:autoSpaceDN/>
        <w:spacing w:before="120"/>
        <w:contextualSpacing/>
        <w:jc w:val="both"/>
        <w:rPr>
          <w:rFonts w:eastAsia="Calibri" w:cstheme="minorHAnsi"/>
          <w:bCs/>
          <w:iCs/>
        </w:rPr>
      </w:pPr>
      <w:r w:rsidRPr="00C72DC1">
        <w:rPr>
          <w:rFonts w:eastAsia="Calibri" w:cstheme="minorHAnsi"/>
          <w:bCs/>
          <w:iCs/>
        </w:rPr>
        <w:t>narzędzia (pazurki, szpadel) zapewnia Wykonawca.</w:t>
      </w:r>
    </w:p>
    <w:p w14:paraId="5EA7A370" w14:textId="77777777" w:rsidR="0009689A" w:rsidRPr="00C72DC1" w:rsidRDefault="0009689A" w:rsidP="0009689A">
      <w:pPr>
        <w:spacing w:before="120" w:after="120"/>
        <w:rPr>
          <w:rFonts w:eastAsia="Calibri" w:cstheme="minorHAnsi"/>
          <w:lang w:eastAsia="en-US"/>
        </w:rPr>
      </w:pPr>
      <w:r w:rsidRPr="00C72DC1">
        <w:rPr>
          <w:rFonts w:eastAsia="Calibri" w:cstheme="minorHAnsi"/>
          <w:b/>
        </w:rPr>
        <w:t>Procedura odbioru:</w:t>
      </w:r>
    </w:p>
    <w:p w14:paraId="6035ED88" w14:textId="77777777" w:rsidR="0009689A" w:rsidRPr="00C72DC1" w:rsidRDefault="0009689A" w:rsidP="0009689A">
      <w:pPr>
        <w:tabs>
          <w:tab w:val="left" w:pos="311"/>
        </w:tabs>
        <w:spacing w:before="120"/>
        <w:jc w:val="both"/>
        <w:rPr>
          <w:rFonts w:eastAsia="Calibri" w:cstheme="minorHAnsi"/>
        </w:rPr>
      </w:pPr>
      <w:r w:rsidRPr="00C72DC1">
        <w:rPr>
          <w:rFonts w:eastAsia="Calibri" w:cstheme="minorHAnsi"/>
        </w:rPr>
        <w:t>Odbiór prac nastąpi poprzez:</w:t>
      </w:r>
    </w:p>
    <w:p w14:paraId="0FE65F30" w14:textId="77777777" w:rsidR="0009689A" w:rsidRPr="00C72DC1" w:rsidRDefault="0009689A">
      <w:pPr>
        <w:pStyle w:val="Akapitzlist"/>
        <w:widowControl/>
        <w:numPr>
          <w:ilvl w:val="0"/>
          <w:numId w:val="97"/>
        </w:numPr>
        <w:autoSpaceDN/>
        <w:spacing w:before="120"/>
        <w:contextualSpacing/>
        <w:jc w:val="both"/>
        <w:rPr>
          <w:rFonts w:eastAsia="Calibri" w:cstheme="minorHAnsi"/>
        </w:rPr>
      </w:pPr>
      <w:r w:rsidRPr="00C72DC1">
        <w:rPr>
          <w:rFonts w:eastAsia="Calibri" w:cstheme="minorHAnsi"/>
        </w:rPr>
        <w:t>dokonanie weryfikacji zgodności wykonania poszukiwań co do ilości, jakości i zgodności ze zleceniem,</w:t>
      </w:r>
    </w:p>
    <w:p w14:paraId="13DE73AE" w14:textId="77777777" w:rsidR="0009689A" w:rsidRPr="00C72DC1" w:rsidRDefault="0009689A">
      <w:pPr>
        <w:pStyle w:val="Akapitzlist"/>
        <w:widowControl/>
        <w:numPr>
          <w:ilvl w:val="0"/>
          <w:numId w:val="97"/>
        </w:numPr>
        <w:autoSpaceDN/>
        <w:spacing w:before="120"/>
        <w:contextualSpacing/>
        <w:jc w:val="both"/>
        <w:rPr>
          <w:rFonts w:eastAsia="Calibri" w:cstheme="minorHAnsi"/>
          <w:bCs/>
          <w:i/>
        </w:rPr>
      </w:pPr>
      <w:r w:rsidRPr="00C72DC1">
        <w:rPr>
          <w:rFonts w:eastAsia="Calibri" w:cstheme="minorHAnsi"/>
        </w:rPr>
        <w:lastRenderedPageBreak/>
        <w:t>ilość partii kontrolnych zostanie ustalona poprzez ich policzenie na gruncie (posztucznie).</w:t>
      </w:r>
      <w:r w:rsidRPr="00C72DC1">
        <w:rPr>
          <w:rFonts w:eastAsia="Calibri" w:cstheme="minorHAnsi"/>
          <w:bCs/>
          <w:i/>
        </w:rPr>
        <w:t xml:space="preserve"> </w:t>
      </w:r>
    </w:p>
    <w:p w14:paraId="58089960" w14:textId="77777777" w:rsidR="0009689A" w:rsidRPr="00C72DC1" w:rsidRDefault="0009689A" w:rsidP="0009689A">
      <w:pPr>
        <w:spacing w:before="120"/>
        <w:ind w:firstLine="708"/>
        <w:rPr>
          <w:rFonts w:eastAsia="Calibri" w:cstheme="minorHAnsi"/>
        </w:rPr>
      </w:pPr>
      <w:r w:rsidRPr="00C72DC1">
        <w:rPr>
          <w:rFonts w:eastAsia="Calibri" w:cstheme="minorHAnsi"/>
          <w:bCs/>
          <w:i/>
        </w:rPr>
        <w:t xml:space="preserve">(rozliczenie </w:t>
      </w:r>
      <w:r w:rsidRPr="00C72DC1">
        <w:rPr>
          <w:rFonts w:eastAsia="Calibri" w:cstheme="minorHAnsi"/>
          <w:i/>
        </w:rPr>
        <w:t>z dokładnością do 1 sztuki</w:t>
      </w:r>
      <w:r w:rsidRPr="00C72DC1">
        <w:rPr>
          <w:rFonts w:eastAsia="Calibri" w:cstheme="minorHAnsi"/>
          <w:bCs/>
          <w:i/>
        </w:rPr>
        <w:t>)</w:t>
      </w:r>
    </w:p>
    <w:p w14:paraId="5CF0D66F" w14:textId="76E3125B" w:rsidR="0009689A" w:rsidRDefault="0009689A" w:rsidP="0009689A">
      <w:pPr>
        <w:spacing w:before="120" w:after="120"/>
        <w:rPr>
          <w:rFonts w:eastAsia="Calibri" w:cstheme="minorHAnsi"/>
          <w:b/>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7BEA7CD8" w14:textId="77777777" w:rsidTr="007D7988">
        <w:trPr>
          <w:trHeight w:val="161"/>
          <w:jc w:val="center"/>
        </w:trPr>
        <w:tc>
          <w:tcPr>
            <w:tcW w:w="358" w:type="pct"/>
            <w:shd w:val="clear" w:color="auto" w:fill="auto"/>
          </w:tcPr>
          <w:p w14:paraId="1E5F4302"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479A5FAB"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085508F4"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41452659"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14DCF688"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062EDC82" w14:textId="77777777" w:rsidTr="007D7988">
        <w:trPr>
          <w:trHeight w:val="625"/>
          <w:jc w:val="center"/>
        </w:trPr>
        <w:tc>
          <w:tcPr>
            <w:tcW w:w="358" w:type="pct"/>
            <w:shd w:val="clear" w:color="auto" w:fill="auto"/>
          </w:tcPr>
          <w:p w14:paraId="6DC46892"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13</w:t>
            </w:r>
            <w:r>
              <w:rPr>
                <w:rFonts w:eastAsia="Calibri" w:cstheme="minorHAnsi"/>
                <w:bCs/>
                <w:iCs/>
              </w:rPr>
              <w:t>6</w:t>
            </w:r>
          </w:p>
        </w:tc>
        <w:tc>
          <w:tcPr>
            <w:tcW w:w="958" w:type="pct"/>
            <w:shd w:val="clear" w:color="auto" w:fill="auto"/>
          </w:tcPr>
          <w:p w14:paraId="22EC9DDB" w14:textId="77777777" w:rsidR="0009689A" w:rsidRPr="00C72DC1" w:rsidRDefault="0009689A" w:rsidP="007D7988">
            <w:pPr>
              <w:spacing w:before="120" w:after="120"/>
              <w:rPr>
                <w:rFonts w:eastAsia="Calibri" w:cstheme="minorHAnsi"/>
                <w:bCs/>
                <w:iCs/>
              </w:rPr>
            </w:pPr>
            <w:r w:rsidRPr="00C72DC1">
              <w:rPr>
                <w:rFonts w:eastAsia="Calibri" w:cstheme="minorHAnsi"/>
                <w:bCs/>
                <w:iCs/>
              </w:rPr>
              <w:t>SZUK-OWA2</w:t>
            </w:r>
          </w:p>
        </w:tc>
        <w:tc>
          <w:tcPr>
            <w:tcW w:w="910" w:type="pct"/>
            <w:shd w:val="clear" w:color="auto" w:fill="auto"/>
          </w:tcPr>
          <w:p w14:paraId="6A7094ED" w14:textId="77777777" w:rsidR="0009689A" w:rsidRPr="00C72DC1" w:rsidRDefault="0009689A" w:rsidP="007D7988">
            <w:pPr>
              <w:spacing w:before="120" w:after="120"/>
              <w:rPr>
                <w:rFonts w:eastAsia="Calibri" w:cstheme="minorHAnsi"/>
                <w:bCs/>
                <w:iCs/>
              </w:rPr>
            </w:pPr>
            <w:r w:rsidRPr="00C72DC1">
              <w:rPr>
                <w:rFonts w:eastAsia="Calibri" w:cstheme="minorHAnsi"/>
                <w:bCs/>
                <w:iCs/>
              </w:rPr>
              <w:t>SZUK-OWA2</w:t>
            </w:r>
          </w:p>
        </w:tc>
        <w:tc>
          <w:tcPr>
            <w:tcW w:w="2062" w:type="pct"/>
            <w:shd w:val="clear" w:color="auto" w:fill="auto"/>
          </w:tcPr>
          <w:p w14:paraId="7C0E350A" w14:textId="77777777" w:rsidR="0009689A" w:rsidRPr="00C72DC1" w:rsidRDefault="0009689A" w:rsidP="007D7988">
            <w:pPr>
              <w:adjustRightInd w:val="0"/>
              <w:rPr>
                <w:rFonts w:eastAsia="Calibri" w:cstheme="minorHAnsi"/>
                <w:bCs/>
                <w:iCs/>
              </w:rPr>
            </w:pPr>
            <w:r w:rsidRPr="00C72DC1">
              <w:rPr>
                <w:rFonts w:eastAsiaTheme="minorHAnsi" w:cstheme="minorHAnsi"/>
                <w:lang w:eastAsia="en-US"/>
              </w:rPr>
              <w:t>Próbne poszukiwania owadów w ściole metodą dwóch drzew próbnych</w:t>
            </w:r>
          </w:p>
        </w:tc>
        <w:tc>
          <w:tcPr>
            <w:tcW w:w="712" w:type="pct"/>
            <w:shd w:val="clear" w:color="auto" w:fill="auto"/>
          </w:tcPr>
          <w:p w14:paraId="4815C4E2"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SZT</w:t>
            </w:r>
          </w:p>
        </w:tc>
      </w:tr>
    </w:tbl>
    <w:p w14:paraId="4ECE28DD"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bCs/>
        </w:rPr>
        <w:t>Standard technologii prac obejmuje:</w:t>
      </w:r>
    </w:p>
    <w:p w14:paraId="5602849E" w14:textId="77777777" w:rsidR="0009689A" w:rsidRPr="00C72DC1" w:rsidRDefault="0009689A">
      <w:pPr>
        <w:pStyle w:val="Akapitzlist"/>
        <w:widowControl/>
        <w:numPr>
          <w:ilvl w:val="0"/>
          <w:numId w:val="104"/>
        </w:numPr>
        <w:autoSpaceDE/>
        <w:autoSpaceDN/>
        <w:spacing w:before="120"/>
        <w:contextualSpacing/>
        <w:jc w:val="both"/>
        <w:rPr>
          <w:rFonts w:eastAsia="Calibri" w:cstheme="minorHAnsi"/>
          <w:bCs/>
          <w:iCs/>
        </w:rPr>
      </w:pPr>
      <w:r w:rsidRPr="00C72DC1">
        <w:rPr>
          <w:rFonts w:eastAsia="Calibri" w:cstheme="minorHAnsi"/>
          <w:bCs/>
          <w:iCs/>
        </w:rPr>
        <w:t>przeszukanie ściółki i gleby mineralnej na głębokość 5-10 cm wewnątrz ramki o wymiarach 2,6 x 1,0 m na wyznaczonych powierzchniach pod każdym z dwóch drzew,</w:t>
      </w:r>
    </w:p>
    <w:p w14:paraId="39A6958A" w14:textId="77777777" w:rsidR="0009689A" w:rsidRPr="00C72DC1" w:rsidRDefault="0009689A">
      <w:pPr>
        <w:pStyle w:val="Akapitzlist"/>
        <w:widowControl/>
        <w:numPr>
          <w:ilvl w:val="0"/>
          <w:numId w:val="104"/>
        </w:numPr>
        <w:autoSpaceDE/>
        <w:autoSpaceDN/>
        <w:spacing w:before="120"/>
        <w:contextualSpacing/>
        <w:jc w:val="both"/>
        <w:rPr>
          <w:rFonts w:eastAsia="Calibri" w:cstheme="minorHAnsi"/>
          <w:bCs/>
          <w:iCs/>
        </w:rPr>
      </w:pPr>
      <w:r w:rsidRPr="00C72DC1">
        <w:rPr>
          <w:rFonts w:eastAsia="Calibri" w:cstheme="minorHAnsi"/>
          <w:bCs/>
          <w:iCs/>
        </w:rPr>
        <w:t>przeszukanie całej powierzchni odziomka (spękania kory) obu drzew od szyi korzeniowej do wysokości 1,5 m,</w:t>
      </w:r>
    </w:p>
    <w:p w14:paraId="46C39770" w14:textId="77777777" w:rsidR="0009689A" w:rsidRPr="00C72DC1" w:rsidRDefault="0009689A">
      <w:pPr>
        <w:pStyle w:val="Akapitzlist"/>
        <w:widowControl/>
        <w:numPr>
          <w:ilvl w:val="0"/>
          <w:numId w:val="104"/>
        </w:numPr>
        <w:autoSpaceDE/>
        <w:autoSpaceDN/>
        <w:spacing w:before="120"/>
        <w:contextualSpacing/>
        <w:jc w:val="both"/>
        <w:rPr>
          <w:rFonts w:eastAsia="Calibri" w:cstheme="minorHAnsi"/>
          <w:bCs/>
          <w:iCs/>
        </w:rPr>
      </w:pPr>
      <w:r w:rsidRPr="00C72DC1">
        <w:rPr>
          <w:rFonts w:eastAsia="Calibri" w:cstheme="minorHAnsi"/>
          <w:bCs/>
          <w:iCs/>
        </w:rPr>
        <w:t>zebranie owadów na danej partii kontrolnej, umieszczenie ich w jednym opisanym pudełku oraz przekazanie ich Zamawiającemu.</w:t>
      </w:r>
    </w:p>
    <w:p w14:paraId="58958864"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rPr>
        <w:t>Uwagi:</w:t>
      </w:r>
    </w:p>
    <w:p w14:paraId="7B9E42F6" w14:textId="77777777" w:rsidR="0009689A" w:rsidRPr="00C72DC1" w:rsidRDefault="0009689A">
      <w:pPr>
        <w:pStyle w:val="Akapitzlist"/>
        <w:widowControl/>
        <w:numPr>
          <w:ilvl w:val="0"/>
          <w:numId w:val="105"/>
        </w:numPr>
        <w:autoSpaceDE/>
        <w:autoSpaceDN/>
        <w:spacing w:before="120"/>
        <w:contextualSpacing/>
        <w:jc w:val="both"/>
        <w:rPr>
          <w:rFonts w:eastAsia="Calibri" w:cstheme="minorHAnsi"/>
          <w:bCs/>
          <w:iCs/>
        </w:rPr>
      </w:pPr>
      <w:r w:rsidRPr="00C72DC1">
        <w:rPr>
          <w:rFonts w:eastAsia="Calibri" w:cstheme="minorHAnsi"/>
          <w:bCs/>
          <w:iCs/>
        </w:rPr>
        <w:t xml:space="preserve">prace należy wykonać wg aktualnego wykazu partii kontrolnych do jesiennych poszukiwań szkodników pierwotnych sosny pod nadzorem Zamawiającego. </w:t>
      </w:r>
      <w:r w:rsidRPr="00C72DC1">
        <w:rPr>
          <w:rFonts w:eastAsiaTheme="minorHAnsi" w:cstheme="minorHAnsi"/>
          <w:lang w:eastAsia="en-US"/>
        </w:rPr>
        <w:t>Wyboru drzew oraz kierunku poszukiwań dokonuje Zamawiający.</w:t>
      </w:r>
    </w:p>
    <w:p w14:paraId="017BC105" w14:textId="77777777" w:rsidR="0009689A" w:rsidRPr="00C72DC1" w:rsidRDefault="0009689A">
      <w:pPr>
        <w:pStyle w:val="Akapitzlist"/>
        <w:widowControl/>
        <w:numPr>
          <w:ilvl w:val="0"/>
          <w:numId w:val="105"/>
        </w:numPr>
        <w:autoSpaceDE/>
        <w:autoSpaceDN/>
        <w:spacing w:before="120"/>
        <w:contextualSpacing/>
        <w:jc w:val="both"/>
        <w:rPr>
          <w:rFonts w:eastAsia="Calibri" w:cstheme="minorHAnsi"/>
          <w:bCs/>
          <w:iCs/>
        </w:rPr>
      </w:pPr>
      <w:r w:rsidRPr="00C72DC1">
        <w:rPr>
          <w:rFonts w:eastAsia="Calibri" w:cstheme="minorHAnsi"/>
          <w:bCs/>
          <w:iCs/>
        </w:rPr>
        <w:t>pudełka do zbierania owadów i ramki zapewnia Zamawiający.</w:t>
      </w:r>
    </w:p>
    <w:p w14:paraId="03A894CB" w14:textId="77777777" w:rsidR="0009689A" w:rsidRPr="00C72DC1" w:rsidRDefault="0009689A">
      <w:pPr>
        <w:pStyle w:val="Akapitzlist"/>
        <w:widowControl/>
        <w:numPr>
          <w:ilvl w:val="0"/>
          <w:numId w:val="105"/>
        </w:numPr>
        <w:autoSpaceDE/>
        <w:autoSpaceDN/>
        <w:spacing w:before="120"/>
        <w:contextualSpacing/>
        <w:jc w:val="both"/>
        <w:rPr>
          <w:rFonts w:eastAsia="Calibri" w:cstheme="minorHAnsi"/>
          <w:bCs/>
          <w:iCs/>
        </w:rPr>
      </w:pPr>
      <w:r w:rsidRPr="00C72DC1">
        <w:rPr>
          <w:rFonts w:eastAsia="Calibri" w:cstheme="minorHAnsi"/>
          <w:bCs/>
          <w:iCs/>
        </w:rPr>
        <w:t>narzędzia (pazurki, szpadel) zapewnia Wykonawca.</w:t>
      </w:r>
    </w:p>
    <w:p w14:paraId="7560D728" w14:textId="77777777" w:rsidR="0009689A" w:rsidRPr="00C72DC1" w:rsidRDefault="0009689A" w:rsidP="0009689A">
      <w:pPr>
        <w:spacing w:before="120" w:after="120"/>
        <w:rPr>
          <w:rFonts w:eastAsia="Calibri" w:cstheme="minorHAnsi"/>
          <w:lang w:eastAsia="en-US"/>
        </w:rPr>
      </w:pPr>
      <w:r w:rsidRPr="00C72DC1">
        <w:rPr>
          <w:rFonts w:eastAsia="Calibri" w:cstheme="minorHAnsi"/>
          <w:b/>
        </w:rPr>
        <w:t>Procedura odbioru:</w:t>
      </w:r>
    </w:p>
    <w:p w14:paraId="1F2B13B3" w14:textId="77777777" w:rsidR="0009689A" w:rsidRPr="00C72DC1" w:rsidRDefault="0009689A" w:rsidP="0009689A">
      <w:pPr>
        <w:tabs>
          <w:tab w:val="left" w:pos="311"/>
        </w:tabs>
        <w:spacing w:before="120"/>
        <w:jc w:val="both"/>
        <w:rPr>
          <w:rFonts w:eastAsia="Calibri" w:cstheme="minorHAnsi"/>
        </w:rPr>
      </w:pPr>
      <w:r w:rsidRPr="00C72DC1">
        <w:rPr>
          <w:rFonts w:eastAsia="Calibri" w:cstheme="minorHAnsi"/>
        </w:rPr>
        <w:t>Odbiór prac nastąpi poprzez:</w:t>
      </w:r>
    </w:p>
    <w:p w14:paraId="529F7F7C" w14:textId="77777777" w:rsidR="0009689A" w:rsidRPr="00C72DC1" w:rsidRDefault="0009689A">
      <w:pPr>
        <w:pStyle w:val="Akapitzlist"/>
        <w:widowControl/>
        <w:numPr>
          <w:ilvl w:val="0"/>
          <w:numId w:val="106"/>
        </w:numPr>
        <w:autoSpaceDN/>
        <w:spacing w:before="120"/>
        <w:contextualSpacing/>
        <w:jc w:val="both"/>
        <w:rPr>
          <w:rFonts w:eastAsia="Calibri" w:cstheme="minorHAnsi"/>
        </w:rPr>
      </w:pPr>
      <w:r w:rsidRPr="00C72DC1">
        <w:rPr>
          <w:rFonts w:eastAsia="Calibri" w:cstheme="minorHAnsi"/>
        </w:rPr>
        <w:t>dokonanie weryfikacji zgodności wykonania poszukiwań co do ilości, jakości i zgodności ze zleceniem,</w:t>
      </w:r>
    </w:p>
    <w:p w14:paraId="4BEAA07F" w14:textId="77777777" w:rsidR="0009689A" w:rsidRPr="00C72DC1" w:rsidRDefault="0009689A">
      <w:pPr>
        <w:pStyle w:val="Akapitzlist"/>
        <w:widowControl/>
        <w:numPr>
          <w:ilvl w:val="0"/>
          <w:numId w:val="106"/>
        </w:numPr>
        <w:autoSpaceDN/>
        <w:spacing w:before="120"/>
        <w:contextualSpacing/>
        <w:jc w:val="both"/>
        <w:rPr>
          <w:rFonts w:eastAsia="Calibri" w:cstheme="minorHAnsi"/>
          <w:bCs/>
          <w:i/>
        </w:rPr>
      </w:pPr>
      <w:r w:rsidRPr="00C72DC1">
        <w:rPr>
          <w:rFonts w:eastAsia="Calibri" w:cstheme="minorHAnsi"/>
        </w:rPr>
        <w:t>ilość partii kontrolnych zostanie ustalona poprzez ich policzenie na gruncie (posztucznie).</w:t>
      </w:r>
      <w:r w:rsidRPr="00C72DC1">
        <w:rPr>
          <w:rFonts w:eastAsia="Calibri" w:cstheme="minorHAnsi"/>
          <w:bCs/>
          <w:i/>
        </w:rPr>
        <w:t xml:space="preserve"> </w:t>
      </w:r>
    </w:p>
    <w:p w14:paraId="031C09EC" w14:textId="77777777" w:rsidR="0009689A" w:rsidRPr="00C72DC1" w:rsidRDefault="0009689A" w:rsidP="0009689A">
      <w:pPr>
        <w:spacing w:before="120"/>
        <w:ind w:firstLine="708"/>
        <w:rPr>
          <w:rFonts w:eastAsia="Calibri" w:cstheme="minorHAnsi"/>
        </w:rPr>
      </w:pPr>
      <w:r w:rsidRPr="00C72DC1">
        <w:rPr>
          <w:rFonts w:eastAsia="Calibri" w:cstheme="minorHAnsi"/>
          <w:bCs/>
          <w:i/>
        </w:rPr>
        <w:t xml:space="preserve">(rozliczenie </w:t>
      </w:r>
      <w:r w:rsidRPr="00C72DC1">
        <w:rPr>
          <w:rFonts w:eastAsia="Calibri" w:cstheme="minorHAnsi"/>
          <w:i/>
        </w:rPr>
        <w:t>z dokładnością do 1 sztuki</w:t>
      </w:r>
      <w:r w:rsidRPr="00C72DC1">
        <w:rPr>
          <w:rFonts w:eastAsia="Calibri" w:cstheme="minorHAnsi"/>
          <w:bCs/>
          <w:i/>
        </w:rPr>
        <w:t>)</w:t>
      </w:r>
    </w:p>
    <w:p w14:paraId="65B557C8" w14:textId="77777777" w:rsidR="0009689A" w:rsidRPr="00C72DC1" w:rsidRDefault="0009689A" w:rsidP="0009689A">
      <w:pPr>
        <w:spacing w:after="200" w:line="276" w:lineRule="auto"/>
        <w:rPr>
          <w:rFonts w:eastAsia="Calibri" w:cstheme="minorHAnsi"/>
          <w:b/>
        </w:rPr>
      </w:pPr>
    </w:p>
    <w:p w14:paraId="78F58493" w14:textId="77777777" w:rsidR="0009689A" w:rsidRPr="00C72DC1" w:rsidRDefault="0009689A" w:rsidP="0009689A">
      <w:pPr>
        <w:spacing w:before="120" w:after="120"/>
        <w:jc w:val="center"/>
        <w:rPr>
          <w:rFonts w:eastAsia="Calibri" w:cstheme="minorHAnsi"/>
          <w:b/>
        </w:rPr>
      </w:pPr>
      <w:r w:rsidRPr="00C72DC1">
        <w:rPr>
          <w:rFonts w:eastAsia="Calibri" w:cstheme="minorHAnsi"/>
          <w:b/>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6D437D11" w14:textId="77777777" w:rsidTr="007D7988">
        <w:trPr>
          <w:trHeight w:val="161"/>
          <w:jc w:val="center"/>
        </w:trPr>
        <w:tc>
          <w:tcPr>
            <w:tcW w:w="358" w:type="pct"/>
            <w:shd w:val="clear" w:color="auto" w:fill="auto"/>
          </w:tcPr>
          <w:p w14:paraId="7DEBE1FA"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5D492749"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5A74F1E9"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5371620B"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3FCB1723"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6BFEDC18" w14:textId="77777777" w:rsidTr="007D7988">
        <w:trPr>
          <w:trHeight w:val="625"/>
          <w:jc w:val="center"/>
        </w:trPr>
        <w:tc>
          <w:tcPr>
            <w:tcW w:w="358" w:type="pct"/>
            <w:shd w:val="clear" w:color="auto" w:fill="auto"/>
          </w:tcPr>
          <w:p w14:paraId="5121EFD5"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13</w:t>
            </w:r>
            <w:r>
              <w:rPr>
                <w:rFonts w:eastAsia="Calibri" w:cstheme="minorHAnsi"/>
                <w:bCs/>
                <w:iCs/>
              </w:rPr>
              <w:t>7</w:t>
            </w:r>
          </w:p>
        </w:tc>
        <w:tc>
          <w:tcPr>
            <w:tcW w:w="958" w:type="pct"/>
            <w:shd w:val="clear" w:color="auto" w:fill="auto"/>
          </w:tcPr>
          <w:p w14:paraId="1DFAA58F" w14:textId="77777777" w:rsidR="0009689A" w:rsidRPr="00C72DC1" w:rsidRDefault="0009689A" w:rsidP="007D7988">
            <w:pPr>
              <w:spacing w:before="120" w:after="120"/>
              <w:rPr>
                <w:rFonts w:eastAsia="Calibri" w:cstheme="minorHAnsi"/>
                <w:bCs/>
                <w:iCs/>
              </w:rPr>
            </w:pPr>
            <w:r w:rsidRPr="00C72DC1">
              <w:rPr>
                <w:rFonts w:eastAsia="Calibri" w:cstheme="minorHAnsi"/>
                <w:bCs/>
                <w:iCs/>
              </w:rPr>
              <w:t>SMAR-PBIO</w:t>
            </w:r>
          </w:p>
        </w:tc>
        <w:tc>
          <w:tcPr>
            <w:tcW w:w="910" w:type="pct"/>
            <w:shd w:val="clear" w:color="auto" w:fill="auto"/>
          </w:tcPr>
          <w:p w14:paraId="33AE16FF" w14:textId="77777777" w:rsidR="0009689A" w:rsidRPr="00C72DC1" w:rsidRDefault="0009689A" w:rsidP="007D7988">
            <w:pPr>
              <w:spacing w:before="120" w:after="120"/>
              <w:rPr>
                <w:rFonts w:eastAsia="Calibri" w:cstheme="minorHAnsi"/>
                <w:bCs/>
                <w:iCs/>
              </w:rPr>
            </w:pPr>
            <w:r w:rsidRPr="00C72DC1">
              <w:rPr>
                <w:rFonts w:eastAsia="Calibri" w:cstheme="minorHAnsi"/>
                <w:bCs/>
                <w:iCs/>
              </w:rPr>
              <w:t>SMAR-PBIO</w:t>
            </w:r>
            <w:r w:rsidRPr="00C72DC1">
              <w:rPr>
                <w:rFonts w:eastAsia="Calibri" w:cstheme="minorHAnsi"/>
                <w:bCs/>
                <w:iCs/>
              </w:rPr>
              <w:br/>
              <w:t>GODZ PBIO</w:t>
            </w:r>
          </w:p>
        </w:tc>
        <w:tc>
          <w:tcPr>
            <w:tcW w:w="2062" w:type="pct"/>
            <w:shd w:val="clear" w:color="auto" w:fill="auto"/>
            <w:vAlign w:val="center"/>
          </w:tcPr>
          <w:p w14:paraId="38B50962" w14:textId="77777777" w:rsidR="0009689A" w:rsidRPr="00C72DC1" w:rsidRDefault="0009689A" w:rsidP="007D7988">
            <w:pPr>
              <w:spacing w:before="120" w:after="120"/>
              <w:rPr>
                <w:rFonts w:eastAsia="Calibri" w:cstheme="minorHAnsi"/>
                <w:bCs/>
                <w:iCs/>
              </w:rPr>
            </w:pPr>
            <w:r w:rsidRPr="00C72DC1">
              <w:rPr>
                <w:rFonts w:cstheme="minorHAnsi"/>
              </w:rPr>
              <w:t>Smarowanie pni biopreparatem</w:t>
            </w:r>
          </w:p>
        </w:tc>
        <w:tc>
          <w:tcPr>
            <w:tcW w:w="712" w:type="pct"/>
            <w:shd w:val="clear" w:color="auto" w:fill="auto"/>
          </w:tcPr>
          <w:p w14:paraId="1435B8CA"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HA</w:t>
            </w:r>
          </w:p>
        </w:tc>
      </w:tr>
    </w:tbl>
    <w:p w14:paraId="2B4E8632"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bCs/>
        </w:rPr>
        <w:t>Standard technologii prac obejmuje:</w:t>
      </w:r>
    </w:p>
    <w:p w14:paraId="7E7F0134" w14:textId="77777777" w:rsidR="0009689A" w:rsidRPr="00C72DC1" w:rsidRDefault="0009689A">
      <w:pPr>
        <w:pStyle w:val="Akapitzlist"/>
        <w:widowControl/>
        <w:numPr>
          <w:ilvl w:val="0"/>
          <w:numId w:val="46"/>
        </w:numPr>
        <w:autoSpaceDE/>
        <w:autoSpaceDN/>
        <w:spacing w:before="120" w:after="120"/>
        <w:contextualSpacing/>
        <w:jc w:val="both"/>
        <w:rPr>
          <w:rFonts w:eastAsia="Calibri" w:cstheme="minorHAnsi"/>
          <w:bCs/>
          <w:iCs/>
        </w:rPr>
      </w:pPr>
      <w:r w:rsidRPr="00C72DC1">
        <w:rPr>
          <w:rFonts w:eastAsia="Calibri" w:cstheme="minorHAnsi"/>
          <w:bCs/>
          <w:iCs/>
        </w:rPr>
        <w:t>dostarczenie wody i preparatu na powierzchnię roboczą,</w:t>
      </w:r>
    </w:p>
    <w:p w14:paraId="695E2E4F" w14:textId="77777777" w:rsidR="0009689A" w:rsidRPr="00C72DC1" w:rsidRDefault="0009689A">
      <w:pPr>
        <w:pStyle w:val="Akapitzlist"/>
        <w:widowControl/>
        <w:numPr>
          <w:ilvl w:val="0"/>
          <w:numId w:val="46"/>
        </w:numPr>
        <w:autoSpaceDE/>
        <w:autoSpaceDN/>
        <w:spacing w:before="120" w:after="120"/>
        <w:contextualSpacing/>
        <w:jc w:val="both"/>
        <w:rPr>
          <w:rFonts w:eastAsia="Calibri" w:cstheme="minorHAnsi"/>
        </w:rPr>
      </w:pPr>
      <w:r w:rsidRPr="00C72DC1">
        <w:rPr>
          <w:rFonts w:eastAsia="Calibri" w:cstheme="minorHAnsi"/>
        </w:rPr>
        <w:t xml:space="preserve">przygotowanie cieczy roboczej (według instrukcji na opakowaniu) oraz przygotowanie narzędzi, </w:t>
      </w:r>
    </w:p>
    <w:p w14:paraId="5D2387CE" w14:textId="77777777" w:rsidR="0009689A" w:rsidRPr="00C72DC1" w:rsidRDefault="0009689A">
      <w:pPr>
        <w:pStyle w:val="Akapitzlist"/>
        <w:widowControl/>
        <w:numPr>
          <w:ilvl w:val="0"/>
          <w:numId w:val="46"/>
        </w:numPr>
        <w:autoSpaceDE/>
        <w:autoSpaceDN/>
        <w:spacing w:before="120" w:after="120"/>
        <w:contextualSpacing/>
        <w:jc w:val="both"/>
        <w:rPr>
          <w:rFonts w:eastAsia="Calibri" w:cstheme="minorHAnsi"/>
        </w:rPr>
      </w:pPr>
      <w:r w:rsidRPr="00C72DC1">
        <w:rPr>
          <w:rFonts w:eastAsia="Calibri" w:cstheme="minorHAnsi"/>
        </w:rPr>
        <w:t>nacięcie pnia,</w:t>
      </w:r>
    </w:p>
    <w:p w14:paraId="371DD463" w14:textId="77777777" w:rsidR="0009689A" w:rsidRPr="00C72DC1" w:rsidRDefault="0009689A">
      <w:pPr>
        <w:pStyle w:val="Akapitzlist"/>
        <w:widowControl/>
        <w:numPr>
          <w:ilvl w:val="0"/>
          <w:numId w:val="46"/>
        </w:numPr>
        <w:autoSpaceDE/>
        <w:autoSpaceDN/>
        <w:spacing w:before="120" w:after="120"/>
        <w:contextualSpacing/>
        <w:jc w:val="both"/>
        <w:rPr>
          <w:rFonts w:eastAsia="Calibri" w:cstheme="minorHAnsi"/>
          <w:bCs/>
          <w:iCs/>
        </w:rPr>
      </w:pPr>
      <w:r w:rsidRPr="00C72DC1">
        <w:rPr>
          <w:rFonts w:eastAsia="Calibri" w:cstheme="minorHAnsi"/>
          <w:bCs/>
          <w:iCs/>
        </w:rPr>
        <w:t>nałożenie biopreparatu na 100 % pniaków przez spryskanie lub polanie zgodnie z instrukcją – etykietą preparatu oraz przykrycie pniaka ściołą lub mchem, a w przypadku stosowania środka ROTSTOP WP bez przykrycia,</w:t>
      </w:r>
    </w:p>
    <w:p w14:paraId="0E6998AF" w14:textId="77777777" w:rsidR="0009689A" w:rsidRPr="00C72DC1" w:rsidRDefault="0009689A">
      <w:pPr>
        <w:pStyle w:val="Akapitzlist"/>
        <w:widowControl/>
        <w:numPr>
          <w:ilvl w:val="0"/>
          <w:numId w:val="46"/>
        </w:numPr>
        <w:autoSpaceDE/>
        <w:autoSpaceDN/>
        <w:spacing w:before="120" w:after="120"/>
        <w:contextualSpacing/>
        <w:jc w:val="both"/>
        <w:rPr>
          <w:rFonts w:eastAsia="Calibri" w:cstheme="minorHAnsi"/>
          <w:bCs/>
          <w:iCs/>
        </w:rPr>
      </w:pPr>
      <w:r w:rsidRPr="00C72DC1">
        <w:rPr>
          <w:rFonts w:eastAsia="Calibri" w:cstheme="minorHAnsi"/>
          <w:bCs/>
          <w:iCs/>
        </w:rPr>
        <w:t>dostarczenie niewykorzystanego preparatu i opakowań do miejsca składowania,</w:t>
      </w:r>
    </w:p>
    <w:p w14:paraId="04132654" w14:textId="77777777" w:rsidR="0009689A" w:rsidRPr="00C72DC1" w:rsidRDefault="0009689A">
      <w:pPr>
        <w:pStyle w:val="Akapitzlist"/>
        <w:widowControl/>
        <w:numPr>
          <w:ilvl w:val="0"/>
          <w:numId w:val="46"/>
        </w:numPr>
        <w:autoSpaceDE/>
        <w:autoSpaceDN/>
        <w:spacing w:before="120" w:after="120"/>
        <w:contextualSpacing/>
        <w:jc w:val="both"/>
        <w:rPr>
          <w:rFonts w:eastAsia="Calibri" w:cstheme="minorHAnsi"/>
        </w:rPr>
      </w:pPr>
      <w:r w:rsidRPr="00C72DC1">
        <w:rPr>
          <w:rFonts w:eastAsia="Calibri" w:cstheme="minorHAnsi"/>
        </w:rPr>
        <w:t>zabieg należy wykonywać bezpośrednio po ścince drzew.</w:t>
      </w:r>
    </w:p>
    <w:p w14:paraId="477A8025" w14:textId="77777777" w:rsidR="00BC7453" w:rsidRDefault="00BC7453" w:rsidP="0009689A">
      <w:pPr>
        <w:spacing w:before="120" w:after="120"/>
        <w:jc w:val="both"/>
        <w:rPr>
          <w:rFonts w:eastAsia="Calibri" w:cstheme="minorHAnsi"/>
          <w:b/>
        </w:rPr>
      </w:pPr>
    </w:p>
    <w:p w14:paraId="6DB21332" w14:textId="2A8EE882"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rPr>
        <w:lastRenderedPageBreak/>
        <w:t>Uwagi:</w:t>
      </w:r>
    </w:p>
    <w:p w14:paraId="63974538" w14:textId="77777777" w:rsidR="0009689A" w:rsidRPr="00C72DC1" w:rsidRDefault="0009689A">
      <w:pPr>
        <w:pStyle w:val="Akapitzlist"/>
        <w:widowControl/>
        <w:numPr>
          <w:ilvl w:val="0"/>
          <w:numId w:val="107"/>
        </w:numPr>
        <w:adjustRightInd w:val="0"/>
        <w:spacing w:before="120" w:after="120"/>
        <w:contextualSpacing/>
        <w:jc w:val="both"/>
        <w:rPr>
          <w:rFonts w:cstheme="minorHAnsi"/>
        </w:rPr>
      </w:pPr>
      <w:r w:rsidRPr="00C72DC1">
        <w:rPr>
          <w:rFonts w:cstheme="minorHAnsi"/>
        </w:rPr>
        <w:t>sprzęt i narzędzia niezbędne do wykonania zabiegu zapewnia Wykonawca.</w:t>
      </w:r>
    </w:p>
    <w:p w14:paraId="3D477074" w14:textId="77777777" w:rsidR="0009689A" w:rsidRPr="00C72DC1" w:rsidRDefault="0009689A">
      <w:pPr>
        <w:pStyle w:val="Akapitzlist"/>
        <w:widowControl/>
        <w:numPr>
          <w:ilvl w:val="0"/>
          <w:numId w:val="107"/>
        </w:numPr>
        <w:adjustRightInd w:val="0"/>
        <w:spacing w:before="120" w:after="120"/>
        <w:contextualSpacing/>
        <w:jc w:val="both"/>
        <w:rPr>
          <w:rFonts w:eastAsia="Calibri" w:cstheme="minorHAnsi"/>
          <w:lang w:eastAsia="en-US"/>
        </w:rPr>
      </w:pPr>
      <w:r w:rsidRPr="00C72DC1">
        <w:rPr>
          <w:rFonts w:eastAsia="Calibri" w:cstheme="minorHAnsi"/>
          <w:lang w:eastAsia="en-US"/>
        </w:rPr>
        <w:t xml:space="preserve">środek (preparat) i wodę zapewnia Zamawiający. </w:t>
      </w:r>
    </w:p>
    <w:p w14:paraId="78B1D652" w14:textId="77777777" w:rsidR="0009689A" w:rsidRPr="00C72DC1" w:rsidRDefault="0009689A">
      <w:pPr>
        <w:pStyle w:val="Akapitzlist"/>
        <w:widowControl/>
        <w:numPr>
          <w:ilvl w:val="0"/>
          <w:numId w:val="107"/>
        </w:numPr>
        <w:adjustRightInd w:val="0"/>
        <w:spacing w:before="120" w:after="120"/>
        <w:contextualSpacing/>
        <w:jc w:val="both"/>
        <w:rPr>
          <w:rFonts w:eastAsia="Calibri" w:cstheme="minorHAnsi"/>
          <w:lang w:eastAsia="en-US"/>
        </w:rPr>
      </w:pPr>
      <w:r w:rsidRPr="00C72DC1">
        <w:rPr>
          <w:rFonts w:eastAsia="Calibri" w:cstheme="minorHAnsi"/>
          <w:lang w:eastAsia="en-US"/>
        </w:rPr>
        <w:t>miejsce odbioru środka chemicznego – km ………., miejsce zwrotu opakowań po środku chemicznym – km ………  punkt poboru wody – km ………….</w:t>
      </w:r>
    </w:p>
    <w:p w14:paraId="5978133B" w14:textId="77777777" w:rsidR="0009689A" w:rsidRPr="00C72DC1" w:rsidRDefault="0009689A">
      <w:pPr>
        <w:pStyle w:val="Akapitzlist"/>
        <w:widowControl/>
        <w:numPr>
          <w:ilvl w:val="0"/>
          <w:numId w:val="107"/>
        </w:numPr>
        <w:autoSpaceDE/>
        <w:autoSpaceDN/>
        <w:spacing w:before="120" w:after="120"/>
        <w:contextualSpacing/>
        <w:rPr>
          <w:rFonts w:eastAsia="Calibri" w:cstheme="minorHAnsi"/>
        </w:rPr>
      </w:pPr>
      <w:r w:rsidRPr="00C72DC1">
        <w:rPr>
          <w:rFonts w:eastAsia="Calibri" w:cstheme="minorHAnsi"/>
        </w:rPr>
        <w:t xml:space="preserve">na powierzchni roboczej muszą zostać zabezpieczone wszystkie pniaki po ściętych drzewach. </w:t>
      </w:r>
    </w:p>
    <w:p w14:paraId="6E86999E" w14:textId="77777777" w:rsidR="0009689A" w:rsidRPr="00C72DC1" w:rsidRDefault="0009689A">
      <w:pPr>
        <w:pStyle w:val="Akapitzlist"/>
        <w:widowControl/>
        <w:numPr>
          <w:ilvl w:val="0"/>
          <w:numId w:val="107"/>
        </w:numPr>
        <w:autoSpaceDE/>
        <w:autoSpaceDN/>
        <w:spacing w:before="120" w:after="120"/>
        <w:contextualSpacing/>
        <w:rPr>
          <w:rFonts w:eastAsia="Calibri" w:cstheme="minorHAnsi"/>
        </w:rPr>
      </w:pPr>
      <w:r w:rsidRPr="00C72DC1">
        <w:rPr>
          <w:rFonts w:cstheme="minorHAnsi"/>
          <w:lang w:bidi="hi-IN"/>
        </w:rPr>
        <w:t>czynność GODZ PBIO przeznaczona jest w wycenie na koszty transportowe</w:t>
      </w:r>
      <w:r w:rsidRPr="00C72DC1" w:rsidDel="00D046C2">
        <w:rPr>
          <w:rFonts w:eastAsia="Calibri" w:cstheme="minorHAnsi"/>
        </w:rPr>
        <w:t xml:space="preserve"> </w:t>
      </w:r>
    </w:p>
    <w:p w14:paraId="3CC044C6" w14:textId="77777777" w:rsidR="0009689A" w:rsidRPr="00C72DC1" w:rsidRDefault="0009689A" w:rsidP="0009689A">
      <w:pPr>
        <w:spacing w:before="120" w:after="120"/>
        <w:rPr>
          <w:rFonts w:eastAsia="Calibri" w:cstheme="minorHAnsi"/>
          <w:b/>
          <w:bCs/>
          <w:iCs/>
        </w:rPr>
      </w:pPr>
      <w:r w:rsidRPr="00C72DC1">
        <w:rPr>
          <w:rFonts w:eastAsia="Calibri" w:cstheme="minorHAnsi"/>
          <w:b/>
          <w:bCs/>
          <w:iCs/>
        </w:rPr>
        <w:t>Procedura odbioru:</w:t>
      </w:r>
    </w:p>
    <w:p w14:paraId="371B3BDE" w14:textId="77777777" w:rsidR="0009689A" w:rsidRPr="00C72DC1" w:rsidRDefault="0009689A" w:rsidP="0009689A">
      <w:pPr>
        <w:tabs>
          <w:tab w:val="left" w:pos="311"/>
        </w:tabs>
        <w:spacing w:before="120" w:after="120"/>
        <w:jc w:val="both"/>
        <w:rPr>
          <w:rFonts w:eastAsia="Calibri" w:cstheme="minorHAnsi"/>
        </w:rPr>
      </w:pPr>
      <w:r w:rsidRPr="00C72DC1">
        <w:rPr>
          <w:rFonts w:eastAsia="Calibri" w:cstheme="minorHAnsi"/>
        </w:rPr>
        <w:t>Odbiór prac nastąpi poprzez:</w:t>
      </w:r>
    </w:p>
    <w:p w14:paraId="2AD4889E" w14:textId="77777777" w:rsidR="0009689A" w:rsidRPr="00C72DC1" w:rsidRDefault="0009689A">
      <w:pPr>
        <w:pStyle w:val="Akapitzlist"/>
        <w:widowControl/>
        <w:numPr>
          <w:ilvl w:val="0"/>
          <w:numId w:val="108"/>
        </w:numPr>
        <w:autoSpaceDE/>
        <w:autoSpaceDN/>
        <w:spacing w:before="120" w:after="120"/>
        <w:contextualSpacing/>
        <w:jc w:val="both"/>
        <w:rPr>
          <w:rFonts w:eastAsia="Calibri" w:cstheme="minorHAnsi"/>
        </w:rPr>
      </w:pPr>
      <w:r w:rsidRPr="00C72DC1">
        <w:rPr>
          <w:rFonts w:eastAsia="Calibri" w:cstheme="minorHAnsi"/>
        </w:rPr>
        <w:t>zweryfikowanie prawidłowości ich wykonania z opisem czynności i zleceniem,</w:t>
      </w:r>
    </w:p>
    <w:p w14:paraId="3689EE7D" w14:textId="77777777" w:rsidR="0009689A" w:rsidRPr="00C72DC1" w:rsidRDefault="0009689A">
      <w:pPr>
        <w:pStyle w:val="Akapitzlist"/>
        <w:widowControl/>
        <w:numPr>
          <w:ilvl w:val="0"/>
          <w:numId w:val="108"/>
        </w:numPr>
        <w:autoSpaceDE/>
        <w:autoSpaceDN/>
        <w:spacing w:before="120" w:after="120"/>
        <w:contextualSpacing/>
        <w:jc w:val="both"/>
        <w:rPr>
          <w:rFonts w:eastAsia="Calibri" w:cstheme="minorHAnsi"/>
        </w:rPr>
      </w:pPr>
      <w:r w:rsidRPr="00C72DC1">
        <w:rPr>
          <w:rFonts w:eastAsia="Calibri" w:cstheme="minorHAnsi"/>
        </w:rPr>
        <w:t>dokonanie pomiaru powierzchni wykonanego zabiegu (np. przy pomocy: dalmierza, taśmy mierniczej, GPS, itp),</w:t>
      </w:r>
    </w:p>
    <w:p w14:paraId="648F0A20" w14:textId="77777777" w:rsidR="0009689A" w:rsidRPr="00C72DC1" w:rsidRDefault="0009689A">
      <w:pPr>
        <w:pStyle w:val="Akapitzlist"/>
        <w:widowControl/>
        <w:numPr>
          <w:ilvl w:val="0"/>
          <w:numId w:val="108"/>
        </w:numPr>
        <w:autoSpaceDE/>
        <w:autoSpaceDN/>
        <w:spacing w:before="120" w:after="120"/>
        <w:contextualSpacing/>
        <w:jc w:val="both"/>
        <w:rPr>
          <w:rFonts w:eastAsia="Calibri" w:cstheme="minorHAnsi"/>
          <w:bCs/>
          <w:i/>
        </w:rPr>
      </w:pPr>
      <w:r w:rsidRPr="00C72DC1">
        <w:rPr>
          <w:rFonts w:eastAsia="Calibri" w:cstheme="minorHAnsi"/>
        </w:rPr>
        <w:t>Zlecona powierzchnia powinna być pomniejszona o istniejące w wydzieleniu takie elementy jak: drogi, kępy drzewostanu nie objęte zabiegiem, bagna itp.</w:t>
      </w:r>
    </w:p>
    <w:p w14:paraId="5E8449DC" w14:textId="77777777" w:rsidR="0009689A" w:rsidRPr="00C72DC1" w:rsidRDefault="0009689A" w:rsidP="0009689A">
      <w:pPr>
        <w:spacing w:before="120" w:after="120"/>
        <w:ind w:firstLine="708"/>
        <w:rPr>
          <w:rFonts w:eastAsia="Calibri" w:cstheme="minorHAnsi"/>
        </w:rPr>
      </w:pPr>
      <w:r w:rsidRPr="00C72DC1">
        <w:rPr>
          <w:rFonts w:eastAsia="Calibri" w:cstheme="minorHAnsi"/>
          <w:bCs/>
          <w:i/>
        </w:rPr>
        <w:t xml:space="preserve"> (rozliczenie </w:t>
      </w:r>
      <w:r w:rsidRPr="00C72DC1">
        <w:rPr>
          <w:rFonts w:eastAsia="Calibri" w:cstheme="minorHAnsi"/>
          <w:i/>
        </w:rPr>
        <w:t>z dokładnością do dwóch miejsc po przecinku)</w:t>
      </w:r>
    </w:p>
    <w:p w14:paraId="14126DC4" w14:textId="77777777" w:rsidR="0009689A" w:rsidRPr="00C72DC1" w:rsidRDefault="0009689A" w:rsidP="0009689A">
      <w:pPr>
        <w:spacing w:before="120" w:after="120"/>
        <w:rPr>
          <w:rFonts w:eastAsia="Calibri" w:cstheme="minorHAnsi"/>
          <w:b/>
          <w:bCs/>
          <w:iC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0793CA9A" w14:textId="77777777" w:rsidTr="007D7988">
        <w:trPr>
          <w:trHeight w:val="161"/>
          <w:jc w:val="center"/>
        </w:trPr>
        <w:tc>
          <w:tcPr>
            <w:tcW w:w="358" w:type="pct"/>
            <w:shd w:val="clear" w:color="auto" w:fill="auto"/>
          </w:tcPr>
          <w:p w14:paraId="2209C0D0"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6B369F69"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298E73A9"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 xml:space="preserve">Kod czynn. / materiału </w:t>
            </w:r>
            <w:r w:rsidRPr="00C72DC1">
              <w:rPr>
                <w:rFonts w:eastAsia="Calibri" w:cstheme="minorHAnsi"/>
                <w:b/>
                <w:bCs/>
                <w:i/>
                <w:iCs/>
              </w:rPr>
              <w:br/>
              <w:t>do wyceny</w:t>
            </w:r>
          </w:p>
        </w:tc>
        <w:tc>
          <w:tcPr>
            <w:tcW w:w="2062" w:type="pct"/>
            <w:shd w:val="clear" w:color="auto" w:fill="auto"/>
          </w:tcPr>
          <w:p w14:paraId="58F7DF41"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383C97AE"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1F4EA6C5" w14:textId="77777777" w:rsidTr="007D7988">
        <w:trPr>
          <w:trHeight w:val="625"/>
          <w:jc w:val="center"/>
        </w:trPr>
        <w:tc>
          <w:tcPr>
            <w:tcW w:w="358" w:type="pct"/>
            <w:shd w:val="clear" w:color="auto" w:fill="auto"/>
          </w:tcPr>
          <w:p w14:paraId="4BD027FF"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13</w:t>
            </w:r>
            <w:r>
              <w:rPr>
                <w:rFonts w:eastAsia="Calibri" w:cstheme="minorHAnsi"/>
                <w:bCs/>
                <w:iCs/>
              </w:rPr>
              <w:t>8</w:t>
            </w:r>
          </w:p>
        </w:tc>
        <w:tc>
          <w:tcPr>
            <w:tcW w:w="958" w:type="pct"/>
            <w:shd w:val="clear" w:color="auto" w:fill="auto"/>
          </w:tcPr>
          <w:p w14:paraId="0B9B485E" w14:textId="77777777" w:rsidR="0009689A" w:rsidRPr="00C72DC1" w:rsidRDefault="0009689A" w:rsidP="007D7988">
            <w:pPr>
              <w:spacing w:before="120" w:after="120"/>
              <w:rPr>
                <w:rFonts w:eastAsia="Calibri" w:cstheme="minorHAnsi"/>
                <w:bCs/>
                <w:iCs/>
              </w:rPr>
            </w:pPr>
            <w:r w:rsidRPr="00C72DC1">
              <w:rPr>
                <w:rFonts w:eastAsia="Calibri" w:cstheme="minorHAnsi"/>
                <w:bCs/>
                <w:iCs/>
              </w:rPr>
              <w:t>SMAR-MECH</w:t>
            </w:r>
          </w:p>
        </w:tc>
        <w:tc>
          <w:tcPr>
            <w:tcW w:w="910" w:type="pct"/>
            <w:shd w:val="clear" w:color="auto" w:fill="auto"/>
          </w:tcPr>
          <w:p w14:paraId="5F33F2BF" w14:textId="77777777" w:rsidR="0009689A" w:rsidRPr="00C72DC1" w:rsidRDefault="0009689A" w:rsidP="007D7988">
            <w:pPr>
              <w:spacing w:before="120" w:after="120"/>
              <w:rPr>
                <w:rFonts w:eastAsia="Calibri" w:cstheme="minorHAnsi"/>
                <w:bCs/>
                <w:iCs/>
              </w:rPr>
            </w:pPr>
            <w:r w:rsidRPr="00C72DC1">
              <w:rPr>
                <w:rFonts w:eastAsia="Calibri" w:cstheme="minorHAnsi"/>
                <w:bCs/>
                <w:iCs/>
              </w:rPr>
              <w:t>SMAR-MECH</w:t>
            </w:r>
            <w:r w:rsidRPr="00C72DC1">
              <w:rPr>
                <w:rFonts w:eastAsia="Calibri" w:cstheme="minorHAnsi"/>
                <w:bCs/>
                <w:iCs/>
              </w:rPr>
              <w:br/>
              <w:t>GODZ SMAR</w:t>
            </w:r>
          </w:p>
        </w:tc>
        <w:tc>
          <w:tcPr>
            <w:tcW w:w="2062" w:type="pct"/>
            <w:shd w:val="clear" w:color="auto" w:fill="auto"/>
          </w:tcPr>
          <w:p w14:paraId="66F476DB" w14:textId="77777777" w:rsidR="0009689A" w:rsidRPr="00C72DC1" w:rsidRDefault="0009689A" w:rsidP="007D7988">
            <w:pPr>
              <w:spacing w:before="120" w:after="120"/>
              <w:rPr>
                <w:rFonts w:eastAsia="Calibri" w:cstheme="minorHAnsi"/>
                <w:bCs/>
                <w:iCs/>
              </w:rPr>
            </w:pPr>
            <w:r w:rsidRPr="00C72DC1">
              <w:rPr>
                <w:rFonts w:eastAsia="Calibri" w:cstheme="minorHAnsi"/>
                <w:bCs/>
                <w:iCs/>
              </w:rPr>
              <w:t>Mechaniczne smarowanie pni biopreparatem</w:t>
            </w:r>
          </w:p>
        </w:tc>
        <w:tc>
          <w:tcPr>
            <w:tcW w:w="712" w:type="pct"/>
            <w:shd w:val="clear" w:color="auto" w:fill="auto"/>
          </w:tcPr>
          <w:p w14:paraId="4B8097DC"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HA</w:t>
            </w:r>
          </w:p>
        </w:tc>
      </w:tr>
    </w:tbl>
    <w:p w14:paraId="276090DC"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bCs/>
        </w:rPr>
        <w:t>Standard technologii prac obejmuje:</w:t>
      </w:r>
    </w:p>
    <w:p w14:paraId="3EA211BA" w14:textId="77777777" w:rsidR="0009689A" w:rsidRPr="00C72DC1" w:rsidRDefault="0009689A">
      <w:pPr>
        <w:pStyle w:val="Akapitzlist"/>
        <w:widowControl/>
        <w:numPr>
          <w:ilvl w:val="0"/>
          <w:numId w:val="109"/>
        </w:numPr>
        <w:tabs>
          <w:tab w:val="clear" w:pos="720"/>
          <w:tab w:val="left" w:pos="709"/>
        </w:tabs>
        <w:autoSpaceDE/>
        <w:autoSpaceDN/>
        <w:spacing w:before="120" w:after="120"/>
        <w:contextualSpacing/>
        <w:jc w:val="both"/>
        <w:rPr>
          <w:rFonts w:eastAsia="Calibri" w:cstheme="minorHAnsi"/>
          <w:bCs/>
          <w:iCs/>
        </w:rPr>
      </w:pPr>
      <w:r w:rsidRPr="00C72DC1">
        <w:rPr>
          <w:rFonts w:eastAsia="Calibri" w:cstheme="minorHAnsi"/>
          <w:bCs/>
          <w:iCs/>
        </w:rPr>
        <w:t>dostarczenie wody, preparatu i barwnika na powierzchnię roboczą,</w:t>
      </w:r>
    </w:p>
    <w:p w14:paraId="6A8EE32F" w14:textId="77777777" w:rsidR="0009689A" w:rsidRPr="00C72DC1" w:rsidRDefault="0009689A">
      <w:pPr>
        <w:pStyle w:val="Akapitzlist"/>
        <w:widowControl/>
        <w:numPr>
          <w:ilvl w:val="0"/>
          <w:numId w:val="109"/>
        </w:numPr>
        <w:tabs>
          <w:tab w:val="clear" w:pos="720"/>
          <w:tab w:val="left" w:pos="709"/>
        </w:tabs>
        <w:autoSpaceDE/>
        <w:autoSpaceDN/>
        <w:spacing w:before="120" w:after="120"/>
        <w:contextualSpacing/>
        <w:jc w:val="both"/>
        <w:rPr>
          <w:rFonts w:eastAsia="Calibri" w:cstheme="minorHAnsi"/>
          <w:bCs/>
          <w:iCs/>
        </w:rPr>
      </w:pPr>
      <w:r w:rsidRPr="00C72DC1">
        <w:rPr>
          <w:rFonts w:eastAsia="Calibri" w:cstheme="minorHAnsi"/>
          <w:bCs/>
          <w:iCs/>
        </w:rPr>
        <w:t xml:space="preserve">przygotowanie cieczy roboczej (według instrukcji na opakowaniu), </w:t>
      </w:r>
    </w:p>
    <w:p w14:paraId="06AE8162" w14:textId="77777777" w:rsidR="0009689A" w:rsidRPr="00C72DC1" w:rsidRDefault="0009689A">
      <w:pPr>
        <w:pStyle w:val="Akapitzlist"/>
        <w:widowControl/>
        <w:numPr>
          <w:ilvl w:val="0"/>
          <w:numId w:val="109"/>
        </w:numPr>
        <w:tabs>
          <w:tab w:val="clear" w:pos="720"/>
          <w:tab w:val="left" w:pos="709"/>
        </w:tabs>
        <w:autoSpaceDE/>
        <w:autoSpaceDN/>
        <w:spacing w:before="120" w:after="120"/>
        <w:contextualSpacing/>
        <w:jc w:val="both"/>
        <w:rPr>
          <w:rFonts w:eastAsia="Calibri" w:cstheme="minorHAnsi"/>
          <w:bCs/>
          <w:iCs/>
        </w:rPr>
      </w:pPr>
      <w:r w:rsidRPr="00C72DC1">
        <w:rPr>
          <w:rFonts w:eastAsia="Calibri" w:cstheme="minorHAnsi"/>
          <w:bCs/>
          <w:iCs/>
        </w:rPr>
        <w:t>aplikowanie preparatu w trakcie pozyskiwania drzew z wykorzystaniem harwesterów, przez komputerowo sterowany system natryskujący,</w:t>
      </w:r>
    </w:p>
    <w:p w14:paraId="6FA63104" w14:textId="77777777" w:rsidR="0009689A" w:rsidRPr="00C72DC1" w:rsidRDefault="0009689A">
      <w:pPr>
        <w:pStyle w:val="Akapitzlist"/>
        <w:widowControl/>
        <w:numPr>
          <w:ilvl w:val="0"/>
          <w:numId w:val="109"/>
        </w:numPr>
        <w:tabs>
          <w:tab w:val="clear" w:pos="720"/>
          <w:tab w:val="left" w:pos="709"/>
        </w:tabs>
        <w:autoSpaceDE/>
        <w:autoSpaceDN/>
        <w:spacing w:before="120" w:after="120"/>
        <w:contextualSpacing/>
        <w:jc w:val="both"/>
        <w:rPr>
          <w:rFonts w:eastAsia="Calibri" w:cstheme="minorHAnsi"/>
        </w:rPr>
      </w:pPr>
      <w:r w:rsidRPr="00C72DC1">
        <w:rPr>
          <w:rFonts w:eastAsia="Calibri" w:cstheme="minorHAnsi"/>
        </w:rPr>
        <w:t>dostarczenie niewykorzystanego preparatu i opakowań do miejsca składowania.</w:t>
      </w:r>
    </w:p>
    <w:p w14:paraId="55B34AEE" w14:textId="77777777" w:rsidR="0009689A" w:rsidRPr="00C72DC1" w:rsidRDefault="0009689A" w:rsidP="0009689A">
      <w:pPr>
        <w:spacing w:before="120" w:after="120"/>
        <w:jc w:val="both"/>
        <w:rPr>
          <w:rFonts w:eastAsia="Calibri" w:cstheme="minorHAnsi"/>
          <w:b/>
          <w:bCs/>
          <w:iCs/>
        </w:rPr>
      </w:pPr>
      <w:r w:rsidRPr="00C72DC1">
        <w:rPr>
          <w:rFonts w:eastAsia="Calibri" w:cstheme="minorHAnsi"/>
          <w:b/>
          <w:bCs/>
          <w:iCs/>
        </w:rPr>
        <w:t>Uwagi:</w:t>
      </w:r>
    </w:p>
    <w:p w14:paraId="5A4E7CA1" w14:textId="77777777" w:rsidR="0009689A" w:rsidRPr="00C72DC1" w:rsidRDefault="0009689A">
      <w:pPr>
        <w:pStyle w:val="Akapitzlist"/>
        <w:widowControl/>
        <w:numPr>
          <w:ilvl w:val="0"/>
          <w:numId w:val="110"/>
        </w:numPr>
        <w:adjustRightInd w:val="0"/>
        <w:spacing w:before="120" w:after="120"/>
        <w:contextualSpacing/>
        <w:jc w:val="both"/>
        <w:rPr>
          <w:rFonts w:cstheme="minorHAnsi"/>
        </w:rPr>
      </w:pPr>
      <w:r w:rsidRPr="00C72DC1">
        <w:rPr>
          <w:rFonts w:cstheme="minorHAnsi"/>
        </w:rPr>
        <w:t>sprzęt i narzędzia niezbędne do wykonania zabiegu zapewnia Wykonawca.</w:t>
      </w:r>
    </w:p>
    <w:p w14:paraId="1010031C" w14:textId="77777777" w:rsidR="0009689A" w:rsidRPr="00C72DC1" w:rsidRDefault="0009689A">
      <w:pPr>
        <w:pStyle w:val="Akapitzlist"/>
        <w:widowControl/>
        <w:numPr>
          <w:ilvl w:val="0"/>
          <w:numId w:val="110"/>
        </w:numPr>
        <w:adjustRightInd w:val="0"/>
        <w:spacing w:before="120" w:after="120"/>
        <w:contextualSpacing/>
        <w:jc w:val="both"/>
        <w:rPr>
          <w:rFonts w:eastAsia="Calibri" w:cstheme="minorHAnsi"/>
          <w:lang w:eastAsia="en-US"/>
        </w:rPr>
      </w:pPr>
      <w:r w:rsidRPr="00C72DC1">
        <w:rPr>
          <w:rFonts w:eastAsia="Calibri" w:cstheme="minorHAnsi"/>
          <w:lang w:eastAsia="en-US"/>
        </w:rPr>
        <w:t xml:space="preserve">środek (preparat) i wodę zapewnia Zamawiający. </w:t>
      </w:r>
    </w:p>
    <w:p w14:paraId="5153FBBF" w14:textId="77777777" w:rsidR="0009689A" w:rsidRPr="00C72DC1" w:rsidRDefault="0009689A">
      <w:pPr>
        <w:pStyle w:val="Akapitzlist"/>
        <w:widowControl/>
        <w:numPr>
          <w:ilvl w:val="0"/>
          <w:numId w:val="110"/>
        </w:numPr>
        <w:adjustRightInd w:val="0"/>
        <w:spacing w:before="120" w:after="120"/>
        <w:contextualSpacing/>
        <w:jc w:val="both"/>
        <w:rPr>
          <w:rFonts w:eastAsia="Calibri" w:cstheme="minorHAnsi"/>
          <w:lang w:eastAsia="en-US"/>
        </w:rPr>
      </w:pPr>
      <w:r w:rsidRPr="00C72DC1">
        <w:rPr>
          <w:rFonts w:eastAsia="Calibri" w:cstheme="minorHAnsi"/>
          <w:lang w:eastAsia="en-US"/>
        </w:rPr>
        <w:t>miejsce odbioru środka chemicznego – km ………., miejsce zwrotu opakowań po środku chemicznym – km ………  punkt poboru wody – km ………….</w:t>
      </w:r>
    </w:p>
    <w:p w14:paraId="1DEDBF88" w14:textId="77777777" w:rsidR="0009689A" w:rsidRPr="00C72DC1" w:rsidRDefault="0009689A">
      <w:pPr>
        <w:pStyle w:val="Akapitzlist"/>
        <w:widowControl/>
        <w:numPr>
          <w:ilvl w:val="0"/>
          <w:numId w:val="110"/>
        </w:numPr>
        <w:autoSpaceDE/>
        <w:autoSpaceDN/>
        <w:spacing w:before="120" w:after="120"/>
        <w:contextualSpacing/>
        <w:rPr>
          <w:rFonts w:eastAsia="Calibri" w:cstheme="minorHAnsi"/>
          <w:bCs/>
          <w:iCs/>
        </w:rPr>
      </w:pPr>
      <w:r w:rsidRPr="00C72DC1">
        <w:rPr>
          <w:rFonts w:eastAsia="Calibri" w:cstheme="minorHAnsi"/>
          <w:bCs/>
          <w:iCs/>
        </w:rPr>
        <w:t>na powierzchni roboczej muszą zostać zabezpieczone wszystkie pniaki po ściętych drzewach. Szacunkową liczbę pniaków na poszczególnych pozycjach zabiegu zawiera opis przedmiotu zamówienia.</w:t>
      </w:r>
    </w:p>
    <w:p w14:paraId="44D98286" w14:textId="77777777" w:rsidR="0009689A" w:rsidRPr="00C72DC1" w:rsidRDefault="0009689A">
      <w:pPr>
        <w:pStyle w:val="Akapitzlist"/>
        <w:widowControl/>
        <w:numPr>
          <w:ilvl w:val="0"/>
          <w:numId w:val="110"/>
        </w:numPr>
        <w:autoSpaceDE/>
        <w:autoSpaceDN/>
        <w:spacing w:before="120" w:after="120"/>
        <w:contextualSpacing/>
        <w:jc w:val="both"/>
        <w:rPr>
          <w:rFonts w:cstheme="minorHAnsi"/>
          <w:lang w:bidi="hi-IN"/>
        </w:rPr>
      </w:pPr>
      <w:r w:rsidRPr="00C72DC1">
        <w:rPr>
          <w:rFonts w:cstheme="minorHAnsi"/>
          <w:lang w:bidi="hi-IN"/>
        </w:rPr>
        <w:t>czynność GODZ SMAR przeznaczona jest w wycenie na koszty transportowe.</w:t>
      </w:r>
    </w:p>
    <w:p w14:paraId="67711868" w14:textId="77777777" w:rsidR="0009689A" w:rsidRPr="00C72DC1" w:rsidRDefault="0009689A" w:rsidP="0009689A">
      <w:pPr>
        <w:spacing w:before="120" w:after="120"/>
        <w:rPr>
          <w:rFonts w:eastAsia="Calibri" w:cstheme="minorHAnsi"/>
          <w:b/>
          <w:bCs/>
          <w:iCs/>
        </w:rPr>
      </w:pPr>
      <w:r w:rsidRPr="00C72DC1">
        <w:rPr>
          <w:rFonts w:eastAsia="Calibri" w:cstheme="minorHAnsi"/>
          <w:b/>
          <w:bCs/>
          <w:iCs/>
        </w:rPr>
        <w:t>Procedura odbioru:</w:t>
      </w:r>
    </w:p>
    <w:p w14:paraId="78C243CA" w14:textId="77777777" w:rsidR="0009689A" w:rsidRPr="00C72DC1" w:rsidRDefault="0009689A" w:rsidP="0009689A">
      <w:pPr>
        <w:tabs>
          <w:tab w:val="left" w:pos="311"/>
        </w:tabs>
        <w:spacing w:before="120" w:after="120"/>
        <w:jc w:val="both"/>
        <w:rPr>
          <w:rFonts w:eastAsia="Calibri" w:cstheme="minorHAnsi"/>
        </w:rPr>
      </w:pPr>
      <w:r w:rsidRPr="00C72DC1">
        <w:rPr>
          <w:rFonts w:eastAsia="Calibri" w:cstheme="minorHAnsi"/>
        </w:rPr>
        <w:t>Odbiór prac nastąpi poprzez:</w:t>
      </w:r>
    </w:p>
    <w:p w14:paraId="4FAF9FCE" w14:textId="77777777" w:rsidR="0009689A" w:rsidRPr="00C72DC1" w:rsidRDefault="0009689A">
      <w:pPr>
        <w:pStyle w:val="Akapitzlist"/>
        <w:widowControl/>
        <w:numPr>
          <w:ilvl w:val="0"/>
          <w:numId w:val="111"/>
        </w:numPr>
        <w:autoSpaceDE/>
        <w:autoSpaceDN/>
        <w:spacing w:before="120" w:after="120"/>
        <w:contextualSpacing/>
        <w:jc w:val="both"/>
        <w:rPr>
          <w:rFonts w:eastAsia="Calibri" w:cstheme="minorHAnsi"/>
        </w:rPr>
      </w:pPr>
      <w:r w:rsidRPr="00C72DC1">
        <w:rPr>
          <w:rFonts w:eastAsia="Calibri" w:cstheme="minorHAnsi"/>
        </w:rPr>
        <w:t>zweryfikowanie prawidłowości ich wykonania z opisem czynności i zleceniem,</w:t>
      </w:r>
    </w:p>
    <w:p w14:paraId="1F9292C1" w14:textId="77777777" w:rsidR="0009689A" w:rsidRPr="00C72DC1" w:rsidRDefault="0009689A">
      <w:pPr>
        <w:pStyle w:val="Akapitzlist"/>
        <w:widowControl/>
        <w:numPr>
          <w:ilvl w:val="0"/>
          <w:numId w:val="111"/>
        </w:numPr>
        <w:autoSpaceDE/>
        <w:autoSpaceDN/>
        <w:spacing w:before="120" w:after="120"/>
        <w:contextualSpacing/>
        <w:jc w:val="both"/>
        <w:rPr>
          <w:rFonts w:eastAsia="Calibri" w:cstheme="minorHAnsi"/>
        </w:rPr>
      </w:pPr>
      <w:r w:rsidRPr="00C72DC1">
        <w:rPr>
          <w:rFonts w:eastAsia="Calibri" w:cstheme="minorHAnsi"/>
        </w:rPr>
        <w:t>dokonanie pomiaru powierzchni wykonanego zabiegu (np. przy pomocy: dalmierza, taśmy mierniczej, GPS, itp),</w:t>
      </w:r>
    </w:p>
    <w:p w14:paraId="5514C5B0" w14:textId="77777777" w:rsidR="0009689A" w:rsidRPr="00C72DC1" w:rsidRDefault="0009689A">
      <w:pPr>
        <w:pStyle w:val="Akapitzlist"/>
        <w:widowControl/>
        <w:numPr>
          <w:ilvl w:val="0"/>
          <w:numId w:val="111"/>
        </w:numPr>
        <w:autoSpaceDE/>
        <w:autoSpaceDN/>
        <w:spacing w:before="120" w:after="120"/>
        <w:contextualSpacing/>
        <w:jc w:val="both"/>
        <w:rPr>
          <w:rFonts w:eastAsia="Calibri" w:cstheme="minorHAnsi"/>
        </w:rPr>
      </w:pPr>
      <w:r w:rsidRPr="00C72DC1">
        <w:rPr>
          <w:rFonts w:eastAsia="Calibri" w:cstheme="minorHAnsi"/>
        </w:rPr>
        <w:t>Zlecona powierzchnia powinna być pomniejszona o istniejące w wydzieleniu takie elementy jak: drogi, kępy drzewostanu nie objęte zabiegiem, bagna itp.</w:t>
      </w:r>
    </w:p>
    <w:p w14:paraId="18F0C708" w14:textId="77777777" w:rsidR="0009689A" w:rsidRPr="00C72DC1" w:rsidRDefault="0009689A" w:rsidP="0009689A">
      <w:pPr>
        <w:spacing w:before="120" w:after="120"/>
        <w:ind w:firstLine="708"/>
        <w:rPr>
          <w:rFonts w:eastAsia="Calibri" w:cstheme="minorHAnsi"/>
        </w:rPr>
      </w:pPr>
      <w:r w:rsidRPr="00C72DC1">
        <w:rPr>
          <w:rFonts w:eastAsia="Calibri" w:cstheme="minorHAnsi"/>
          <w:bCs/>
          <w:i/>
        </w:rPr>
        <w:t xml:space="preserve"> (rozliczenie </w:t>
      </w:r>
      <w:r w:rsidRPr="00C72DC1">
        <w:rPr>
          <w:rFonts w:eastAsia="Calibri" w:cstheme="minorHAnsi"/>
          <w:i/>
        </w:rPr>
        <w:t>z dokładnością do dwóch miejsc po przecinku)</w:t>
      </w:r>
    </w:p>
    <w:p w14:paraId="68104C6E" w14:textId="77777777" w:rsidR="0009689A" w:rsidRPr="00C72DC1" w:rsidRDefault="0009689A" w:rsidP="0009689A">
      <w:pPr>
        <w:spacing w:after="200" w:line="276" w:lineRule="auto"/>
        <w:rPr>
          <w:rFonts w:eastAsia="Calibri" w:cstheme="minorHAnsi"/>
          <w:b/>
        </w:rPr>
      </w:pPr>
    </w:p>
    <w:p w14:paraId="5450FF96" w14:textId="1F9AF9E6" w:rsidR="0009689A" w:rsidRDefault="0009689A" w:rsidP="0009689A">
      <w:pPr>
        <w:spacing w:after="200" w:line="276" w:lineRule="auto"/>
        <w:rPr>
          <w:rFonts w:eastAsia="Calibri" w:cstheme="minorHAnsi"/>
          <w:b/>
        </w:rPr>
      </w:pPr>
    </w:p>
    <w:p w14:paraId="7F7AC1E9" w14:textId="77777777" w:rsidR="0009689A" w:rsidRPr="00C72DC1" w:rsidRDefault="0009689A" w:rsidP="0009689A">
      <w:pPr>
        <w:spacing w:before="120" w:after="120"/>
        <w:jc w:val="center"/>
        <w:rPr>
          <w:rFonts w:eastAsia="Calibri" w:cstheme="minorHAnsi"/>
          <w:b/>
        </w:rPr>
      </w:pPr>
      <w:r w:rsidRPr="00C72DC1">
        <w:rPr>
          <w:rFonts w:eastAsia="Calibri" w:cstheme="minorHAnsi"/>
          <w:b/>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1860EC9F" w14:textId="77777777" w:rsidTr="007D7988">
        <w:trPr>
          <w:trHeight w:val="161"/>
          <w:jc w:val="center"/>
        </w:trPr>
        <w:tc>
          <w:tcPr>
            <w:tcW w:w="358" w:type="pct"/>
            <w:shd w:val="clear" w:color="auto" w:fill="auto"/>
          </w:tcPr>
          <w:p w14:paraId="236DFDF5"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4DB472A6"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1E9F318F"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5C3CF9F6"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2A4E495B"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184FEBFE" w14:textId="77777777" w:rsidTr="007D7988">
        <w:trPr>
          <w:trHeight w:val="625"/>
          <w:jc w:val="center"/>
        </w:trPr>
        <w:tc>
          <w:tcPr>
            <w:tcW w:w="358" w:type="pct"/>
            <w:shd w:val="clear" w:color="auto" w:fill="auto"/>
          </w:tcPr>
          <w:p w14:paraId="59624AF4"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13</w:t>
            </w:r>
            <w:r>
              <w:rPr>
                <w:rFonts w:eastAsia="Calibri" w:cstheme="minorHAnsi"/>
                <w:bCs/>
                <w:iCs/>
              </w:rPr>
              <w:t>9</w:t>
            </w:r>
          </w:p>
        </w:tc>
        <w:tc>
          <w:tcPr>
            <w:tcW w:w="958" w:type="pct"/>
            <w:shd w:val="clear" w:color="auto" w:fill="auto"/>
          </w:tcPr>
          <w:p w14:paraId="2AE25F83" w14:textId="77777777" w:rsidR="0009689A" w:rsidRPr="00C72DC1" w:rsidRDefault="0009689A" w:rsidP="007D7988">
            <w:pPr>
              <w:spacing w:before="120" w:after="120"/>
              <w:rPr>
                <w:rFonts w:eastAsia="Calibri" w:cstheme="minorHAnsi"/>
                <w:bCs/>
                <w:iCs/>
              </w:rPr>
            </w:pPr>
            <w:r w:rsidRPr="00C72DC1">
              <w:rPr>
                <w:rFonts w:eastAsia="Calibri" w:cstheme="minorHAnsi"/>
                <w:bCs/>
                <w:iCs/>
              </w:rPr>
              <w:t>GRODZ-SN</w:t>
            </w:r>
          </w:p>
        </w:tc>
        <w:tc>
          <w:tcPr>
            <w:tcW w:w="910" w:type="pct"/>
            <w:shd w:val="clear" w:color="auto" w:fill="auto"/>
          </w:tcPr>
          <w:p w14:paraId="4976FB82" w14:textId="77777777" w:rsidR="0009689A" w:rsidRPr="00C72DC1" w:rsidRDefault="0009689A" w:rsidP="007D7988">
            <w:pPr>
              <w:spacing w:before="120" w:after="120"/>
              <w:rPr>
                <w:rFonts w:eastAsia="Calibri" w:cstheme="minorHAnsi"/>
                <w:bCs/>
                <w:iCs/>
              </w:rPr>
            </w:pPr>
            <w:r w:rsidRPr="00C72DC1">
              <w:rPr>
                <w:rFonts w:eastAsia="Calibri" w:cstheme="minorHAnsi"/>
                <w:bCs/>
                <w:iCs/>
              </w:rPr>
              <w:t>GRODZ-SN,</w:t>
            </w:r>
            <w:r w:rsidRPr="00C72DC1">
              <w:rPr>
                <w:rFonts w:eastAsia="Calibri" w:cstheme="minorHAnsi"/>
                <w:bCs/>
                <w:iCs/>
              </w:rPr>
              <w:br/>
              <w:t>GODZ SIAT,     SKOBLE (materiał)</w:t>
            </w:r>
            <w:r w:rsidRPr="00C72DC1">
              <w:rPr>
                <w:rFonts w:eastAsia="Calibri" w:cstheme="minorHAnsi"/>
                <w:bCs/>
                <w:iCs/>
              </w:rPr>
              <w:br/>
              <w:t>GWOŹDZIE(materiał)</w:t>
            </w:r>
          </w:p>
        </w:tc>
        <w:tc>
          <w:tcPr>
            <w:tcW w:w="2062" w:type="pct"/>
            <w:shd w:val="clear" w:color="auto" w:fill="auto"/>
          </w:tcPr>
          <w:p w14:paraId="749B78AC" w14:textId="77777777" w:rsidR="0009689A" w:rsidRPr="00C72DC1" w:rsidRDefault="0009689A" w:rsidP="007D7988">
            <w:pPr>
              <w:spacing w:before="120" w:after="120"/>
              <w:rPr>
                <w:rFonts w:eastAsia="Calibri" w:cstheme="minorHAnsi"/>
                <w:bCs/>
                <w:iCs/>
              </w:rPr>
            </w:pPr>
            <w:r w:rsidRPr="00C72DC1">
              <w:rPr>
                <w:rFonts w:eastAsia="Calibri" w:cstheme="minorHAnsi"/>
                <w:bCs/>
                <w:iCs/>
              </w:rPr>
              <w:t>Grodzenie upraw przed zwierzyną siatką</w:t>
            </w:r>
          </w:p>
        </w:tc>
        <w:tc>
          <w:tcPr>
            <w:tcW w:w="712" w:type="pct"/>
            <w:shd w:val="clear" w:color="auto" w:fill="auto"/>
          </w:tcPr>
          <w:p w14:paraId="0B716582" w14:textId="77777777" w:rsidR="0009689A" w:rsidRPr="00C72DC1" w:rsidRDefault="0009689A" w:rsidP="007D7988">
            <w:pPr>
              <w:spacing w:before="120" w:after="120"/>
              <w:rPr>
                <w:rFonts w:eastAsia="Calibri" w:cstheme="minorHAnsi"/>
                <w:bCs/>
                <w:iCs/>
              </w:rPr>
            </w:pPr>
            <w:r w:rsidRPr="00C72DC1">
              <w:rPr>
                <w:rFonts w:eastAsia="Calibri" w:cstheme="minorHAnsi"/>
                <w:bCs/>
                <w:iCs/>
              </w:rPr>
              <w:t>HM</w:t>
            </w:r>
          </w:p>
        </w:tc>
      </w:tr>
      <w:tr w:rsidR="0009689A" w:rsidRPr="00C72DC1" w14:paraId="73313A27" w14:textId="77777777" w:rsidTr="007D7988">
        <w:trPr>
          <w:trHeight w:val="625"/>
          <w:jc w:val="center"/>
        </w:trPr>
        <w:tc>
          <w:tcPr>
            <w:tcW w:w="358" w:type="pct"/>
            <w:shd w:val="clear" w:color="auto" w:fill="auto"/>
          </w:tcPr>
          <w:p w14:paraId="4D1D38DA"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w:t>
            </w:r>
            <w:r>
              <w:rPr>
                <w:rFonts w:eastAsia="Calibri" w:cstheme="minorHAnsi"/>
                <w:bCs/>
                <w:iCs/>
              </w:rPr>
              <w:t>40</w:t>
            </w:r>
          </w:p>
        </w:tc>
        <w:tc>
          <w:tcPr>
            <w:tcW w:w="958" w:type="pct"/>
            <w:shd w:val="clear" w:color="auto" w:fill="auto"/>
          </w:tcPr>
          <w:p w14:paraId="751AEB45" w14:textId="77777777" w:rsidR="0009689A" w:rsidRPr="00C72DC1" w:rsidRDefault="0009689A" w:rsidP="007D7988">
            <w:pPr>
              <w:spacing w:before="120" w:after="120"/>
              <w:rPr>
                <w:rFonts w:eastAsia="Calibri" w:cstheme="minorHAnsi"/>
                <w:bCs/>
                <w:iCs/>
              </w:rPr>
            </w:pPr>
            <w:r w:rsidRPr="00C72DC1">
              <w:rPr>
                <w:rFonts w:eastAsia="Calibri" w:cstheme="minorHAnsi"/>
                <w:bCs/>
                <w:iCs/>
              </w:rPr>
              <w:t>GRODZ-SG</w:t>
            </w:r>
          </w:p>
        </w:tc>
        <w:tc>
          <w:tcPr>
            <w:tcW w:w="910" w:type="pct"/>
            <w:shd w:val="clear" w:color="auto" w:fill="auto"/>
          </w:tcPr>
          <w:p w14:paraId="24C09B5F" w14:textId="77777777" w:rsidR="0009689A" w:rsidRPr="00C72DC1" w:rsidRDefault="0009689A" w:rsidP="007D7988">
            <w:pPr>
              <w:spacing w:before="120" w:after="120"/>
              <w:rPr>
                <w:rFonts w:eastAsia="Calibri" w:cstheme="minorHAnsi"/>
                <w:bCs/>
                <w:iCs/>
              </w:rPr>
            </w:pPr>
            <w:r w:rsidRPr="00C72DC1">
              <w:rPr>
                <w:rFonts w:eastAsia="Calibri" w:cstheme="minorHAnsi"/>
                <w:bCs/>
                <w:iCs/>
              </w:rPr>
              <w:t>GRODZ-SG,          GODZ SIAG,  SKOBLE (materiał),</w:t>
            </w:r>
            <w:r w:rsidRPr="00C72DC1">
              <w:rPr>
                <w:rFonts w:eastAsia="Calibri" w:cstheme="minorHAnsi"/>
                <w:bCs/>
                <w:iCs/>
              </w:rPr>
              <w:br/>
              <w:t>GWOŹDZIE(materiał)</w:t>
            </w:r>
          </w:p>
        </w:tc>
        <w:tc>
          <w:tcPr>
            <w:tcW w:w="2062" w:type="pct"/>
            <w:shd w:val="clear" w:color="auto" w:fill="auto"/>
          </w:tcPr>
          <w:p w14:paraId="0C15552B" w14:textId="77777777" w:rsidR="0009689A" w:rsidRPr="00C72DC1" w:rsidRDefault="0009689A" w:rsidP="007D7988">
            <w:pPr>
              <w:spacing w:before="120" w:after="120"/>
              <w:rPr>
                <w:rFonts w:eastAsia="Calibri" w:cstheme="minorHAnsi"/>
                <w:bCs/>
                <w:iCs/>
              </w:rPr>
            </w:pPr>
            <w:r w:rsidRPr="00C72DC1">
              <w:rPr>
                <w:rFonts w:eastAsia="Calibri" w:cstheme="minorHAnsi"/>
                <w:bCs/>
                <w:iCs/>
              </w:rPr>
              <w:t>Grodzenie upraw przed zwierzyną siatką w warunkach górskich</w:t>
            </w:r>
          </w:p>
        </w:tc>
        <w:tc>
          <w:tcPr>
            <w:tcW w:w="712" w:type="pct"/>
            <w:shd w:val="clear" w:color="auto" w:fill="auto"/>
          </w:tcPr>
          <w:p w14:paraId="29711B4E" w14:textId="77777777" w:rsidR="0009689A" w:rsidRPr="00C72DC1" w:rsidRDefault="0009689A" w:rsidP="007D7988">
            <w:pPr>
              <w:spacing w:before="120" w:after="120"/>
              <w:rPr>
                <w:rFonts w:eastAsia="Calibri" w:cstheme="minorHAnsi"/>
                <w:bCs/>
                <w:iCs/>
              </w:rPr>
            </w:pPr>
            <w:r w:rsidRPr="00C72DC1">
              <w:rPr>
                <w:rFonts w:eastAsia="Calibri" w:cstheme="minorHAnsi"/>
                <w:bCs/>
                <w:iCs/>
              </w:rPr>
              <w:t>HM</w:t>
            </w:r>
          </w:p>
        </w:tc>
      </w:tr>
      <w:tr w:rsidR="0009689A" w:rsidRPr="00C72DC1" w14:paraId="28EB8DB2" w14:textId="77777777" w:rsidTr="007D7988">
        <w:trPr>
          <w:trHeight w:val="625"/>
          <w:jc w:val="center"/>
        </w:trPr>
        <w:tc>
          <w:tcPr>
            <w:tcW w:w="358" w:type="pct"/>
            <w:shd w:val="clear" w:color="auto" w:fill="auto"/>
          </w:tcPr>
          <w:p w14:paraId="4290DA90"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14</w:t>
            </w:r>
            <w:r>
              <w:rPr>
                <w:rFonts w:eastAsia="Calibri" w:cstheme="minorHAnsi"/>
                <w:bCs/>
                <w:iCs/>
              </w:rPr>
              <w:t>1</w:t>
            </w:r>
          </w:p>
        </w:tc>
        <w:tc>
          <w:tcPr>
            <w:tcW w:w="958" w:type="pct"/>
            <w:shd w:val="clear" w:color="auto" w:fill="auto"/>
          </w:tcPr>
          <w:p w14:paraId="4A1D8B79" w14:textId="77777777" w:rsidR="0009689A" w:rsidRPr="00C72DC1" w:rsidRDefault="0009689A" w:rsidP="007D7988">
            <w:pPr>
              <w:spacing w:before="120" w:after="120"/>
              <w:rPr>
                <w:rFonts w:eastAsia="Calibri" w:cstheme="minorHAnsi"/>
                <w:bCs/>
                <w:iCs/>
              </w:rPr>
            </w:pPr>
            <w:r w:rsidRPr="00C72DC1">
              <w:rPr>
                <w:rFonts w:eastAsia="Calibri" w:cstheme="minorHAnsi"/>
                <w:bCs/>
                <w:iCs/>
              </w:rPr>
              <w:t>GRODZ-SRN</w:t>
            </w:r>
          </w:p>
        </w:tc>
        <w:tc>
          <w:tcPr>
            <w:tcW w:w="910" w:type="pct"/>
            <w:shd w:val="clear" w:color="auto" w:fill="auto"/>
          </w:tcPr>
          <w:p w14:paraId="6A7C6D88" w14:textId="77777777" w:rsidR="0009689A" w:rsidRPr="00C72DC1" w:rsidRDefault="0009689A" w:rsidP="007D7988">
            <w:pPr>
              <w:spacing w:before="120" w:after="120"/>
              <w:rPr>
                <w:rFonts w:eastAsia="Calibri" w:cstheme="minorHAnsi"/>
                <w:bCs/>
                <w:iCs/>
              </w:rPr>
            </w:pPr>
            <w:r w:rsidRPr="00C72DC1">
              <w:rPr>
                <w:rFonts w:eastAsia="Calibri" w:cstheme="minorHAnsi"/>
                <w:bCs/>
                <w:iCs/>
              </w:rPr>
              <w:t>GRODZ-SRN,          GODZ RSIA,          SKOBLE (materiał),</w:t>
            </w:r>
            <w:r w:rsidRPr="00C72DC1">
              <w:rPr>
                <w:rFonts w:eastAsia="Calibri" w:cstheme="minorHAnsi"/>
                <w:bCs/>
                <w:iCs/>
              </w:rPr>
              <w:br/>
              <w:t>GWOŹDZIE(materiał)</w:t>
            </w:r>
          </w:p>
        </w:tc>
        <w:tc>
          <w:tcPr>
            <w:tcW w:w="2062" w:type="pct"/>
            <w:shd w:val="clear" w:color="auto" w:fill="auto"/>
          </w:tcPr>
          <w:p w14:paraId="4282ECAC" w14:textId="77777777" w:rsidR="0009689A" w:rsidRPr="00C72DC1" w:rsidRDefault="0009689A" w:rsidP="007D7988">
            <w:pPr>
              <w:spacing w:before="120" w:after="120"/>
              <w:rPr>
                <w:rFonts w:eastAsia="Calibri" w:cstheme="minorHAnsi"/>
                <w:bCs/>
                <w:iCs/>
              </w:rPr>
            </w:pPr>
            <w:r w:rsidRPr="00C72DC1">
              <w:rPr>
                <w:rFonts w:eastAsia="Calibri" w:cstheme="minorHAnsi"/>
                <w:bCs/>
                <w:iCs/>
              </w:rPr>
              <w:t>Grodzenie upraw przed zwierzyną siatką rozbiórkową</w:t>
            </w:r>
          </w:p>
        </w:tc>
        <w:tc>
          <w:tcPr>
            <w:tcW w:w="712" w:type="pct"/>
            <w:shd w:val="clear" w:color="auto" w:fill="auto"/>
          </w:tcPr>
          <w:p w14:paraId="33BE5C66" w14:textId="77777777" w:rsidR="0009689A" w:rsidRPr="00C72DC1" w:rsidRDefault="0009689A" w:rsidP="007D7988">
            <w:pPr>
              <w:spacing w:before="120" w:after="120"/>
              <w:rPr>
                <w:rFonts w:eastAsia="Calibri" w:cstheme="minorHAnsi"/>
                <w:bCs/>
                <w:iCs/>
              </w:rPr>
            </w:pPr>
            <w:r w:rsidRPr="00C72DC1">
              <w:rPr>
                <w:rFonts w:eastAsia="Calibri" w:cstheme="minorHAnsi"/>
                <w:bCs/>
                <w:iCs/>
              </w:rPr>
              <w:t>HM</w:t>
            </w:r>
          </w:p>
        </w:tc>
      </w:tr>
      <w:tr w:rsidR="0009689A" w:rsidRPr="00C72DC1" w14:paraId="19E75A58" w14:textId="77777777" w:rsidTr="007D7988">
        <w:trPr>
          <w:trHeight w:val="625"/>
          <w:jc w:val="center"/>
        </w:trPr>
        <w:tc>
          <w:tcPr>
            <w:tcW w:w="358" w:type="pct"/>
            <w:shd w:val="clear" w:color="auto" w:fill="auto"/>
          </w:tcPr>
          <w:p w14:paraId="6FA7BAEE"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14</w:t>
            </w:r>
            <w:r>
              <w:rPr>
                <w:rFonts w:eastAsia="Calibri" w:cstheme="minorHAnsi"/>
                <w:bCs/>
                <w:iCs/>
              </w:rPr>
              <w:t>2</w:t>
            </w:r>
          </w:p>
        </w:tc>
        <w:tc>
          <w:tcPr>
            <w:tcW w:w="958" w:type="pct"/>
            <w:shd w:val="clear" w:color="auto" w:fill="auto"/>
          </w:tcPr>
          <w:p w14:paraId="10BB316D" w14:textId="77777777" w:rsidR="0009689A" w:rsidRPr="00C72DC1" w:rsidRDefault="0009689A" w:rsidP="007D7988">
            <w:pPr>
              <w:spacing w:before="120" w:after="120"/>
              <w:rPr>
                <w:rFonts w:eastAsia="Calibri" w:cstheme="minorHAnsi"/>
                <w:bCs/>
                <w:iCs/>
              </w:rPr>
            </w:pPr>
            <w:r w:rsidRPr="00C72DC1">
              <w:rPr>
                <w:rFonts w:eastAsia="Calibri" w:cstheme="minorHAnsi"/>
                <w:bCs/>
                <w:iCs/>
              </w:rPr>
              <w:t>GRODZ-SRG</w:t>
            </w:r>
          </w:p>
        </w:tc>
        <w:tc>
          <w:tcPr>
            <w:tcW w:w="910" w:type="pct"/>
            <w:shd w:val="clear" w:color="auto" w:fill="auto"/>
          </w:tcPr>
          <w:p w14:paraId="7863EAE6" w14:textId="77777777" w:rsidR="0009689A" w:rsidRPr="00697841" w:rsidRDefault="0009689A" w:rsidP="007D7988">
            <w:pPr>
              <w:spacing w:before="120" w:after="120"/>
              <w:rPr>
                <w:rFonts w:eastAsia="Calibri" w:cstheme="minorHAnsi"/>
                <w:bCs/>
                <w:iCs/>
              </w:rPr>
            </w:pPr>
            <w:r w:rsidRPr="00697841">
              <w:rPr>
                <w:rFonts w:eastAsia="Calibri" w:cstheme="minorHAnsi"/>
                <w:bCs/>
                <w:iCs/>
              </w:rPr>
              <w:t>GRODZ-SRG,          GODZ RSIG,          SKOBLE (materiał),</w:t>
            </w:r>
            <w:r w:rsidRPr="00697841">
              <w:rPr>
                <w:rFonts w:eastAsia="Calibri" w:cstheme="minorHAnsi"/>
                <w:bCs/>
                <w:iCs/>
              </w:rPr>
              <w:br/>
              <w:t>GWOŹDZIE(materiał)</w:t>
            </w:r>
          </w:p>
        </w:tc>
        <w:tc>
          <w:tcPr>
            <w:tcW w:w="2062" w:type="pct"/>
            <w:shd w:val="clear" w:color="auto" w:fill="auto"/>
          </w:tcPr>
          <w:p w14:paraId="2C3784A0" w14:textId="77777777" w:rsidR="0009689A" w:rsidRPr="00C72DC1" w:rsidRDefault="0009689A" w:rsidP="007D7988">
            <w:pPr>
              <w:spacing w:before="120" w:after="120"/>
              <w:rPr>
                <w:rFonts w:eastAsia="Calibri" w:cstheme="minorHAnsi"/>
                <w:bCs/>
                <w:iCs/>
              </w:rPr>
            </w:pPr>
            <w:r w:rsidRPr="00C72DC1">
              <w:rPr>
                <w:rFonts w:eastAsia="Calibri" w:cstheme="minorHAnsi"/>
                <w:bCs/>
                <w:iCs/>
              </w:rPr>
              <w:t>Grodzenie upraw przed zwierzyną siatką rozbiórkową w warunkach górskich</w:t>
            </w:r>
          </w:p>
        </w:tc>
        <w:tc>
          <w:tcPr>
            <w:tcW w:w="712" w:type="pct"/>
            <w:shd w:val="clear" w:color="auto" w:fill="auto"/>
          </w:tcPr>
          <w:p w14:paraId="68E7A665" w14:textId="77777777" w:rsidR="0009689A" w:rsidRPr="00C72DC1" w:rsidRDefault="0009689A" w:rsidP="007D7988">
            <w:pPr>
              <w:spacing w:before="120" w:after="120"/>
              <w:rPr>
                <w:rFonts w:eastAsia="Calibri" w:cstheme="minorHAnsi"/>
                <w:bCs/>
                <w:iCs/>
              </w:rPr>
            </w:pPr>
            <w:r w:rsidRPr="00C72DC1">
              <w:rPr>
                <w:rFonts w:eastAsia="Calibri" w:cstheme="minorHAnsi"/>
                <w:bCs/>
                <w:iCs/>
              </w:rPr>
              <w:t>HM</w:t>
            </w:r>
          </w:p>
        </w:tc>
      </w:tr>
    </w:tbl>
    <w:p w14:paraId="5B8199CA"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bCs/>
        </w:rPr>
        <w:t>Standard technologii prac obejmuje:</w:t>
      </w:r>
    </w:p>
    <w:p w14:paraId="15F5C097" w14:textId="77777777" w:rsidR="0009689A" w:rsidRPr="00C72DC1" w:rsidRDefault="0009689A">
      <w:pPr>
        <w:pStyle w:val="Akapitzlist"/>
        <w:widowControl/>
        <w:numPr>
          <w:ilvl w:val="0"/>
          <w:numId w:val="114"/>
        </w:numPr>
        <w:autoSpaceDE/>
        <w:autoSpaceDN/>
        <w:spacing w:before="120" w:after="120"/>
        <w:contextualSpacing/>
        <w:jc w:val="both"/>
        <w:rPr>
          <w:rFonts w:eastAsia="Calibri" w:cstheme="minorHAnsi"/>
          <w:bCs/>
          <w:iCs/>
        </w:rPr>
      </w:pPr>
      <w:r w:rsidRPr="00C72DC1">
        <w:rPr>
          <w:rFonts w:eastAsia="Calibri" w:cstheme="minorHAnsi"/>
          <w:bCs/>
          <w:iCs/>
        </w:rPr>
        <w:t xml:space="preserve">dowóz materiałów na miejsce wykonania ogrodzenia z </w:t>
      </w:r>
      <w:r>
        <w:rPr>
          <w:rFonts w:eastAsia="Calibri" w:cstheme="minorHAnsi"/>
          <w:bCs/>
          <w:iCs/>
        </w:rPr>
        <w:t>magazynu nadleśnictwa</w:t>
      </w:r>
    </w:p>
    <w:p w14:paraId="0FEA0B0B" w14:textId="77777777" w:rsidR="0009689A" w:rsidRPr="00C72DC1" w:rsidRDefault="0009689A">
      <w:pPr>
        <w:pStyle w:val="Akapitzlist"/>
        <w:widowControl/>
        <w:numPr>
          <w:ilvl w:val="0"/>
          <w:numId w:val="114"/>
        </w:numPr>
        <w:autoSpaceDE/>
        <w:autoSpaceDN/>
        <w:spacing w:before="120" w:after="120"/>
        <w:contextualSpacing/>
        <w:jc w:val="both"/>
        <w:rPr>
          <w:rFonts w:eastAsia="Calibri" w:cstheme="minorHAnsi"/>
        </w:rPr>
      </w:pPr>
      <w:r w:rsidRPr="00C72DC1">
        <w:rPr>
          <w:rFonts w:eastAsia="Calibri" w:cstheme="minorHAnsi"/>
        </w:rPr>
        <w:t>przygotowanie powierzchni do montażu ogrodzenia poprzez usunięcie przeszkadzających w prawidłowym wykonaniu ogrodzenia krzewów, krzewinek i roślinności zielnej,</w:t>
      </w:r>
    </w:p>
    <w:p w14:paraId="20B66297" w14:textId="77777777" w:rsidR="0009689A" w:rsidRPr="00C72DC1" w:rsidRDefault="0009689A">
      <w:pPr>
        <w:pStyle w:val="Akapitzlist"/>
        <w:widowControl/>
        <w:numPr>
          <w:ilvl w:val="0"/>
          <w:numId w:val="114"/>
        </w:numPr>
        <w:autoSpaceDE/>
        <w:autoSpaceDN/>
        <w:spacing w:before="120" w:after="120"/>
        <w:contextualSpacing/>
        <w:jc w:val="both"/>
        <w:rPr>
          <w:rFonts w:eastAsia="Calibri" w:cstheme="minorHAnsi"/>
        </w:rPr>
      </w:pPr>
      <w:r w:rsidRPr="00C72DC1">
        <w:rPr>
          <w:rFonts w:eastAsia="Calibri" w:cstheme="minorHAnsi"/>
        </w:rPr>
        <w:t xml:space="preserve">zabezpieczenie części słupka przed zgnilizną poprzez </w:t>
      </w:r>
      <w:r>
        <w:rPr>
          <w:rFonts w:eastAsia="Calibri" w:cstheme="minorHAnsi"/>
        </w:rPr>
        <w:t>opalanie</w:t>
      </w:r>
    </w:p>
    <w:p w14:paraId="0FF0FA2C" w14:textId="77777777" w:rsidR="0009689A" w:rsidRPr="00C72DC1" w:rsidRDefault="0009689A">
      <w:pPr>
        <w:pStyle w:val="Akapitzlist"/>
        <w:widowControl/>
        <w:numPr>
          <w:ilvl w:val="0"/>
          <w:numId w:val="114"/>
        </w:numPr>
        <w:autoSpaceDE/>
        <w:autoSpaceDN/>
        <w:spacing w:before="120" w:after="120"/>
        <w:contextualSpacing/>
        <w:jc w:val="both"/>
        <w:rPr>
          <w:rFonts w:eastAsia="Calibri" w:cstheme="minorHAnsi"/>
          <w:strike/>
        </w:rPr>
      </w:pPr>
      <w:r w:rsidRPr="00C72DC1">
        <w:rPr>
          <w:rFonts w:eastAsia="Calibri" w:cstheme="minorHAnsi"/>
        </w:rPr>
        <w:t xml:space="preserve">rozniesienie i wkopanie lub wbijanie słupków stroną zabezpieczoną na głębokość 0,6 m (z dokładnością do +/- 5 cm). </w:t>
      </w:r>
    </w:p>
    <w:p w14:paraId="2ABA301E" w14:textId="77777777" w:rsidR="0009689A" w:rsidRPr="00C72DC1" w:rsidRDefault="0009689A">
      <w:pPr>
        <w:pStyle w:val="Akapitzlist"/>
        <w:widowControl/>
        <w:numPr>
          <w:ilvl w:val="0"/>
          <w:numId w:val="114"/>
        </w:numPr>
        <w:autoSpaceDE/>
        <w:autoSpaceDN/>
        <w:spacing w:before="120" w:after="120"/>
        <w:contextualSpacing/>
        <w:jc w:val="both"/>
        <w:rPr>
          <w:rFonts w:eastAsia="Calibri" w:cstheme="minorHAnsi"/>
          <w:strike/>
        </w:rPr>
      </w:pPr>
      <w:r w:rsidRPr="00C72DC1">
        <w:rPr>
          <w:rFonts w:eastAsia="Calibri" w:cstheme="minorHAnsi"/>
        </w:rPr>
        <w:t>rozwinięcie, zawieszenie, napięcie i przymocowanie siatki do słupków i gruntu,</w:t>
      </w:r>
    </w:p>
    <w:p w14:paraId="43D4C956" w14:textId="77777777" w:rsidR="0009689A" w:rsidRPr="00C72DC1" w:rsidRDefault="0009689A">
      <w:pPr>
        <w:pStyle w:val="Akapitzlist"/>
        <w:widowControl/>
        <w:numPr>
          <w:ilvl w:val="0"/>
          <w:numId w:val="114"/>
        </w:numPr>
        <w:autoSpaceDE/>
        <w:autoSpaceDN/>
        <w:spacing w:before="120" w:after="120"/>
        <w:contextualSpacing/>
        <w:jc w:val="both"/>
        <w:rPr>
          <w:rFonts w:eastAsia="Calibri" w:cstheme="minorHAnsi"/>
          <w:bCs/>
          <w:iCs/>
          <w:strike/>
        </w:rPr>
      </w:pPr>
      <w:r w:rsidRPr="00C72DC1">
        <w:rPr>
          <w:rFonts w:eastAsia="Calibri" w:cstheme="minorHAnsi"/>
          <w:bCs/>
          <w:iCs/>
        </w:rPr>
        <w:t>zabezpieczenie słupków przed wychylaniem poprzez wykonanie ukośnych słupków podporowych zagłębionych dołem w podłożu gruntowym i przybitych w zaciosie do słupka,</w:t>
      </w:r>
    </w:p>
    <w:p w14:paraId="553CCB4C" w14:textId="77777777" w:rsidR="0009689A" w:rsidRPr="00C72DC1" w:rsidRDefault="0009689A">
      <w:pPr>
        <w:pStyle w:val="Akapitzlist"/>
        <w:widowControl/>
        <w:numPr>
          <w:ilvl w:val="0"/>
          <w:numId w:val="114"/>
        </w:numPr>
        <w:autoSpaceDE/>
        <w:autoSpaceDN/>
        <w:spacing w:before="120" w:after="120"/>
        <w:contextualSpacing/>
        <w:jc w:val="both"/>
        <w:rPr>
          <w:rFonts w:eastAsia="Calibri" w:cstheme="minorHAnsi"/>
        </w:rPr>
      </w:pPr>
      <w:r w:rsidRPr="00C72DC1">
        <w:rPr>
          <w:rFonts w:eastAsia="Calibri" w:cstheme="minorHAnsi"/>
        </w:rPr>
        <w:t>w przypadku stosowania siatki rozbiórkowej do wykonania grodzenia należy wykonać jej drobne naprawy.</w:t>
      </w:r>
    </w:p>
    <w:p w14:paraId="18500165" w14:textId="77777777" w:rsidR="0009689A" w:rsidRPr="00C72DC1" w:rsidRDefault="0009689A">
      <w:pPr>
        <w:pStyle w:val="Akapitzlist"/>
        <w:widowControl/>
        <w:numPr>
          <w:ilvl w:val="0"/>
          <w:numId w:val="114"/>
        </w:numPr>
        <w:autoSpaceDE/>
        <w:autoSpaceDN/>
        <w:spacing w:before="120" w:after="120"/>
        <w:contextualSpacing/>
        <w:jc w:val="both"/>
        <w:rPr>
          <w:rFonts w:eastAsia="Calibri" w:cstheme="minorHAnsi"/>
        </w:rPr>
      </w:pPr>
      <w:r w:rsidRPr="00C72DC1">
        <w:rPr>
          <w:rFonts w:eastAsia="Calibri" w:cstheme="minorHAnsi"/>
        </w:rPr>
        <w:t xml:space="preserve">zwiezienie niewykorzystanych materiałów do </w:t>
      </w:r>
      <w:r>
        <w:rPr>
          <w:rFonts w:eastAsia="Calibri" w:cstheme="minorHAnsi"/>
        </w:rPr>
        <w:t>magazynu leśnictwa</w:t>
      </w:r>
    </w:p>
    <w:p w14:paraId="505250EA" w14:textId="77777777" w:rsidR="0009689A" w:rsidRPr="00C72DC1" w:rsidRDefault="0009689A" w:rsidP="0009689A">
      <w:pPr>
        <w:spacing w:before="120" w:after="120"/>
        <w:jc w:val="both"/>
        <w:rPr>
          <w:rFonts w:eastAsia="Calibri" w:cstheme="minorHAnsi"/>
          <w:b/>
          <w:bCs/>
          <w:iCs/>
        </w:rPr>
      </w:pPr>
      <w:r w:rsidRPr="00C72DC1">
        <w:rPr>
          <w:rFonts w:eastAsia="Calibri" w:cstheme="minorHAnsi"/>
          <w:b/>
          <w:bCs/>
          <w:iCs/>
        </w:rPr>
        <w:t>Uwagi:</w:t>
      </w:r>
    </w:p>
    <w:p w14:paraId="00F6F6F4" w14:textId="77777777" w:rsidR="0009689A" w:rsidRPr="00C72DC1" w:rsidRDefault="0009689A">
      <w:pPr>
        <w:pStyle w:val="Akapitzlist"/>
        <w:widowControl/>
        <w:numPr>
          <w:ilvl w:val="0"/>
          <w:numId w:val="112"/>
        </w:numPr>
        <w:autoSpaceDE/>
        <w:autoSpaceDN/>
        <w:spacing w:before="120" w:after="120"/>
        <w:contextualSpacing/>
        <w:jc w:val="both"/>
        <w:rPr>
          <w:rFonts w:eastAsia="Calibri" w:cstheme="minorHAnsi"/>
          <w:bCs/>
          <w:iCs/>
        </w:rPr>
      </w:pPr>
      <w:r w:rsidRPr="00C72DC1">
        <w:rPr>
          <w:rFonts w:eastAsia="Calibri" w:cstheme="minorHAnsi"/>
          <w:bCs/>
          <w:iCs/>
        </w:rPr>
        <w:t>słupki narożne należy zabezpieczyć w minimum dwóch kierunkach.</w:t>
      </w:r>
    </w:p>
    <w:p w14:paraId="1D6CAF3B" w14:textId="77777777" w:rsidR="0009689A" w:rsidRPr="00C72DC1" w:rsidRDefault="0009689A">
      <w:pPr>
        <w:pStyle w:val="Akapitzlist"/>
        <w:widowControl/>
        <w:numPr>
          <w:ilvl w:val="0"/>
          <w:numId w:val="112"/>
        </w:numPr>
        <w:autoSpaceDE/>
        <w:autoSpaceDN/>
        <w:spacing w:before="120" w:after="120"/>
        <w:contextualSpacing/>
        <w:jc w:val="both"/>
        <w:rPr>
          <w:rFonts w:eastAsia="Calibri" w:cstheme="minorHAnsi"/>
          <w:bCs/>
          <w:iCs/>
        </w:rPr>
      </w:pPr>
      <w:r w:rsidRPr="00C72DC1">
        <w:rPr>
          <w:rFonts w:eastAsia="Calibri" w:cstheme="minorHAnsi"/>
          <w:bCs/>
          <w:iCs/>
        </w:rPr>
        <w:t xml:space="preserve">odległość między słupkami wynosi: </w:t>
      </w:r>
      <w:r>
        <w:rPr>
          <w:rFonts w:eastAsia="Calibri" w:cstheme="minorHAnsi"/>
        </w:rPr>
        <w:t>4</w:t>
      </w:r>
      <w:r w:rsidRPr="00C72DC1">
        <w:rPr>
          <w:rFonts w:eastAsia="Calibri" w:cstheme="minorHAnsi"/>
        </w:rPr>
        <w:t xml:space="preserve"> m w (do +/- 0,5 m) </w:t>
      </w:r>
    </w:p>
    <w:p w14:paraId="7CC2F5AC" w14:textId="0F32E725" w:rsidR="00351A53" w:rsidRPr="00351A53" w:rsidRDefault="0009689A" w:rsidP="00351A53">
      <w:pPr>
        <w:numPr>
          <w:ilvl w:val="0"/>
          <w:numId w:val="143"/>
        </w:numPr>
        <w:spacing w:line="276" w:lineRule="auto"/>
        <w:jc w:val="both"/>
        <w:rPr>
          <w:rFonts w:eastAsia="Calibri" w:cs="Arial"/>
          <w:bCs/>
          <w:iCs/>
        </w:rPr>
      </w:pPr>
      <w:r w:rsidRPr="00C72DC1">
        <w:rPr>
          <w:rFonts w:eastAsia="Calibri" w:cstheme="minorHAnsi"/>
        </w:rPr>
        <w:t xml:space="preserve">rozwijanie siatki należy rozpoczynać od umocowania jej do słupa naciągowego lub narożnego </w:t>
      </w:r>
      <w:r w:rsidR="00351A53" w:rsidRPr="00C217B9">
        <w:rPr>
          <w:rFonts w:asciiTheme="majorHAnsi" w:eastAsia="Calibri" w:hAnsiTheme="majorHAnsi" w:cs="Arial"/>
        </w:rPr>
        <w:t xml:space="preserve">owinięcie słupa siatką na całym obwodzie </w:t>
      </w:r>
      <w:r w:rsidR="00351A53" w:rsidRPr="00E833AC">
        <w:rPr>
          <w:rFonts w:asciiTheme="majorHAnsi" w:eastAsia="Calibri" w:hAnsiTheme="majorHAnsi" w:cs="Arial"/>
        </w:rPr>
        <w:t xml:space="preserve"> końce drutów poziomych mocujemy do słupa za pomocą skobli</w:t>
      </w:r>
      <w:r w:rsidRPr="00C72DC1">
        <w:rPr>
          <w:rFonts w:eastAsia="Calibri" w:cstheme="minorHAnsi"/>
        </w:rPr>
        <w:t xml:space="preserve">. Siatkę na słupach pośrednich mocujemy przybijając druty poziome skoblami (min. 4 szt.)  – skobli nie dobijamy, druty muszą mieć możliwość przesuwania się w poziomie. W </w:t>
      </w:r>
      <w:r w:rsidRPr="00C72DC1">
        <w:rPr>
          <w:rFonts w:eastAsia="Calibri" w:cstheme="minorHAnsi"/>
        </w:rPr>
        <w:lastRenderedPageBreak/>
        <w:t xml:space="preserve">przypadku grubej kory miejsce przybicia skobla należy okorować. Rolki siatki łączymy poprzez zaplecenie drutów poziomych. </w:t>
      </w:r>
      <w:r w:rsidRPr="00351A53">
        <w:rPr>
          <w:rFonts w:eastAsia="Calibri" w:cstheme="minorHAnsi"/>
          <w:color w:val="000000" w:themeColor="text1"/>
        </w:rPr>
        <w:t>Umocowanie siatki polega</w:t>
      </w:r>
      <w:r w:rsidR="00351A53">
        <w:rPr>
          <w:rFonts w:eastAsia="Calibri" w:cstheme="minorHAnsi"/>
          <w:color w:val="000000" w:themeColor="text1"/>
        </w:rPr>
        <w:t xml:space="preserve"> na</w:t>
      </w:r>
      <w:r w:rsidRPr="00351A53">
        <w:rPr>
          <w:rFonts w:eastAsia="Calibri" w:cstheme="minorHAnsi"/>
          <w:color w:val="000000" w:themeColor="text1"/>
        </w:rPr>
        <w:t xml:space="preserve"> </w:t>
      </w:r>
      <w:r w:rsidR="00351A53">
        <w:rPr>
          <w:rFonts w:eastAsia="Calibri" w:cstheme="minorHAnsi"/>
          <w:color w:val="000000" w:themeColor="text1"/>
        </w:rPr>
        <w:t>:</w:t>
      </w:r>
    </w:p>
    <w:p w14:paraId="6143D62B" w14:textId="0621DD1A" w:rsidR="00351A53" w:rsidRPr="00833505" w:rsidRDefault="00351A53" w:rsidP="00351A53">
      <w:pPr>
        <w:numPr>
          <w:ilvl w:val="0"/>
          <w:numId w:val="143"/>
        </w:numPr>
        <w:spacing w:line="276" w:lineRule="auto"/>
        <w:jc w:val="both"/>
        <w:rPr>
          <w:rFonts w:eastAsia="Calibri" w:cs="Arial"/>
          <w:bCs/>
          <w:iCs/>
        </w:rPr>
      </w:pPr>
      <w:r w:rsidRPr="00833505">
        <w:rPr>
          <w:rFonts w:eastAsia="Calibri" w:cs="Arial"/>
          <w:bCs/>
          <w:iCs/>
        </w:rPr>
        <w:t>jej opalikowaniu lub</w:t>
      </w:r>
    </w:p>
    <w:p w14:paraId="027C2962" w14:textId="77777777" w:rsidR="00351A53" w:rsidRPr="00833505" w:rsidRDefault="00351A53" w:rsidP="00351A53">
      <w:pPr>
        <w:numPr>
          <w:ilvl w:val="0"/>
          <w:numId w:val="143"/>
        </w:numPr>
        <w:spacing w:line="276" w:lineRule="auto"/>
        <w:jc w:val="both"/>
        <w:rPr>
          <w:rFonts w:eastAsia="Calibri" w:cs="Arial"/>
          <w:bCs/>
          <w:iCs/>
        </w:rPr>
      </w:pPr>
      <w:r w:rsidRPr="00833505">
        <w:rPr>
          <w:rFonts w:eastAsia="Calibri" w:cs="Arial"/>
          <w:bCs/>
          <w:iCs/>
        </w:rPr>
        <w:t>obsypaniu ziemią lub</w:t>
      </w:r>
    </w:p>
    <w:p w14:paraId="704C4E72" w14:textId="77777777" w:rsidR="00351A53" w:rsidRPr="00833505" w:rsidRDefault="00351A53" w:rsidP="00351A53">
      <w:pPr>
        <w:numPr>
          <w:ilvl w:val="0"/>
          <w:numId w:val="143"/>
        </w:numPr>
        <w:spacing w:line="276" w:lineRule="auto"/>
        <w:jc w:val="both"/>
        <w:rPr>
          <w:rFonts w:eastAsia="Calibri" w:cs="Arial"/>
          <w:bCs/>
          <w:iCs/>
        </w:rPr>
      </w:pPr>
      <w:r w:rsidRPr="00833505">
        <w:rPr>
          <w:rFonts w:eastAsia="Calibri" w:cs="Arial"/>
          <w:bCs/>
          <w:iCs/>
        </w:rPr>
        <w:t>przybiciu żerdzi lub</w:t>
      </w:r>
    </w:p>
    <w:p w14:paraId="3A6A4DF3" w14:textId="77777777" w:rsidR="00351A53" w:rsidRPr="00833505" w:rsidRDefault="00351A53" w:rsidP="00351A53">
      <w:pPr>
        <w:numPr>
          <w:ilvl w:val="0"/>
          <w:numId w:val="143"/>
        </w:numPr>
        <w:spacing w:line="276" w:lineRule="auto"/>
        <w:jc w:val="both"/>
        <w:rPr>
          <w:rFonts w:eastAsia="Calibri" w:cs="Arial"/>
          <w:bCs/>
          <w:iCs/>
        </w:rPr>
      </w:pPr>
      <w:r w:rsidRPr="00833505">
        <w:rPr>
          <w:rFonts w:eastAsia="Calibri" w:cs="Arial"/>
          <w:bCs/>
          <w:iCs/>
        </w:rPr>
        <w:t>wywinięcie siatki przy gruncie na 15-20 cm i przymocowanie siatki do gruntu przez  przybicie kołków pomiędzy słupkami</w:t>
      </w:r>
    </w:p>
    <w:p w14:paraId="1B3D284A" w14:textId="77777777" w:rsidR="00351A53" w:rsidRPr="00833505" w:rsidRDefault="00351A53" w:rsidP="00351A53">
      <w:pPr>
        <w:numPr>
          <w:ilvl w:val="0"/>
          <w:numId w:val="143"/>
        </w:numPr>
        <w:spacing w:line="276" w:lineRule="auto"/>
        <w:jc w:val="both"/>
        <w:rPr>
          <w:rFonts w:eastAsia="Calibri" w:cs="Arial"/>
          <w:bCs/>
          <w:iCs/>
        </w:rPr>
      </w:pPr>
      <w:r w:rsidRPr="00833505">
        <w:rPr>
          <w:rFonts w:eastAsia="Calibri" w:cs="Arial"/>
          <w:bCs/>
          <w:iCs/>
        </w:rPr>
        <w:t>stosowaniu drutu nośnego.</w:t>
      </w:r>
    </w:p>
    <w:p w14:paraId="6D8B33F0" w14:textId="143F5D87" w:rsidR="0009689A" w:rsidRPr="00C72DC1" w:rsidRDefault="0009689A" w:rsidP="00351A53">
      <w:pPr>
        <w:pStyle w:val="Akapitzlist"/>
        <w:widowControl/>
        <w:autoSpaceDE/>
        <w:autoSpaceDN/>
        <w:spacing w:before="120" w:after="120"/>
        <w:ind w:left="720" w:firstLine="0"/>
        <w:contextualSpacing/>
        <w:jc w:val="both"/>
        <w:rPr>
          <w:rFonts w:eastAsia="Calibri" w:cstheme="minorHAnsi"/>
        </w:rPr>
      </w:pPr>
    </w:p>
    <w:p w14:paraId="10546ACD" w14:textId="77777777" w:rsidR="0009689A" w:rsidRPr="00C72DC1" w:rsidRDefault="0009689A">
      <w:pPr>
        <w:pStyle w:val="Akapitzlist"/>
        <w:widowControl/>
        <w:numPr>
          <w:ilvl w:val="0"/>
          <w:numId w:val="112"/>
        </w:numPr>
        <w:autoSpaceDE/>
        <w:autoSpaceDN/>
        <w:spacing w:before="120" w:after="120"/>
        <w:contextualSpacing/>
        <w:jc w:val="both"/>
        <w:rPr>
          <w:rFonts w:eastAsia="Calibri" w:cstheme="minorHAnsi"/>
          <w:bCs/>
          <w:iCs/>
        </w:rPr>
      </w:pPr>
      <w:r w:rsidRPr="00C72DC1">
        <w:rPr>
          <w:rFonts w:eastAsia="Calibri" w:cstheme="minorHAnsi"/>
          <w:bCs/>
          <w:iCs/>
        </w:rPr>
        <w:t>zabezpieczone przed wychylaniem muszą być:</w:t>
      </w:r>
    </w:p>
    <w:p w14:paraId="1191E5DC" w14:textId="77777777" w:rsidR="0009689A" w:rsidRPr="00C72DC1" w:rsidRDefault="0009689A">
      <w:pPr>
        <w:pStyle w:val="Akapitzlist"/>
        <w:widowControl/>
        <w:numPr>
          <w:ilvl w:val="0"/>
          <w:numId w:val="112"/>
        </w:numPr>
        <w:autoSpaceDE/>
        <w:autoSpaceDN/>
        <w:spacing w:before="120" w:after="120"/>
        <w:contextualSpacing/>
        <w:jc w:val="both"/>
        <w:rPr>
          <w:rFonts w:eastAsia="Calibri" w:cstheme="minorHAnsi"/>
          <w:bCs/>
          <w:iCs/>
        </w:rPr>
      </w:pPr>
      <w:r w:rsidRPr="00C72DC1">
        <w:rPr>
          <w:rFonts w:eastAsia="Calibri" w:cstheme="minorHAnsi"/>
          <w:bCs/>
          <w:iCs/>
        </w:rPr>
        <w:t xml:space="preserve">słupki naciągowe (co ok. 50 m linii ogrodzenia), </w:t>
      </w:r>
    </w:p>
    <w:p w14:paraId="252BE2EB" w14:textId="77777777" w:rsidR="0009689A" w:rsidRPr="00C72DC1" w:rsidRDefault="0009689A">
      <w:pPr>
        <w:pStyle w:val="Akapitzlist"/>
        <w:widowControl/>
        <w:numPr>
          <w:ilvl w:val="0"/>
          <w:numId w:val="112"/>
        </w:numPr>
        <w:autoSpaceDE/>
        <w:autoSpaceDN/>
        <w:spacing w:before="120" w:after="120"/>
        <w:contextualSpacing/>
        <w:jc w:val="both"/>
        <w:rPr>
          <w:rFonts w:eastAsia="Calibri" w:cstheme="minorHAnsi"/>
          <w:bCs/>
          <w:iCs/>
        </w:rPr>
      </w:pPr>
      <w:r w:rsidRPr="00C72DC1">
        <w:rPr>
          <w:rFonts w:eastAsia="Calibri" w:cstheme="minorHAnsi"/>
          <w:bCs/>
          <w:iCs/>
        </w:rPr>
        <w:t>słupki na załamaniach przebiegu ogrodzenia.</w:t>
      </w:r>
    </w:p>
    <w:p w14:paraId="1FAD1B7A" w14:textId="77777777" w:rsidR="0009689A" w:rsidRPr="00C72DC1" w:rsidRDefault="0009689A">
      <w:pPr>
        <w:pStyle w:val="Akapitzlist"/>
        <w:widowControl/>
        <w:numPr>
          <w:ilvl w:val="0"/>
          <w:numId w:val="112"/>
        </w:numPr>
        <w:autoSpaceDE/>
        <w:autoSpaceDN/>
        <w:spacing w:before="120" w:after="120"/>
        <w:contextualSpacing/>
        <w:jc w:val="both"/>
        <w:rPr>
          <w:rFonts w:eastAsia="Calibri" w:cstheme="minorHAnsi"/>
          <w:bCs/>
          <w:iCs/>
        </w:rPr>
      </w:pPr>
      <w:r w:rsidRPr="00C72DC1">
        <w:rPr>
          <w:rFonts w:eastAsia="Calibri" w:cstheme="minorHAnsi"/>
          <w:bCs/>
          <w:iCs/>
        </w:rPr>
        <w:t>materiały zapewnia:</w:t>
      </w:r>
    </w:p>
    <w:p w14:paraId="4F03E372" w14:textId="77777777" w:rsidR="0009689A" w:rsidRPr="00C72DC1" w:rsidRDefault="0009689A">
      <w:pPr>
        <w:pStyle w:val="Akapitzlist"/>
        <w:widowControl/>
        <w:numPr>
          <w:ilvl w:val="0"/>
          <w:numId w:val="112"/>
        </w:numPr>
        <w:autoSpaceDE/>
        <w:autoSpaceDN/>
        <w:spacing w:before="120" w:after="120"/>
        <w:contextualSpacing/>
        <w:jc w:val="both"/>
        <w:rPr>
          <w:rFonts w:eastAsia="Calibri" w:cstheme="minorHAnsi"/>
          <w:bCs/>
          <w:iCs/>
        </w:rPr>
      </w:pPr>
      <w:r w:rsidRPr="00C72DC1">
        <w:rPr>
          <w:rFonts w:eastAsia="Calibri" w:cstheme="minorHAnsi"/>
          <w:bCs/>
          <w:iCs/>
        </w:rPr>
        <w:t xml:space="preserve">zamawiający – siatka grodzeniowa, drut nośny, słupki i żerdzie, </w:t>
      </w:r>
    </w:p>
    <w:p w14:paraId="63397B3B" w14:textId="77777777" w:rsidR="0009689A" w:rsidRPr="00C72DC1" w:rsidRDefault="0009689A">
      <w:pPr>
        <w:pStyle w:val="Akapitzlist"/>
        <w:widowControl/>
        <w:numPr>
          <w:ilvl w:val="0"/>
          <w:numId w:val="112"/>
        </w:numPr>
        <w:autoSpaceDE/>
        <w:autoSpaceDN/>
        <w:spacing w:before="120" w:after="120"/>
        <w:contextualSpacing/>
        <w:rPr>
          <w:rFonts w:eastAsia="Calibri" w:cstheme="minorHAnsi"/>
          <w:bCs/>
          <w:iCs/>
        </w:rPr>
      </w:pPr>
      <w:r w:rsidRPr="00C72DC1">
        <w:rPr>
          <w:rFonts w:eastAsia="Calibri" w:cstheme="minorHAnsi"/>
          <w:bCs/>
          <w:iCs/>
        </w:rPr>
        <w:t xml:space="preserve">wykonawca - skoble ocynkowane </w:t>
      </w:r>
      <w:r>
        <w:rPr>
          <w:rFonts w:eastAsia="Calibri" w:cstheme="minorHAnsi"/>
          <w:bCs/>
          <w:iCs/>
        </w:rPr>
        <w:t xml:space="preserve"> </w:t>
      </w:r>
      <w:r w:rsidRPr="00C72DC1">
        <w:rPr>
          <w:rFonts w:eastAsia="Calibri" w:cstheme="minorHAnsi"/>
          <w:bCs/>
          <w:iCs/>
        </w:rPr>
        <w:t xml:space="preserve">i gwoździe ocynkowane </w:t>
      </w:r>
      <w:r>
        <w:rPr>
          <w:rFonts w:eastAsia="Calibri" w:cstheme="minorHAnsi"/>
          <w:bCs/>
          <w:iCs/>
        </w:rPr>
        <w:t xml:space="preserve"> </w:t>
      </w:r>
    </w:p>
    <w:p w14:paraId="2F397913" w14:textId="77777777" w:rsidR="0009689A" w:rsidRPr="00C72DC1" w:rsidRDefault="0009689A">
      <w:pPr>
        <w:pStyle w:val="Akapitzlist"/>
        <w:widowControl/>
        <w:numPr>
          <w:ilvl w:val="0"/>
          <w:numId w:val="112"/>
        </w:numPr>
        <w:autoSpaceDE/>
        <w:autoSpaceDN/>
        <w:spacing w:before="120" w:after="120"/>
        <w:contextualSpacing/>
        <w:jc w:val="both"/>
        <w:rPr>
          <w:rFonts w:cstheme="minorHAnsi"/>
          <w:lang w:bidi="hi-IN"/>
        </w:rPr>
      </w:pPr>
      <w:r w:rsidRPr="00C72DC1">
        <w:rPr>
          <w:rFonts w:cstheme="minorHAnsi"/>
          <w:lang w:bidi="hi-IN"/>
        </w:rPr>
        <w:t>czynności GODZ SIAT, GODZ SIAG I GODZ RSIA przeznaczone są w wycenie na koszty transportowe.</w:t>
      </w:r>
    </w:p>
    <w:p w14:paraId="4AE6A44B" w14:textId="77777777" w:rsidR="0009689A" w:rsidRPr="00C72DC1" w:rsidRDefault="0009689A">
      <w:pPr>
        <w:pStyle w:val="Akapitzlist"/>
        <w:widowControl/>
        <w:numPr>
          <w:ilvl w:val="0"/>
          <w:numId w:val="112"/>
        </w:numPr>
        <w:autoSpaceDE/>
        <w:autoSpaceDN/>
        <w:spacing w:before="120" w:after="120"/>
        <w:contextualSpacing/>
        <w:jc w:val="both"/>
        <w:rPr>
          <w:rFonts w:eastAsia="Calibri" w:cstheme="minorHAnsi"/>
        </w:rPr>
      </w:pPr>
      <w:r w:rsidRPr="00C72DC1">
        <w:rPr>
          <w:rFonts w:eastAsia="Calibri" w:cstheme="minorHAnsi"/>
        </w:rPr>
        <w:t xml:space="preserve">liczba przełazów </w:t>
      </w:r>
      <w:r>
        <w:rPr>
          <w:rFonts w:eastAsia="Calibri" w:cstheme="minorHAnsi"/>
        </w:rPr>
        <w:t xml:space="preserve">1 lub 2 - decyduje leśniczy . </w:t>
      </w:r>
      <w:r w:rsidRPr="00C72DC1">
        <w:rPr>
          <w:rFonts w:eastAsia="Calibri" w:cstheme="minorHAnsi"/>
        </w:rPr>
        <w:t>Przełazy należy wykonać wg załączonego schematu.</w:t>
      </w:r>
    </w:p>
    <w:p w14:paraId="0D39BBA6" w14:textId="77777777" w:rsidR="0009689A" w:rsidRPr="00C72DC1" w:rsidRDefault="0009689A" w:rsidP="0009689A">
      <w:pPr>
        <w:spacing w:before="120" w:after="120"/>
        <w:rPr>
          <w:rFonts w:cstheme="minorHAnsi"/>
        </w:rPr>
      </w:pPr>
      <w:r w:rsidRPr="00C72DC1">
        <w:rPr>
          <w:rFonts w:eastAsia="Calibri" w:cstheme="minorHAnsi"/>
          <w:noProof/>
        </w:rPr>
        <w:drawing>
          <wp:inline distT="0" distB="0" distL="0" distR="0" wp14:anchorId="7AE10295" wp14:editId="252D0C3C">
            <wp:extent cx="5600700" cy="3454400"/>
            <wp:effectExtent l="19050" t="19050" r="19050" b="12700"/>
            <wp:docPr id="7" name="Obraz 7"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7AE08014" w14:textId="2E9BD52F" w:rsidR="0009689A" w:rsidRPr="00C72DC1" w:rsidRDefault="0009689A" w:rsidP="0009689A">
      <w:pPr>
        <w:spacing w:before="120" w:after="120"/>
        <w:rPr>
          <w:rFonts w:cstheme="minorHAnsi"/>
        </w:rPr>
      </w:pPr>
      <w:r w:rsidRPr="00C72DC1">
        <w:rPr>
          <w:rFonts w:cstheme="minorHAnsi"/>
        </w:rPr>
        <w:t xml:space="preserve">Wymiary na ww. schemacie są przykładowe. Odchyłka od podanych wymiarów </w:t>
      </w:r>
      <w:r w:rsidRPr="00351A53">
        <w:rPr>
          <w:rFonts w:cstheme="minorHAnsi"/>
          <w:color w:val="000000" w:themeColor="text1"/>
        </w:rPr>
        <w:t xml:space="preserve">wynosi </w:t>
      </w:r>
      <w:r w:rsidR="00351A53" w:rsidRPr="00351A53">
        <w:rPr>
          <w:rFonts w:cstheme="minorHAnsi"/>
          <w:color w:val="000000" w:themeColor="text1"/>
        </w:rPr>
        <w:t>5</w:t>
      </w:r>
      <w:r w:rsidRPr="00351A53">
        <w:rPr>
          <w:rFonts w:cstheme="minorHAnsi"/>
          <w:color w:val="000000" w:themeColor="text1"/>
        </w:rPr>
        <w:t xml:space="preserve"> cm</w:t>
      </w:r>
    </w:p>
    <w:p w14:paraId="119E88FD" w14:textId="77777777" w:rsidR="0009689A" w:rsidRPr="00C72DC1" w:rsidRDefault="0009689A" w:rsidP="0009689A">
      <w:pPr>
        <w:spacing w:before="120" w:after="120"/>
        <w:rPr>
          <w:rFonts w:eastAsia="Calibri" w:cstheme="minorHAnsi"/>
          <w:b/>
          <w:bCs/>
          <w:iCs/>
        </w:rPr>
      </w:pPr>
      <w:r w:rsidRPr="00C72DC1">
        <w:rPr>
          <w:rFonts w:eastAsia="Calibri" w:cstheme="minorHAnsi"/>
          <w:b/>
          <w:bCs/>
          <w:iCs/>
        </w:rPr>
        <w:t>Procedura odbioru:</w:t>
      </w:r>
    </w:p>
    <w:p w14:paraId="09F9FFFF" w14:textId="77777777" w:rsidR="0009689A" w:rsidRPr="00C72DC1" w:rsidRDefault="0009689A" w:rsidP="0009689A">
      <w:pPr>
        <w:tabs>
          <w:tab w:val="left" w:pos="34"/>
        </w:tabs>
        <w:spacing w:before="120" w:after="120"/>
        <w:jc w:val="both"/>
        <w:rPr>
          <w:rFonts w:eastAsia="Calibri" w:cstheme="minorHAnsi"/>
        </w:rPr>
      </w:pPr>
      <w:r w:rsidRPr="00C72DC1">
        <w:rPr>
          <w:rFonts w:eastAsia="Calibri" w:cstheme="minorHAnsi"/>
        </w:rPr>
        <w:t>Odbiór prac nastąpi poprzez:</w:t>
      </w:r>
    </w:p>
    <w:p w14:paraId="56DE81F2" w14:textId="77777777" w:rsidR="0009689A" w:rsidRPr="00C72DC1" w:rsidRDefault="0009689A">
      <w:pPr>
        <w:pStyle w:val="Akapitzlist"/>
        <w:widowControl/>
        <w:numPr>
          <w:ilvl w:val="0"/>
          <w:numId w:val="113"/>
        </w:numPr>
        <w:autoSpaceDN/>
        <w:spacing w:before="120" w:after="120"/>
        <w:contextualSpacing/>
        <w:jc w:val="both"/>
        <w:rPr>
          <w:rFonts w:eastAsia="Calibri" w:cstheme="minorHAnsi"/>
        </w:rPr>
      </w:pPr>
      <w:r w:rsidRPr="00C72DC1">
        <w:rPr>
          <w:rFonts w:eastAsia="Calibri" w:cstheme="minorHAnsi"/>
        </w:rPr>
        <w:t>zweryfikowanie prawidłowości ich wykonania z opisem czynności i Zleceniem,</w:t>
      </w:r>
    </w:p>
    <w:p w14:paraId="312C167A" w14:textId="77777777" w:rsidR="0009689A" w:rsidRPr="00C72DC1" w:rsidRDefault="0009689A">
      <w:pPr>
        <w:pStyle w:val="Akapitzlist"/>
        <w:widowControl/>
        <w:numPr>
          <w:ilvl w:val="0"/>
          <w:numId w:val="113"/>
        </w:numPr>
        <w:autoSpaceDN/>
        <w:spacing w:before="120" w:after="120"/>
        <w:contextualSpacing/>
        <w:jc w:val="both"/>
        <w:rPr>
          <w:rFonts w:eastAsia="Calibri" w:cstheme="minorHAnsi"/>
          <w:bCs/>
          <w:i/>
        </w:rPr>
      </w:pPr>
      <w:r w:rsidRPr="00C72DC1">
        <w:rPr>
          <w:rFonts w:eastAsia="Calibri" w:cstheme="minorHAnsi"/>
        </w:rPr>
        <w:t xml:space="preserve">sprawdzeniu podlegać będzie w szczególności: ilość i rozmieszczenie słupków, naciąg i mocowanie siatki oraz jakość wykonania przełazów zgodnie z przyjętą technologią wykonania grodzenia </w:t>
      </w:r>
    </w:p>
    <w:p w14:paraId="03671FF0" w14:textId="77777777" w:rsidR="0009689A" w:rsidRPr="00C72DC1" w:rsidRDefault="0009689A">
      <w:pPr>
        <w:pStyle w:val="Akapitzlist"/>
        <w:widowControl/>
        <w:numPr>
          <w:ilvl w:val="0"/>
          <w:numId w:val="113"/>
        </w:numPr>
        <w:autoSpaceDN/>
        <w:spacing w:before="120" w:after="120"/>
        <w:contextualSpacing/>
        <w:jc w:val="both"/>
        <w:rPr>
          <w:rFonts w:eastAsia="Calibri" w:cstheme="minorHAnsi"/>
        </w:rPr>
      </w:pPr>
      <w:r w:rsidRPr="00C72DC1">
        <w:rPr>
          <w:rFonts w:eastAsia="Calibri" w:cstheme="minorHAnsi"/>
        </w:rPr>
        <w:t>dokonanie pomiaru długości grodzenia (np. przy pomocy: dalmierza, taśmy mierniczej, GPS, itp),</w:t>
      </w:r>
    </w:p>
    <w:p w14:paraId="2640F6F5" w14:textId="77777777" w:rsidR="0009689A" w:rsidRPr="00C72DC1" w:rsidRDefault="0009689A" w:rsidP="0009689A">
      <w:pPr>
        <w:spacing w:before="120" w:after="120"/>
        <w:ind w:firstLine="708"/>
        <w:jc w:val="both"/>
        <w:rPr>
          <w:rFonts w:eastAsia="Calibri" w:cstheme="minorHAnsi"/>
          <w:bCs/>
          <w:i/>
        </w:rPr>
      </w:pPr>
      <w:r w:rsidRPr="00C72DC1">
        <w:rPr>
          <w:rFonts w:eastAsia="Calibri" w:cstheme="minorHAnsi"/>
          <w:bCs/>
          <w:i/>
        </w:rPr>
        <w:t xml:space="preserve">(rozliczenie </w:t>
      </w:r>
      <w:r w:rsidRPr="00C72DC1">
        <w:rPr>
          <w:rFonts w:eastAsia="Calibri" w:cstheme="minorHAnsi"/>
          <w:i/>
        </w:rPr>
        <w:t>z dokładnością do dwóch miejsc po przecinku</w:t>
      </w:r>
      <w:r w:rsidRPr="00C72DC1">
        <w:rPr>
          <w:rFonts w:eastAsia="Calibri" w:cstheme="minorHAnsi"/>
          <w:bCs/>
          <w:i/>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4880FB45" w14:textId="77777777" w:rsidTr="007D7988">
        <w:trPr>
          <w:trHeight w:val="161"/>
          <w:jc w:val="center"/>
        </w:trPr>
        <w:tc>
          <w:tcPr>
            <w:tcW w:w="358" w:type="pct"/>
            <w:shd w:val="clear" w:color="auto" w:fill="auto"/>
          </w:tcPr>
          <w:p w14:paraId="43338910"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2B1E0E3E"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3B153BC9"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 xml:space="preserve">Kod czynn. / materiału do </w:t>
            </w:r>
            <w:r w:rsidRPr="00C72DC1">
              <w:rPr>
                <w:rFonts w:eastAsia="Calibri" w:cstheme="minorHAnsi"/>
                <w:b/>
                <w:bCs/>
                <w:i/>
                <w:iCs/>
              </w:rPr>
              <w:lastRenderedPageBreak/>
              <w:t>wyceny</w:t>
            </w:r>
          </w:p>
        </w:tc>
        <w:tc>
          <w:tcPr>
            <w:tcW w:w="2062" w:type="pct"/>
            <w:shd w:val="clear" w:color="auto" w:fill="auto"/>
          </w:tcPr>
          <w:p w14:paraId="38A37100"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lastRenderedPageBreak/>
              <w:t>Opis kodu czynności</w:t>
            </w:r>
          </w:p>
        </w:tc>
        <w:tc>
          <w:tcPr>
            <w:tcW w:w="712" w:type="pct"/>
            <w:shd w:val="clear" w:color="auto" w:fill="auto"/>
          </w:tcPr>
          <w:p w14:paraId="7132E4D0"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10987C07" w14:textId="77777777" w:rsidTr="007D7988">
        <w:trPr>
          <w:trHeight w:val="625"/>
          <w:jc w:val="center"/>
        </w:trPr>
        <w:tc>
          <w:tcPr>
            <w:tcW w:w="358" w:type="pct"/>
            <w:shd w:val="clear" w:color="auto" w:fill="auto"/>
          </w:tcPr>
          <w:p w14:paraId="17345BB6"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14</w:t>
            </w:r>
            <w:r>
              <w:rPr>
                <w:rFonts w:eastAsia="Calibri" w:cstheme="minorHAnsi"/>
                <w:bCs/>
                <w:iCs/>
              </w:rPr>
              <w:t>3</w:t>
            </w:r>
          </w:p>
        </w:tc>
        <w:tc>
          <w:tcPr>
            <w:tcW w:w="958" w:type="pct"/>
            <w:shd w:val="clear" w:color="auto" w:fill="auto"/>
          </w:tcPr>
          <w:p w14:paraId="4EAF2032" w14:textId="77777777" w:rsidR="0009689A" w:rsidRPr="00C72DC1" w:rsidRDefault="0009689A" w:rsidP="007D7988">
            <w:pPr>
              <w:spacing w:before="120" w:after="120"/>
              <w:rPr>
                <w:rFonts w:eastAsia="Calibri" w:cstheme="minorHAnsi"/>
                <w:bCs/>
                <w:iCs/>
              </w:rPr>
            </w:pPr>
            <w:r w:rsidRPr="00C72DC1">
              <w:rPr>
                <w:rFonts w:eastAsia="Calibri" w:cstheme="minorHAnsi"/>
                <w:bCs/>
                <w:iCs/>
              </w:rPr>
              <w:t>WYK-SLUPL</w:t>
            </w:r>
          </w:p>
        </w:tc>
        <w:tc>
          <w:tcPr>
            <w:tcW w:w="910" w:type="pct"/>
            <w:shd w:val="clear" w:color="auto" w:fill="auto"/>
          </w:tcPr>
          <w:p w14:paraId="2F72F827" w14:textId="77777777" w:rsidR="0009689A" w:rsidRPr="00C72DC1" w:rsidRDefault="0009689A" w:rsidP="007D7988">
            <w:pPr>
              <w:spacing w:before="120" w:after="120"/>
              <w:rPr>
                <w:rFonts w:eastAsia="Calibri" w:cstheme="minorHAnsi"/>
                <w:bCs/>
                <w:iCs/>
              </w:rPr>
            </w:pPr>
            <w:r w:rsidRPr="00C72DC1">
              <w:rPr>
                <w:rFonts w:eastAsia="Calibri" w:cstheme="minorHAnsi"/>
                <w:bCs/>
                <w:iCs/>
              </w:rPr>
              <w:t>WYK-SLUPL</w:t>
            </w:r>
          </w:p>
        </w:tc>
        <w:tc>
          <w:tcPr>
            <w:tcW w:w="2062" w:type="pct"/>
            <w:shd w:val="clear" w:color="auto" w:fill="auto"/>
          </w:tcPr>
          <w:p w14:paraId="68A6CFC6" w14:textId="77777777" w:rsidR="0009689A" w:rsidRPr="00C72DC1" w:rsidRDefault="0009689A" w:rsidP="007D7988">
            <w:pPr>
              <w:spacing w:before="120" w:after="120"/>
              <w:rPr>
                <w:rFonts w:eastAsia="Calibri" w:cstheme="minorHAnsi"/>
                <w:bCs/>
                <w:iCs/>
              </w:rPr>
            </w:pPr>
            <w:r w:rsidRPr="00C72DC1">
              <w:rPr>
                <w:rFonts w:eastAsia="Calibri" w:cstheme="minorHAnsi"/>
                <w:bCs/>
                <w:iCs/>
              </w:rPr>
              <w:t>Przygotowanie słupków liściastych</w:t>
            </w:r>
          </w:p>
        </w:tc>
        <w:tc>
          <w:tcPr>
            <w:tcW w:w="712" w:type="pct"/>
            <w:shd w:val="clear" w:color="auto" w:fill="auto"/>
          </w:tcPr>
          <w:p w14:paraId="627DD670"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SZT</w:t>
            </w:r>
          </w:p>
        </w:tc>
      </w:tr>
      <w:tr w:rsidR="0009689A" w:rsidRPr="00C72DC1" w14:paraId="46049E31" w14:textId="77777777" w:rsidTr="007D7988">
        <w:trPr>
          <w:trHeight w:val="625"/>
          <w:jc w:val="center"/>
        </w:trPr>
        <w:tc>
          <w:tcPr>
            <w:tcW w:w="358" w:type="pct"/>
            <w:shd w:val="clear" w:color="auto" w:fill="auto"/>
          </w:tcPr>
          <w:p w14:paraId="44DADD41"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14</w:t>
            </w:r>
            <w:r>
              <w:rPr>
                <w:rFonts w:eastAsia="Calibri" w:cstheme="minorHAnsi"/>
                <w:bCs/>
                <w:iCs/>
              </w:rPr>
              <w:t>4</w:t>
            </w:r>
          </w:p>
        </w:tc>
        <w:tc>
          <w:tcPr>
            <w:tcW w:w="958" w:type="pct"/>
            <w:shd w:val="clear" w:color="auto" w:fill="auto"/>
          </w:tcPr>
          <w:p w14:paraId="1B66CFBF" w14:textId="77777777" w:rsidR="0009689A" w:rsidRPr="00C72DC1" w:rsidRDefault="0009689A" w:rsidP="007D7988">
            <w:pPr>
              <w:spacing w:before="120" w:after="120"/>
              <w:rPr>
                <w:rFonts w:eastAsia="Calibri" w:cstheme="minorHAnsi"/>
                <w:bCs/>
                <w:iCs/>
              </w:rPr>
            </w:pPr>
            <w:r w:rsidRPr="00C72DC1">
              <w:rPr>
                <w:rFonts w:eastAsia="Calibri" w:cstheme="minorHAnsi"/>
                <w:bCs/>
                <w:iCs/>
              </w:rPr>
              <w:t>WYK-SLUPI</w:t>
            </w:r>
          </w:p>
        </w:tc>
        <w:tc>
          <w:tcPr>
            <w:tcW w:w="910" w:type="pct"/>
            <w:shd w:val="clear" w:color="auto" w:fill="auto"/>
          </w:tcPr>
          <w:p w14:paraId="523C90A7" w14:textId="77777777" w:rsidR="0009689A" w:rsidRPr="00C72DC1" w:rsidRDefault="0009689A" w:rsidP="007D7988">
            <w:pPr>
              <w:spacing w:before="120" w:after="120"/>
              <w:rPr>
                <w:rFonts w:eastAsia="Calibri" w:cstheme="minorHAnsi"/>
                <w:bCs/>
                <w:iCs/>
              </w:rPr>
            </w:pPr>
            <w:r w:rsidRPr="00C72DC1">
              <w:rPr>
                <w:rFonts w:eastAsia="Calibri" w:cstheme="minorHAnsi"/>
                <w:bCs/>
                <w:iCs/>
              </w:rPr>
              <w:t>WYK-SLUPI</w:t>
            </w:r>
          </w:p>
        </w:tc>
        <w:tc>
          <w:tcPr>
            <w:tcW w:w="2062" w:type="pct"/>
            <w:shd w:val="clear" w:color="auto" w:fill="auto"/>
          </w:tcPr>
          <w:p w14:paraId="78862E55" w14:textId="77777777" w:rsidR="0009689A" w:rsidRPr="00C72DC1" w:rsidRDefault="0009689A" w:rsidP="007D7988">
            <w:pPr>
              <w:spacing w:before="120" w:after="120"/>
              <w:rPr>
                <w:rFonts w:eastAsia="Calibri" w:cstheme="minorHAnsi"/>
                <w:bCs/>
                <w:iCs/>
              </w:rPr>
            </w:pPr>
            <w:r w:rsidRPr="00C72DC1">
              <w:rPr>
                <w:rFonts w:eastAsia="Calibri" w:cstheme="minorHAnsi"/>
                <w:bCs/>
                <w:iCs/>
              </w:rPr>
              <w:t>Przygotowanie słupków iglastych</w:t>
            </w:r>
          </w:p>
        </w:tc>
        <w:tc>
          <w:tcPr>
            <w:tcW w:w="712" w:type="pct"/>
            <w:shd w:val="clear" w:color="auto" w:fill="auto"/>
          </w:tcPr>
          <w:p w14:paraId="4EAC60A6"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SZT</w:t>
            </w:r>
          </w:p>
        </w:tc>
      </w:tr>
    </w:tbl>
    <w:p w14:paraId="3A358821" w14:textId="57789B26"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bCs/>
        </w:rPr>
        <w:t>Standard technologii prac obejmuje:</w:t>
      </w:r>
    </w:p>
    <w:p w14:paraId="32B43B06" w14:textId="77777777" w:rsidR="0009689A" w:rsidRPr="00C72DC1" w:rsidRDefault="0009689A">
      <w:pPr>
        <w:pStyle w:val="Akapitzlist"/>
        <w:widowControl/>
        <w:numPr>
          <w:ilvl w:val="0"/>
          <w:numId w:val="47"/>
        </w:numPr>
        <w:tabs>
          <w:tab w:val="left" w:pos="709"/>
        </w:tabs>
        <w:autoSpaceDE/>
        <w:autoSpaceDN/>
        <w:spacing w:before="120" w:after="120"/>
        <w:ind w:left="709"/>
        <w:contextualSpacing/>
        <w:jc w:val="both"/>
        <w:rPr>
          <w:rFonts w:eastAsia="Calibri" w:cstheme="minorHAnsi"/>
        </w:rPr>
      </w:pPr>
      <w:r w:rsidRPr="00C72DC1">
        <w:rPr>
          <w:rFonts w:eastAsia="Calibri" w:cstheme="minorHAnsi"/>
        </w:rPr>
        <w:t>w wypadku słupków z drewna iglastego okorowanie całych słupków na czerwono, w wypadku słupków z drewna liściastego twardego (Db, Ak) korowanie nie jest wymagane,</w:t>
      </w:r>
    </w:p>
    <w:p w14:paraId="47491146" w14:textId="77777777" w:rsidR="0009689A" w:rsidRPr="00C72DC1" w:rsidRDefault="0009689A">
      <w:pPr>
        <w:pStyle w:val="Akapitzlist"/>
        <w:widowControl/>
        <w:numPr>
          <w:ilvl w:val="0"/>
          <w:numId w:val="47"/>
        </w:numPr>
        <w:tabs>
          <w:tab w:val="left" w:pos="709"/>
        </w:tabs>
        <w:autoSpaceDE/>
        <w:autoSpaceDN/>
        <w:spacing w:before="120" w:after="120"/>
        <w:ind w:left="709"/>
        <w:contextualSpacing/>
        <w:jc w:val="both"/>
        <w:rPr>
          <w:rFonts w:eastAsia="Calibri" w:cstheme="minorHAnsi"/>
          <w:bCs/>
          <w:iCs/>
        </w:rPr>
      </w:pPr>
      <w:r w:rsidRPr="00C72DC1">
        <w:rPr>
          <w:rFonts w:eastAsia="Calibri" w:cstheme="minorHAnsi"/>
          <w:bCs/>
          <w:iCs/>
        </w:rPr>
        <w:t>rozłupanie lub rozcięcie wzdłużne zbyt grubych słupków,</w:t>
      </w:r>
    </w:p>
    <w:p w14:paraId="592877D4" w14:textId="77777777" w:rsidR="0009689A" w:rsidRPr="00C72DC1" w:rsidRDefault="0009689A">
      <w:pPr>
        <w:pStyle w:val="Akapitzlist"/>
        <w:widowControl/>
        <w:numPr>
          <w:ilvl w:val="0"/>
          <w:numId w:val="47"/>
        </w:numPr>
        <w:tabs>
          <w:tab w:val="left" w:pos="709"/>
        </w:tabs>
        <w:autoSpaceDE/>
        <w:autoSpaceDN/>
        <w:spacing w:before="120" w:after="120"/>
        <w:ind w:left="709"/>
        <w:contextualSpacing/>
        <w:jc w:val="both"/>
        <w:rPr>
          <w:rFonts w:eastAsia="Calibri" w:cstheme="minorHAnsi"/>
          <w:bCs/>
          <w:iCs/>
        </w:rPr>
      </w:pPr>
      <w:r w:rsidRPr="00C72DC1">
        <w:rPr>
          <w:rFonts w:eastAsia="Calibri" w:cstheme="minorHAnsi"/>
          <w:bCs/>
          <w:iCs/>
        </w:rPr>
        <w:t>załadunek, dostarczenie słupków do miejsca wskazanego na terenie leśnictwa, rozładunek i ułożenie.</w:t>
      </w:r>
    </w:p>
    <w:p w14:paraId="0089F236" w14:textId="77777777" w:rsidR="0009689A" w:rsidRPr="00C72DC1" w:rsidRDefault="0009689A" w:rsidP="0009689A">
      <w:pPr>
        <w:spacing w:before="120" w:after="120"/>
        <w:jc w:val="both"/>
        <w:rPr>
          <w:rFonts w:eastAsia="Calibri" w:cstheme="minorHAnsi"/>
          <w:b/>
          <w:bCs/>
          <w:iCs/>
        </w:rPr>
      </w:pPr>
      <w:r w:rsidRPr="00C72DC1">
        <w:rPr>
          <w:rFonts w:eastAsia="Calibri" w:cstheme="minorHAnsi"/>
          <w:b/>
          <w:bCs/>
          <w:iCs/>
        </w:rPr>
        <w:t>Uwagi:</w:t>
      </w:r>
    </w:p>
    <w:p w14:paraId="3AA37F21" w14:textId="098FAD80" w:rsidR="00351A53" w:rsidRPr="00E833AC" w:rsidRDefault="00351A53" w:rsidP="00351A53">
      <w:pPr>
        <w:tabs>
          <w:tab w:val="left" w:pos="709"/>
        </w:tabs>
        <w:spacing w:before="120" w:after="120"/>
        <w:jc w:val="both"/>
        <w:rPr>
          <w:rFonts w:asciiTheme="majorHAnsi" w:eastAsia="Calibri" w:hAnsiTheme="majorHAnsi" w:cs="Arial"/>
          <w:bCs/>
          <w:iCs/>
        </w:rPr>
      </w:pPr>
      <w:r>
        <w:rPr>
          <w:rFonts w:asciiTheme="majorHAnsi" w:eastAsia="Calibri" w:hAnsiTheme="majorHAnsi" w:cs="Arial"/>
          <w:bCs/>
          <w:iCs/>
        </w:rPr>
        <w:t xml:space="preserve">- </w:t>
      </w:r>
      <w:r w:rsidRPr="00E833AC">
        <w:rPr>
          <w:rFonts w:asciiTheme="majorHAnsi" w:eastAsia="Calibri" w:hAnsiTheme="majorHAnsi" w:cs="Arial"/>
          <w:bCs/>
          <w:iCs/>
        </w:rPr>
        <w:t>Minimalna średnica słupka w cieńszym końcu – 12 cm,</w:t>
      </w:r>
    </w:p>
    <w:p w14:paraId="2D50D594" w14:textId="572B0C35" w:rsidR="00351A53" w:rsidRPr="00E833AC" w:rsidRDefault="00351A53" w:rsidP="00351A53">
      <w:pPr>
        <w:tabs>
          <w:tab w:val="left" w:pos="709"/>
        </w:tabs>
        <w:spacing w:before="120" w:after="120"/>
        <w:jc w:val="both"/>
        <w:rPr>
          <w:rFonts w:asciiTheme="majorHAnsi" w:eastAsia="Calibri" w:hAnsiTheme="majorHAnsi" w:cs="Arial"/>
          <w:bCs/>
          <w:iCs/>
        </w:rPr>
      </w:pPr>
      <w:r>
        <w:rPr>
          <w:rFonts w:asciiTheme="majorHAnsi" w:eastAsia="Calibri" w:hAnsiTheme="majorHAnsi" w:cs="Arial"/>
          <w:bCs/>
          <w:iCs/>
        </w:rPr>
        <w:t xml:space="preserve">- </w:t>
      </w:r>
      <w:r w:rsidRPr="00E833AC">
        <w:rPr>
          <w:rFonts w:asciiTheme="majorHAnsi" w:eastAsia="Calibri" w:hAnsiTheme="majorHAnsi" w:cs="Arial"/>
          <w:bCs/>
          <w:iCs/>
        </w:rPr>
        <w:t>Maksymalna średnica słupka w cieńszym końcu – 25 cm.</w:t>
      </w:r>
    </w:p>
    <w:p w14:paraId="0E74723E" w14:textId="77777777" w:rsidR="0009689A" w:rsidRPr="00C72DC1" w:rsidRDefault="0009689A" w:rsidP="0009689A">
      <w:pPr>
        <w:spacing w:before="120" w:after="120"/>
        <w:rPr>
          <w:rFonts w:eastAsia="Calibri" w:cstheme="minorHAnsi"/>
          <w:lang w:eastAsia="en-US"/>
        </w:rPr>
      </w:pPr>
      <w:r w:rsidRPr="00C72DC1">
        <w:rPr>
          <w:rFonts w:eastAsia="Calibri" w:cstheme="minorHAnsi"/>
          <w:b/>
        </w:rPr>
        <w:t>Procedura odbioru:</w:t>
      </w:r>
    </w:p>
    <w:p w14:paraId="244F7EA1" w14:textId="77777777" w:rsidR="0009689A" w:rsidRPr="00C72DC1" w:rsidRDefault="0009689A">
      <w:pPr>
        <w:pStyle w:val="Akapitzlist"/>
        <w:widowControl/>
        <w:numPr>
          <w:ilvl w:val="0"/>
          <w:numId w:val="116"/>
        </w:numPr>
        <w:tabs>
          <w:tab w:val="left" w:pos="311"/>
        </w:tabs>
        <w:autoSpaceDE/>
        <w:autoSpaceDN/>
        <w:spacing w:before="120" w:after="120"/>
        <w:contextualSpacing/>
        <w:jc w:val="both"/>
        <w:rPr>
          <w:rFonts w:eastAsia="Calibri" w:cstheme="minorHAnsi"/>
          <w:lang w:eastAsia="en-US"/>
        </w:rPr>
      </w:pPr>
      <w:r w:rsidRPr="00C72DC1">
        <w:rPr>
          <w:rFonts w:eastAsia="Calibri" w:cstheme="minorHAnsi"/>
          <w:lang w:eastAsia="en-US"/>
        </w:rPr>
        <w:t>odbiór prac nastąpi poprzez dokonanie weryfikacji zgodności wykonania prac co do ilości, jakości i zgodności ze zleceniem. Ilość przygotowanych słupków zostanie ustalona poprzez ich policzenie po rozłupaniu (posztucznie).</w:t>
      </w:r>
      <w:r w:rsidRPr="00C72DC1">
        <w:rPr>
          <w:rFonts w:eastAsia="Calibri" w:cstheme="minorHAnsi"/>
          <w:bCs/>
          <w:i/>
          <w:lang w:eastAsia="en-US"/>
        </w:rPr>
        <w:t xml:space="preserve"> </w:t>
      </w:r>
    </w:p>
    <w:p w14:paraId="18B9B29E" w14:textId="77777777" w:rsidR="0009689A" w:rsidRPr="00C72DC1" w:rsidRDefault="0009689A" w:rsidP="0009689A">
      <w:pPr>
        <w:spacing w:before="120" w:after="120"/>
        <w:ind w:firstLine="708"/>
        <w:rPr>
          <w:rFonts w:eastAsia="Calibri" w:cstheme="minorHAnsi"/>
          <w:bCs/>
          <w:i/>
          <w:lang w:eastAsia="en-US"/>
        </w:rPr>
      </w:pPr>
      <w:r w:rsidRPr="00C72DC1">
        <w:rPr>
          <w:rFonts w:eastAsia="Calibri" w:cstheme="minorHAnsi"/>
          <w:bCs/>
          <w:i/>
          <w:lang w:eastAsia="en-US"/>
        </w:rPr>
        <w:t xml:space="preserve">(rozliczenie </w:t>
      </w:r>
      <w:r w:rsidRPr="00C72DC1">
        <w:rPr>
          <w:rFonts w:eastAsia="Calibri" w:cstheme="minorHAnsi"/>
          <w:i/>
          <w:lang w:eastAsia="en-US"/>
        </w:rPr>
        <w:t>z dokładnością do 1 sztuki</w:t>
      </w:r>
      <w:r w:rsidRPr="00C72DC1">
        <w:rPr>
          <w:rFonts w:eastAsia="Calibri" w:cstheme="minorHAnsi"/>
          <w:bCs/>
          <w:i/>
          <w:lang w:eastAsia="en-US"/>
        </w:rPr>
        <w:t>)</w:t>
      </w:r>
    </w:p>
    <w:p w14:paraId="27061FDB" w14:textId="77777777" w:rsidR="0009689A" w:rsidRPr="00C72DC1" w:rsidRDefault="0009689A" w:rsidP="0009689A">
      <w:pPr>
        <w:spacing w:before="120" w:after="120"/>
        <w:rPr>
          <w:rFonts w:eastAsia="Calibri" w:cstheme="minorHAnsi"/>
        </w:rPr>
      </w:pPr>
    </w:p>
    <w:p w14:paraId="3100E0D6" w14:textId="77777777" w:rsidR="0009689A" w:rsidRPr="00C72DC1" w:rsidRDefault="0009689A" w:rsidP="0009689A">
      <w:pPr>
        <w:spacing w:before="120" w:after="120"/>
        <w:jc w:val="center"/>
        <w:rPr>
          <w:rFonts w:eastAsia="Calibri" w:cstheme="minorHAnsi"/>
          <w:b/>
        </w:rPr>
      </w:pPr>
      <w:r w:rsidRPr="00C72DC1">
        <w:rPr>
          <w:rFonts w:eastAsia="Calibri" w:cstheme="minorHAnsi"/>
          <w:b/>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53F513FD" w14:textId="77777777" w:rsidTr="007D7988">
        <w:trPr>
          <w:trHeight w:val="161"/>
          <w:jc w:val="center"/>
        </w:trPr>
        <w:tc>
          <w:tcPr>
            <w:tcW w:w="358" w:type="pct"/>
            <w:shd w:val="clear" w:color="auto" w:fill="auto"/>
          </w:tcPr>
          <w:p w14:paraId="09BE4823"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63E22ABF"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768EDEE3"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6209B42E"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29524385"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74C7BC23" w14:textId="77777777" w:rsidTr="007D7988">
        <w:trPr>
          <w:trHeight w:val="625"/>
          <w:jc w:val="center"/>
        </w:trPr>
        <w:tc>
          <w:tcPr>
            <w:tcW w:w="358" w:type="pct"/>
            <w:shd w:val="clear" w:color="auto" w:fill="auto"/>
          </w:tcPr>
          <w:p w14:paraId="7C0CC678"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14</w:t>
            </w:r>
            <w:r>
              <w:rPr>
                <w:rFonts w:eastAsia="Calibri" w:cstheme="minorHAnsi"/>
                <w:bCs/>
                <w:iCs/>
              </w:rPr>
              <w:t>5</w:t>
            </w:r>
          </w:p>
        </w:tc>
        <w:tc>
          <w:tcPr>
            <w:tcW w:w="958" w:type="pct"/>
            <w:shd w:val="clear" w:color="auto" w:fill="auto"/>
          </w:tcPr>
          <w:p w14:paraId="1126E993" w14:textId="77777777" w:rsidR="0009689A" w:rsidRPr="00C72DC1" w:rsidRDefault="0009689A" w:rsidP="007D7988">
            <w:pPr>
              <w:spacing w:before="120" w:after="120"/>
              <w:rPr>
                <w:rFonts w:eastAsia="Calibri" w:cstheme="minorHAnsi"/>
                <w:bCs/>
                <w:iCs/>
              </w:rPr>
            </w:pPr>
            <w:r w:rsidRPr="00C72DC1">
              <w:rPr>
                <w:rFonts w:eastAsia="Calibri" w:cstheme="minorHAnsi"/>
                <w:bCs/>
                <w:iCs/>
              </w:rPr>
              <w:t>GRODZ-DEM</w:t>
            </w:r>
          </w:p>
        </w:tc>
        <w:tc>
          <w:tcPr>
            <w:tcW w:w="910" w:type="pct"/>
            <w:shd w:val="clear" w:color="auto" w:fill="auto"/>
          </w:tcPr>
          <w:p w14:paraId="1CDB692C" w14:textId="77777777" w:rsidR="0009689A" w:rsidRPr="00C72DC1" w:rsidRDefault="0009689A" w:rsidP="007D7988">
            <w:pPr>
              <w:spacing w:before="120" w:after="120"/>
              <w:rPr>
                <w:rFonts w:eastAsia="Calibri" w:cstheme="minorHAnsi"/>
                <w:bCs/>
                <w:iCs/>
              </w:rPr>
            </w:pPr>
            <w:r w:rsidRPr="00C72DC1">
              <w:rPr>
                <w:rFonts w:eastAsia="Calibri" w:cstheme="minorHAnsi"/>
                <w:bCs/>
                <w:iCs/>
              </w:rPr>
              <w:t>GRODZ-DEM</w:t>
            </w:r>
            <w:r w:rsidRPr="00C72DC1">
              <w:rPr>
                <w:rFonts w:eastAsia="Calibri" w:cstheme="minorHAnsi"/>
                <w:bCs/>
                <w:iCs/>
              </w:rPr>
              <w:br/>
              <w:t>GODZ DSIA</w:t>
            </w:r>
          </w:p>
        </w:tc>
        <w:tc>
          <w:tcPr>
            <w:tcW w:w="2062" w:type="pct"/>
            <w:shd w:val="clear" w:color="auto" w:fill="auto"/>
          </w:tcPr>
          <w:p w14:paraId="285E7C60" w14:textId="77777777" w:rsidR="0009689A" w:rsidRPr="00C72DC1" w:rsidRDefault="0009689A" w:rsidP="007D7988">
            <w:pPr>
              <w:spacing w:before="120" w:after="120"/>
              <w:rPr>
                <w:rFonts w:eastAsia="Calibri" w:cstheme="minorHAnsi"/>
                <w:bCs/>
                <w:iCs/>
              </w:rPr>
            </w:pPr>
            <w:r w:rsidRPr="00C72DC1">
              <w:rPr>
                <w:rFonts w:eastAsia="Calibri" w:cstheme="minorHAnsi"/>
                <w:bCs/>
                <w:iCs/>
              </w:rPr>
              <w:t>Demontaż (likwidacja) ogrodzeń</w:t>
            </w:r>
          </w:p>
        </w:tc>
        <w:tc>
          <w:tcPr>
            <w:tcW w:w="712" w:type="pct"/>
            <w:shd w:val="clear" w:color="auto" w:fill="auto"/>
          </w:tcPr>
          <w:p w14:paraId="4BD63BFA"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HM</w:t>
            </w:r>
          </w:p>
        </w:tc>
      </w:tr>
    </w:tbl>
    <w:p w14:paraId="2D896E25"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bCs/>
        </w:rPr>
        <w:t>Standard technologii prac obejmuje:</w:t>
      </w:r>
    </w:p>
    <w:p w14:paraId="0C535CC8" w14:textId="77777777" w:rsidR="0009689A" w:rsidRPr="00C72DC1" w:rsidRDefault="0009689A">
      <w:pPr>
        <w:pStyle w:val="Akapitzlist"/>
        <w:numPr>
          <w:ilvl w:val="0"/>
          <w:numId w:val="48"/>
        </w:numPr>
        <w:autoSpaceDE/>
        <w:autoSpaceDN/>
        <w:spacing w:before="120" w:after="120"/>
        <w:contextualSpacing/>
        <w:jc w:val="both"/>
        <w:rPr>
          <w:rFonts w:eastAsia="Calibri" w:cstheme="minorHAnsi"/>
          <w:bCs/>
          <w:iCs/>
        </w:rPr>
      </w:pPr>
      <w:r w:rsidRPr="00C72DC1">
        <w:rPr>
          <w:rFonts w:eastAsia="Calibri" w:cstheme="minorHAnsi"/>
          <w:bCs/>
          <w:iCs/>
        </w:rPr>
        <w:t xml:space="preserve">oczyszczenie siatki z pozostałości roślinnych i wydobycie części zawiniętej, </w:t>
      </w:r>
    </w:p>
    <w:p w14:paraId="751B283D" w14:textId="77777777" w:rsidR="0009689A" w:rsidRPr="00C72DC1" w:rsidRDefault="0009689A">
      <w:pPr>
        <w:pStyle w:val="Akapitzlist"/>
        <w:numPr>
          <w:ilvl w:val="0"/>
          <w:numId w:val="48"/>
        </w:numPr>
        <w:autoSpaceDE/>
        <w:autoSpaceDN/>
        <w:spacing w:before="120" w:after="120"/>
        <w:contextualSpacing/>
        <w:jc w:val="both"/>
        <w:rPr>
          <w:rFonts w:eastAsia="Calibri" w:cstheme="minorHAnsi"/>
          <w:bCs/>
          <w:iCs/>
        </w:rPr>
      </w:pPr>
      <w:r w:rsidRPr="00C72DC1">
        <w:rPr>
          <w:rFonts w:eastAsia="Calibri" w:cstheme="minorHAnsi"/>
          <w:bCs/>
          <w:iCs/>
        </w:rPr>
        <w:t>demontaż żerdzi,</w:t>
      </w:r>
    </w:p>
    <w:p w14:paraId="2DE3A638" w14:textId="77777777" w:rsidR="0009689A" w:rsidRPr="00C72DC1" w:rsidRDefault="0009689A">
      <w:pPr>
        <w:pStyle w:val="Akapitzlist"/>
        <w:numPr>
          <w:ilvl w:val="0"/>
          <w:numId w:val="48"/>
        </w:numPr>
        <w:autoSpaceDE/>
        <w:autoSpaceDN/>
        <w:spacing w:before="120" w:after="120"/>
        <w:contextualSpacing/>
        <w:jc w:val="both"/>
        <w:rPr>
          <w:rFonts w:eastAsia="Calibri" w:cstheme="minorHAnsi"/>
          <w:bCs/>
          <w:iCs/>
        </w:rPr>
      </w:pPr>
      <w:r w:rsidRPr="00C72DC1">
        <w:rPr>
          <w:rFonts w:eastAsia="Calibri" w:cstheme="minorHAnsi"/>
          <w:bCs/>
          <w:iCs/>
        </w:rPr>
        <w:t>zdjęcie i zrolowanie siatki,</w:t>
      </w:r>
    </w:p>
    <w:p w14:paraId="116C8824" w14:textId="77777777" w:rsidR="0009689A" w:rsidRPr="00C72DC1" w:rsidRDefault="0009689A">
      <w:pPr>
        <w:pStyle w:val="Akapitzlist"/>
        <w:numPr>
          <w:ilvl w:val="0"/>
          <w:numId w:val="48"/>
        </w:numPr>
        <w:autoSpaceDE/>
        <w:autoSpaceDN/>
        <w:spacing w:before="120" w:after="120"/>
        <w:contextualSpacing/>
        <w:jc w:val="both"/>
        <w:rPr>
          <w:rFonts w:eastAsia="Calibri" w:cstheme="minorHAnsi"/>
          <w:bCs/>
          <w:iCs/>
        </w:rPr>
      </w:pPr>
      <w:r w:rsidRPr="00C72DC1">
        <w:rPr>
          <w:rFonts w:eastAsia="Calibri" w:cstheme="minorHAnsi"/>
          <w:bCs/>
          <w:iCs/>
        </w:rPr>
        <w:t xml:space="preserve">rozbiórkę przełazów/bram, </w:t>
      </w:r>
    </w:p>
    <w:p w14:paraId="0BAF7FBC" w14:textId="77777777" w:rsidR="0009689A" w:rsidRPr="00C72DC1" w:rsidRDefault="0009689A">
      <w:pPr>
        <w:pStyle w:val="Akapitzlist"/>
        <w:numPr>
          <w:ilvl w:val="0"/>
          <w:numId w:val="48"/>
        </w:numPr>
        <w:autoSpaceDE/>
        <w:autoSpaceDN/>
        <w:spacing w:before="120" w:after="120"/>
        <w:contextualSpacing/>
        <w:jc w:val="both"/>
        <w:rPr>
          <w:rFonts w:eastAsia="Calibri" w:cstheme="minorHAnsi"/>
        </w:rPr>
      </w:pPr>
      <w:r w:rsidRPr="00C72DC1">
        <w:rPr>
          <w:rFonts w:eastAsia="Calibri" w:cstheme="minorHAnsi"/>
        </w:rPr>
        <w:t xml:space="preserve">wykopanie lub ścięcie równo z ziemią słupków, </w:t>
      </w:r>
    </w:p>
    <w:p w14:paraId="66C3FAAE" w14:textId="77777777" w:rsidR="0009689A" w:rsidRPr="00C72DC1" w:rsidRDefault="0009689A">
      <w:pPr>
        <w:pStyle w:val="Akapitzlist"/>
        <w:numPr>
          <w:ilvl w:val="0"/>
          <w:numId w:val="48"/>
        </w:numPr>
        <w:autoSpaceDE/>
        <w:autoSpaceDN/>
        <w:spacing w:before="120" w:after="120"/>
        <w:contextualSpacing/>
        <w:jc w:val="both"/>
        <w:rPr>
          <w:rFonts w:eastAsia="Calibri" w:cstheme="minorHAnsi"/>
          <w:bCs/>
          <w:iCs/>
        </w:rPr>
      </w:pPr>
      <w:r w:rsidRPr="00C72DC1">
        <w:rPr>
          <w:rFonts w:eastAsia="Calibri" w:cstheme="minorHAnsi"/>
          <w:bCs/>
          <w:iCs/>
        </w:rPr>
        <w:t xml:space="preserve">wyrównanie powierzchni gleby, </w:t>
      </w:r>
    </w:p>
    <w:p w14:paraId="0774C593" w14:textId="77777777" w:rsidR="0009689A" w:rsidRPr="00C72DC1" w:rsidRDefault="0009689A">
      <w:pPr>
        <w:pStyle w:val="Akapitzlist"/>
        <w:numPr>
          <w:ilvl w:val="0"/>
          <w:numId w:val="48"/>
        </w:numPr>
        <w:autoSpaceDE/>
        <w:autoSpaceDN/>
        <w:spacing w:before="120" w:after="120"/>
        <w:contextualSpacing/>
        <w:jc w:val="both"/>
        <w:rPr>
          <w:rFonts w:eastAsia="Calibri" w:cstheme="minorHAnsi"/>
        </w:rPr>
      </w:pPr>
      <w:r w:rsidRPr="00C72DC1">
        <w:rPr>
          <w:rFonts w:eastAsia="Calibri" w:cstheme="minorHAnsi"/>
        </w:rPr>
        <w:t xml:space="preserve">załadunek, przewiezienie odzyskanych materiałów do </w:t>
      </w:r>
      <w:r>
        <w:rPr>
          <w:rFonts w:eastAsia="Calibri" w:cstheme="minorHAnsi"/>
        </w:rPr>
        <w:t>magazynu leśnictwa</w:t>
      </w:r>
    </w:p>
    <w:p w14:paraId="25CC3C25" w14:textId="77777777" w:rsidR="0009689A" w:rsidRPr="00C72DC1" w:rsidRDefault="0009689A">
      <w:pPr>
        <w:pStyle w:val="Akapitzlist"/>
        <w:numPr>
          <w:ilvl w:val="0"/>
          <w:numId w:val="48"/>
        </w:numPr>
        <w:autoSpaceDE/>
        <w:autoSpaceDN/>
        <w:spacing w:before="120" w:after="120"/>
        <w:contextualSpacing/>
        <w:jc w:val="both"/>
        <w:rPr>
          <w:rFonts w:eastAsia="Calibri" w:cstheme="minorHAnsi"/>
        </w:rPr>
      </w:pPr>
      <w:r w:rsidRPr="00C72DC1">
        <w:rPr>
          <w:rFonts w:eastAsia="Calibri" w:cstheme="minorHAnsi"/>
        </w:rPr>
        <w:t>rozładunek i ułożenie odzyskanych materiałów we wskazanym miejscu.</w:t>
      </w:r>
    </w:p>
    <w:p w14:paraId="272C2392" w14:textId="77777777" w:rsidR="0009689A" w:rsidRPr="00C72DC1" w:rsidRDefault="0009689A" w:rsidP="0009689A">
      <w:pPr>
        <w:spacing w:before="120" w:after="120"/>
        <w:jc w:val="both"/>
        <w:rPr>
          <w:rFonts w:eastAsia="Calibri" w:cstheme="minorHAnsi"/>
          <w:b/>
          <w:bCs/>
          <w:iCs/>
        </w:rPr>
      </w:pPr>
      <w:r w:rsidRPr="00C72DC1">
        <w:rPr>
          <w:rFonts w:eastAsia="Calibri" w:cstheme="minorHAnsi"/>
          <w:b/>
          <w:bCs/>
          <w:iCs/>
        </w:rPr>
        <w:t>Uwagi:</w:t>
      </w:r>
    </w:p>
    <w:p w14:paraId="635D607E" w14:textId="77777777" w:rsidR="0009689A" w:rsidRPr="00C72DC1" w:rsidRDefault="0009689A">
      <w:pPr>
        <w:pStyle w:val="Akapitzlist"/>
        <w:widowControl/>
        <w:numPr>
          <w:ilvl w:val="0"/>
          <w:numId w:val="116"/>
        </w:numPr>
        <w:autoSpaceDE/>
        <w:autoSpaceDN/>
        <w:spacing w:before="120" w:after="120"/>
        <w:contextualSpacing/>
        <w:jc w:val="both"/>
        <w:rPr>
          <w:rFonts w:eastAsia="Calibri" w:cstheme="minorHAnsi"/>
        </w:rPr>
      </w:pPr>
      <w:r w:rsidRPr="00C72DC1">
        <w:rPr>
          <w:rFonts w:eastAsia="Calibri" w:cstheme="minorHAnsi"/>
        </w:rPr>
        <w:t>zużyte słupki mogą pozostać na powierzchni wg wskazań Zamawiającego.</w:t>
      </w:r>
    </w:p>
    <w:p w14:paraId="104BB46B" w14:textId="77777777" w:rsidR="0009689A" w:rsidRPr="00C72DC1" w:rsidRDefault="0009689A">
      <w:pPr>
        <w:pStyle w:val="Akapitzlist"/>
        <w:widowControl/>
        <w:numPr>
          <w:ilvl w:val="0"/>
          <w:numId w:val="116"/>
        </w:numPr>
        <w:autoSpaceDE/>
        <w:autoSpaceDN/>
        <w:spacing w:before="120" w:after="120"/>
        <w:contextualSpacing/>
        <w:jc w:val="both"/>
        <w:rPr>
          <w:rFonts w:cstheme="minorHAnsi"/>
          <w:lang w:bidi="hi-IN"/>
        </w:rPr>
      </w:pPr>
      <w:r w:rsidRPr="00C72DC1">
        <w:rPr>
          <w:rFonts w:cstheme="minorHAnsi"/>
          <w:lang w:bidi="hi-IN"/>
        </w:rPr>
        <w:t>czynność GODZ DSIA przeznaczona jest w wycenie na koszty transportowe.</w:t>
      </w:r>
    </w:p>
    <w:p w14:paraId="43551CE6" w14:textId="77777777" w:rsidR="0009689A" w:rsidRPr="00C72DC1" w:rsidRDefault="0009689A" w:rsidP="0009689A">
      <w:pPr>
        <w:spacing w:before="120" w:after="120"/>
        <w:rPr>
          <w:rFonts w:eastAsia="Calibri" w:cstheme="minorHAnsi"/>
          <w:b/>
          <w:bCs/>
          <w:iCs/>
        </w:rPr>
      </w:pPr>
      <w:r w:rsidRPr="00C72DC1">
        <w:rPr>
          <w:rFonts w:eastAsia="Calibri" w:cstheme="minorHAnsi"/>
          <w:b/>
          <w:bCs/>
          <w:iCs/>
        </w:rPr>
        <w:t>Procedura odbioru:</w:t>
      </w:r>
    </w:p>
    <w:p w14:paraId="33428DF4" w14:textId="77777777" w:rsidR="0009689A" w:rsidRPr="00C72DC1" w:rsidRDefault="0009689A" w:rsidP="0009689A">
      <w:pPr>
        <w:tabs>
          <w:tab w:val="left" w:pos="34"/>
        </w:tabs>
        <w:spacing w:before="120" w:after="120"/>
        <w:jc w:val="both"/>
        <w:rPr>
          <w:rFonts w:eastAsia="Calibri" w:cstheme="minorHAnsi"/>
        </w:rPr>
      </w:pPr>
      <w:r w:rsidRPr="00C72DC1">
        <w:rPr>
          <w:rFonts w:eastAsia="Calibri" w:cstheme="minorHAnsi"/>
        </w:rPr>
        <w:t>Odbiór prac nastąpi poprzez:</w:t>
      </w:r>
    </w:p>
    <w:p w14:paraId="1B4CA0C9" w14:textId="77777777" w:rsidR="0009689A" w:rsidRPr="00C72DC1" w:rsidRDefault="0009689A">
      <w:pPr>
        <w:widowControl/>
        <w:numPr>
          <w:ilvl w:val="0"/>
          <w:numId w:val="49"/>
        </w:numPr>
        <w:suppressAutoHyphens/>
        <w:autoSpaceDN/>
        <w:spacing w:before="120" w:after="120"/>
        <w:jc w:val="both"/>
        <w:rPr>
          <w:rFonts w:eastAsia="Calibri" w:cstheme="minorHAnsi"/>
        </w:rPr>
      </w:pPr>
      <w:r w:rsidRPr="00C72DC1">
        <w:rPr>
          <w:rFonts w:eastAsia="Calibri" w:cstheme="minorHAnsi"/>
        </w:rPr>
        <w:t>zweryfikowanie prawidłowości ich wykonania z opisem czynności i Zleceniem,</w:t>
      </w:r>
    </w:p>
    <w:p w14:paraId="65C0FC02" w14:textId="77777777" w:rsidR="0009689A" w:rsidRPr="00C72DC1" w:rsidRDefault="0009689A">
      <w:pPr>
        <w:widowControl/>
        <w:numPr>
          <w:ilvl w:val="0"/>
          <w:numId w:val="49"/>
        </w:numPr>
        <w:suppressAutoHyphens/>
        <w:autoSpaceDN/>
        <w:spacing w:before="120" w:after="120"/>
        <w:jc w:val="both"/>
        <w:rPr>
          <w:rFonts w:eastAsia="Calibri" w:cstheme="minorHAnsi"/>
        </w:rPr>
      </w:pPr>
      <w:r w:rsidRPr="00C72DC1">
        <w:rPr>
          <w:rFonts w:eastAsia="Calibri" w:cstheme="minorHAnsi"/>
        </w:rPr>
        <w:t>dokonanie pomiaru długości zdemontowanego grodzenia (np. przy pomocy: dalmierza, taśmy mierniczej, GPS, itp),</w:t>
      </w:r>
    </w:p>
    <w:p w14:paraId="3790D363" w14:textId="1222B565" w:rsidR="0009689A" w:rsidRDefault="0009689A" w:rsidP="0009689A">
      <w:pPr>
        <w:spacing w:before="120" w:after="120"/>
        <w:ind w:firstLine="708"/>
        <w:jc w:val="both"/>
        <w:rPr>
          <w:rFonts w:eastAsia="Calibri" w:cstheme="minorHAnsi"/>
          <w:bCs/>
          <w:i/>
        </w:rPr>
      </w:pPr>
      <w:r w:rsidRPr="00C72DC1">
        <w:rPr>
          <w:rFonts w:eastAsia="Calibri" w:cstheme="minorHAnsi"/>
          <w:bCs/>
          <w:i/>
        </w:rPr>
        <w:lastRenderedPageBreak/>
        <w:t xml:space="preserve">(rozliczenie </w:t>
      </w:r>
      <w:r w:rsidRPr="00C72DC1">
        <w:rPr>
          <w:rFonts w:eastAsia="Calibri" w:cstheme="minorHAnsi"/>
          <w:i/>
        </w:rPr>
        <w:t>z dokładnością do dwóch miejsc po przecinku</w:t>
      </w:r>
      <w:r w:rsidRPr="00C72DC1">
        <w:rPr>
          <w:rFonts w:eastAsia="Calibri" w:cstheme="minorHAnsi"/>
          <w:bCs/>
          <w:i/>
        </w:rPr>
        <w:t>)</w:t>
      </w:r>
    </w:p>
    <w:p w14:paraId="4A0A3DB4" w14:textId="77777777" w:rsidR="0009689A" w:rsidRPr="00C72DC1" w:rsidRDefault="0009689A" w:rsidP="0009689A">
      <w:pPr>
        <w:spacing w:before="120" w:after="120"/>
        <w:rPr>
          <w:rFonts w:eastAsia="Calibri" w:cstheme="minorHAnsi"/>
          <w:bCs/>
          <w:iC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7E3B6E9E" w14:textId="77777777" w:rsidTr="007D7988">
        <w:trPr>
          <w:trHeight w:val="161"/>
          <w:jc w:val="center"/>
        </w:trPr>
        <w:tc>
          <w:tcPr>
            <w:tcW w:w="358" w:type="pct"/>
            <w:shd w:val="clear" w:color="auto" w:fill="auto"/>
          </w:tcPr>
          <w:p w14:paraId="05EDF9D6"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1596393F"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3F1EE9B2"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1FF83A44"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10E00C10"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72C9A63E" w14:textId="77777777" w:rsidTr="007D7988">
        <w:trPr>
          <w:trHeight w:val="625"/>
          <w:jc w:val="center"/>
        </w:trPr>
        <w:tc>
          <w:tcPr>
            <w:tcW w:w="358" w:type="pct"/>
            <w:shd w:val="clear" w:color="auto" w:fill="auto"/>
          </w:tcPr>
          <w:p w14:paraId="490F9510"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14</w:t>
            </w:r>
            <w:r>
              <w:rPr>
                <w:rFonts w:eastAsia="Calibri" w:cstheme="minorHAnsi"/>
                <w:bCs/>
                <w:iCs/>
              </w:rPr>
              <w:t>6</w:t>
            </w:r>
          </w:p>
        </w:tc>
        <w:tc>
          <w:tcPr>
            <w:tcW w:w="958" w:type="pct"/>
            <w:shd w:val="clear" w:color="auto" w:fill="auto"/>
            <w:vAlign w:val="center"/>
          </w:tcPr>
          <w:p w14:paraId="75D675C7" w14:textId="77777777" w:rsidR="0009689A" w:rsidRPr="00C72DC1" w:rsidRDefault="0009689A" w:rsidP="007D7988">
            <w:pPr>
              <w:spacing w:before="120" w:after="120"/>
              <w:rPr>
                <w:rFonts w:eastAsia="Calibri" w:cstheme="minorHAnsi"/>
                <w:bCs/>
                <w:iCs/>
              </w:rPr>
            </w:pPr>
            <w:r w:rsidRPr="00C72DC1">
              <w:rPr>
                <w:rFonts w:eastAsia="Calibri" w:cstheme="minorHAnsi"/>
                <w:bCs/>
              </w:rPr>
              <w:t>K GRODZEŃ</w:t>
            </w:r>
          </w:p>
        </w:tc>
        <w:tc>
          <w:tcPr>
            <w:tcW w:w="910" w:type="pct"/>
            <w:shd w:val="clear" w:color="auto" w:fill="auto"/>
            <w:vAlign w:val="center"/>
          </w:tcPr>
          <w:p w14:paraId="3F7153DF" w14:textId="77777777" w:rsidR="0009689A" w:rsidRPr="00C72DC1" w:rsidRDefault="0009689A" w:rsidP="007D7988">
            <w:pPr>
              <w:spacing w:before="120" w:after="120"/>
              <w:rPr>
                <w:rFonts w:eastAsia="Calibri" w:cstheme="minorHAnsi"/>
                <w:bCs/>
                <w:iCs/>
              </w:rPr>
            </w:pPr>
            <w:r w:rsidRPr="00C72DC1">
              <w:rPr>
                <w:rFonts w:eastAsia="Calibri" w:cstheme="minorHAnsi"/>
                <w:bCs/>
              </w:rPr>
              <w:t>K GRODZEŃ</w:t>
            </w:r>
            <w:r w:rsidRPr="00C72DC1">
              <w:rPr>
                <w:rFonts w:eastAsia="Calibri" w:cstheme="minorHAnsi"/>
                <w:bCs/>
              </w:rPr>
              <w:br/>
            </w:r>
            <w:r w:rsidRPr="00C72DC1">
              <w:rPr>
                <w:rFonts w:eastAsia="Calibri" w:cstheme="minorHAnsi"/>
                <w:bCs/>
                <w:iCs/>
              </w:rPr>
              <w:t>GODZ KGR</w:t>
            </w:r>
            <w:r w:rsidRPr="00C72DC1">
              <w:rPr>
                <w:rFonts w:eastAsia="Calibri" w:cstheme="minorHAnsi"/>
                <w:bCs/>
                <w:iCs/>
              </w:rPr>
              <w:br/>
              <w:t>GWOŻDZIE (mat)</w:t>
            </w:r>
            <w:r w:rsidRPr="00C72DC1">
              <w:rPr>
                <w:rFonts w:eastAsia="Calibri" w:cstheme="minorHAnsi"/>
                <w:bCs/>
                <w:iCs/>
              </w:rPr>
              <w:br/>
              <w:t>SKOBLE (mat)</w:t>
            </w:r>
            <w:r w:rsidRPr="00C72DC1">
              <w:rPr>
                <w:rFonts w:eastAsia="Calibri" w:cstheme="minorHAnsi"/>
                <w:bCs/>
                <w:iCs/>
              </w:rPr>
              <w:br/>
              <w:t>DRUT (mat)</w:t>
            </w:r>
          </w:p>
        </w:tc>
        <w:tc>
          <w:tcPr>
            <w:tcW w:w="2062" w:type="pct"/>
            <w:shd w:val="clear" w:color="auto" w:fill="auto"/>
            <w:vAlign w:val="center"/>
          </w:tcPr>
          <w:p w14:paraId="79AB6029" w14:textId="77777777" w:rsidR="0009689A" w:rsidRPr="00C72DC1" w:rsidRDefault="0009689A" w:rsidP="007D7988">
            <w:pPr>
              <w:spacing w:before="120" w:after="120"/>
              <w:rPr>
                <w:rFonts w:eastAsia="Calibri" w:cstheme="minorHAnsi"/>
                <w:bCs/>
                <w:iCs/>
              </w:rPr>
            </w:pPr>
            <w:r w:rsidRPr="00C72DC1">
              <w:rPr>
                <w:rFonts w:eastAsia="Calibri" w:cstheme="minorHAnsi"/>
                <w:bCs/>
                <w:iCs/>
              </w:rPr>
              <w:t>Naprawa (konserwacja) ogrodzeń upraw leśnych</w:t>
            </w:r>
          </w:p>
        </w:tc>
        <w:tc>
          <w:tcPr>
            <w:tcW w:w="712" w:type="pct"/>
            <w:shd w:val="clear" w:color="auto" w:fill="auto"/>
          </w:tcPr>
          <w:p w14:paraId="3E94F00B"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H</w:t>
            </w:r>
          </w:p>
        </w:tc>
      </w:tr>
    </w:tbl>
    <w:p w14:paraId="3CFB86F8"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bCs/>
        </w:rPr>
        <w:t>Standard technologii prac obejmuje:</w:t>
      </w:r>
    </w:p>
    <w:p w14:paraId="1875A80C" w14:textId="46F00A77" w:rsidR="0009689A" w:rsidRPr="00C72DC1" w:rsidRDefault="0009689A">
      <w:pPr>
        <w:pStyle w:val="Akapitzlist"/>
        <w:widowControl/>
        <w:numPr>
          <w:ilvl w:val="0"/>
          <w:numId w:val="117"/>
        </w:numPr>
        <w:autoSpaceDE/>
        <w:autoSpaceDN/>
        <w:spacing w:before="120" w:after="120"/>
        <w:contextualSpacing/>
        <w:jc w:val="both"/>
        <w:rPr>
          <w:rFonts w:eastAsia="Calibri" w:cstheme="minorHAnsi"/>
        </w:rPr>
      </w:pPr>
      <w:r w:rsidRPr="00C72DC1">
        <w:rPr>
          <w:rFonts w:eastAsia="Calibri" w:cstheme="minorHAnsi"/>
          <w:bCs/>
        </w:rPr>
        <w:t xml:space="preserve">dostarczenie materiałów na powierzchnię na </w:t>
      </w:r>
      <w:r w:rsidR="00351A53" w:rsidRPr="00E833AC">
        <w:rPr>
          <w:rFonts w:asciiTheme="majorHAnsi" w:eastAsia="Calibri" w:hAnsiTheme="majorHAnsi" w:cs="Arial"/>
          <w:bCs/>
        </w:rPr>
        <w:t xml:space="preserve">odległość maksymalną </w:t>
      </w:r>
      <w:r w:rsidR="00351A53">
        <w:rPr>
          <w:rFonts w:asciiTheme="majorHAnsi" w:eastAsia="Calibri" w:hAnsiTheme="majorHAnsi" w:cs="Arial"/>
          <w:bCs/>
        </w:rPr>
        <w:t>30</w:t>
      </w:r>
      <w:r w:rsidR="00351A53" w:rsidRPr="00E833AC">
        <w:rPr>
          <w:rFonts w:asciiTheme="majorHAnsi" w:eastAsia="Calibri" w:hAnsiTheme="majorHAnsi" w:cs="Arial"/>
          <w:bCs/>
        </w:rPr>
        <w:t xml:space="preserve"> km</w:t>
      </w:r>
    </w:p>
    <w:p w14:paraId="74BC8090" w14:textId="768D82CC" w:rsidR="0009689A" w:rsidRPr="00C72DC1" w:rsidRDefault="0009689A">
      <w:pPr>
        <w:pStyle w:val="Akapitzlist"/>
        <w:widowControl/>
        <w:numPr>
          <w:ilvl w:val="0"/>
          <w:numId w:val="117"/>
        </w:numPr>
        <w:autoSpaceDE/>
        <w:autoSpaceDN/>
        <w:spacing w:before="120" w:after="120"/>
        <w:contextualSpacing/>
        <w:jc w:val="both"/>
        <w:rPr>
          <w:rFonts w:eastAsia="Calibri" w:cstheme="minorHAnsi"/>
        </w:rPr>
      </w:pPr>
      <w:r w:rsidRPr="00C72DC1">
        <w:rPr>
          <w:rFonts w:eastAsia="Calibri" w:cstheme="minorHAnsi"/>
          <w:bCs/>
        </w:rPr>
        <w:t xml:space="preserve">wymianę słupów na nowe wykonane wg technologii opisanej </w:t>
      </w:r>
      <w:r w:rsidR="00351A53">
        <w:rPr>
          <w:rFonts w:eastAsia="Calibri" w:cstheme="minorHAnsi"/>
          <w:bCs/>
        </w:rPr>
        <w:t>przy czynności GRODZ-SN</w:t>
      </w:r>
      <w:r w:rsidRPr="00C72DC1">
        <w:rPr>
          <w:rFonts w:eastAsia="Calibri" w:cstheme="minorHAnsi"/>
          <w:bCs/>
        </w:rPr>
        <w:t xml:space="preserve">, </w:t>
      </w:r>
    </w:p>
    <w:p w14:paraId="7E9D1AF5" w14:textId="00E497DF" w:rsidR="0009689A" w:rsidRPr="00C72DC1" w:rsidRDefault="0009689A">
      <w:pPr>
        <w:pStyle w:val="Akapitzlist"/>
        <w:widowControl/>
        <w:numPr>
          <w:ilvl w:val="0"/>
          <w:numId w:val="117"/>
        </w:numPr>
        <w:autoSpaceDE/>
        <w:autoSpaceDN/>
        <w:spacing w:before="120" w:after="120"/>
        <w:contextualSpacing/>
        <w:jc w:val="both"/>
        <w:rPr>
          <w:rFonts w:eastAsia="Calibri" w:cstheme="minorHAnsi"/>
        </w:rPr>
      </w:pPr>
      <w:r w:rsidRPr="00C72DC1">
        <w:rPr>
          <w:rFonts w:eastAsia="Calibri" w:cstheme="minorHAnsi"/>
          <w:bCs/>
        </w:rPr>
        <w:t xml:space="preserve">naciągnięcie lub wymianę siatki, (siatkę do wymiany należy pobrać z magazynu </w:t>
      </w:r>
      <w:r w:rsidR="00351A53">
        <w:rPr>
          <w:rFonts w:eastAsia="Calibri" w:cstheme="minorHAnsi"/>
          <w:bCs/>
        </w:rPr>
        <w:t>Leśnictwa.</w:t>
      </w:r>
      <w:r w:rsidRPr="00C72DC1">
        <w:rPr>
          <w:rFonts w:eastAsia="Calibri" w:cstheme="minorHAnsi"/>
          <w:bCs/>
        </w:rPr>
        <w:t xml:space="preserve"> Zużytą siatkę, nie nadającą się do dalszego użytkowania należy zgodnie ze zleceniem zawieźć do miejsca wskazanego przez Zamawiającego </w:t>
      </w:r>
      <w:r w:rsidR="00351A53">
        <w:rPr>
          <w:rFonts w:eastAsia="Calibri" w:cstheme="minorHAnsi"/>
          <w:bCs/>
        </w:rPr>
        <w:t>- siedziba leśnictwa</w:t>
      </w:r>
      <w:r w:rsidRPr="00C72DC1">
        <w:rPr>
          <w:rFonts w:eastAsia="Calibri" w:cstheme="minorHAnsi"/>
          <w:bCs/>
        </w:rPr>
        <w:t>)</w:t>
      </w:r>
    </w:p>
    <w:p w14:paraId="6C201293" w14:textId="77777777" w:rsidR="0009689A" w:rsidRPr="00C72DC1" w:rsidRDefault="0009689A">
      <w:pPr>
        <w:pStyle w:val="Akapitzlist"/>
        <w:widowControl/>
        <w:numPr>
          <w:ilvl w:val="0"/>
          <w:numId w:val="117"/>
        </w:numPr>
        <w:autoSpaceDE/>
        <w:autoSpaceDN/>
        <w:spacing w:before="120" w:after="120"/>
        <w:contextualSpacing/>
        <w:jc w:val="both"/>
        <w:rPr>
          <w:rFonts w:eastAsia="Calibri" w:cstheme="minorHAnsi"/>
        </w:rPr>
      </w:pPr>
      <w:r w:rsidRPr="00C72DC1">
        <w:rPr>
          <w:rFonts w:eastAsia="Calibri" w:cstheme="minorHAnsi"/>
          <w:bCs/>
        </w:rPr>
        <w:t>naprawę lub wymianę bram i przejść, drabinek</w:t>
      </w:r>
    </w:p>
    <w:p w14:paraId="25758F0F" w14:textId="77777777" w:rsidR="0009689A" w:rsidRPr="00C72DC1" w:rsidRDefault="0009689A">
      <w:pPr>
        <w:pStyle w:val="Akapitzlist"/>
        <w:widowControl/>
        <w:numPr>
          <w:ilvl w:val="0"/>
          <w:numId w:val="117"/>
        </w:numPr>
        <w:autoSpaceDE/>
        <w:autoSpaceDN/>
        <w:spacing w:before="120" w:after="120"/>
        <w:contextualSpacing/>
        <w:jc w:val="both"/>
        <w:rPr>
          <w:rFonts w:eastAsia="Calibri" w:cstheme="minorHAnsi"/>
        </w:rPr>
      </w:pPr>
      <w:r w:rsidRPr="00C72DC1">
        <w:rPr>
          <w:rFonts w:eastAsia="Calibri" w:cstheme="minorHAnsi"/>
          <w:bCs/>
        </w:rPr>
        <w:t>usunięcie z ogrodzeń roślinności w zakresie wymaganym do konserwacji</w:t>
      </w:r>
    </w:p>
    <w:p w14:paraId="29FDFD74" w14:textId="6DD57E4B" w:rsidR="0009689A" w:rsidRPr="00C72DC1" w:rsidRDefault="0009689A">
      <w:pPr>
        <w:pStyle w:val="Akapitzlist"/>
        <w:widowControl/>
        <w:numPr>
          <w:ilvl w:val="0"/>
          <w:numId w:val="117"/>
        </w:numPr>
        <w:autoSpaceDE/>
        <w:autoSpaceDN/>
        <w:spacing w:before="120" w:after="120"/>
        <w:contextualSpacing/>
        <w:jc w:val="both"/>
        <w:rPr>
          <w:rFonts w:eastAsia="Calibri" w:cstheme="minorHAnsi"/>
        </w:rPr>
      </w:pPr>
      <w:r w:rsidRPr="00C72DC1">
        <w:rPr>
          <w:rFonts w:eastAsia="Calibri" w:cstheme="minorHAnsi"/>
        </w:rPr>
        <w:t xml:space="preserve">fakultatywnie: przymocowanie siatki opisane </w:t>
      </w:r>
      <w:r w:rsidR="00351A53">
        <w:rPr>
          <w:rFonts w:eastAsia="Calibri" w:cstheme="minorHAnsi"/>
          <w:bCs/>
        </w:rPr>
        <w:t xml:space="preserve">przy czynności GRODZ-SN </w:t>
      </w:r>
    </w:p>
    <w:p w14:paraId="0FF11E2A" w14:textId="77777777" w:rsidR="0009689A" w:rsidRPr="00C72DC1" w:rsidRDefault="0009689A" w:rsidP="0009689A">
      <w:pPr>
        <w:spacing w:before="120" w:after="120"/>
        <w:jc w:val="both"/>
        <w:rPr>
          <w:rFonts w:eastAsia="Calibri" w:cstheme="minorHAnsi"/>
          <w:b/>
          <w:bCs/>
          <w:iCs/>
        </w:rPr>
      </w:pPr>
      <w:r w:rsidRPr="00C72DC1">
        <w:rPr>
          <w:rFonts w:eastAsia="Calibri" w:cstheme="minorHAnsi"/>
          <w:b/>
          <w:bCs/>
          <w:iCs/>
        </w:rPr>
        <w:t>Uwagi:</w:t>
      </w:r>
    </w:p>
    <w:p w14:paraId="301EEEA0" w14:textId="77777777" w:rsidR="0009689A" w:rsidRPr="00C72DC1" w:rsidRDefault="0009689A">
      <w:pPr>
        <w:pStyle w:val="Akapitzlist"/>
        <w:widowControl/>
        <w:numPr>
          <w:ilvl w:val="0"/>
          <w:numId w:val="118"/>
        </w:numPr>
        <w:autoSpaceDE/>
        <w:autoSpaceDN/>
        <w:spacing w:before="120" w:after="120"/>
        <w:contextualSpacing/>
        <w:jc w:val="both"/>
        <w:rPr>
          <w:rFonts w:eastAsia="Calibri" w:cstheme="minorHAnsi"/>
          <w:bCs/>
          <w:iCs/>
        </w:rPr>
      </w:pPr>
      <w:r w:rsidRPr="00C72DC1">
        <w:rPr>
          <w:rFonts w:eastAsia="Calibri" w:cstheme="minorHAnsi"/>
          <w:bCs/>
          <w:iCs/>
        </w:rPr>
        <w:t>materiały zapewnia:</w:t>
      </w:r>
    </w:p>
    <w:p w14:paraId="2DB540E6" w14:textId="77777777" w:rsidR="0009689A" w:rsidRPr="00C72DC1" w:rsidRDefault="0009689A">
      <w:pPr>
        <w:pStyle w:val="Akapitzlist"/>
        <w:widowControl/>
        <w:numPr>
          <w:ilvl w:val="0"/>
          <w:numId w:val="118"/>
        </w:numPr>
        <w:autoSpaceDE/>
        <w:autoSpaceDN/>
        <w:spacing w:before="120" w:after="120"/>
        <w:contextualSpacing/>
        <w:jc w:val="both"/>
        <w:rPr>
          <w:rFonts w:eastAsia="Calibri" w:cstheme="minorHAnsi"/>
          <w:bCs/>
          <w:iCs/>
        </w:rPr>
      </w:pPr>
      <w:r w:rsidRPr="00C72DC1">
        <w:rPr>
          <w:rFonts w:eastAsia="Calibri" w:cstheme="minorHAnsi"/>
          <w:bCs/>
          <w:iCs/>
        </w:rPr>
        <w:t xml:space="preserve">zamawiający – siatka grodzeniowa, drut nośny, słupki i żerdzie, </w:t>
      </w:r>
    </w:p>
    <w:p w14:paraId="1D878A0E" w14:textId="77777777" w:rsidR="0009689A" w:rsidRPr="00C72DC1" w:rsidRDefault="0009689A">
      <w:pPr>
        <w:pStyle w:val="Akapitzlist"/>
        <w:widowControl/>
        <w:numPr>
          <w:ilvl w:val="0"/>
          <w:numId w:val="118"/>
        </w:numPr>
        <w:autoSpaceDE/>
        <w:autoSpaceDN/>
        <w:spacing w:before="120" w:after="120"/>
        <w:contextualSpacing/>
        <w:jc w:val="both"/>
        <w:rPr>
          <w:rFonts w:eastAsia="Calibri" w:cstheme="minorHAnsi"/>
          <w:bCs/>
          <w:iCs/>
        </w:rPr>
      </w:pPr>
      <w:r w:rsidRPr="00C72DC1">
        <w:rPr>
          <w:rFonts w:eastAsia="Calibri" w:cstheme="minorHAnsi"/>
          <w:bCs/>
          <w:iCs/>
        </w:rPr>
        <w:t xml:space="preserve">wykonawca - skoble ocynkowane </w:t>
      </w:r>
      <w:r>
        <w:rPr>
          <w:rFonts w:eastAsia="Calibri" w:cstheme="minorHAnsi"/>
          <w:bCs/>
          <w:iCs/>
        </w:rPr>
        <w:t xml:space="preserve"> </w:t>
      </w:r>
      <w:r w:rsidRPr="00C72DC1">
        <w:rPr>
          <w:rFonts w:eastAsia="Calibri" w:cstheme="minorHAnsi"/>
          <w:bCs/>
          <w:iCs/>
        </w:rPr>
        <w:t xml:space="preserve"> i gwoździe ocynkowane </w:t>
      </w:r>
      <w:r>
        <w:rPr>
          <w:rFonts w:eastAsia="Calibri" w:cstheme="minorHAnsi"/>
          <w:bCs/>
          <w:iCs/>
        </w:rPr>
        <w:t xml:space="preserve"> </w:t>
      </w:r>
    </w:p>
    <w:p w14:paraId="2E1A8DBD" w14:textId="77777777" w:rsidR="00C53A47" w:rsidRDefault="0009689A" w:rsidP="00C53A47">
      <w:pPr>
        <w:pStyle w:val="Akapitzlist"/>
        <w:widowControl/>
        <w:numPr>
          <w:ilvl w:val="0"/>
          <w:numId w:val="118"/>
        </w:numPr>
        <w:autoSpaceDE/>
        <w:autoSpaceDN/>
        <w:spacing w:before="120" w:after="120"/>
        <w:contextualSpacing/>
        <w:jc w:val="both"/>
        <w:rPr>
          <w:rFonts w:eastAsia="Calibri" w:cstheme="minorHAnsi"/>
          <w:bCs/>
        </w:rPr>
      </w:pPr>
      <w:r w:rsidRPr="00C53A47">
        <w:rPr>
          <w:rFonts w:eastAsia="Calibri" w:cstheme="minorHAnsi"/>
          <w:bCs/>
        </w:rPr>
        <w:t xml:space="preserve">przygotowanie słupków do naprawy ogrodzeń jest rozliczane odrębnie </w:t>
      </w:r>
      <w:r w:rsidR="00351A53" w:rsidRPr="00C53A47">
        <w:rPr>
          <w:rFonts w:eastAsia="Calibri" w:cstheme="minorHAnsi"/>
          <w:bCs/>
        </w:rPr>
        <w:t xml:space="preserve">przy czynności </w:t>
      </w:r>
      <w:r w:rsidR="00C53A47" w:rsidRPr="00E833AC">
        <w:rPr>
          <w:rFonts w:asciiTheme="majorHAnsi" w:eastAsia="Calibri" w:hAnsiTheme="majorHAnsi" w:cs="Arial"/>
          <w:bCs/>
          <w:iCs/>
        </w:rPr>
        <w:t>WYK-SLUPL</w:t>
      </w:r>
      <w:r w:rsidR="00C53A47" w:rsidRPr="00C53A47">
        <w:rPr>
          <w:rFonts w:eastAsia="Calibri" w:cstheme="minorHAnsi"/>
          <w:bCs/>
        </w:rPr>
        <w:t xml:space="preserve"> </w:t>
      </w:r>
    </w:p>
    <w:p w14:paraId="5803BCE3" w14:textId="7C218C91" w:rsidR="0009689A" w:rsidRPr="00C53A47" w:rsidRDefault="0009689A" w:rsidP="00C53A47">
      <w:pPr>
        <w:pStyle w:val="Akapitzlist"/>
        <w:widowControl/>
        <w:numPr>
          <w:ilvl w:val="0"/>
          <w:numId w:val="118"/>
        </w:numPr>
        <w:autoSpaceDE/>
        <w:autoSpaceDN/>
        <w:spacing w:before="120" w:after="120"/>
        <w:contextualSpacing/>
        <w:jc w:val="both"/>
        <w:rPr>
          <w:rFonts w:eastAsia="Calibri" w:cstheme="minorHAnsi"/>
          <w:bCs/>
        </w:rPr>
      </w:pPr>
      <w:r w:rsidRPr="00C53A47">
        <w:rPr>
          <w:rFonts w:eastAsia="Calibri" w:cstheme="minorHAnsi"/>
          <w:bCs/>
        </w:rPr>
        <w:t>siatkę należy przybijać wyłącznie skoblami.</w:t>
      </w:r>
    </w:p>
    <w:p w14:paraId="227246C7" w14:textId="77777777" w:rsidR="0009689A" w:rsidRPr="00C72DC1" w:rsidRDefault="0009689A">
      <w:pPr>
        <w:pStyle w:val="Akapitzlist"/>
        <w:widowControl/>
        <w:numPr>
          <w:ilvl w:val="0"/>
          <w:numId w:val="118"/>
        </w:numPr>
        <w:autoSpaceDE/>
        <w:autoSpaceDN/>
        <w:spacing w:before="120" w:after="120"/>
        <w:contextualSpacing/>
        <w:jc w:val="both"/>
        <w:rPr>
          <w:rFonts w:cstheme="minorHAnsi"/>
          <w:lang w:bidi="hi-IN"/>
        </w:rPr>
      </w:pPr>
      <w:r w:rsidRPr="00C72DC1">
        <w:rPr>
          <w:rFonts w:cstheme="minorHAnsi"/>
          <w:lang w:bidi="hi-IN"/>
        </w:rPr>
        <w:t>czynność GODZ KGR przeznaczona jest w wycenie na koszty transportowe.</w:t>
      </w:r>
    </w:p>
    <w:p w14:paraId="151212DE" w14:textId="77777777" w:rsidR="0009689A" w:rsidRPr="00C72DC1" w:rsidRDefault="0009689A" w:rsidP="0009689A">
      <w:pPr>
        <w:spacing w:before="120" w:after="120"/>
        <w:rPr>
          <w:rFonts w:eastAsia="Calibri" w:cstheme="minorHAnsi"/>
          <w:b/>
          <w:bCs/>
          <w:iCs/>
        </w:rPr>
      </w:pPr>
      <w:r w:rsidRPr="00C72DC1">
        <w:rPr>
          <w:rFonts w:eastAsia="Calibri" w:cstheme="minorHAnsi"/>
          <w:b/>
          <w:bCs/>
          <w:iCs/>
        </w:rPr>
        <w:t>Procedura odbioru:</w:t>
      </w:r>
    </w:p>
    <w:p w14:paraId="716A8891" w14:textId="77777777" w:rsidR="0009689A" w:rsidRPr="00C72DC1" w:rsidRDefault="0009689A">
      <w:pPr>
        <w:pStyle w:val="Akapitzlist"/>
        <w:widowControl/>
        <w:numPr>
          <w:ilvl w:val="0"/>
          <w:numId w:val="119"/>
        </w:numPr>
        <w:tabs>
          <w:tab w:val="left" w:pos="68"/>
        </w:tabs>
        <w:autoSpaceDN/>
        <w:spacing w:before="120" w:after="120"/>
        <w:contextualSpacing/>
        <w:jc w:val="both"/>
        <w:rPr>
          <w:rFonts w:eastAsia="Calibri" w:cstheme="minorHAnsi"/>
          <w:bCs/>
          <w:i/>
          <w:lang w:eastAsia="en-US"/>
        </w:rPr>
      </w:pPr>
      <w:r w:rsidRPr="00C72DC1">
        <w:rPr>
          <w:rFonts w:eastAsia="Calibri" w:cstheme="minorHAnsi"/>
          <w:lang w:eastAsia="en-US"/>
        </w:rPr>
        <w:t>odbiór prac nastąpi poprzez zweryfikowanie prawidłowości ich wykonania ze zleceniem oraz poprzez odnotowywanie rzeczywistej liczby godzin wykonywania danej pracy.</w:t>
      </w:r>
    </w:p>
    <w:p w14:paraId="1F060C2D" w14:textId="77777777" w:rsidR="0009689A" w:rsidRPr="00C72DC1" w:rsidRDefault="0009689A" w:rsidP="0009689A">
      <w:pPr>
        <w:spacing w:before="120" w:after="120"/>
        <w:ind w:firstLine="708"/>
        <w:rPr>
          <w:rFonts w:eastAsia="Verdana" w:cstheme="minorHAnsi"/>
          <w:b/>
          <w:kern w:val="1"/>
          <w:lang w:eastAsia="zh-CN" w:bidi="hi-IN"/>
        </w:rPr>
      </w:pPr>
      <w:r w:rsidRPr="00C72DC1">
        <w:rPr>
          <w:rFonts w:eastAsia="Calibri" w:cstheme="minorHAnsi"/>
          <w:bCs/>
          <w:i/>
          <w:lang w:eastAsia="en-US"/>
        </w:rPr>
        <w:t xml:space="preserve">(rozliczenie z dokładnością do 1 godziny) </w:t>
      </w:r>
    </w:p>
    <w:p w14:paraId="460DEA99" w14:textId="77777777" w:rsidR="0009689A" w:rsidRPr="00C72DC1" w:rsidRDefault="0009689A" w:rsidP="0009689A">
      <w:pPr>
        <w:spacing w:after="200" w:line="276" w:lineRule="auto"/>
        <w:rPr>
          <w:rFonts w:eastAsia="Calibri" w:cstheme="minorHAnsi"/>
          <w:bCs/>
          <w:iC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6C29AD08" w14:textId="77777777" w:rsidTr="007D7988">
        <w:trPr>
          <w:trHeight w:val="161"/>
          <w:jc w:val="center"/>
        </w:trPr>
        <w:tc>
          <w:tcPr>
            <w:tcW w:w="358" w:type="pct"/>
            <w:shd w:val="clear" w:color="auto" w:fill="auto"/>
          </w:tcPr>
          <w:p w14:paraId="1EEDB7AA"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20ABC48F"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78A06695"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3C8C4AA8"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6D18D17D"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3FAD95BE" w14:textId="77777777" w:rsidTr="007D7988">
        <w:trPr>
          <w:trHeight w:val="625"/>
          <w:jc w:val="center"/>
        </w:trPr>
        <w:tc>
          <w:tcPr>
            <w:tcW w:w="358" w:type="pct"/>
            <w:shd w:val="clear" w:color="auto" w:fill="auto"/>
          </w:tcPr>
          <w:p w14:paraId="15DFF93B"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14</w:t>
            </w:r>
            <w:r>
              <w:rPr>
                <w:rFonts w:eastAsia="Calibri" w:cstheme="minorHAnsi"/>
                <w:bCs/>
                <w:iCs/>
              </w:rPr>
              <w:t>7</w:t>
            </w:r>
          </w:p>
        </w:tc>
        <w:tc>
          <w:tcPr>
            <w:tcW w:w="958" w:type="pct"/>
            <w:shd w:val="clear" w:color="auto" w:fill="auto"/>
            <w:vAlign w:val="center"/>
          </w:tcPr>
          <w:p w14:paraId="4C690082" w14:textId="77777777" w:rsidR="0009689A" w:rsidRPr="00C72DC1" w:rsidRDefault="0009689A" w:rsidP="007D7988">
            <w:pPr>
              <w:spacing w:before="120" w:after="120"/>
              <w:rPr>
                <w:rFonts w:eastAsia="Calibri" w:cstheme="minorHAnsi"/>
                <w:bCs/>
                <w:iCs/>
              </w:rPr>
            </w:pPr>
            <w:r w:rsidRPr="00C72DC1">
              <w:rPr>
                <w:rFonts w:eastAsia="Calibri" w:cstheme="minorHAnsi"/>
                <w:bCs/>
              </w:rPr>
              <w:t>PRZYB-1ŻU</w:t>
            </w:r>
          </w:p>
        </w:tc>
        <w:tc>
          <w:tcPr>
            <w:tcW w:w="910" w:type="pct"/>
            <w:shd w:val="clear" w:color="auto" w:fill="auto"/>
            <w:vAlign w:val="center"/>
          </w:tcPr>
          <w:p w14:paraId="73455E47" w14:textId="77777777" w:rsidR="0009689A" w:rsidRPr="00C72DC1" w:rsidRDefault="0009689A" w:rsidP="007D7988">
            <w:pPr>
              <w:spacing w:before="120" w:after="120"/>
              <w:rPr>
                <w:rFonts w:eastAsia="Calibri" w:cstheme="minorHAnsi"/>
                <w:bCs/>
              </w:rPr>
            </w:pPr>
            <w:r w:rsidRPr="00C72DC1">
              <w:rPr>
                <w:rFonts w:eastAsia="Calibri" w:cstheme="minorHAnsi"/>
                <w:bCs/>
              </w:rPr>
              <w:t>PRZYB-1ŻU</w:t>
            </w:r>
            <w:r w:rsidRPr="00C72DC1">
              <w:rPr>
                <w:rFonts w:eastAsia="Calibri" w:cstheme="minorHAnsi"/>
                <w:bCs/>
              </w:rPr>
              <w:br/>
            </w:r>
            <w:r w:rsidRPr="00C72DC1">
              <w:rPr>
                <w:rFonts w:eastAsia="Calibri" w:cstheme="minorHAnsi"/>
                <w:bCs/>
                <w:iCs/>
              </w:rPr>
              <w:t>GODZ ZER</w:t>
            </w:r>
          </w:p>
        </w:tc>
        <w:tc>
          <w:tcPr>
            <w:tcW w:w="2062" w:type="pct"/>
            <w:shd w:val="clear" w:color="auto" w:fill="auto"/>
            <w:vAlign w:val="center"/>
          </w:tcPr>
          <w:p w14:paraId="473ECEF1" w14:textId="77777777" w:rsidR="0009689A" w:rsidRPr="00C72DC1" w:rsidRDefault="0009689A" w:rsidP="007D7988">
            <w:pPr>
              <w:spacing w:before="120" w:after="120"/>
              <w:rPr>
                <w:rFonts w:eastAsia="Calibri" w:cstheme="minorHAnsi"/>
                <w:bCs/>
                <w:iCs/>
              </w:rPr>
            </w:pPr>
            <w:r w:rsidRPr="00C72DC1">
              <w:rPr>
                <w:rFonts w:eastAsia="Calibri" w:cstheme="minorHAnsi"/>
                <w:bCs/>
                <w:iCs/>
              </w:rPr>
              <w:t>Przybicie okorowanych żerdzi w jednym rzędzie</w:t>
            </w:r>
          </w:p>
        </w:tc>
        <w:tc>
          <w:tcPr>
            <w:tcW w:w="712" w:type="pct"/>
            <w:shd w:val="clear" w:color="auto" w:fill="auto"/>
          </w:tcPr>
          <w:p w14:paraId="4F95C4D9"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HM</w:t>
            </w:r>
          </w:p>
        </w:tc>
      </w:tr>
    </w:tbl>
    <w:p w14:paraId="01567CDC"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bCs/>
        </w:rPr>
        <w:t>Standard technologii prac obejmuje:</w:t>
      </w:r>
    </w:p>
    <w:p w14:paraId="6E00A76F" w14:textId="77777777" w:rsidR="0009689A" w:rsidRPr="00C72DC1" w:rsidRDefault="0009689A">
      <w:pPr>
        <w:pStyle w:val="Akapitzlist"/>
        <w:widowControl/>
        <w:numPr>
          <w:ilvl w:val="0"/>
          <w:numId w:val="119"/>
        </w:numPr>
        <w:autoSpaceDE/>
        <w:autoSpaceDN/>
        <w:spacing w:before="120" w:after="120"/>
        <w:contextualSpacing/>
        <w:jc w:val="both"/>
        <w:rPr>
          <w:rFonts w:eastAsia="Calibri" w:cstheme="minorHAnsi"/>
        </w:rPr>
      </w:pPr>
      <w:r w:rsidRPr="00C72DC1">
        <w:rPr>
          <w:rFonts w:eastAsia="Calibri" w:cstheme="minorHAnsi"/>
        </w:rPr>
        <w:t>dostarczenie materiałów na powierzchnię na odległość maksymalną …. Km.</w:t>
      </w:r>
    </w:p>
    <w:p w14:paraId="2A245147" w14:textId="77777777" w:rsidR="0009689A" w:rsidRPr="00C72DC1" w:rsidRDefault="0009689A">
      <w:pPr>
        <w:pStyle w:val="Akapitzlist"/>
        <w:widowControl/>
        <w:numPr>
          <w:ilvl w:val="0"/>
          <w:numId w:val="119"/>
        </w:numPr>
        <w:autoSpaceDE/>
        <w:autoSpaceDN/>
        <w:spacing w:before="120" w:after="120"/>
        <w:contextualSpacing/>
        <w:jc w:val="both"/>
        <w:rPr>
          <w:rFonts w:eastAsia="Calibri" w:cstheme="minorHAnsi"/>
        </w:rPr>
      </w:pPr>
      <w:r w:rsidRPr="00C72DC1">
        <w:rPr>
          <w:rFonts w:eastAsia="Calibri" w:cstheme="minorHAnsi"/>
        </w:rPr>
        <w:t xml:space="preserve">rozniesienie przygotowanych żerdzi, </w:t>
      </w:r>
    </w:p>
    <w:p w14:paraId="4E4ECADD" w14:textId="77777777" w:rsidR="0009689A" w:rsidRPr="00C72DC1" w:rsidRDefault="0009689A">
      <w:pPr>
        <w:pStyle w:val="Akapitzlist"/>
        <w:widowControl/>
        <w:numPr>
          <w:ilvl w:val="0"/>
          <w:numId w:val="119"/>
        </w:numPr>
        <w:autoSpaceDE/>
        <w:autoSpaceDN/>
        <w:spacing w:before="120" w:after="120"/>
        <w:contextualSpacing/>
        <w:jc w:val="both"/>
        <w:rPr>
          <w:rFonts w:eastAsia="Calibri" w:cstheme="minorHAnsi"/>
        </w:rPr>
      </w:pPr>
      <w:r w:rsidRPr="00C72DC1">
        <w:rPr>
          <w:rFonts w:eastAsia="Calibri" w:cstheme="minorHAnsi"/>
        </w:rPr>
        <w:t>przybicie żerdzi do słupków grodzeniowych.</w:t>
      </w:r>
    </w:p>
    <w:p w14:paraId="136C89BF" w14:textId="4192D8C5" w:rsidR="00C53A47" w:rsidRDefault="00C53A47" w:rsidP="0009689A">
      <w:pPr>
        <w:spacing w:before="120" w:after="120"/>
        <w:jc w:val="both"/>
        <w:rPr>
          <w:rFonts w:eastAsia="Calibri" w:cstheme="minorHAnsi"/>
          <w:b/>
          <w:bCs/>
          <w:iCs/>
        </w:rPr>
      </w:pPr>
    </w:p>
    <w:p w14:paraId="3992C26D" w14:textId="77777777" w:rsidR="00BC7453" w:rsidRDefault="00BC7453" w:rsidP="0009689A">
      <w:pPr>
        <w:spacing w:before="120" w:after="120"/>
        <w:jc w:val="both"/>
        <w:rPr>
          <w:rFonts w:eastAsia="Calibri" w:cstheme="minorHAnsi"/>
          <w:b/>
          <w:bCs/>
          <w:iCs/>
        </w:rPr>
      </w:pPr>
    </w:p>
    <w:p w14:paraId="3FC9515C" w14:textId="4BBC5743" w:rsidR="0009689A" w:rsidRPr="00C72DC1" w:rsidRDefault="0009689A" w:rsidP="0009689A">
      <w:pPr>
        <w:spacing w:before="120" w:after="120"/>
        <w:jc w:val="both"/>
        <w:rPr>
          <w:rFonts w:eastAsia="Calibri" w:cstheme="minorHAnsi"/>
          <w:b/>
          <w:bCs/>
          <w:iCs/>
        </w:rPr>
      </w:pPr>
      <w:r w:rsidRPr="00C72DC1">
        <w:rPr>
          <w:rFonts w:eastAsia="Calibri" w:cstheme="minorHAnsi"/>
          <w:b/>
          <w:bCs/>
          <w:iCs/>
        </w:rPr>
        <w:lastRenderedPageBreak/>
        <w:t>Uwagi:</w:t>
      </w:r>
    </w:p>
    <w:p w14:paraId="2942FE6E" w14:textId="77777777" w:rsidR="0009689A" w:rsidRPr="00C72DC1" w:rsidRDefault="0009689A">
      <w:pPr>
        <w:pStyle w:val="Akapitzlist"/>
        <w:widowControl/>
        <w:numPr>
          <w:ilvl w:val="0"/>
          <w:numId w:val="120"/>
        </w:numPr>
        <w:autoSpaceDE/>
        <w:autoSpaceDN/>
        <w:spacing w:before="120" w:after="120"/>
        <w:contextualSpacing/>
        <w:jc w:val="both"/>
        <w:rPr>
          <w:rFonts w:eastAsia="Calibri" w:cstheme="minorHAnsi"/>
          <w:bCs/>
        </w:rPr>
      </w:pPr>
      <w:r w:rsidRPr="00C72DC1">
        <w:rPr>
          <w:rFonts w:eastAsia="Calibri" w:cstheme="minorHAnsi"/>
          <w:bCs/>
        </w:rPr>
        <w:t>zamawiający zapewnia okorowane żerdzie bez dowozu, a Wykonawca gwoździe,</w:t>
      </w:r>
    </w:p>
    <w:p w14:paraId="0A278ACB" w14:textId="77777777" w:rsidR="0009689A" w:rsidRPr="00C72DC1" w:rsidRDefault="0009689A">
      <w:pPr>
        <w:pStyle w:val="Akapitzlist"/>
        <w:widowControl/>
        <w:numPr>
          <w:ilvl w:val="0"/>
          <w:numId w:val="120"/>
        </w:numPr>
        <w:autoSpaceDE/>
        <w:autoSpaceDN/>
        <w:spacing w:before="120" w:after="120"/>
        <w:contextualSpacing/>
        <w:jc w:val="both"/>
        <w:rPr>
          <w:rFonts w:eastAsia="Calibri" w:cstheme="minorHAnsi"/>
          <w:bCs/>
        </w:rPr>
      </w:pPr>
      <w:r w:rsidRPr="00C72DC1">
        <w:rPr>
          <w:rFonts w:eastAsia="Calibri" w:cstheme="minorHAnsi"/>
          <w:bCs/>
        </w:rPr>
        <w:t>przygotowanie okorowanych żerdzi jest rozliczane odrębnie,</w:t>
      </w:r>
    </w:p>
    <w:p w14:paraId="2A045681" w14:textId="77777777" w:rsidR="0009689A" w:rsidRPr="00C72DC1" w:rsidRDefault="0009689A">
      <w:pPr>
        <w:pStyle w:val="Akapitzlist"/>
        <w:widowControl/>
        <w:numPr>
          <w:ilvl w:val="0"/>
          <w:numId w:val="120"/>
        </w:numPr>
        <w:autoSpaceDE/>
        <w:autoSpaceDN/>
        <w:spacing w:before="120" w:after="120"/>
        <w:contextualSpacing/>
        <w:jc w:val="both"/>
        <w:rPr>
          <w:rFonts w:cstheme="minorHAnsi"/>
          <w:lang w:bidi="hi-IN"/>
        </w:rPr>
      </w:pPr>
      <w:r w:rsidRPr="00C72DC1">
        <w:rPr>
          <w:rFonts w:cstheme="minorHAnsi"/>
          <w:lang w:bidi="hi-IN"/>
        </w:rPr>
        <w:t>czynność GODZ ZER przeznaczona jest w wycenie na koszty transportowe.</w:t>
      </w:r>
    </w:p>
    <w:p w14:paraId="037754A8" w14:textId="4E27661E" w:rsidR="0009689A" w:rsidRPr="00C72DC1" w:rsidRDefault="0009689A" w:rsidP="0009689A">
      <w:pPr>
        <w:spacing w:before="120" w:after="120"/>
        <w:rPr>
          <w:rFonts w:eastAsia="Calibri" w:cstheme="minorHAnsi"/>
          <w:b/>
          <w:bCs/>
          <w:iCs/>
        </w:rPr>
      </w:pPr>
      <w:r w:rsidRPr="00C72DC1">
        <w:rPr>
          <w:rFonts w:eastAsia="Calibri" w:cstheme="minorHAnsi"/>
          <w:b/>
          <w:bCs/>
          <w:iCs/>
        </w:rPr>
        <w:t>Procedura odbioru:</w:t>
      </w:r>
    </w:p>
    <w:p w14:paraId="13F75094" w14:textId="77777777" w:rsidR="0009689A" w:rsidRPr="00C72DC1" w:rsidRDefault="0009689A" w:rsidP="0009689A">
      <w:pPr>
        <w:tabs>
          <w:tab w:val="left" w:pos="311"/>
        </w:tabs>
        <w:spacing w:before="120" w:after="120"/>
        <w:jc w:val="both"/>
        <w:rPr>
          <w:rFonts w:eastAsia="Calibri" w:cstheme="minorHAnsi"/>
        </w:rPr>
      </w:pPr>
      <w:r w:rsidRPr="00C72DC1">
        <w:rPr>
          <w:rFonts w:eastAsia="Calibri" w:cstheme="minorHAnsi"/>
        </w:rPr>
        <w:t>Odbiór prac nastąpi poprzez:</w:t>
      </w:r>
    </w:p>
    <w:p w14:paraId="11DB034D" w14:textId="77777777" w:rsidR="0009689A" w:rsidRPr="00C72DC1" w:rsidRDefault="0009689A">
      <w:pPr>
        <w:pStyle w:val="Akapitzlist"/>
        <w:widowControl/>
        <w:numPr>
          <w:ilvl w:val="0"/>
          <w:numId w:val="121"/>
        </w:numPr>
        <w:tabs>
          <w:tab w:val="left" w:pos="595"/>
        </w:tabs>
        <w:autoSpaceDE/>
        <w:autoSpaceDN/>
        <w:spacing w:before="120" w:after="120"/>
        <w:contextualSpacing/>
        <w:jc w:val="both"/>
        <w:rPr>
          <w:rFonts w:eastAsia="Calibri" w:cstheme="minorHAnsi"/>
        </w:rPr>
      </w:pPr>
      <w:r w:rsidRPr="00C72DC1">
        <w:rPr>
          <w:rFonts w:eastAsia="Calibri" w:cstheme="minorHAnsi"/>
        </w:rPr>
        <w:t>zweryfikowanie prawidłowości ich wykonania z opisem czynności i zleceniem,</w:t>
      </w:r>
    </w:p>
    <w:p w14:paraId="1A1A6A08" w14:textId="77777777" w:rsidR="0009689A" w:rsidRPr="00C72DC1" w:rsidRDefault="0009689A">
      <w:pPr>
        <w:pStyle w:val="Akapitzlist"/>
        <w:widowControl/>
        <w:numPr>
          <w:ilvl w:val="0"/>
          <w:numId w:val="121"/>
        </w:numPr>
        <w:tabs>
          <w:tab w:val="left" w:pos="595"/>
        </w:tabs>
        <w:autoSpaceDE/>
        <w:autoSpaceDN/>
        <w:spacing w:before="120" w:after="120"/>
        <w:contextualSpacing/>
        <w:jc w:val="both"/>
        <w:rPr>
          <w:rFonts w:eastAsia="Calibri" w:cstheme="minorHAnsi"/>
        </w:rPr>
      </w:pPr>
      <w:r w:rsidRPr="00C72DC1">
        <w:rPr>
          <w:rFonts w:eastAsia="Calibri" w:cstheme="minorHAnsi"/>
        </w:rPr>
        <w:t>zweryfikowanie pomiaru długości wykonanej konserwacji,</w:t>
      </w:r>
    </w:p>
    <w:p w14:paraId="02626C35" w14:textId="77777777" w:rsidR="0009689A" w:rsidRPr="00C72DC1" w:rsidRDefault="0009689A">
      <w:pPr>
        <w:pStyle w:val="Akapitzlist"/>
        <w:widowControl/>
        <w:numPr>
          <w:ilvl w:val="0"/>
          <w:numId w:val="121"/>
        </w:numPr>
        <w:tabs>
          <w:tab w:val="left" w:pos="595"/>
        </w:tabs>
        <w:autoSpaceDE/>
        <w:autoSpaceDN/>
        <w:spacing w:before="120" w:after="120"/>
        <w:contextualSpacing/>
        <w:jc w:val="both"/>
        <w:rPr>
          <w:rFonts w:eastAsia="Calibri" w:cstheme="minorHAnsi"/>
        </w:rPr>
      </w:pPr>
      <w:r w:rsidRPr="00C72DC1">
        <w:rPr>
          <w:rFonts w:eastAsia="Calibri" w:cstheme="minorHAnsi"/>
        </w:rPr>
        <w:t>sprawdzenie ilości odzyskanych materiałów.</w:t>
      </w:r>
    </w:p>
    <w:p w14:paraId="14DDE2AE" w14:textId="13723D6E" w:rsidR="0009689A" w:rsidRDefault="0009689A" w:rsidP="0009689A">
      <w:pPr>
        <w:tabs>
          <w:tab w:val="left" w:pos="595"/>
        </w:tabs>
        <w:spacing w:before="120" w:after="120"/>
        <w:jc w:val="both"/>
        <w:rPr>
          <w:rFonts w:eastAsia="Calibri" w:cstheme="minorHAnsi"/>
          <w:bCs/>
          <w:i/>
        </w:rPr>
      </w:pPr>
      <w:r w:rsidRPr="00C72DC1">
        <w:rPr>
          <w:rFonts w:eastAsia="Calibri" w:cstheme="minorHAnsi"/>
          <w:bCs/>
          <w:i/>
        </w:rPr>
        <w:tab/>
        <w:t xml:space="preserve">(rozliczenie </w:t>
      </w:r>
      <w:r w:rsidRPr="00C72DC1">
        <w:rPr>
          <w:rFonts w:eastAsia="Calibri" w:cstheme="minorHAnsi"/>
          <w:i/>
        </w:rPr>
        <w:t>z dokładnością do dwóch miejsc po przecinku</w:t>
      </w:r>
      <w:r w:rsidRPr="00C72DC1">
        <w:rPr>
          <w:rFonts w:eastAsia="Calibri" w:cstheme="minorHAnsi"/>
          <w:bCs/>
          <w:i/>
        </w:rPr>
        <w:t>)</w:t>
      </w:r>
    </w:p>
    <w:p w14:paraId="20AB5930" w14:textId="68895110" w:rsidR="00B765A3" w:rsidRDefault="00B765A3" w:rsidP="0009689A">
      <w:pPr>
        <w:tabs>
          <w:tab w:val="left" w:pos="595"/>
        </w:tabs>
        <w:spacing w:before="120" w:after="120"/>
        <w:jc w:val="both"/>
        <w:rPr>
          <w:rFonts w:eastAsia="Calibri" w:cstheme="minorHAnsi"/>
          <w:bCs/>
          <w:i/>
        </w:rPr>
      </w:pPr>
    </w:p>
    <w:p w14:paraId="0C9FE6DD" w14:textId="77777777" w:rsidR="0009689A" w:rsidRPr="00C72DC1" w:rsidRDefault="0009689A" w:rsidP="0009689A">
      <w:pPr>
        <w:spacing w:after="200" w:line="276" w:lineRule="auto"/>
        <w:jc w:val="center"/>
        <w:rPr>
          <w:rFonts w:eastAsia="Calibri" w:cstheme="minorHAnsi"/>
          <w:b/>
        </w:rPr>
      </w:pPr>
      <w:r w:rsidRPr="00C72DC1">
        <w:rPr>
          <w:rFonts w:eastAsia="Calibri" w:cstheme="minorHAnsi"/>
          <w:b/>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1C87A832" w14:textId="77777777" w:rsidTr="007D7988">
        <w:trPr>
          <w:trHeight w:val="161"/>
          <w:jc w:val="center"/>
        </w:trPr>
        <w:tc>
          <w:tcPr>
            <w:tcW w:w="358" w:type="pct"/>
            <w:shd w:val="clear" w:color="auto" w:fill="auto"/>
          </w:tcPr>
          <w:p w14:paraId="6D6854D2"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568AE064"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28CF4FF2"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343AB4CE"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4B371E06"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59E91349" w14:textId="77777777" w:rsidTr="007D7988">
        <w:trPr>
          <w:trHeight w:val="625"/>
          <w:jc w:val="center"/>
        </w:trPr>
        <w:tc>
          <w:tcPr>
            <w:tcW w:w="358" w:type="pct"/>
            <w:shd w:val="clear" w:color="auto" w:fill="auto"/>
          </w:tcPr>
          <w:p w14:paraId="1B4C3BBE"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14</w:t>
            </w:r>
            <w:r>
              <w:rPr>
                <w:rFonts w:eastAsia="Calibri" w:cstheme="minorHAnsi"/>
                <w:bCs/>
                <w:iCs/>
              </w:rPr>
              <w:t>8</w:t>
            </w:r>
          </w:p>
        </w:tc>
        <w:tc>
          <w:tcPr>
            <w:tcW w:w="958" w:type="pct"/>
            <w:shd w:val="clear" w:color="auto" w:fill="auto"/>
          </w:tcPr>
          <w:p w14:paraId="569C96A1" w14:textId="77777777" w:rsidR="0009689A" w:rsidRPr="00C72DC1" w:rsidRDefault="0009689A" w:rsidP="007D7988">
            <w:pPr>
              <w:spacing w:before="120" w:after="120"/>
              <w:rPr>
                <w:rFonts w:eastAsia="Calibri" w:cstheme="minorHAnsi"/>
                <w:bCs/>
                <w:iCs/>
              </w:rPr>
            </w:pPr>
            <w:r w:rsidRPr="00C72DC1">
              <w:rPr>
                <w:rFonts w:eastAsia="Calibri" w:cstheme="minorHAnsi"/>
                <w:lang w:eastAsia="en-US"/>
              </w:rPr>
              <w:t>PORZ-SPAL</w:t>
            </w:r>
          </w:p>
        </w:tc>
        <w:tc>
          <w:tcPr>
            <w:tcW w:w="910" w:type="pct"/>
            <w:shd w:val="clear" w:color="auto" w:fill="auto"/>
          </w:tcPr>
          <w:p w14:paraId="504B7794" w14:textId="77777777" w:rsidR="0009689A" w:rsidRPr="00C72DC1" w:rsidRDefault="0009689A" w:rsidP="007D7988">
            <w:pPr>
              <w:spacing w:before="120" w:after="120"/>
              <w:rPr>
                <w:rFonts w:eastAsia="Calibri" w:cstheme="minorHAnsi"/>
                <w:bCs/>
                <w:iCs/>
              </w:rPr>
            </w:pPr>
            <w:r w:rsidRPr="00C72DC1">
              <w:rPr>
                <w:rFonts w:eastAsia="Calibri" w:cstheme="minorHAnsi"/>
                <w:lang w:eastAsia="en-US"/>
              </w:rPr>
              <w:t>PORZ-SPAL</w:t>
            </w:r>
          </w:p>
        </w:tc>
        <w:tc>
          <w:tcPr>
            <w:tcW w:w="2062" w:type="pct"/>
            <w:shd w:val="clear" w:color="auto" w:fill="auto"/>
          </w:tcPr>
          <w:p w14:paraId="7A37417A" w14:textId="77777777" w:rsidR="0009689A" w:rsidRPr="00C72DC1" w:rsidRDefault="0009689A" w:rsidP="007D7988">
            <w:pPr>
              <w:spacing w:before="120" w:after="120"/>
              <w:rPr>
                <w:rFonts w:eastAsia="Calibri" w:cstheme="minorHAnsi"/>
                <w:bCs/>
                <w:iCs/>
              </w:rPr>
            </w:pPr>
            <w:r w:rsidRPr="00C72DC1">
              <w:rPr>
                <w:rFonts w:eastAsia="SimSun" w:cstheme="minorHAnsi"/>
                <w:bCs/>
                <w:iCs/>
                <w:kern w:val="1"/>
                <w:lang w:eastAsia="en-US"/>
              </w:rPr>
              <w:t>Spalanie gałęzi ułożonych w stosy</w:t>
            </w:r>
          </w:p>
        </w:tc>
        <w:tc>
          <w:tcPr>
            <w:tcW w:w="712" w:type="pct"/>
            <w:shd w:val="clear" w:color="auto" w:fill="auto"/>
          </w:tcPr>
          <w:p w14:paraId="34D7E7EC"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lang w:eastAsia="en-US"/>
              </w:rPr>
              <w:t>M</w:t>
            </w:r>
            <w:r w:rsidRPr="00C72DC1">
              <w:rPr>
                <w:rFonts w:eastAsia="Calibri" w:cstheme="minorHAnsi"/>
                <w:bCs/>
                <w:iCs/>
                <w:vertAlign w:val="superscript"/>
                <w:lang w:eastAsia="en-US"/>
              </w:rPr>
              <w:t>3</w:t>
            </w:r>
            <w:r w:rsidRPr="00C72DC1">
              <w:rPr>
                <w:rFonts w:eastAsia="Calibri" w:cstheme="minorHAnsi"/>
                <w:bCs/>
                <w:iCs/>
                <w:lang w:eastAsia="en-US"/>
              </w:rPr>
              <w:t>P</w:t>
            </w:r>
          </w:p>
        </w:tc>
      </w:tr>
      <w:tr w:rsidR="0009689A" w:rsidRPr="00C72DC1" w14:paraId="65879909" w14:textId="77777777" w:rsidTr="007D7988">
        <w:trPr>
          <w:trHeight w:val="625"/>
          <w:jc w:val="center"/>
        </w:trPr>
        <w:tc>
          <w:tcPr>
            <w:tcW w:w="358" w:type="pct"/>
            <w:shd w:val="clear" w:color="auto" w:fill="auto"/>
          </w:tcPr>
          <w:p w14:paraId="5D95CD75"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14</w:t>
            </w:r>
            <w:r>
              <w:rPr>
                <w:rFonts w:eastAsia="Calibri" w:cstheme="minorHAnsi"/>
                <w:bCs/>
                <w:iCs/>
              </w:rPr>
              <w:t>9</w:t>
            </w:r>
          </w:p>
        </w:tc>
        <w:tc>
          <w:tcPr>
            <w:tcW w:w="958" w:type="pct"/>
            <w:shd w:val="clear" w:color="auto" w:fill="auto"/>
          </w:tcPr>
          <w:p w14:paraId="56F7D798" w14:textId="77777777" w:rsidR="0009689A" w:rsidRPr="00C72DC1" w:rsidRDefault="0009689A" w:rsidP="007D7988">
            <w:pPr>
              <w:spacing w:before="120" w:after="120"/>
              <w:rPr>
                <w:rFonts w:eastAsia="Calibri" w:cstheme="minorHAnsi"/>
                <w:bCs/>
                <w:iCs/>
              </w:rPr>
            </w:pPr>
            <w:r w:rsidRPr="00C72DC1">
              <w:rPr>
                <w:rFonts w:eastAsia="Calibri" w:cstheme="minorHAnsi"/>
                <w:lang w:eastAsia="en-US"/>
              </w:rPr>
              <w:t>PORZ-STOS</w:t>
            </w:r>
          </w:p>
        </w:tc>
        <w:tc>
          <w:tcPr>
            <w:tcW w:w="910" w:type="pct"/>
            <w:shd w:val="clear" w:color="auto" w:fill="auto"/>
          </w:tcPr>
          <w:p w14:paraId="7D16D71A" w14:textId="77777777" w:rsidR="0009689A" w:rsidRPr="00C72DC1" w:rsidRDefault="0009689A" w:rsidP="007D7988">
            <w:pPr>
              <w:spacing w:before="120" w:after="120"/>
              <w:rPr>
                <w:rFonts w:eastAsia="Calibri" w:cstheme="minorHAnsi"/>
                <w:bCs/>
                <w:iCs/>
              </w:rPr>
            </w:pPr>
            <w:r w:rsidRPr="00C72DC1">
              <w:rPr>
                <w:rFonts w:eastAsia="Calibri" w:cstheme="minorHAnsi"/>
                <w:lang w:eastAsia="en-US"/>
              </w:rPr>
              <w:t>PORZ-STOS</w:t>
            </w:r>
          </w:p>
        </w:tc>
        <w:tc>
          <w:tcPr>
            <w:tcW w:w="2062" w:type="pct"/>
            <w:shd w:val="clear" w:color="auto" w:fill="auto"/>
          </w:tcPr>
          <w:p w14:paraId="70470E6F" w14:textId="77777777" w:rsidR="0009689A" w:rsidRPr="00C72DC1" w:rsidRDefault="0009689A" w:rsidP="007D7988">
            <w:pPr>
              <w:spacing w:before="120" w:after="120"/>
              <w:rPr>
                <w:rFonts w:eastAsia="Calibri" w:cstheme="minorHAnsi"/>
                <w:bCs/>
                <w:iCs/>
              </w:rPr>
            </w:pPr>
            <w:r w:rsidRPr="00C72DC1">
              <w:rPr>
                <w:rFonts w:eastAsia="SimSun" w:cstheme="minorHAnsi"/>
                <w:bCs/>
                <w:iCs/>
                <w:kern w:val="1"/>
                <w:lang w:eastAsia="en-US"/>
              </w:rPr>
              <w:t>Wynoszenie i układanie pozostałości w stosy niewymiarowe</w:t>
            </w:r>
          </w:p>
        </w:tc>
        <w:tc>
          <w:tcPr>
            <w:tcW w:w="712" w:type="pct"/>
            <w:shd w:val="clear" w:color="auto" w:fill="auto"/>
          </w:tcPr>
          <w:p w14:paraId="71019A41"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lang w:eastAsia="en-US"/>
              </w:rPr>
              <w:t>M</w:t>
            </w:r>
            <w:r w:rsidRPr="00C72DC1">
              <w:rPr>
                <w:rFonts w:eastAsia="Calibri" w:cstheme="minorHAnsi"/>
                <w:bCs/>
                <w:iCs/>
                <w:vertAlign w:val="superscript"/>
                <w:lang w:eastAsia="en-US"/>
              </w:rPr>
              <w:t>3</w:t>
            </w:r>
            <w:r w:rsidRPr="00C72DC1">
              <w:rPr>
                <w:rFonts w:eastAsia="Calibri" w:cstheme="minorHAnsi"/>
                <w:bCs/>
                <w:iCs/>
                <w:lang w:eastAsia="en-US"/>
              </w:rPr>
              <w:t>P</w:t>
            </w:r>
          </w:p>
        </w:tc>
      </w:tr>
    </w:tbl>
    <w:p w14:paraId="1E06DDFD"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bCs/>
        </w:rPr>
        <w:t>Standard technologii prac obejmuje:</w:t>
      </w:r>
    </w:p>
    <w:p w14:paraId="087F0616" w14:textId="77777777" w:rsidR="0009689A" w:rsidRPr="00C72DC1" w:rsidRDefault="0009689A">
      <w:pPr>
        <w:pStyle w:val="Akapitzlist"/>
        <w:widowControl/>
        <w:numPr>
          <w:ilvl w:val="0"/>
          <w:numId w:val="21"/>
        </w:numPr>
        <w:autoSpaceDE/>
        <w:autoSpaceDN/>
        <w:spacing w:before="120" w:after="120"/>
        <w:contextualSpacing/>
        <w:jc w:val="both"/>
        <w:rPr>
          <w:rFonts w:eastAsia="Calibri" w:cstheme="minorHAnsi"/>
        </w:rPr>
      </w:pPr>
      <w:r w:rsidRPr="00C72DC1">
        <w:rPr>
          <w:rFonts w:eastAsia="SimSun" w:cstheme="minorHAnsi"/>
          <w:kern w:val="1"/>
          <w:lang w:eastAsia="en-US"/>
        </w:rPr>
        <w:t>wynoszenie i układanie pozostałości drzewnych w stosy niewymiarowe,</w:t>
      </w:r>
    </w:p>
    <w:p w14:paraId="0C191EEF" w14:textId="77777777" w:rsidR="0009689A" w:rsidRPr="00C72DC1" w:rsidRDefault="0009689A">
      <w:pPr>
        <w:pStyle w:val="Akapitzlist"/>
        <w:widowControl/>
        <w:numPr>
          <w:ilvl w:val="0"/>
          <w:numId w:val="21"/>
        </w:numPr>
        <w:autoSpaceDE/>
        <w:autoSpaceDN/>
        <w:spacing w:before="120" w:after="120"/>
        <w:contextualSpacing/>
        <w:jc w:val="both"/>
        <w:rPr>
          <w:rFonts w:eastAsia="Calibri" w:cstheme="minorHAnsi"/>
        </w:rPr>
      </w:pPr>
      <w:r w:rsidRPr="00C72DC1">
        <w:rPr>
          <w:rFonts w:eastAsia="Calibri" w:cstheme="minorHAnsi"/>
        </w:rPr>
        <w:t>spalanie pozostałości drzewnych ze względów na ochronę lasu (szkodliwe patogeniczne grzyby i owady) ułożonych w stosy nieregularne wraz z dozorem do całkowitego wygaszenia ognisk.</w:t>
      </w:r>
    </w:p>
    <w:p w14:paraId="3AC47F5B"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t>Uwagi:</w:t>
      </w:r>
    </w:p>
    <w:p w14:paraId="1F56994E" w14:textId="77777777" w:rsidR="0009689A" w:rsidRPr="00C72DC1" w:rsidRDefault="0009689A">
      <w:pPr>
        <w:pStyle w:val="Akapitzlist"/>
        <w:widowControl/>
        <w:numPr>
          <w:ilvl w:val="0"/>
          <w:numId w:val="122"/>
        </w:numPr>
        <w:adjustRightInd w:val="0"/>
        <w:spacing w:before="120" w:after="120"/>
        <w:contextualSpacing/>
        <w:jc w:val="both"/>
        <w:rPr>
          <w:rFonts w:cstheme="minorHAnsi"/>
        </w:rPr>
      </w:pPr>
      <w:r w:rsidRPr="00C72DC1">
        <w:rPr>
          <w:rFonts w:cstheme="minorHAnsi"/>
        </w:rPr>
        <w:t>sprzęt i narzędzia niezbędne do wykonania zabiegu zapewnia Wykonawca.</w:t>
      </w:r>
    </w:p>
    <w:p w14:paraId="5844179B" w14:textId="77777777" w:rsidR="0009689A" w:rsidRPr="00C72DC1" w:rsidRDefault="0009689A" w:rsidP="0009689A">
      <w:pPr>
        <w:spacing w:before="120" w:after="120"/>
        <w:rPr>
          <w:rFonts w:eastAsia="Calibri" w:cstheme="minorHAnsi"/>
          <w:lang w:eastAsia="en-US"/>
        </w:rPr>
      </w:pPr>
      <w:r w:rsidRPr="00C72DC1">
        <w:rPr>
          <w:rFonts w:eastAsia="Calibri" w:cstheme="minorHAnsi"/>
          <w:b/>
          <w:bCs/>
        </w:rPr>
        <w:t>Procedura odbioru:</w:t>
      </w:r>
    </w:p>
    <w:p w14:paraId="474A8015" w14:textId="77777777" w:rsidR="0009689A" w:rsidRPr="00C72DC1" w:rsidRDefault="0009689A" w:rsidP="0009689A">
      <w:pPr>
        <w:spacing w:before="120" w:after="120"/>
        <w:jc w:val="both"/>
        <w:rPr>
          <w:rFonts w:eastAsia="Calibri" w:cstheme="minorHAnsi"/>
          <w:lang w:eastAsia="en-US"/>
        </w:rPr>
      </w:pPr>
      <w:r w:rsidRPr="00C72DC1">
        <w:rPr>
          <w:rFonts w:eastAsia="Calibri" w:cstheme="minorHAnsi"/>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10207941" w14:textId="77777777" w:rsidR="0009689A" w:rsidRPr="00C72DC1" w:rsidRDefault="0009689A">
      <w:pPr>
        <w:pStyle w:val="Akapitzlist"/>
        <w:widowControl/>
        <w:numPr>
          <w:ilvl w:val="0"/>
          <w:numId w:val="123"/>
        </w:numPr>
        <w:autoSpaceDN/>
        <w:spacing w:before="120" w:after="120"/>
        <w:contextualSpacing/>
        <w:jc w:val="both"/>
        <w:rPr>
          <w:rFonts w:eastAsia="Calibri" w:cstheme="minorHAnsi"/>
          <w:lang w:eastAsia="en-US"/>
        </w:rPr>
      </w:pPr>
      <w:r w:rsidRPr="00C72DC1">
        <w:rPr>
          <w:rFonts w:eastAsia="Calibri" w:cstheme="minorHAnsi"/>
          <w:lang w:eastAsia="en-US"/>
        </w:rPr>
        <w:t>ilość pozostałości drzewnych jest ściśle skorelowana z pozyskaną grubizną na danej powierzchni zrębowej;</w:t>
      </w:r>
    </w:p>
    <w:p w14:paraId="48D85B00" w14:textId="77777777" w:rsidR="0009689A" w:rsidRPr="00C72DC1" w:rsidRDefault="0009689A">
      <w:pPr>
        <w:pStyle w:val="Akapitzlist"/>
        <w:widowControl/>
        <w:numPr>
          <w:ilvl w:val="0"/>
          <w:numId w:val="123"/>
        </w:numPr>
        <w:autoSpaceDN/>
        <w:spacing w:before="120" w:after="120"/>
        <w:contextualSpacing/>
        <w:jc w:val="both"/>
        <w:rPr>
          <w:rFonts w:eastAsia="Calibri" w:cstheme="minorHAnsi"/>
          <w:lang w:eastAsia="en-US"/>
        </w:rPr>
      </w:pPr>
      <w:r w:rsidRPr="00C72DC1">
        <w:rPr>
          <w:rFonts w:eastAsia="Calibri" w:cstheme="minorHAnsi"/>
          <w:lang w:eastAsia="en-US"/>
        </w:rPr>
        <w:t>pozostałości drzewne to przede wszystkim drewno małowymiarowe oraz chrust;</w:t>
      </w:r>
    </w:p>
    <w:p w14:paraId="2F27E52B" w14:textId="4699D417" w:rsidR="0009689A" w:rsidRPr="00C72DC1" w:rsidRDefault="0009689A">
      <w:pPr>
        <w:pStyle w:val="Akapitzlist"/>
        <w:widowControl/>
        <w:numPr>
          <w:ilvl w:val="0"/>
          <w:numId w:val="123"/>
        </w:numPr>
        <w:autoSpaceDN/>
        <w:spacing w:before="120" w:after="120"/>
        <w:contextualSpacing/>
        <w:jc w:val="both"/>
        <w:rPr>
          <w:rFonts w:eastAsia="Calibri" w:cstheme="minorHAnsi"/>
          <w:lang w:eastAsia="en-US"/>
        </w:rPr>
      </w:pPr>
      <w:r w:rsidRPr="00C72DC1">
        <w:rPr>
          <w:rFonts w:eastAsia="Calibri" w:cstheme="minorHAnsi"/>
          <w:lang w:eastAsia="en-US"/>
        </w:rPr>
        <w:t xml:space="preserve">na potrzeby rozliczeń zamawiającego z wykonawcą, udział pozostałości drzewnych, oparty na udziale drewna małowymiarowego (M) w stosunku do drewna wielkowymiarowego i średniowymiarowego (W+S), ustala się na </w:t>
      </w:r>
      <w:r w:rsidR="00C53A47">
        <w:rPr>
          <w:rFonts w:eastAsia="Calibri" w:cstheme="minorHAnsi"/>
          <w:lang w:eastAsia="en-US"/>
        </w:rPr>
        <w:t>10</w:t>
      </w:r>
      <w:r w:rsidRPr="00C72DC1">
        <w:rPr>
          <w:rFonts w:eastAsia="Calibri" w:cstheme="minorHAnsi"/>
          <w:lang w:eastAsia="en-US"/>
        </w:rPr>
        <w:t>%;</w:t>
      </w:r>
    </w:p>
    <w:p w14:paraId="288F781E" w14:textId="77777777" w:rsidR="0009689A" w:rsidRPr="00C72DC1" w:rsidRDefault="0009689A">
      <w:pPr>
        <w:pStyle w:val="Akapitzlist"/>
        <w:widowControl/>
        <w:numPr>
          <w:ilvl w:val="0"/>
          <w:numId w:val="123"/>
        </w:numPr>
        <w:autoSpaceDN/>
        <w:spacing w:before="120" w:after="120"/>
        <w:contextualSpacing/>
        <w:jc w:val="both"/>
        <w:rPr>
          <w:rFonts w:eastAsia="Calibri" w:cstheme="minorHAnsi"/>
          <w:lang w:eastAsia="en-US"/>
        </w:rPr>
      </w:pPr>
      <w:r w:rsidRPr="00C72DC1">
        <w:rPr>
          <w:rFonts w:eastAsia="Calibri" w:cstheme="minorHAnsi"/>
          <w:lang w:eastAsia="en-US"/>
        </w:rPr>
        <w:t>dla celów określenia M3P na podstawie M3 stosuje się przelicznik zamienny M3 bez kory na M3P w korze równy 4.</w:t>
      </w:r>
    </w:p>
    <w:p w14:paraId="22FFD40B" w14:textId="77777777" w:rsidR="0009689A" w:rsidRPr="00C72DC1" w:rsidRDefault="0009689A">
      <w:pPr>
        <w:pStyle w:val="Akapitzlist"/>
        <w:widowControl/>
        <w:numPr>
          <w:ilvl w:val="0"/>
          <w:numId w:val="123"/>
        </w:numPr>
        <w:autoSpaceDN/>
        <w:spacing w:before="120" w:after="120"/>
        <w:contextualSpacing/>
        <w:jc w:val="both"/>
        <w:rPr>
          <w:rFonts w:eastAsia="Calibri" w:cstheme="minorHAnsi"/>
          <w:bCs/>
          <w:i/>
          <w:lang w:eastAsia="en-US"/>
        </w:rPr>
      </w:pPr>
      <w:r w:rsidRPr="00C72DC1">
        <w:rPr>
          <w:rFonts w:eastAsia="Calibri" w:cstheme="minorHAnsi"/>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B7665DD" w14:textId="4E39A6AA" w:rsidR="0009689A" w:rsidRDefault="0009689A" w:rsidP="0009689A">
      <w:pPr>
        <w:spacing w:before="120" w:after="120"/>
        <w:ind w:firstLine="708"/>
        <w:rPr>
          <w:rFonts w:eastAsia="Calibri" w:cstheme="minorHAnsi"/>
          <w:bCs/>
          <w:i/>
          <w:lang w:eastAsia="en-US"/>
        </w:rPr>
      </w:pPr>
      <w:r w:rsidRPr="00C72DC1">
        <w:rPr>
          <w:rFonts w:eastAsia="Calibri" w:cstheme="minorHAnsi"/>
          <w:bCs/>
          <w:i/>
          <w:lang w:eastAsia="en-US"/>
        </w:rPr>
        <w:t xml:space="preserve">(rozliczenie </w:t>
      </w:r>
      <w:r w:rsidRPr="00C72DC1">
        <w:rPr>
          <w:rFonts w:eastAsia="Calibri" w:cstheme="minorHAnsi"/>
          <w:i/>
          <w:lang w:eastAsia="en-US"/>
        </w:rPr>
        <w:t>z dokładnością do dwóch miejsc po przecinku</w:t>
      </w:r>
      <w:r w:rsidRPr="00C72DC1">
        <w:rPr>
          <w:rFonts w:eastAsia="Calibri" w:cstheme="minorHAnsi"/>
          <w:bCs/>
          <w:i/>
          <w:lang w:eastAsia="en-US"/>
        </w:rPr>
        <w:t>)</w:t>
      </w:r>
    </w:p>
    <w:p w14:paraId="14BBA426" w14:textId="77777777" w:rsidR="00BC7453" w:rsidRPr="00C72DC1" w:rsidRDefault="00BC7453" w:rsidP="0009689A">
      <w:pPr>
        <w:spacing w:before="120" w:after="120"/>
        <w:ind w:firstLine="708"/>
        <w:rPr>
          <w:rFonts w:eastAsia="Calibri" w:cstheme="minorHAnsi"/>
          <w:bCs/>
          <w:i/>
          <w:lang w:eastAsia="en-US"/>
        </w:rPr>
      </w:pPr>
    </w:p>
    <w:p w14:paraId="51DB99A2" w14:textId="77777777" w:rsidR="0009689A" w:rsidRPr="00C72DC1" w:rsidRDefault="0009689A" w:rsidP="0009689A">
      <w:pPr>
        <w:spacing w:before="120"/>
        <w:rPr>
          <w:rFonts w:eastAsia="Calibri"/>
          <w:b/>
          <w:kern w:val="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1569"/>
        <w:gridCol w:w="2512"/>
        <w:gridCol w:w="3601"/>
        <w:gridCol w:w="1289"/>
      </w:tblGrid>
      <w:tr w:rsidR="0009689A" w:rsidRPr="00C72DC1" w14:paraId="145B7F16" w14:textId="77777777" w:rsidTr="007D7988">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70A1ADAC" w14:textId="77777777" w:rsidR="0009689A" w:rsidRPr="00C72DC1" w:rsidRDefault="0009689A" w:rsidP="007D7988">
            <w:pPr>
              <w:spacing w:before="120" w:line="256" w:lineRule="auto"/>
              <w:rPr>
                <w:rFonts w:eastAsia="Calibri"/>
                <w:b/>
                <w:bCs/>
                <w:i/>
                <w:iCs/>
              </w:rPr>
            </w:pPr>
            <w:r w:rsidRPr="00C72DC1">
              <w:rPr>
                <w:rFonts w:eastAsia="Calibri"/>
                <w:b/>
                <w:bCs/>
                <w:i/>
                <w:iCs/>
              </w:rPr>
              <w:lastRenderedPageBreak/>
              <w:t>Nr</w:t>
            </w:r>
          </w:p>
        </w:tc>
        <w:tc>
          <w:tcPr>
            <w:tcW w:w="802" w:type="pct"/>
            <w:tcBorders>
              <w:top w:val="single" w:sz="4" w:space="0" w:color="auto"/>
              <w:left w:val="single" w:sz="4" w:space="0" w:color="auto"/>
              <w:bottom w:val="single" w:sz="4" w:space="0" w:color="auto"/>
              <w:right w:val="single" w:sz="4" w:space="0" w:color="auto"/>
            </w:tcBorders>
            <w:hideMark/>
          </w:tcPr>
          <w:p w14:paraId="059086D0" w14:textId="77777777" w:rsidR="0009689A" w:rsidRPr="00C72DC1" w:rsidRDefault="0009689A" w:rsidP="007D7988">
            <w:pPr>
              <w:spacing w:before="120" w:line="256" w:lineRule="auto"/>
              <w:rPr>
                <w:rFonts w:eastAsia="Calibri"/>
                <w:b/>
                <w:bCs/>
                <w:i/>
                <w:iCs/>
              </w:rPr>
            </w:pPr>
            <w:r w:rsidRPr="00C72DC1">
              <w:rPr>
                <w:rFonts w:eastAsia="Calibri"/>
                <w:b/>
                <w:bCs/>
                <w:i/>
                <w:iCs/>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14909FA0" w14:textId="77777777" w:rsidR="0009689A" w:rsidRPr="00C72DC1" w:rsidRDefault="0009689A" w:rsidP="007D7988">
            <w:pPr>
              <w:spacing w:before="120" w:line="256" w:lineRule="auto"/>
              <w:rPr>
                <w:rFonts w:eastAsia="Calibri"/>
                <w:b/>
                <w:bCs/>
                <w:i/>
                <w:iCs/>
              </w:rPr>
            </w:pPr>
            <w:r w:rsidRPr="00C72DC1">
              <w:rPr>
                <w:rFonts w:eastAsia="Calibri"/>
                <w:b/>
                <w:bCs/>
                <w:i/>
                <w:iCs/>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B486A3C" w14:textId="77777777" w:rsidR="0009689A" w:rsidRPr="00C72DC1" w:rsidRDefault="0009689A" w:rsidP="007D7988">
            <w:pPr>
              <w:spacing w:before="120" w:line="256" w:lineRule="auto"/>
              <w:rPr>
                <w:rFonts w:eastAsia="Calibri"/>
                <w:b/>
                <w:bCs/>
                <w:i/>
                <w:iCs/>
              </w:rPr>
            </w:pPr>
            <w:r w:rsidRPr="00C72DC1">
              <w:rPr>
                <w:rFonts w:eastAsia="Calibri"/>
                <w:b/>
                <w:bCs/>
                <w:i/>
                <w:iCs/>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7420409B" w14:textId="77777777" w:rsidR="0009689A" w:rsidRPr="00C72DC1" w:rsidRDefault="0009689A" w:rsidP="007D7988">
            <w:pPr>
              <w:tabs>
                <w:tab w:val="left" w:pos="1026"/>
              </w:tabs>
              <w:spacing w:before="120" w:line="256" w:lineRule="auto"/>
              <w:rPr>
                <w:rFonts w:eastAsia="Calibri"/>
                <w:b/>
                <w:bCs/>
                <w:i/>
                <w:iCs/>
              </w:rPr>
            </w:pPr>
            <w:r w:rsidRPr="00C72DC1">
              <w:rPr>
                <w:rFonts w:eastAsia="Calibri"/>
                <w:b/>
                <w:bCs/>
                <w:i/>
                <w:iCs/>
              </w:rPr>
              <w:t>Jednostka miary</w:t>
            </w:r>
          </w:p>
        </w:tc>
      </w:tr>
      <w:tr w:rsidR="0009689A" w:rsidRPr="00C72DC1" w14:paraId="5A4D3889" w14:textId="77777777" w:rsidTr="007D7988">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5271D60" w14:textId="77777777" w:rsidR="0009689A" w:rsidRPr="00C72DC1" w:rsidRDefault="0009689A" w:rsidP="007D7988">
            <w:pPr>
              <w:spacing w:before="120" w:line="256" w:lineRule="auto"/>
              <w:jc w:val="center"/>
              <w:rPr>
                <w:rFonts w:eastAsia="Calibri"/>
                <w:bCs/>
                <w:iCs/>
                <w:kern w:val="2"/>
                <w:lang w:bidi="hi-IN"/>
              </w:rPr>
            </w:pPr>
            <w:r w:rsidRPr="00C72DC1">
              <w:rPr>
                <w:rFonts w:eastAsia="Calibri"/>
                <w:bCs/>
                <w:iCs/>
                <w:kern w:val="2"/>
                <w:lang w:bidi="hi-IN"/>
              </w:rPr>
              <w:t>1</w:t>
            </w:r>
            <w:r>
              <w:rPr>
                <w:rFonts w:eastAsia="Calibri"/>
                <w:bCs/>
                <w:iCs/>
                <w:kern w:val="2"/>
                <w:lang w:bidi="hi-IN"/>
              </w:rPr>
              <w:t>50</w:t>
            </w:r>
          </w:p>
        </w:tc>
        <w:tc>
          <w:tcPr>
            <w:tcW w:w="802" w:type="pct"/>
            <w:tcBorders>
              <w:top w:val="single" w:sz="4" w:space="0" w:color="auto"/>
              <w:left w:val="single" w:sz="4" w:space="0" w:color="auto"/>
              <w:bottom w:val="single" w:sz="4" w:space="0" w:color="auto"/>
              <w:right w:val="single" w:sz="4" w:space="0" w:color="auto"/>
            </w:tcBorders>
            <w:hideMark/>
          </w:tcPr>
          <w:p w14:paraId="189EB010" w14:textId="77777777" w:rsidR="0009689A" w:rsidRPr="00C72DC1" w:rsidRDefault="0009689A" w:rsidP="007D7988">
            <w:pPr>
              <w:spacing w:before="120" w:line="256" w:lineRule="auto"/>
              <w:rPr>
                <w:rFonts w:eastAsia="Calibri"/>
                <w:bCs/>
                <w:iCs/>
              </w:rPr>
            </w:pPr>
            <w:r w:rsidRPr="00C72DC1">
              <w:rPr>
                <w:rFonts w:eastAsia="Calibri"/>
                <w:bCs/>
                <w:iCs/>
                <w:kern w:val="2"/>
                <w:lang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1AD51488" w14:textId="77777777" w:rsidR="0009689A" w:rsidRPr="00C72DC1" w:rsidRDefault="0009689A" w:rsidP="007D7988">
            <w:pPr>
              <w:spacing w:before="120" w:line="256" w:lineRule="auto"/>
              <w:rPr>
                <w:rFonts w:eastAsia="Calibri"/>
                <w:bCs/>
                <w:iCs/>
                <w:kern w:val="2"/>
                <w:lang w:bidi="hi-IN"/>
              </w:rPr>
            </w:pPr>
            <w:r w:rsidRPr="00C72DC1">
              <w:rPr>
                <w:rFonts w:eastAsia="Calibri"/>
                <w:bCs/>
                <w:iCs/>
                <w:kern w:val="2"/>
                <w:lang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7B815A27" w14:textId="77777777" w:rsidR="0009689A" w:rsidRPr="00C72DC1" w:rsidRDefault="0009689A" w:rsidP="007D7988">
            <w:pPr>
              <w:spacing w:before="120" w:line="256" w:lineRule="auto"/>
              <w:rPr>
                <w:rFonts w:eastAsia="Calibri"/>
                <w:bCs/>
                <w:iCs/>
                <w:kern w:val="2"/>
                <w:lang w:bidi="hi-IN"/>
              </w:rPr>
            </w:pPr>
            <w:r w:rsidRPr="00C72DC1">
              <w:rPr>
                <w:rFonts w:eastAsia="Calibri"/>
                <w:bCs/>
                <w:iCs/>
                <w:kern w:val="2"/>
                <w:lang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2C6C8594" w14:textId="77777777" w:rsidR="0009689A" w:rsidRPr="00C72DC1" w:rsidRDefault="0009689A" w:rsidP="007D7988">
            <w:pPr>
              <w:tabs>
                <w:tab w:val="left" w:pos="1026"/>
              </w:tabs>
              <w:spacing w:before="120" w:line="256" w:lineRule="auto"/>
              <w:jc w:val="center"/>
              <w:rPr>
                <w:rFonts w:eastAsia="Calibri"/>
                <w:bCs/>
                <w:iCs/>
              </w:rPr>
            </w:pPr>
            <w:r w:rsidRPr="00C72DC1">
              <w:rPr>
                <w:rFonts w:eastAsia="Calibri"/>
                <w:bCs/>
                <w:iCs/>
              </w:rPr>
              <w:t>HA</w:t>
            </w:r>
          </w:p>
        </w:tc>
      </w:tr>
      <w:tr w:rsidR="0009689A" w:rsidRPr="00C72DC1" w14:paraId="42EB2C08" w14:textId="77777777" w:rsidTr="007D7988">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5F7EBB55" w14:textId="77777777" w:rsidR="0009689A" w:rsidRPr="00C72DC1" w:rsidRDefault="0009689A" w:rsidP="007D7988">
            <w:pPr>
              <w:spacing w:before="120" w:line="256" w:lineRule="auto"/>
              <w:jc w:val="center"/>
              <w:rPr>
                <w:rFonts w:eastAsia="Calibri"/>
                <w:bCs/>
                <w:iCs/>
                <w:kern w:val="2"/>
                <w:lang w:bidi="hi-IN"/>
              </w:rPr>
            </w:pPr>
            <w:r w:rsidRPr="00C72DC1">
              <w:rPr>
                <w:rFonts w:eastAsia="Calibri"/>
                <w:bCs/>
                <w:iCs/>
                <w:kern w:val="2"/>
                <w:lang w:bidi="hi-IN"/>
              </w:rPr>
              <w:t>15</w:t>
            </w:r>
            <w:r>
              <w:rPr>
                <w:rFonts w:eastAsia="Calibri"/>
                <w:bCs/>
                <w:iCs/>
                <w:kern w:val="2"/>
                <w:lang w:bidi="hi-IN"/>
              </w:rPr>
              <w:t>1</w:t>
            </w:r>
          </w:p>
        </w:tc>
        <w:tc>
          <w:tcPr>
            <w:tcW w:w="802" w:type="pct"/>
            <w:tcBorders>
              <w:top w:val="single" w:sz="4" w:space="0" w:color="auto"/>
              <w:left w:val="single" w:sz="4" w:space="0" w:color="auto"/>
              <w:bottom w:val="single" w:sz="4" w:space="0" w:color="auto"/>
              <w:right w:val="single" w:sz="4" w:space="0" w:color="auto"/>
            </w:tcBorders>
            <w:hideMark/>
          </w:tcPr>
          <w:p w14:paraId="1BE5845F" w14:textId="77777777" w:rsidR="0009689A" w:rsidRPr="00C72DC1" w:rsidRDefault="0009689A" w:rsidP="007D7988">
            <w:pPr>
              <w:spacing w:before="120" w:line="256" w:lineRule="auto"/>
              <w:rPr>
                <w:rFonts w:eastAsia="Calibri"/>
                <w:bCs/>
                <w:iCs/>
                <w:kern w:val="2"/>
                <w:lang w:bidi="hi-IN"/>
              </w:rPr>
            </w:pPr>
            <w:r w:rsidRPr="00C72DC1">
              <w:rPr>
                <w:rFonts w:eastAsia="Calibri"/>
                <w:bCs/>
                <w:iCs/>
                <w:kern w:val="2"/>
                <w:lang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4F13F7D8" w14:textId="77777777" w:rsidR="0009689A" w:rsidRPr="00C72DC1" w:rsidRDefault="0009689A" w:rsidP="007D7988">
            <w:pPr>
              <w:spacing w:before="120" w:line="256" w:lineRule="auto"/>
              <w:rPr>
                <w:rFonts w:eastAsia="Calibri"/>
                <w:bCs/>
                <w:iCs/>
                <w:kern w:val="2"/>
                <w:lang w:bidi="hi-IN"/>
              </w:rPr>
            </w:pPr>
            <w:r w:rsidRPr="00C72DC1">
              <w:rPr>
                <w:rFonts w:eastAsia="Calibri"/>
                <w:bCs/>
                <w:iCs/>
                <w:kern w:val="2"/>
                <w:lang w:bidi="hi-IN"/>
              </w:rPr>
              <w:t>ZW-ZRĘB</w:t>
            </w:r>
          </w:p>
          <w:p w14:paraId="4C17F04F" w14:textId="77777777" w:rsidR="0009689A" w:rsidRPr="00C72DC1" w:rsidRDefault="0009689A" w:rsidP="007D7988">
            <w:pPr>
              <w:spacing w:before="120" w:line="256" w:lineRule="auto"/>
              <w:rPr>
                <w:rFonts w:eastAsia="Calibri"/>
                <w:bCs/>
                <w:iCs/>
                <w:kern w:val="2"/>
                <w:lang w:bidi="hi-IN"/>
              </w:rPr>
            </w:pPr>
            <w:r w:rsidRPr="00C72DC1">
              <w:rPr>
                <w:rFonts w:eastAsia="Calibri"/>
                <w:bCs/>
                <w:iCs/>
                <w:kern w:val="2"/>
                <w:lang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4D6AF48B" w14:textId="77777777" w:rsidR="0009689A" w:rsidRPr="00C72DC1" w:rsidRDefault="0009689A" w:rsidP="007D7988">
            <w:pPr>
              <w:spacing w:before="120" w:line="256" w:lineRule="auto"/>
              <w:rPr>
                <w:rFonts w:eastAsia="Calibri"/>
                <w:bCs/>
                <w:iCs/>
                <w:kern w:val="2"/>
                <w:lang w:bidi="hi-IN"/>
              </w:rPr>
            </w:pPr>
            <w:r w:rsidRPr="00C72DC1">
              <w:rPr>
                <w:rFonts w:eastAsia="Calibri"/>
                <w:bCs/>
                <w:iCs/>
                <w:kern w:val="2"/>
                <w:lang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1B345D47" w14:textId="77777777" w:rsidR="0009689A" w:rsidRPr="00C72DC1" w:rsidRDefault="0009689A" w:rsidP="007D7988">
            <w:pPr>
              <w:tabs>
                <w:tab w:val="left" w:pos="1026"/>
              </w:tabs>
              <w:spacing w:before="120" w:line="256" w:lineRule="auto"/>
              <w:jc w:val="center"/>
              <w:rPr>
                <w:rFonts w:eastAsia="Calibri"/>
                <w:bCs/>
                <w:iCs/>
              </w:rPr>
            </w:pPr>
            <w:r w:rsidRPr="00C72DC1">
              <w:rPr>
                <w:rFonts w:eastAsia="Calibri"/>
                <w:bCs/>
                <w:iCs/>
              </w:rPr>
              <w:t>M</w:t>
            </w:r>
            <w:r w:rsidRPr="00C72DC1">
              <w:rPr>
                <w:rFonts w:eastAsia="Calibri"/>
                <w:bCs/>
                <w:iCs/>
                <w:vertAlign w:val="superscript"/>
              </w:rPr>
              <w:t>3</w:t>
            </w:r>
          </w:p>
        </w:tc>
      </w:tr>
    </w:tbl>
    <w:p w14:paraId="5305146F" w14:textId="77777777" w:rsidR="0009689A" w:rsidRPr="00C72DC1" w:rsidRDefault="0009689A" w:rsidP="0009689A">
      <w:pPr>
        <w:spacing w:before="120"/>
        <w:rPr>
          <w:rFonts w:eastAsia="Calibri"/>
          <w:bCs/>
          <w:iCs/>
          <w:kern w:val="2"/>
          <w:lang w:bidi="hi-IN"/>
        </w:rPr>
      </w:pPr>
      <w:r w:rsidRPr="00C72DC1">
        <w:rPr>
          <w:rFonts w:cs="Arial"/>
          <w:b/>
          <w:bCs/>
          <w:iCs/>
          <w:kern w:val="1"/>
          <w:lang w:bidi="hi-IN"/>
        </w:rPr>
        <w:t>Standard technologii prac obejmuje:</w:t>
      </w:r>
    </w:p>
    <w:p w14:paraId="04EDC4E3" w14:textId="77777777" w:rsidR="0009689A" w:rsidRPr="00C72DC1" w:rsidRDefault="0009689A">
      <w:pPr>
        <w:numPr>
          <w:ilvl w:val="0"/>
          <w:numId w:val="34"/>
        </w:numPr>
        <w:autoSpaceDE/>
        <w:autoSpaceDN/>
        <w:spacing w:before="120"/>
        <w:rPr>
          <w:rFonts w:eastAsia="Calibri"/>
          <w:bCs/>
          <w:iCs/>
          <w:kern w:val="2"/>
          <w:lang w:bidi="hi-IN"/>
        </w:rPr>
      </w:pPr>
      <w:r w:rsidRPr="00C72DC1">
        <w:rPr>
          <w:rFonts w:eastAsia="Calibri"/>
          <w:bCs/>
          <w:iCs/>
          <w:kern w:val="2"/>
          <w:lang w:bidi="hi-IN"/>
        </w:rPr>
        <w:t>rozdrobnienie pozostałości opanowanych przez szkodniki wtórne, przy pomocy różnych urządzeń mechanicznych w celu uzyskania jak najmniejszej frakcji po rozdrobnieniu;</w:t>
      </w:r>
    </w:p>
    <w:p w14:paraId="30A6F4C9" w14:textId="77777777" w:rsidR="0009689A" w:rsidRPr="00C72DC1" w:rsidRDefault="0009689A">
      <w:pPr>
        <w:numPr>
          <w:ilvl w:val="0"/>
          <w:numId w:val="34"/>
        </w:numPr>
        <w:autoSpaceDE/>
        <w:autoSpaceDN/>
        <w:spacing w:before="120"/>
        <w:rPr>
          <w:rFonts w:eastAsia="Calibri"/>
          <w:bCs/>
          <w:iCs/>
          <w:kern w:val="2"/>
          <w:lang w:bidi="hi-IN"/>
        </w:rPr>
      </w:pPr>
      <w:r w:rsidRPr="00C72DC1">
        <w:rPr>
          <w:rFonts w:eastAsia="Calibri"/>
          <w:bCs/>
          <w:iCs/>
          <w:kern w:val="2"/>
          <w:lang w:bidi="hi-IN"/>
        </w:rPr>
        <w:t>w przypadku użycia SEPI lub innego urządzenia rozdrabniającego, przejazd przynamniej dwukrotny w prostopadłych do siebie kierunkach w celu uzyskania jak najmniejszej frakcji po zabiegu;</w:t>
      </w:r>
    </w:p>
    <w:p w14:paraId="10097EF7" w14:textId="77777777" w:rsidR="0009689A" w:rsidRPr="00C72DC1" w:rsidRDefault="0009689A">
      <w:pPr>
        <w:numPr>
          <w:ilvl w:val="0"/>
          <w:numId w:val="34"/>
        </w:numPr>
        <w:autoSpaceDE/>
        <w:autoSpaceDN/>
        <w:spacing w:before="120"/>
        <w:rPr>
          <w:rFonts w:eastAsia="Calibri"/>
          <w:bCs/>
          <w:iCs/>
          <w:kern w:val="2"/>
          <w:lang w:bidi="hi-IN"/>
        </w:rPr>
      </w:pPr>
      <w:r w:rsidRPr="00C72DC1">
        <w:rPr>
          <w:rFonts w:eastAsia="Calibri"/>
          <w:bCs/>
          <w:iCs/>
          <w:kern w:val="2"/>
          <w:lang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57588932" w14:textId="77777777" w:rsidR="0009689A" w:rsidRPr="00C72DC1" w:rsidRDefault="0009689A">
      <w:pPr>
        <w:numPr>
          <w:ilvl w:val="0"/>
          <w:numId w:val="34"/>
        </w:numPr>
        <w:autoSpaceDE/>
        <w:autoSpaceDN/>
        <w:spacing w:before="120"/>
        <w:rPr>
          <w:rFonts w:eastAsia="Calibri"/>
          <w:bCs/>
          <w:iCs/>
          <w:kern w:val="2"/>
          <w:lang w:bidi="hi-IN"/>
        </w:rPr>
      </w:pPr>
      <w:r w:rsidRPr="00C72DC1">
        <w:rPr>
          <w:rFonts w:eastAsia="Calibri"/>
          <w:bCs/>
          <w:iCs/>
          <w:kern w:val="2"/>
          <w:lang w:bidi="hi-IN"/>
        </w:rPr>
        <w:t>W przypadku ułożenia materiału w pryzmy, przykrycie go folią w celu zintensyfikowania procesu zaparzania szkodników oraz zdjęcie folii.</w:t>
      </w:r>
    </w:p>
    <w:p w14:paraId="7A94173B" w14:textId="77777777" w:rsidR="0009689A" w:rsidRPr="00C72DC1" w:rsidRDefault="0009689A" w:rsidP="0009689A">
      <w:pPr>
        <w:spacing w:before="120"/>
        <w:rPr>
          <w:rFonts w:eastAsia="Calibri"/>
          <w:b/>
          <w:iCs/>
          <w:kern w:val="2"/>
          <w:lang w:bidi="hi-IN"/>
        </w:rPr>
      </w:pPr>
      <w:r w:rsidRPr="00C72DC1">
        <w:rPr>
          <w:rFonts w:eastAsia="Calibri"/>
          <w:b/>
          <w:iCs/>
          <w:kern w:val="2"/>
          <w:lang w:bidi="hi-IN"/>
        </w:rPr>
        <w:t>Uwagi:</w:t>
      </w:r>
    </w:p>
    <w:p w14:paraId="1E4C2AFF" w14:textId="77777777" w:rsidR="0009689A" w:rsidRPr="00C72DC1" w:rsidRDefault="0009689A">
      <w:pPr>
        <w:pStyle w:val="Akapitzlist"/>
        <w:widowControl/>
        <w:numPr>
          <w:ilvl w:val="0"/>
          <w:numId w:val="124"/>
        </w:numPr>
        <w:autoSpaceDE/>
        <w:autoSpaceDN/>
        <w:contextualSpacing/>
      </w:pPr>
      <w:r w:rsidRPr="00C72DC1">
        <w:rPr>
          <w:rFonts w:eastAsia="Calibri"/>
          <w:bCs/>
          <w:iCs/>
          <w:kern w:val="2"/>
          <w:lang w:bidi="hi-IN"/>
        </w:rPr>
        <w:t>materiały i narzędzia (np. folię,) zapewnia:</w:t>
      </w:r>
      <w:r w:rsidRPr="00C72DC1">
        <w:t xml:space="preserve"> </w:t>
      </w:r>
    </w:p>
    <w:p w14:paraId="6B1A3627" w14:textId="77777777" w:rsidR="0009689A" w:rsidRPr="00C72DC1" w:rsidRDefault="0009689A">
      <w:pPr>
        <w:pStyle w:val="Akapitzlist"/>
        <w:numPr>
          <w:ilvl w:val="0"/>
          <w:numId w:val="124"/>
        </w:numPr>
        <w:autoSpaceDE/>
        <w:autoSpaceDN/>
        <w:spacing w:before="120"/>
        <w:contextualSpacing/>
        <w:rPr>
          <w:rFonts w:eastAsia="Calibri"/>
          <w:bCs/>
          <w:iCs/>
          <w:kern w:val="2"/>
          <w:lang w:bidi="hi-IN"/>
        </w:rPr>
      </w:pPr>
      <w:r w:rsidRPr="00C72DC1">
        <w:rPr>
          <w:rFonts w:eastAsia="Calibri"/>
          <w:bCs/>
          <w:iCs/>
          <w:kern w:val="2"/>
          <w:lang w:bidi="hi-IN"/>
        </w:rPr>
        <w:t>wykonawca:  ….</w:t>
      </w:r>
    </w:p>
    <w:p w14:paraId="679C54E0" w14:textId="77777777" w:rsidR="0009689A" w:rsidRPr="00C72DC1" w:rsidRDefault="0009689A">
      <w:pPr>
        <w:pStyle w:val="Akapitzlist"/>
        <w:numPr>
          <w:ilvl w:val="0"/>
          <w:numId w:val="124"/>
        </w:numPr>
        <w:autoSpaceDE/>
        <w:autoSpaceDN/>
        <w:spacing w:before="120"/>
        <w:contextualSpacing/>
        <w:rPr>
          <w:rFonts w:eastAsia="Calibri"/>
          <w:bCs/>
          <w:iCs/>
          <w:kern w:val="2"/>
          <w:lang w:bidi="hi-IN"/>
        </w:rPr>
      </w:pPr>
      <w:r w:rsidRPr="00C72DC1">
        <w:rPr>
          <w:rFonts w:eastAsia="Calibri"/>
          <w:bCs/>
          <w:iCs/>
          <w:kern w:val="2"/>
          <w:lang w:bidi="hi-IN"/>
        </w:rPr>
        <w:t>zamawiający:, …..</w:t>
      </w:r>
    </w:p>
    <w:p w14:paraId="737105FD" w14:textId="77777777" w:rsidR="0009689A" w:rsidRPr="00C72DC1" w:rsidRDefault="0009689A" w:rsidP="0009689A">
      <w:pPr>
        <w:spacing w:before="120" w:after="120"/>
        <w:rPr>
          <w:rFonts w:eastAsia="Calibri"/>
          <w:b/>
          <w:bCs/>
        </w:rPr>
      </w:pPr>
      <w:r w:rsidRPr="00C72DC1">
        <w:rPr>
          <w:rFonts w:eastAsia="Calibri"/>
          <w:b/>
          <w:bCs/>
        </w:rPr>
        <w:t>Procedura odbioru:</w:t>
      </w:r>
    </w:p>
    <w:p w14:paraId="51FFBB56" w14:textId="77777777" w:rsidR="0009689A" w:rsidRPr="00C72DC1" w:rsidRDefault="0009689A" w:rsidP="0009689A">
      <w:pPr>
        <w:spacing w:before="120" w:after="120"/>
        <w:rPr>
          <w:rFonts w:eastAsia="Calibri"/>
          <w:u w:val="single"/>
        </w:rPr>
      </w:pPr>
      <w:r w:rsidRPr="00C72DC1">
        <w:rPr>
          <w:rFonts w:eastAsia="Calibri"/>
          <w:u w:val="single"/>
        </w:rPr>
        <w:t>W przypadku prac, których jednostką jest M3</w:t>
      </w:r>
    </w:p>
    <w:p w14:paraId="5AC2B8F8" w14:textId="77777777" w:rsidR="0009689A" w:rsidRPr="00C72DC1" w:rsidRDefault="0009689A" w:rsidP="0009689A">
      <w:pPr>
        <w:spacing w:before="120" w:after="120"/>
        <w:jc w:val="both"/>
        <w:rPr>
          <w:rFonts w:eastAsia="Calibri"/>
        </w:rPr>
      </w:pPr>
      <w:r w:rsidRPr="00C72DC1">
        <w:rPr>
          <w:rFonts w:eastAsia="Calibri"/>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14:paraId="7B3EDD0E" w14:textId="77777777" w:rsidR="0009689A" w:rsidRPr="00C72DC1" w:rsidRDefault="0009689A">
      <w:pPr>
        <w:pStyle w:val="Akapitzlist"/>
        <w:widowControl/>
        <w:numPr>
          <w:ilvl w:val="0"/>
          <w:numId w:val="125"/>
        </w:numPr>
        <w:autoSpaceDN/>
        <w:spacing w:before="120" w:after="120"/>
        <w:contextualSpacing/>
        <w:jc w:val="both"/>
        <w:rPr>
          <w:rFonts w:eastAsia="Calibri"/>
        </w:rPr>
      </w:pPr>
      <w:r w:rsidRPr="00C72DC1">
        <w:rPr>
          <w:rFonts w:eastAsia="Calibri"/>
        </w:rPr>
        <w:t>ilość pozostałości drzewnych jest ściśle skorelowana z pozyskaną grubizną na danej powierzchni zrębowej;</w:t>
      </w:r>
    </w:p>
    <w:p w14:paraId="35B34F8F" w14:textId="77777777" w:rsidR="0009689A" w:rsidRPr="00C72DC1" w:rsidRDefault="0009689A">
      <w:pPr>
        <w:pStyle w:val="Akapitzlist"/>
        <w:widowControl/>
        <w:numPr>
          <w:ilvl w:val="0"/>
          <w:numId w:val="125"/>
        </w:numPr>
        <w:autoSpaceDN/>
        <w:spacing w:before="120" w:after="120"/>
        <w:contextualSpacing/>
        <w:jc w:val="both"/>
        <w:rPr>
          <w:rFonts w:eastAsia="Calibri"/>
        </w:rPr>
      </w:pPr>
      <w:r w:rsidRPr="00C72DC1">
        <w:rPr>
          <w:rFonts w:eastAsia="Calibri"/>
        </w:rPr>
        <w:t>pozostałości drzewne to przede wszystkim drewno małowymiarowe oraz chrust;</w:t>
      </w:r>
    </w:p>
    <w:p w14:paraId="3AFFE2F6" w14:textId="77777777" w:rsidR="0009689A" w:rsidRPr="00C72DC1" w:rsidRDefault="0009689A">
      <w:pPr>
        <w:pStyle w:val="Akapitzlist"/>
        <w:widowControl/>
        <w:numPr>
          <w:ilvl w:val="0"/>
          <w:numId w:val="125"/>
        </w:numPr>
        <w:autoSpaceDN/>
        <w:spacing w:before="120" w:after="120"/>
        <w:contextualSpacing/>
        <w:jc w:val="both"/>
        <w:rPr>
          <w:rFonts w:eastAsia="Calibri"/>
        </w:rPr>
      </w:pPr>
      <w:r w:rsidRPr="00C72DC1">
        <w:rPr>
          <w:rFonts w:eastAsia="Calibri"/>
        </w:rPr>
        <w:t>na potrzeby rozliczeń zamawiającego z wykonawcą, udział pozostałości drzewnych, oparty na udziale drewna małowymiarowego (M) w stosunku do drewna wielkowymiarowego i średniowymiarowego (W+S), ustala się na 10%;</w:t>
      </w:r>
    </w:p>
    <w:p w14:paraId="05B2D22F" w14:textId="77777777" w:rsidR="0009689A" w:rsidRPr="00C72DC1" w:rsidRDefault="0009689A">
      <w:pPr>
        <w:pStyle w:val="Akapitzlist"/>
        <w:widowControl/>
        <w:numPr>
          <w:ilvl w:val="0"/>
          <w:numId w:val="125"/>
        </w:numPr>
        <w:autoSpaceDN/>
        <w:spacing w:before="120" w:after="120"/>
        <w:contextualSpacing/>
        <w:jc w:val="both"/>
        <w:rPr>
          <w:rFonts w:eastAsia="Calibri"/>
          <w:bCs/>
          <w:i/>
        </w:rPr>
      </w:pPr>
      <w:r w:rsidRPr="00C72DC1">
        <w:rPr>
          <w:rFonts w:eastAsia="Calibri"/>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38360E3F" w14:textId="77777777" w:rsidR="0009689A" w:rsidRPr="00C72DC1" w:rsidRDefault="0009689A" w:rsidP="0009689A">
      <w:pPr>
        <w:spacing w:before="120"/>
        <w:jc w:val="both"/>
        <w:rPr>
          <w:rFonts w:eastAsia="Calibri"/>
          <w:bCs/>
          <w:u w:val="single"/>
        </w:rPr>
      </w:pPr>
      <w:r w:rsidRPr="00C72DC1">
        <w:rPr>
          <w:rFonts w:eastAsia="Calibri"/>
          <w:bCs/>
          <w:u w:val="single"/>
        </w:rPr>
        <w:t>W przypadku prac, których jednostką są HA</w:t>
      </w:r>
    </w:p>
    <w:p w14:paraId="0CCD5112" w14:textId="77777777" w:rsidR="0009689A" w:rsidRPr="00C72DC1" w:rsidRDefault="0009689A" w:rsidP="0009689A">
      <w:pPr>
        <w:tabs>
          <w:tab w:val="left" w:pos="34"/>
        </w:tabs>
        <w:spacing w:before="120" w:after="120"/>
        <w:jc w:val="both"/>
        <w:rPr>
          <w:rFonts w:eastAsia="Calibri"/>
        </w:rPr>
      </w:pPr>
      <w:r w:rsidRPr="00C72DC1">
        <w:rPr>
          <w:rFonts w:eastAsia="Calibri"/>
        </w:rPr>
        <w:t>Odbiór prac nastąpi poprzez:</w:t>
      </w:r>
    </w:p>
    <w:p w14:paraId="3BABCC46" w14:textId="77777777" w:rsidR="0009689A" w:rsidRPr="00C72DC1" w:rsidRDefault="0009689A">
      <w:pPr>
        <w:pStyle w:val="Akapitzlist"/>
        <w:numPr>
          <w:ilvl w:val="0"/>
          <w:numId w:val="126"/>
        </w:numPr>
        <w:autoSpaceDE/>
        <w:autoSpaceDN/>
        <w:spacing w:before="120" w:after="120"/>
        <w:contextualSpacing/>
        <w:jc w:val="both"/>
        <w:rPr>
          <w:rFonts w:eastAsia="Calibri"/>
          <w:kern w:val="2"/>
          <w:lang w:eastAsia="hi-IN" w:bidi="hi-IN"/>
        </w:rPr>
      </w:pPr>
      <w:r w:rsidRPr="00C72DC1">
        <w:rPr>
          <w:rFonts w:eastAsia="Calibri"/>
          <w:kern w:val="2"/>
          <w:lang w:eastAsia="hi-IN" w:bidi="hi-IN"/>
        </w:rPr>
        <w:t>zweryfikowanie prawidłowości ich wykonania z opisem czynności i zleceniem,</w:t>
      </w:r>
    </w:p>
    <w:p w14:paraId="48C85DC4" w14:textId="77777777" w:rsidR="0009689A" w:rsidRPr="00C72DC1" w:rsidRDefault="0009689A">
      <w:pPr>
        <w:pStyle w:val="Akapitzlist"/>
        <w:numPr>
          <w:ilvl w:val="0"/>
          <w:numId w:val="126"/>
        </w:numPr>
        <w:autoSpaceDE/>
        <w:autoSpaceDN/>
        <w:spacing w:before="120" w:after="120"/>
        <w:contextualSpacing/>
        <w:jc w:val="both"/>
        <w:rPr>
          <w:rFonts w:eastAsia="Calibri"/>
          <w:kern w:val="2"/>
          <w:lang w:eastAsia="hi-IN" w:bidi="hi-IN"/>
        </w:rPr>
      </w:pPr>
      <w:r w:rsidRPr="00C72DC1">
        <w:rPr>
          <w:rFonts w:eastAsia="Calibri"/>
          <w:kern w:val="2"/>
          <w:lang w:eastAsia="hi-IN" w:bidi="hi-IN"/>
        </w:rPr>
        <w:t xml:space="preserve">dokonanie pomiaru powierzchni wykonanego zabiegu (np. przy pomocy: dalmierza, taśmy mierniczej, GPS, itp). </w:t>
      </w:r>
      <w:r w:rsidRPr="00C72DC1">
        <w:rPr>
          <w:rFonts w:eastAsia="Calibri"/>
        </w:rPr>
        <w:t>Zlecona powierzchnia powinna być pomniejszona o istniejące w wydzieleniu takie elementy jak: drogi, kępy drzewostanu nie objęte zabiegiem, bagna itp</w:t>
      </w:r>
      <w:r w:rsidRPr="00C72DC1">
        <w:rPr>
          <w:rFonts w:eastAsia="Calibri"/>
          <w:kern w:val="2"/>
          <w:lang w:eastAsia="hi-IN" w:bidi="hi-IN"/>
        </w:rPr>
        <w:t>.</w:t>
      </w:r>
    </w:p>
    <w:p w14:paraId="49C1F4DB" w14:textId="308E5688" w:rsidR="0009689A" w:rsidRDefault="0009689A" w:rsidP="0009689A">
      <w:pPr>
        <w:spacing w:before="120" w:after="120"/>
        <w:ind w:firstLine="708"/>
        <w:rPr>
          <w:rFonts w:eastAsia="Calibri"/>
          <w:kern w:val="2"/>
          <w:lang w:eastAsia="hi-IN" w:bidi="hi-IN"/>
        </w:rPr>
      </w:pPr>
      <w:r w:rsidRPr="00C72DC1">
        <w:rPr>
          <w:rFonts w:eastAsia="Calibri"/>
          <w:kern w:val="2"/>
          <w:lang w:eastAsia="hi-IN" w:bidi="hi-IN"/>
        </w:rPr>
        <w:t>(</w:t>
      </w:r>
      <w:r w:rsidRPr="00C72DC1">
        <w:rPr>
          <w:rFonts w:eastAsia="Calibri"/>
          <w:bCs/>
          <w:i/>
        </w:rPr>
        <w:t>rozliczenie</w:t>
      </w:r>
      <w:r w:rsidRPr="00C72DC1">
        <w:rPr>
          <w:rFonts w:eastAsia="Calibri"/>
          <w:kern w:val="2"/>
          <w:lang w:eastAsia="hi-IN" w:bidi="hi-IN"/>
        </w:rPr>
        <w:t xml:space="preserve"> z dokładnością do dwóch miejsc po przecinku)</w:t>
      </w:r>
    </w:p>
    <w:p w14:paraId="30DB486E" w14:textId="77777777" w:rsidR="0009689A" w:rsidRPr="00C72DC1" w:rsidRDefault="0009689A" w:rsidP="0009689A">
      <w:pPr>
        <w:spacing w:before="120"/>
        <w:jc w:val="both"/>
        <w:rPr>
          <w:rFonts w:eastAsia="Calibri"/>
          <w:bCs/>
          <w:u w:val="single"/>
        </w:rPr>
      </w:pPr>
      <w:r w:rsidRPr="00C72DC1">
        <w:rPr>
          <w:rFonts w:eastAsia="Calibri"/>
          <w:bCs/>
          <w:u w:val="single"/>
        </w:rPr>
        <w:t>W przypadku prac, których jednostką są godziny</w:t>
      </w:r>
    </w:p>
    <w:p w14:paraId="677679C0" w14:textId="77777777" w:rsidR="0009689A" w:rsidRPr="00C72DC1" w:rsidRDefault="0009689A">
      <w:pPr>
        <w:pStyle w:val="Akapitzlist"/>
        <w:widowControl/>
        <w:numPr>
          <w:ilvl w:val="0"/>
          <w:numId w:val="127"/>
        </w:numPr>
        <w:autoSpaceDN/>
        <w:spacing w:before="120" w:after="120"/>
        <w:contextualSpacing/>
        <w:rPr>
          <w:rFonts w:eastAsia="Calibri"/>
          <w:bCs/>
        </w:rPr>
      </w:pPr>
      <w:r w:rsidRPr="00C72DC1">
        <w:rPr>
          <w:rFonts w:eastAsia="Calibri"/>
          <w:bCs/>
        </w:rPr>
        <w:lastRenderedPageBreak/>
        <w:t>sprawdzenie prawidłowości wykonania prac z opisem czynności i zleceniem,</w:t>
      </w:r>
    </w:p>
    <w:p w14:paraId="4729BA21" w14:textId="77777777" w:rsidR="0009689A" w:rsidRPr="00C72DC1" w:rsidRDefault="0009689A">
      <w:pPr>
        <w:pStyle w:val="Akapitzlist"/>
        <w:widowControl/>
        <w:numPr>
          <w:ilvl w:val="0"/>
          <w:numId w:val="127"/>
        </w:numPr>
        <w:autoSpaceDN/>
        <w:spacing w:before="120" w:after="120"/>
        <w:contextualSpacing/>
        <w:rPr>
          <w:rFonts w:eastAsia="Calibri"/>
          <w:bCs/>
        </w:rPr>
      </w:pPr>
      <w:r w:rsidRPr="00C72DC1">
        <w:rPr>
          <w:rFonts w:eastAsia="Calibri"/>
          <w:bCs/>
        </w:rPr>
        <w:t>potwierdzenie faktycznej pracochłonności.</w:t>
      </w:r>
    </w:p>
    <w:p w14:paraId="26D655BD" w14:textId="77777777" w:rsidR="0009689A" w:rsidRPr="00C72DC1" w:rsidRDefault="0009689A" w:rsidP="0009689A">
      <w:pPr>
        <w:adjustRightInd w:val="0"/>
        <w:spacing w:before="120" w:after="120"/>
        <w:ind w:firstLine="708"/>
        <w:rPr>
          <w:rFonts w:eastAsia="Calibri"/>
          <w:bCs/>
          <w:i/>
        </w:rPr>
      </w:pPr>
      <w:r w:rsidRPr="00C72DC1">
        <w:rPr>
          <w:rFonts w:eastAsia="Calibri"/>
          <w:bCs/>
          <w:i/>
        </w:rPr>
        <w:t xml:space="preserve">(rozliczenie </w:t>
      </w:r>
      <w:r w:rsidRPr="00C72DC1">
        <w:rPr>
          <w:rFonts w:eastAsia="Calibri"/>
          <w:i/>
        </w:rPr>
        <w:t>z dokładnością do 1 godziny</w:t>
      </w:r>
      <w:r w:rsidRPr="00C72DC1">
        <w:rPr>
          <w:rFonts w:eastAsia="Calibri"/>
          <w:bCs/>
          <w:i/>
        </w:rPr>
        <w:t>)</w:t>
      </w:r>
    </w:p>
    <w:p w14:paraId="07A3EDA9" w14:textId="77777777" w:rsidR="0009689A" w:rsidRPr="00C72DC1" w:rsidRDefault="0009689A" w:rsidP="0009689A">
      <w:pPr>
        <w:spacing w:before="120" w:after="120"/>
        <w:rPr>
          <w:rFonts w:eastAsia="Calibri"/>
          <w:b/>
          <w:bCs/>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09689A" w:rsidRPr="00C72DC1" w14:paraId="40D604CA" w14:textId="77777777" w:rsidTr="007D7988">
        <w:trPr>
          <w:trHeight w:val="1002"/>
          <w:jc w:val="center"/>
        </w:trPr>
        <w:tc>
          <w:tcPr>
            <w:tcW w:w="846" w:type="dxa"/>
            <w:tcBorders>
              <w:top w:val="single" w:sz="4" w:space="0" w:color="000001"/>
              <w:left w:val="single" w:sz="4" w:space="0" w:color="000001"/>
              <w:bottom w:val="single" w:sz="4" w:space="0" w:color="000001"/>
            </w:tcBorders>
            <w:vAlign w:val="center"/>
          </w:tcPr>
          <w:p w14:paraId="36E11023" w14:textId="77777777" w:rsidR="0009689A" w:rsidRPr="00C72DC1" w:rsidRDefault="0009689A" w:rsidP="007D7988">
            <w:pPr>
              <w:spacing w:line="276" w:lineRule="auto"/>
              <w:jc w:val="center"/>
              <w:rPr>
                <w:rFonts w:eastAsia="Verdana" w:cs="Arial"/>
                <w:b/>
                <w:bCs/>
                <w:kern w:val="1"/>
                <w:lang w:eastAsia="zh-CN" w:bidi="hi-IN"/>
              </w:rPr>
            </w:pPr>
            <w:r w:rsidRPr="00C72DC1">
              <w:rPr>
                <w:rFonts w:eastAsia="Verdana" w:cs="Arial"/>
                <w:b/>
                <w:bCs/>
                <w:kern w:val="1"/>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7334DAD7" w14:textId="77777777" w:rsidR="0009689A" w:rsidRPr="00C72DC1" w:rsidRDefault="0009689A" w:rsidP="007D7988">
            <w:pPr>
              <w:spacing w:line="276" w:lineRule="auto"/>
              <w:jc w:val="center"/>
              <w:rPr>
                <w:rFonts w:eastAsia="Bitstream Vera Sans" w:cs="Arial"/>
                <w:b/>
                <w:bCs/>
                <w:kern w:val="1"/>
                <w:lang w:eastAsia="zh-CN" w:bidi="hi-IN"/>
              </w:rPr>
            </w:pPr>
            <w:r w:rsidRPr="00C72DC1">
              <w:rPr>
                <w:rFonts w:eastAsia="Verdana" w:cs="Arial"/>
                <w:b/>
                <w:bCs/>
                <w:i/>
                <w:kern w:val="1"/>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4DBC58ED" w14:textId="77777777" w:rsidR="0009689A" w:rsidRPr="00C72DC1" w:rsidRDefault="0009689A" w:rsidP="007D7988">
            <w:pPr>
              <w:adjustRightInd w:val="0"/>
              <w:spacing w:line="276" w:lineRule="auto"/>
              <w:jc w:val="center"/>
              <w:rPr>
                <w:rFonts w:eastAsia="Calibri" w:cs="Arial"/>
                <w:b/>
                <w:bCs/>
              </w:rPr>
            </w:pPr>
            <w:r w:rsidRPr="00C72DC1">
              <w:rPr>
                <w:rFonts w:eastAsia="Calibri" w:cs="Arial"/>
                <w:b/>
                <w:bCs/>
                <w:i/>
                <w:iCs/>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DAC4873" w14:textId="77777777" w:rsidR="0009689A" w:rsidRPr="00C72DC1" w:rsidRDefault="0009689A" w:rsidP="007D7988">
            <w:pPr>
              <w:spacing w:line="276" w:lineRule="auto"/>
              <w:jc w:val="center"/>
              <w:rPr>
                <w:rFonts w:eastAsia="Bitstream Vera Sans" w:cs="Arial"/>
                <w:b/>
                <w:bCs/>
                <w:kern w:val="1"/>
                <w:lang w:eastAsia="zh-CN" w:bidi="hi-IN"/>
              </w:rPr>
            </w:pPr>
            <w:r w:rsidRPr="00C72DC1">
              <w:rPr>
                <w:rFonts w:eastAsia="Verdana" w:cs="Arial"/>
                <w:b/>
                <w:bCs/>
                <w:i/>
                <w:kern w:val="1"/>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5644123" w14:textId="77777777" w:rsidR="0009689A" w:rsidRPr="00C72DC1" w:rsidRDefault="0009689A" w:rsidP="007D7988">
            <w:pPr>
              <w:spacing w:line="276" w:lineRule="auto"/>
              <w:ind w:hanging="8"/>
              <w:jc w:val="center"/>
              <w:rPr>
                <w:rFonts w:eastAsia="Verdana" w:cs="Arial"/>
                <w:b/>
                <w:bCs/>
                <w:i/>
                <w:kern w:val="1"/>
                <w:lang w:eastAsia="zh-CN" w:bidi="hi-IN"/>
              </w:rPr>
            </w:pPr>
            <w:r w:rsidRPr="00C72DC1">
              <w:rPr>
                <w:rFonts w:eastAsia="Verdana" w:cs="Arial"/>
                <w:b/>
                <w:bCs/>
                <w:i/>
                <w:kern w:val="1"/>
                <w:lang w:eastAsia="zh-CN" w:bidi="hi-IN"/>
              </w:rPr>
              <w:t>Jedn.</w:t>
            </w:r>
          </w:p>
          <w:p w14:paraId="5223C1FE" w14:textId="77777777" w:rsidR="0009689A" w:rsidRPr="00C72DC1" w:rsidRDefault="0009689A" w:rsidP="007D7988">
            <w:pPr>
              <w:spacing w:line="276" w:lineRule="auto"/>
              <w:ind w:hanging="8"/>
              <w:jc w:val="center"/>
              <w:rPr>
                <w:rFonts w:eastAsia="Bitstream Vera Sans" w:cs="Arial"/>
                <w:b/>
                <w:bCs/>
                <w:kern w:val="1"/>
                <w:lang w:eastAsia="zh-CN" w:bidi="hi-IN"/>
              </w:rPr>
            </w:pPr>
            <w:r w:rsidRPr="00C72DC1">
              <w:rPr>
                <w:rFonts w:eastAsia="Verdana" w:cs="Arial"/>
                <w:b/>
                <w:bCs/>
                <w:i/>
                <w:kern w:val="1"/>
                <w:lang w:eastAsia="zh-CN" w:bidi="hi-IN"/>
              </w:rPr>
              <w:t xml:space="preserve"> miary</w:t>
            </w:r>
          </w:p>
        </w:tc>
      </w:tr>
      <w:tr w:rsidR="0009689A" w:rsidRPr="00C72DC1" w14:paraId="53A7A5B2" w14:textId="77777777" w:rsidTr="007D7988">
        <w:trPr>
          <w:trHeight w:val="623"/>
          <w:jc w:val="center"/>
        </w:trPr>
        <w:tc>
          <w:tcPr>
            <w:tcW w:w="846" w:type="dxa"/>
            <w:tcBorders>
              <w:top w:val="single" w:sz="4" w:space="0" w:color="000001"/>
              <w:left w:val="single" w:sz="4" w:space="0" w:color="000001"/>
              <w:bottom w:val="single" w:sz="4" w:space="0" w:color="000001"/>
            </w:tcBorders>
          </w:tcPr>
          <w:p w14:paraId="6D829937" w14:textId="77777777" w:rsidR="0009689A" w:rsidRPr="00C72DC1" w:rsidRDefault="0009689A" w:rsidP="007D7988">
            <w:pPr>
              <w:spacing w:before="120" w:after="120" w:line="360" w:lineRule="auto"/>
              <w:jc w:val="center"/>
              <w:rPr>
                <w:rFonts w:eastAsia="Verdana" w:cs="Arial"/>
                <w:kern w:val="1"/>
                <w:lang w:eastAsia="zh-CN" w:bidi="hi-IN"/>
              </w:rPr>
            </w:pPr>
            <w:r w:rsidRPr="00C72DC1">
              <w:rPr>
                <w:rFonts w:cs="Arial"/>
                <w:bCs/>
                <w:iCs/>
                <w:kern w:val="1"/>
                <w:lang w:bidi="hi-IN"/>
              </w:rPr>
              <w:t>15</w:t>
            </w:r>
            <w:r>
              <w:rPr>
                <w:rFonts w:cs="Arial"/>
                <w:bCs/>
                <w:iCs/>
                <w:kern w:val="1"/>
                <w:lang w:bidi="hi-IN"/>
              </w:rPr>
              <w:t>2</w:t>
            </w:r>
          </w:p>
        </w:tc>
        <w:tc>
          <w:tcPr>
            <w:tcW w:w="1843" w:type="dxa"/>
            <w:tcBorders>
              <w:top w:val="single" w:sz="4" w:space="0" w:color="000001"/>
              <w:left w:val="single" w:sz="4" w:space="0" w:color="000001"/>
              <w:bottom w:val="single" w:sz="4" w:space="0" w:color="000001"/>
            </w:tcBorders>
            <w:shd w:val="clear" w:color="auto" w:fill="auto"/>
          </w:tcPr>
          <w:p w14:paraId="463CB908" w14:textId="77777777" w:rsidR="0009689A" w:rsidRPr="00C72DC1" w:rsidRDefault="0009689A" w:rsidP="007D7988">
            <w:pPr>
              <w:spacing w:before="120" w:line="276" w:lineRule="auto"/>
              <w:rPr>
                <w:rFonts w:eastAsia="Verdana" w:cs="Arial"/>
                <w:kern w:val="1"/>
                <w:lang w:eastAsia="zh-CN" w:bidi="hi-IN"/>
              </w:rPr>
            </w:pPr>
            <w:r w:rsidRPr="00C72DC1">
              <w:rPr>
                <w:rFonts w:eastAsia="Calibri" w:cs="Arial"/>
                <w:bCs/>
                <w:iCs/>
              </w:rPr>
              <w:t>KOR-DRWI</w:t>
            </w:r>
          </w:p>
        </w:tc>
        <w:tc>
          <w:tcPr>
            <w:tcW w:w="1842" w:type="dxa"/>
            <w:tcBorders>
              <w:top w:val="single" w:sz="4" w:space="0" w:color="000001"/>
              <w:left w:val="single" w:sz="4" w:space="0" w:color="000001"/>
              <w:bottom w:val="single" w:sz="4" w:space="0" w:color="000001"/>
              <w:right w:val="single" w:sz="4" w:space="0" w:color="000001"/>
            </w:tcBorders>
          </w:tcPr>
          <w:p w14:paraId="22935108" w14:textId="77777777" w:rsidR="0009689A" w:rsidRPr="00C72DC1" w:rsidRDefault="0009689A" w:rsidP="007D7988">
            <w:pPr>
              <w:spacing w:before="120" w:line="276" w:lineRule="auto"/>
              <w:rPr>
                <w:rFonts w:cs="Arial"/>
                <w:bCs/>
                <w:iCs/>
                <w:kern w:val="1"/>
                <w:lang w:bidi="hi-IN"/>
              </w:rPr>
            </w:pPr>
            <w:r w:rsidRPr="00C72DC1">
              <w:rPr>
                <w:rFonts w:eastAsia="Calibri" w:cs="Arial"/>
                <w:bCs/>
                <w:iCs/>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089873AE" w14:textId="77777777" w:rsidR="0009689A" w:rsidRPr="00C72DC1" w:rsidRDefault="0009689A" w:rsidP="007D7988">
            <w:pPr>
              <w:spacing w:before="120" w:line="276" w:lineRule="auto"/>
              <w:rPr>
                <w:rFonts w:eastAsia="Calibri" w:cs="Arial"/>
                <w:bCs/>
                <w:iCs/>
              </w:rPr>
            </w:pPr>
            <w:r w:rsidRPr="00C72DC1">
              <w:rPr>
                <w:rFonts w:eastAsia="Calibri" w:cs="Arial"/>
                <w:bCs/>
                <w:iCs/>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B9A9088" w14:textId="77777777" w:rsidR="0009689A" w:rsidRPr="00C72DC1" w:rsidRDefault="0009689A" w:rsidP="007D7988">
            <w:pPr>
              <w:spacing w:before="120" w:after="120" w:line="360" w:lineRule="auto"/>
              <w:jc w:val="center"/>
              <w:rPr>
                <w:rFonts w:eastAsia="Verdana" w:cs="Arial"/>
                <w:kern w:val="1"/>
                <w:lang w:eastAsia="zh-CN" w:bidi="hi-IN"/>
              </w:rPr>
            </w:pPr>
            <w:r w:rsidRPr="00C72DC1">
              <w:rPr>
                <w:rFonts w:cs="Arial"/>
                <w:bCs/>
                <w:iCs/>
                <w:kern w:val="1"/>
                <w:lang w:bidi="hi-IN"/>
              </w:rPr>
              <w:t>M</w:t>
            </w:r>
            <w:r w:rsidRPr="00C72DC1">
              <w:rPr>
                <w:rFonts w:cs="Arial"/>
                <w:bCs/>
                <w:iCs/>
                <w:kern w:val="1"/>
                <w:vertAlign w:val="superscript"/>
                <w:lang w:bidi="hi-IN"/>
              </w:rPr>
              <w:t>3</w:t>
            </w:r>
          </w:p>
        </w:tc>
      </w:tr>
    </w:tbl>
    <w:p w14:paraId="618C73E8" w14:textId="77777777" w:rsidR="0009689A" w:rsidRPr="00C72DC1" w:rsidRDefault="0009689A" w:rsidP="0009689A">
      <w:pPr>
        <w:spacing w:before="120" w:after="120" w:line="276" w:lineRule="auto"/>
        <w:rPr>
          <w:rFonts w:cs="Arial"/>
          <w:bCs/>
          <w:iCs/>
          <w:kern w:val="1"/>
          <w:lang w:bidi="hi-IN"/>
        </w:rPr>
      </w:pPr>
      <w:r w:rsidRPr="00C72DC1">
        <w:rPr>
          <w:rFonts w:cs="Arial"/>
          <w:b/>
          <w:bCs/>
          <w:iCs/>
          <w:kern w:val="1"/>
          <w:lang w:bidi="hi-IN"/>
        </w:rPr>
        <w:t>Standard technologii prac obejmuje:</w:t>
      </w:r>
    </w:p>
    <w:p w14:paraId="644767BE" w14:textId="77777777" w:rsidR="0009689A" w:rsidRPr="00C72DC1" w:rsidRDefault="0009689A">
      <w:pPr>
        <w:pStyle w:val="Akapitzlist"/>
        <w:numPr>
          <w:ilvl w:val="0"/>
          <w:numId w:val="128"/>
        </w:numPr>
        <w:autoSpaceDE/>
        <w:autoSpaceDN/>
        <w:spacing w:line="276" w:lineRule="auto"/>
        <w:contextualSpacing/>
        <w:jc w:val="both"/>
        <w:rPr>
          <w:rFonts w:cs="Arial"/>
          <w:bCs/>
          <w:iCs/>
          <w:kern w:val="1"/>
          <w:lang w:bidi="hi-IN"/>
        </w:rPr>
      </w:pPr>
      <w:r w:rsidRPr="00C72DC1">
        <w:rPr>
          <w:rFonts w:cs="Arial"/>
          <w:bCs/>
          <w:iCs/>
          <w:kern w:val="1"/>
          <w:lang w:bidi="hi-IN"/>
        </w:rPr>
        <w:t>korowanie zasiedlonego surowca;</w:t>
      </w:r>
    </w:p>
    <w:p w14:paraId="2263C369" w14:textId="77777777" w:rsidR="0009689A" w:rsidRPr="00C72DC1" w:rsidRDefault="0009689A">
      <w:pPr>
        <w:pStyle w:val="Akapitzlist"/>
        <w:numPr>
          <w:ilvl w:val="0"/>
          <w:numId w:val="128"/>
        </w:numPr>
        <w:autoSpaceDE/>
        <w:autoSpaceDN/>
        <w:spacing w:line="276" w:lineRule="auto"/>
        <w:contextualSpacing/>
        <w:jc w:val="both"/>
        <w:rPr>
          <w:rFonts w:cs="Arial"/>
          <w:bCs/>
          <w:iCs/>
          <w:kern w:val="1"/>
          <w:lang w:bidi="hi-IN"/>
        </w:rPr>
      </w:pPr>
      <w:r w:rsidRPr="00C72DC1">
        <w:rPr>
          <w:rFonts w:cs="Arial"/>
          <w:bCs/>
          <w:iCs/>
          <w:kern w:val="1"/>
          <w:lang w:bidi="hi-IN"/>
        </w:rPr>
        <w:t>dostarczenie kory do miejsca spalenia lub zakopania;</w:t>
      </w:r>
    </w:p>
    <w:p w14:paraId="684C4F62" w14:textId="77777777" w:rsidR="0009689A" w:rsidRPr="00C72DC1" w:rsidRDefault="0009689A">
      <w:pPr>
        <w:pStyle w:val="Akapitzlist"/>
        <w:numPr>
          <w:ilvl w:val="0"/>
          <w:numId w:val="128"/>
        </w:numPr>
        <w:autoSpaceDE/>
        <w:autoSpaceDN/>
        <w:spacing w:line="276" w:lineRule="auto"/>
        <w:contextualSpacing/>
        <w:jc w:val="both"/>
        <w:rPr>
          <w:rFonts w:eastAsia="Calibri" w:cs="Arial"/>
        </w:rPr>
      </w:pPr>
      <w:r w:rsidRPr="00C72DC1">
        <w:rPr>
          <w:rFonts w:cs="Arial"/>
          <w:bCs/>
          <w:iCs/>
          <w:kern w:val="1"/>
          <w:lang w:bidi="hi-IN"/>
        </w:rPr>
        <w:t>spalenie lub zakopanie (przykrycie warstwą min. 20 cm gleby oraz udeptanie gleby) kory w miejscu wskazanym przez Zamawiającego</w:t>
      </w:r>
      <w:r w:rsidRPr="00C72DC1">
        <w:rPr>
          <w:rFonts w:eastAsia="Calibri" w:cs="Arial"/>
        </w:rPr>
        <w:t>.</w:t>
      </w:r>
    </w:p>
    <w:p w14:paraId="528E644D" w14:textId="77777777" w:rsidR="0009689A" w:rsidRPr="00C72DC1" w:rsidRDefault="0009689A" w:rsidP="0009689A">
      <w:pPr>
        <w:spacing w:before="120" w:line="360" w:lineRule="auto"/>
        <w:jc w:val="both"/>
        <w:rPr>
          <w:rFonts w:eastAsia="Calibri" w:cs="Arial"/>
          <w:b/>
        </w:rPr>
      </w:pPr>
      <w:r w:rsidRPr="00C72DC1">
        <w:rPr>
          <w:rFonts w:eastAsia="Calibri" w:cs="Arial"/>
          <w:b/>
        </w:rPr>
        <w:t xml:space="preserve">Uwagi: </w:t>
      </w:r>
    </w:p>
    <w:p w14:paraId="3BAAC7EC" w14:textId="77777777" w:rsidR="0009689A" w:rsidRPr="00C72DC1" w:rsidRDefault="0009689A">
      <w:pPr>
        <w:pStyle w:val="Akapitzlist"/>
        <w:numPr>
          <w:ilvl w:val="0"/>
          <w:numId w:val="129"/>
        </w:numPr>
        <w:autoSpaceDE/>
        <w:autoSpaceDN/>
        <w:spacing w:line="276" w:lineRule="auto"/>
        <w:contextualSpacing/>
        <w:jc w:val="both"/>
        <w:rPr>
          <w:rFonts w:eastAsia="Calibri" w:cs="Arial"/>
        </w:rPr>
      </w:pPr>
      <w:r w:rsidRPr="00C72DC1">
        <w:rPr>
          <w:rFonts w:eastAsia="Calibri" w:cs="Arial"/>
        </w:rPr>
        <w:t>jeżeli korowanie zasiedlonego drewna poprzedzone jest rozmygłowaniem, to po jego okorowaniu należy ponownie go zmygłować.</w:t>
      </w:r>
    </w:p>
    <w:p w14:paraId="21C47C6E" w14:textId="77777777" w:rsidR="0009689A" w:rsidRPr="00C72DC1" w:rsidRDefault="0009689A">
      <w:pPr>
        <w:pStyle w:val="Akapitzlist"/>
        <w:numPr>
          <w:ilvl w:val="0"/>
          <w:numId w:val="129"/>
        </w:numPr>
        <w:autoSpaceDE/>
        <w:autoSpaceDN/>
        <w:spacing w:line="276" w:lineRule="auto"/>
        <w:contextualSpacing/>
        <w:rPr>
          <w:rFonts w:eastAsia="Calibri" w:cs="Arial"/>
        </w:rPr>
      </w:pPr>
      <w:r w:rsidRPr="00C72DC1">
        <w:rPr>
          <w:rFonts w:eastAsia="Calibri" w:cs="Arial"/>
        </w:rPr>
        <w:t>niezbędne narzędzia zapewnia Wykonawca.</w:t>
      </w:r>
    </w:p>
    <w:p w14:paraId="09E65DAF" w14:textId="77777777" w:rsidR="0009689A" w:rsidRPr="00C72DC1" w:rsidRDefault="0009689A" w:rsidP="0009689A">
      <w:pPr>
        <w:spacing w:before="120" w:after="120" w:line="276" w:lineRule="auto"/>
        <w:rPr>
          <w:rFonts w:cs="Arial"/>
          <w:b/>
          <w:bCs/>
          <w:iCs/>
          <w:kern w:val="1"/>
          <w:lang w:bidi="hi-IN"/>
        </w:rPr>
      </w:pPr>
      <w:r w:rsidRPr="00C72DC1">
        <w:rPr>
          <w:rFonts w:cs="Arial"/>
          <w:b/>
          <w:bCs/>
          <w:iCs/>
          <w:kern w:val="1"/>
          <w:lang w:bidi="hi-IN"/>
        </w:rPr>
        <w:t>Procedura odbioru:</w:t>
      </w:r>
    </w:p>
    <w:p w14:paraId="65A4AE41" w14:textId="77777777" w:rsidR="0009689A" w:rsidRPr="00C72DC1" w:rsidRDefault="0009689A">
      <w:pPr>
        <w:pStyle w:val="Akapitzlist"/>
        <w:numPr>
          <w:ilvl w:val="0"/>
          <w:numId w:val="130"/>
        </w:numPr>
        <w:autoSpaceDE/>
        <w:autoSpaceDN/>
        <w:spacing w:line="276" w:lineRule="auto"/>
        <w:contextualSpacing/>
        <w:jc w:val="both"/>
        <w:rPr>
          <w:rFonts w:cs="Arial"/>
          <w:bCs/>
          <w:iCs/>
          <w:kern w:val="1"/>
          <w:lang w:bidi="hi-IN"/>
        </w:rPr>
      </w:pPr>
      <w:r w:rsidRPr="00C72DC1">
        <w:rPr>
          <w:rFonts w:cs="Arial"/>
          <w:bCs/>
          <w:iCs/>
          <w:kern w:val="1"/>
          <w:lang w:bidi="hi-IN"/>
        </w:rPr>
        <w:t xml:space="preserve">odbiór prac nastąpi poprzez </w:t>
      </w:r>
      <w:r w:rsidRPr="00C72DC1">
        <w:rPr>
          <w:rFonts w:eastAsia="Calibri" w:cs="Arial"/>
          <w:bCs/>
        </w:rPr>
        <w:t>dokonanie weryfikacji zgodności wykonania prac co do ilości, jakości i zgodności ze zleceniem i obliczenie ilość M3 okorowanego surowca poprzez jego pomierzenie na gruncie.</w:t>
      </w:r>
    </w:p>
    <w:p w14:paraId="79BDEFD7" w14:textId="77777777" w:rsidR="0009689A" w:rsidRPr="00C72DC1" w:rsidRDefault="0009689A" w:rsidP="0009689A">
      <w:pPr>
        <w:adjustRightInd w:val="0"/>
        <w:spacing w:before="120" w:after="120"/>
        <w:ind w:firstLine="708"/>
        <w:rPr>
          <w:rFonts w:eastAsia="Calibri" w:cs="Arial"/>
          <w:i/>
          <w:iCs/>
        </w:rPr>
      </w:pPr>
      <w:r w:rsidRPr="00C72DC1">
        <w:rPr>
          <w:rFonts w:eastAsia="Calibri" w:cs="Arial"/>
          <w:i/>
          <w:iCs/>
        </w:rPr>
        <w:t>(rozliczenie 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146FE247" w14:textId="77777777" w:rsidTr="007D7988">
        <w:trPr>
          <w:trHeight w:val="161"/>
          <w:jc w:val="center"/>
        </w:trPr>
        <w:tc>
          <w:tcPr>
            <w:tcW w:w="358" w:type="pct"/>
            <w:shd w:val="clear" w:color="auto" w:fill="auto"/>
          </w:tcPr>
          <w:p w14:paraId="52555CD7"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2FD78BCF"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7B1B46A8"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60729FA7"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2863B6FD"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387D5514" w14:textId="77777777" w:rsidTr="007D7988">
        <w:trPr>
          <w:trHeight w:val="625"/>
          <w:jc w:val="center"/>
        </w:trPr>
        <w:tc>
          <w:tcPr>
            <w:tcW w:w="358" w:type="pct"/>
            <w:shd w:val="clear" w:color="auto" w:fill="auto"/>
          </w:tcPr>
          <w:p w14:paraId="23487385"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15</w:t>
            </w:r>
            <w:r>
              <w:rPr>
                <w:rFonts w:eastAsia="Calibri" w:cstheme="minorHAnsi"/>
                <w:bCs/>
                <w:iCs/>
              </w:rPr>
              <w:t>3</w:t>
            </w:r>
          </w:p>
        </w:tc>
        <w:tc>
          <w:tcPr>
            <w:tcW w:w="958" w:type="pct"/>
            <w:shd w:val="clear" w:color="auto" w:fill="auto"/>
          </w:tcPr>
          <w:p w14:paraId="2D8471DC" w14:textId="77777777" w:rsidR="0009689A" w:rsidRPr="00C72DC1" w:rsidRDefault="0009689A" w:rsidP="007D7988">
            <w:pPr>
              <w:spacing w:before="120" w:after="120"/>
              <w:rPr>
                <w:rFonts w:eastAsia="Calibri" w:cstheme="minorHAnsi"/>
                <w:bCs/>
                <w:iCs/>
              </w:rPr>
            </w:pPr>
            <w:r w:rsidRPr="00C72DC1">
              <w:rPr>
                <w:rFonts w:eastAsia="Calibri" w:cstheme="minorHAnsi"/>
                <w:bCs/>
                <w:iCs/>
              </w:rPr>
              <w:t>KOR-PNI</w:t>
            </w:r>
          </w:p>
        </w:tc>
        <w:tc>
          <w:tcPr>
            <w:tcW w:w="910" w:type="pct"/>
            <w:shd w:val="clear" w:color="auto" w:fill="auto"/>
          </w:tcPr>
          <w:p w14:paraId="4D10D5C5" w14:textId="77777777" w:rsidR="0009689A" w:rsidRPr="00C72DC1" w:rsidRDefault="0009689A" w:rsidP="007D7988">
            <w:pPr>
              <w:spacing w:before="120" w:after="120"/>
              <w:rPr>
                <w:rFonts w:eastAsia="Calibri" w:cstheme="minorHAnsi"/>
                <w:bCs/>
                <w:iCs/>
              </w:rPr>
            </w:pPr>
            <w:r w:rsidRPr="00C72DC1">
              <w:rPr>
                <w:rFonts w:eastAsia="Calibri" w:cstheme="minorHAnsi"/>
                <w:bCs/>
                <w:iCs/>
              </w:rPr>
              <w:t>KOR-PNI</w:t>
            </w:r>
          </w:p>
        </w:tc>
        <w:tc>
          <w:tcPr>
            <w:tcW w:w="2062" w:type="pct"/>
            <w:shd w:val="clear" w:color="auto" w:fill="auto"/>
          </w:tcPr>
          <w:p w14:paraId="19E5C009" w14:textId="77777777" w:rsidR="0009689A" w:rsidRPr="00C72DC1" w:rsidRDefault="0009689A" w:rsidP="007D7988">
            <w:pPr>
              <w:spacing w:before="120" w:after="120"/>
              <w:rPr>
                <w:rFonts w:eastAsia="Calibri" w:cstheme="minorHAnsi"/>
                <w:bCs/>
                <w:iCs/>
              </w:rPr>
            </w:pPr>
            <w:r w:rsidRPr="00C72DC1">
              <w:rPr>
                <w:rFonts w:eastAsia="Calibri" w:cstheme="minorHAnsi"/>
                <w:bCs/>
                <w:iCs/>
              </w:rPr>
              <w:t>Korowanie pniaków w drzewostanach</w:t>
            </w:r>
          </w:p>
        </w:tc>
        <w:tc>
          <w:tcPr>
            <w:tcW w:w="712" w:type="pct"/>
            <w:shd w:val="clear" w:color="auto" w:fill="auto"/>
          </w:tcPr>
          <w:p w14:paraId="1E04C81A" w14:textId="77777777" w:rsidR="0009689A" w:rsidRPr="00C72DC1" w:rsidRDefault="0009689A" w:rsidP="007D7988">
            <w:pPr>
              <w:spacing w:before="120" w:after="120"/>
              <w:jc w:val="center"/>
              <w:rPr>
                <w:rFonts w:eastAsia="Calibri" w:cstheme="minorHAnsi"/>
                <w:bCs/>
                <w:iCs/>
              </w:rPr>
            </w:pPr>
            <w:r w:rsidRPr="00C72DC1">
              <w:rPr>
                <w:rFonts w:cstheme="minorHAnsi"/>
              </w:rPr>
              <w:t>HA</w:t>
            </w:r>
          </w:p>
        </w:tc>
      </w:tr>
    </w:tbl>
    <w:p w14:paraId="3B35AC9E" w14:textId="77777777" w:rsidR="0009689A" w:rsidRPr="00C72DC1" w:rsidRDefault="0009689A" w:rsidP="0009689A">
      <w:pPr>
        <w:spacing w:before="120" w:after="120"/>
        <w:rPr>
          <w:rFonts w:eastAsia="Calibri" w:cstheme="minorHAnsi"/>
          <w:bCs/>
          <w:iCs/>
          <w:kern w:val="1"/>
          <w:lang w:bidi="hi-IN"/>
        </w:rPr>
      </w:pPr>
      <w:r w:rsidRPr="00C72DC1">
        <w:rPr>
          <w:rFonts w:eastAsia="Calibri" w:cstheme="minorHAnsi"/>
          <w:b/>
          <w:bCs/>
        </w:rPr>
        <w:t>Standard technologii prac obejmuje:</w:t>
      </w:r>
    </w:p>
    <w:p w14:paraId="152C06C3" w14:textId="77777777" w:rsidR="0009689A" w:rsidRPr="00C72DC1" w:rsidRDefault="0009689A">
      <w:pPr>
        <w:pStyle w:val="Akapitzlist"/>
        <w:widowControl/>
        <w:numPr>
          <w:ilvl w:val="0"/>
          <w:numId w:val="130"/>
        </w:numPr>
        <w:autoSpaceDE/>
        <w:autoSpaceDN/>
        <w:spacing w:before="120" w:after="120"/>
        <w:contextualSpacing/>
        <w:jc w:val="both"/>
        <w:rPr>
          <w:rFonts w:eastAsia="Calibri" w:cstheme="minorHAnsi"/>
        </w:rPr>
      </w:pPr>
      <w:r w:rsidRPr="00C72DC1">
        <w:rPr>
          <w:rFonts w:eastAsia="Calibri" w:cstheme="minorHAnsi"/>
        </w:rPr>
        <w:t xml:space="preserve">dojście do pniaka, </w:t>
      </w:r>
    </w:p>
    <w:p w14:paraId="550C26C1" w14:textId="77777777" w:rsidR="0009689A" w:rsidRPr="00C72DC1" w:rsidRDefault="0009689A">
      <w:pPr>
        <w:pStyle w:val="Akapitzlist"/>
        <w:widowControl/>
        <w:numPr>
          <w:ilvl w:val="0"/>
          <w:numId w:val="130"/>
        </w:numPr>
        <w:adjustRightInd w:val="0"/>
        <w:spacing w:before="120" w:after="120"/>
        <w:contextualSpacing/>
        <w:jc w:val="both"/>
        <w:rPr>
          <w:rFonts w:eastAsia="Calibri" w:cstheme="minorHAnsi"/>
        </w:rPr>
      </w:pPr>
      <w:r w:rsidRPr="00C72DC1">
        <w:rPr>
          <w:rFonts w:eastAsia="Calibri" w:cstheme="minorHAnsi"/>
        </w:rPr>
        <w:t>okorowanie pniaka.</w:t>
      </w:r>
    </w:p>
    <w:p w14:paraId="4E3791A1"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t>Uwagi:</w:t>
      </w:r>
    </w:p>
    <w:p w14:paraId="44DAAD52" w14:textId="77777777" w:rsidR="0009689A" w:rsidRPr="00C72DC1" w:rsidRDefault="0009689A">
      <w:pPr>
        <w:pStyle w:val="Akapitzlist"/>
        <w:widowControl/>
        <w:numPr>
          <w:ilvl w:val="0"/>
          <w:numId w:val="131"/>
        </w:numPr>
        <w:autoSpaceDE/>
        <w:autoSpaceDN/>
        <w:spacing w:before="120" w:after="120"/>
        <w:contextualSpacing/>
        <w:jc w:val="both"/>
        <w:rPr>
          <w:rFonts w:eastAsia="Calibri" w:cstheme="minorHAnsi"/>
          <w:bCs/>
          <w:iCs/>
        </w:rPr>
      </w:pPr>
      <w:r w:rsidRPr="00C72DC1">
        <w:rPr>
          <w:rFonts w:eastAsia="Calibri" w:cstheme="minorHAnsi"/>
          <w:bCs/>
          <w:iCs/>
        </w:rPr>
        <w:t xml:space="preserve">korowanie pniaków jest wykonywane w terminie określonym przez Zamawiającego w zleceniu. </w:t>
      </w:r>
    </w:p>
    <w:p w14:paraId="143808D8" w14:textId="77777777" w:rsidR="0009689A" w:rsidRPr="00C72DC1" w:rsidRDefault="0009689A" w:rsidP="0009689A">
      <w:pPr>
        <w:spacing w:before="120" w:after="120"/>
        <w:rPr>
          <w:rFonts w:eastAsia="Calibri" w:cstheme="minorHAnsi"/>
          <w:b/>
          <w:bCs/>
          <w:iCs/>
        </w:rPr>
      </w:pPr>
      <w:r w:rsidRPr="00C72DC1">
        <w:rPr>
          <w:rFonts w:eastAsia="Calibri" w:cstheme="minorHAnsi"/>
          <w:b/>
          <w:bCs/>
          <w:iCs/>
        </w:rPr>
        <w:t>Procedura odbioru:</w:t>
      </w:r>
    </w:p>
    <w:p w14:paraId="44B80914" w14:textId="77777777" w:rsidR="0009689A" w:rsidRPr="00C72DC1" w:rsidRDefault="0009689A" w:rsidP="0009689A">
      <w:pPr>
        <w:tabs>
          <w:tab w:val="left" w:pos="34"/>
        </w:tabs>
        <w:spacing w:before="120" w:after="120"/>
        <w:jc w:val="both"/>
        <w:rPr>
          <w:rFonts w:eastAsia="Calibri" w:cstheme="minorHAnsi"/>
        </w:rPr>
      </w:pPr>
      <w:r w:rsidRPr="00C72DC1">
        <w:rPr>
          <w:rFonts w:eastAsia="Calibri" w:cstheme="minorHAnsi"/>
        </w:rPr>
        <w:t>Odbiór prac nastąpi poprzez:</w:t>
      </w:r>
    </w:p>
    <w:p w14:paraId="63413076" w14:textId="77777777" w:rsidR="0009689A" w:rsidRPr="00C72DC1" w:rsidRDefault="0009689A">
      <w:pPr>
        <w:pStyle w:val="Akapitzlist"/>
        <w:numPr>
          <w:ilvl w:val="0"/>
          <w:numId w:val="131"/>
        </w:numPr>
        <w:autoSpaceDE/>
        <w:autoSpaceDN/>
        <w:spacing w:before="120" w:after="120"/>
        <w:contextualSpacing/>
        <w:jc w:val="both"/>
        <w:rPr>
          <w:rFonts w:eastAsia="Calibri" w:cstheme="minorHAnsi"/>
          <w:kern w:val="1"/>
          <w:lang w:eastAsia="hi-IN" w:bidi="hi-IN"/>
        </w:rPr>
      </w:pPr>
      <w:r w:rsidRPr="00C72DC1">
        <w:rPr>
          <w:rFonts w:eastAsia="Calibri" w:cstheme="minorHAnsi"/>
          <w:kern w:val="1"/>
          <w:lang w:eastAsia="hi-IN" w:bidi="hi-IN"/>
        </w:rPr>
        <w:t>zweryfikowanie prawidłowości ich wykonania z opisem czynności i zleceniem,</w:t>
      </w:r>
    </w:p>
    <w:p w14:paraId="56ED03CB" w14:textId="77777777" w:rsidR="0009689A" w:rsidRPr="00C72DC1" w:rsidRDefault="0009689A">
      <w:pPr>
        <w:pStyle w:val="Akapitzlist"/>
        <w:numPr>
          <w:ilvl w:val="0"/>
          <w:numId w:val="131"/>
        </w:numPr>
        <w:autoSpaceDE/>
        <w:autoSpaceDN/>
        <w:spacing w:before="120" w:after="120"/>
        <w:contextualSpacing/>
        <w:jc w:val="both"/>
        <w:rPr>
          <w:rFonts w:eastAsia="Calibri" w:cstheme="minorHAnsi"/>
          <w:kern w:val="1"/>
          <w:lang w:eastAsia="hi-IN" w:bidi="hi-IN"/>
        </w:rPr>
      </w:pPr>
      <w:r w:rsidRPr="00C72DC1">
        <w:rPr>
          <w:rFonts w:eastAsia="Calibri" w:cstheme="minorHAnsi"/>
          <w:kern w:val="1"/>
          <w:lang w:eastAsia="hi-IN" w:bidi="hi-IN"/>
        </w:rPr>
        <w:t xml:space="preserve">dokonanie pomiaru powierzchni wykonanego zabiegu (np. przy pomocy: dalmierza, taśmy mierniczej, GPS, itp). </w:t>
      </w:r>
      <w:r w:rsidRPr="00C72DC1">
        <w:rPr>
          <w:rFonts w:eastAsia="Calibri" w:cstheme="minorHAnsi"/>
        </w:rPr>
        <w:t>Zlecona powierzchnia powinna być pomniejszona o istniejące w wydzieleniu takie elementy jak: drogi, kępy drzewostanu nie objęte zabiegiem, bagna itp</w:t>
      </w:r>
      <w:r w:rsidRPr="00C72DC1">
        <w:rPr>
          <w:rFonts w:eastAsia="Calibri" w:cstheme="minorHAnsi"/>
          <w:kern w:val="1"/>
          <w:lang w:eastAsia="hi-IN" w:bidi="hi-IN"/>
        </w:rPr>
        <w:t>.</w:t>
      </w:r>
    </w:p>
    <w:p w14:paraId="5DB77649" w14:textId="7D94F7DA" w:rsidR="0009689A" w:rsidRDefault="0009689A" w:rsidP="0009689A">
      <w:pPr>
        <w:spacing w:before="120" w:after="120"/>
        <w:ind w:firstLine="708"/>
        <w:rPr>
          <w:rFonts w:eastAsia="Calibri" w:cstheme="minorHAnsi"/>
          <w:kern w:val="1"/>
          <w:lang w:eastAsia="hi-IN" w:bidi="hi-IN"/>
        </w:rPr>
      </w:pPr>
      <w:r w:rsidRPr="00C72DC1">
        <w:rPr>
          <w:rFonts w:eastAsia="Calibri" w:cstheme="minorHAnsi"/>
          <w:kern w:val="1"/>
          <w:lang w:eastAsia="hi-IN" w:bidi="hi-IN"/>
        </w:rPr>
        <w:t>(</w:t>
      </w:r>
      <w:r w:rsidRPr="00C72DC1">
        <w:rPr>
          <w:rFonts w:eastAsia="Calibri" w:cstheme="minorHAnsi"/>
          <w:bCs/>
          <w:i/>
        </w:rPr>
        <w:t>rozliczenie</w:t>
      </w:r>
      <w:r w:rsidRPr="00C72DC1">
        <w:rPr>
          <w:rFonts w:eastAsia="Calibri" w:cstheme="minorHAnsi"/>
          <w:kern w:val="1"/>
          <w:lang w:eastAsia="hi-IN" w:bidi="hi-IN"/>
        </w:rPr>
        <w:t xml:space="preserve"> z dokładnością do dwóch miejsc po przecinku)</w:t>
      </w:r>
    </w:p>
    <w:p w14:paraId="56F57349" w14:textId="77777777" w:rsidR="00BC7453" w:rsidRPr="00C72DC1" w:rsidRDefault="00BC7453" w:rsidP="0009689A">
      <w:pPr>
        <w:spacing w:before="120" w:after="120"/>
        <w:ind w:firstLine="708"/>
        <w:rPr>
          <w:rFonts w:eastAsia="Calibri" w:cstheme="minorHAnsi"/>
          <w:kern w:val="1"/>
          <w:lang w:eastAsia="hi-IN" w:bidi="hi-IN"/>
        </w:rPr>
      </w:pPr>
    </w:p>
    <w:p w14:paraId="0C68DD26" w14:textId="77777777" w:rsidR="0009689A" w:rsidRPr="00C72DC1" w:rsidRDefault="0009689A" w:rsidP="0009689A">
      <w:pPr>
        <w:spacing w:before="120" w:after="120"/>
        <w:jc w:val="center"/>
        <w:rPr>
          <w:rFonts w:eastAsia="Calibri" w:cstheme="minorHAnsi"/>
          <w:b/>
        </w:rPr>
      </w:pPr>
      <w:r w:rsidRPr="00C72DC1">
        <w:rPr>
          <w:rFonts w:eastAsia="Calibri" w:cstheme="minorHAnsi"/>
          <w:b/>
        </w:rPr>
        <w:lastRenderedPageBreak/>
        <w:t>Chemiczne zwalczanie szkodników wtórnych oraz</w:t>
      </w:r>
      <w:r w:rsidRPr="00C72DC1">
        <w:rPr>
          <w:rFonts w:eastAsia="Calibri" w:cstheme="minorHAnsi"/>
          <w:b/>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1318736B" w14:textId="77777777" w:rsidTr="007D7988">
        <w:trPr>
          <w:trHeight w:val="161"/>
          <w:jc w:val="center"/>
        </w:trPr>
        <w:tc>
          <w:tcPr>
            <w:tcW w:w="358" w:type="pct"/>
            <w:shd w:val="clear" w:color="auto" w:fill="auto"/>
          </w:tcPr>
          <w:p w14:paraId="2DF8B015"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3887CEBA"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4D1278C8"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58B067DF"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028DC057"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142EC1A8" w14:textId="77777777" w:rsidTr="007D7988">
        <w:trPr>
          <w:trHeight w:val="625"/>
          <w:jc w:val="center"/>
        </w:trPr>
        <w:tc>
          <w:tcPr>
            <w:tcW w:w="358" w:type="pct"/>
            <w:shd w:val="clear" w:color="auto" w:fill="auto"/>
          </w:tcPr>
          <w:p w14:paraId="2C1090FD"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15</w:t>
            </w:r>
            <w:r>
              <w:rPr>
                <w:rFonts w:eastAsia="Calibri" w:cstheme="minorHAnsi"/>
                <w:bCs/>
                <w:iCs/>
              </w:rPr>
              <w:t>5</w:t>
            </w:r>
          </w:p>
        </w:tc>
        <w:tc>
          <w:tcPr>
            <w:tcW w:w="958" w:type="pct"/>
            <w:shd w:val="clear" w:color="auto" w:fill="auto"/>
          </w:tcPr>
          <w:p w14:paraId="1296FE79" w14:textId="77777777" w:rsidR="0009689A" w:rsidRPr="00C72DC1" w:rsidRDefault="0009689A" w:rsidP="007D7988">
            <w:pPr>
              <w:spacing w:before="120" w:after="120"/>
              <w:rPr>
                <w:rFonts w:eastAsia="Calibri" w:cstheme="minorHAnsi"/>
                <w:bCs/>
                <w:iCs/>
              </w:rPr>
            </w:pPr>
            <w:r w:rsidRPr="00C72DC1">
              <w:rPr>
                <w:rFonts w:eastAsia="Calibri" w:cstheme="minorHAnsi"/>
                <w:bCs/>
                <w:iCs/>
                <w:kern w:val="1"/>
                <w:lang w:bidi="hi-IN"/>
              </w:rPr>
              <w:t>OPR-DCP</w:t>
            </w:r>
          </w:p>
        </w:tc>
        <w:tc>
          <w:tcPr>
            <w:tcW w:w="910" w:type="pct"/>
            <w:shd w:val="clear" w:color="auto" w:fill="auto"/>
          </w:tcPr>
          <w:p w14:paraId="45AD2326" w14:textId="77777777" w:rsidR="0009689A" w:rsidRPr="00C72DC1" w:rsidRDefault="0009689A" w:rsidP="007D7988">
            <w:pPr>
              <w:spacing w:before="120" w:after="120"/>
              <w:rPr>
                <w:rFonts w:eastAsia="Calibri" w:cstheme="minorHAnsi"/>
                <w:bCs/>
                <w:iCs/>
              </w:rPr>
            </w:pPr>
            <w:r w:rsidRPr="00C72DC1">
              <w:rPr>
                <w:rFonts w:eastAsia="Calibri" w:cstheme="minorHAnsi"/>
                <w:bCs/>
                <w:iCs/>
                <w:kern w:val="1"/>
                <w:lang w:bidi="hi-IN"/>
              </w:rPr>
              <w:t>OPR-DCP</w:t>
            </w:r>
          </w:p>
        </w:tc>
        <w:tc>
          <w:tcPr>
            <w:tcW w:w="2062" w:type="pct"/>
            <w:shd w:val="clear" w:color="auto" w:fill="auto"/>
          </w:tcPr>
          <w:p w14:paraId="1E2A55AE" w14:textId="77777777" w:rsidR="0009689A" w:rsidRPr="00C72DC1" w:rsidRDefault="0009689A" w:rsidP="007D7988">
            <w:pPr>
              <w:spacing w:before="120" w:after="120"/>
              <w:rPr>
                <w:rFonts w:eastAsia="Calibri" w:cstheme="minorHAnsi"/>
                <w:bCs/>
                <w:iCs/>
              </w:rPr>
            </w:pPr>
            <w:r w:rsidRPr="00C72DC1">
              <w:rPr>
                <w:rFonts w:eastAsia="Calibri" w:cstheme="minorHAnsi"/>
                <w:bCs/>
                <w:iCs/>
                <w:kern w:val="1"/>
                <w:lang w:bidi="hi-IN"/>
              </w:rPr>
              <w:t>Opryskiwanie drewna w stosach i mygłach</w:t>
            </w:r>
          </w:p>
        </w:tc>
        <w:tc>
          <w:tcPr>
            <w:tcW w:w="712" w:type="pct"/>
            <w:shd w:val="clear" w:color="auto" w:fill="auto"/>
          </w:tcPr>
          <w:p w14:paraId="5925A4C3"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kern w:val="1"/>
                <w:lang w:bidi="hi-IN"/>
              </w:rPr>
              <w:t>HLTR</w:t>
            </w:r>
          </w:p>
        </w:tc>
      </w:tr>
    </w:tbl>
    <w:p w14:paraId="60C80453" w14:textId="77777777" w:rsidR="0009689A" w:rsidRPr="00C72DC1" w:rsidRDefault="0009689A" w:rsidP="0009689A">
      <w:pPr>
        <w:spacing w:before="120" w:after="120"/>
        <w:rPr>
          <w:rFonts w:eastAsia="Calibri" w:cstheme="minorHAnsi"/>
          <w:b/>
          <w:bCs/>
        </w:rPr>
      </w:pPr>
      <w:r w:rsidRPr="00C72DC1">
        <w:rPr>
          <w:rFonts w:eastAsia="Calibri" w:cstheme="minorHAnsi"/>
          <w:b/>
          <w:bCs/>
        </w:rPr>
        <w:t>Standard technologii prac obejmuje:</w:t>
      </w:r>
    </w:p>
    <w:p w14:paraId="745ACA20" w14:textId="77777777" w:rsidR="0009689A" w:rsidRPr="00C72DC1" w:rsidRDefault="0009689A">
      <w:pPr>
        <w:pStyle w:val="Akapitzlist"/>
        <w:widowControl/>
        <w:numPr>
          <w:ilvl w:val="0"/>
          <w:numId w:val="22"/>
        </w:numPr>
        <w:autoSpaceDE/>
        <w:autoSpaceDN/>
        <w:spacing w:before="120" w:after="120"/>
        <w:contextualSpacing/>
        <w:jc w:val="both"/>
        <w:rPr>
          <w:rFonts w:cstheme="minorHAnsi"/>
        </w:rPr>
      </w:pPr>
      <w:r w:rsidRPr="00C72DC1">
        <w:rPr>
          <w:rFonts w:cstheme="minorHAnsi"/>
        </w:rPr>
        <w:t>ustawienie tablic ostrzegawczych,</w:t>
      </w:r>
    </w:p>
    <w:p w14:paraId="5A0935FE" w14:textId="77777777" w:rsidR="0009689A" w:rsidRPr="00C72DC1" w:rsidRDefault="0009689A">
      <w:pPr>
        <w:pStyle w:val="Akapitzlist"/>
        <w:widowControl/>
        <w:numPr>
          <w:ilvl w:val="0"/>
          <w:numId w:val="22"/>
        </w:numPr>
        <w:autoSpaceDE/>
        <w:autoSpaceDN/>
        <w:spacing w:before="120" w:after="120"/>
        <w:contextualSpacing/>
        <w:jc w:val="both"/>
        <w:rPr>
          <w:rFonts w:cstheme="minorHAnsi"/>
        </w:rPr>
      </w:pPr>
      <w:r w:rsidRPr="00C72DC1">
        <w:rPr>
          <w:rFonts w:cstheme="minorHAnsi"/>
        </w:rPr>
        <w:t>podczepienie i regulacja sprzętu,</w:t>
      </w:r>
    </w:p>
    <w:p w14:paraId="2E694198" w14:textId="77777777" w:rsidR="0009689A" w:rsidRPr="00C72DC1" w:rsidRDefault="0009689A">
      <w:pPr>
        <w:pStyle w:val="Akapitzlist"/>
        <w:widowControl/>
        <w:numPr>
          <w:ilvl w:val="0"/>
          <w:numId w:val="22"/>
        </w:numPr>
        <w:autoSpaceDE/>
        <w:autoSpaceDN/>
        <w:spacing w:before="120" w:after="120"/>
        <w:contextualSpacing/>
        <w:jc w:val="both"/>
        <w:rPr>
          <w:rFonts w:cstheme="minorHAnsi"/>
        </w:rPr>
      </w:pPr>
      <w:r w:rsidRPr="00C72DC1">
        <w:rPr>
          <w:rFonts w:cstheme="minorHAnsi"/>
        </w:rPr>
        <w:t>przygotowanie cieczy roboczej zgodnie z etykietą na opakowaniu środka chemicznego,</w:t>
      </w:r>
    </w:p>
    <w:p w14:paraId="17062269" w14:textId="77777777" w:rsidR="0009689A" w:rsidRPr="00C72DC1" w:rsidRDefault="0009689A">
      <w:pPr>
        <w:pStyle w:val="Akapitzlist"/>
        <w:widowControl/>
        <w:numPr>
          <w:ilvl w:val="0"/>
          <w:numId w:val="22"/>
        </w:numPr>
        <w:adjustRightInd w:val="0"/>
        <w:spacing w:before="120" w:after="120"/>
        <w:contextualSpacing/>
        <w:jc w:val="both"/>
        <w:rPr>
          <w:rFonts w:eastAsia="Calibri" w:cstheme="minorHAnsi"/>
          <w:b/>
          <w:bCs/>
        </w:rPr>
      </w:pPr>
      <w:r w:rsidRPr="00C72DC1">
        <w:rPr>
          <w:rFonts w:cstheme="minorHAnsi"/>
        </w:rPr>
        <w:t>napełnienie opryskiwacza,</w:t>
      </w:r>
    </w:p>
    <w:p w14:paraId="6162E6D7" w14:textId="77777777" w:rsidR="0009689A" w:rsidRPr="00C72DC1" w:rsidRDefault="0009689A">
      <w:pPr>
        <w:pStyle w:val="Akapitzlist"/>
        <w:widowControl/>
        <w:numPr>
          <w:ilvl w:val="0"/>
          <w:numId w:val="22"/>
        </w:numPr>
        <w:autoSpaceDE/>
        <w:autoSpaceDN/>
        <w:spacing w:before="120" w:after="120"/>
        <w:contextualSpacing/>
        <w:jc w:val="both"/>
        <w:rPr>
          <w:rFonts w:cstheme="minorHAnsi"/>
        </w:rPr>
      </w:pPr>
      <w:r w:rsidRPr="00C72DC1">
        <w:rPr>
          <w:rFonts w:cstheme="minorHAnsi"/>
        </w:rPr>
        <w:t>dojazd do powierzchni (miejsca wykonania zabiegu),</w:t>
      </w:r>
    </w:p>
    <w:p w14:paraId="2A3EB800" w14:textId="77777777" w:rsidR="0009689A" w:rsidRPr="00C72DC1" w:rsidRDefault="0009689A">
      <w:pPr>
        <w:pStyle w:val="Akapitzlist"/>
        <w:numPr>
          <w:ilvl w:val="0"/>
          <w:numId w:val="22"/>
        </w:numPr>
        <w:autoSpaceDE/>
        <w:autoSpaceDN/>
        <w:spacing w:before="120" w:after="120"/>
        <w:contextualSpacing/>
        <w:jc w:val="both"/>
        <w:rPr>
          <w:rFonts w:eastAsia="Calibri" w:cstheme="minorHAnsi"/>
          <w:kern w:val="1"/>
          <w:lang w:bidi="hi-IN"/>
        </w:rPr>
      </w:pPr>
      <w:r w:rsidRPr="00C72DC1">
        <w:rPr>
          <w:rFonts w:cstheme="minorHAnsi"/>
        </w:rPr>
        <w:t>wykonanie oprysku</w:t>
      </w:r>
      <w:r w:rsidRPr="00C72DC1">
        <w:rPr>
          <w:rFonts w:eastAsia="Calibri" w:cstheme="minorHAnsi"/>
          <w:kern w:val="1"/>
          <w:lang w:bidi="hi-IN"/>
        </w:rPr>
        <w:t xml:space="preserve"> - zabezpieczenie środkiem chemicznym drewna w dawce zgodnej z instrukcją na opakowaniu środka,</w:t>
      </w:r>
    </w:p>
    <w:p w14:paraId="43258F13" w14:textId="77777777" w:rsidR="0009689A" w:rsidRPr="00C72DC1" w:rsidRDefault="0009689A">
      <w:pPr>
        <w:pStyle w:val="Akapitzlist"/>
        <w:widowControl/>
        <w:numPr>
          <w:ilvl w:val="0"/>
          <w:numId w:val="22"/>
        </w:numPr>
        <w:adjustRightInd w:val="0"/>
        <w:spacing w:before="120" w:after="120"/>
        <w:contextualSpacing/>
        <w:jc w:val="both"/>
        <w:rPr>
          <w:rFonts w:eastAsia="Calibri" w:cstheme="minorHAnsi"/>
          <w:b/>
          <w:bCs/>
        </w:rPr>
      </w:pPr>
      <w:r w:rsidRPr="00C72DC1">
        <w:rPr>
          <w:rFonts w:cstheme="minorHAnsi"/>
        </w:rPr>
        <w:t>powrót do miejsca napełniania roztworem.</w:t>
      </w:r>
    </w:p>
    <w:p w14:paraId="12EE92CA"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t>Uwagi:</w:t>
      </w:r>
    </w:p>
    <w:p w14:paraId="6581FC6A" w14:textId="77777777" w:rsidR="0009689A" w:rsidRPr="00C72DC1" w:rsidRDefault="0009689A" w:rsidP="0009689A">
      <w:pPr>
        <w:adjustRightInd w:val="0"/>
        <w:spacing w:before="120" w:after="120"/>
        <w:jc w:val="both"/>
        <w:rPr>
          <w:rFonts w:cstheme="minorHAnsi"/>
        </w:rPr>
      </w:pPr>
      <w:r w:rsidRPr="00C72DC1">
        <w:rPr>
          <w:rFonts w:cstheme="minorHAnsi"/>
        </w:rPr>
        <w:t>Sprzęt i narzędzia niezbędne do wykonania zabiegu zapewnia Wykonawca.</w:t>
      </w:r>
    </w:p>
    <w:p w14:paraId="46BD4EB7" w14:textId="77777777" w:rsidR="0009689A" w:rsidRPr="00C72DC1" w:rsidRDefault="0009689A" w:rsidP="0009689A">
      <w:pPr>
        <w:adjustRightInd w:val="0"/>
        <w:spacing w:before="120" w:after="120"/>
        <w:jc w:val="both"/>
        <w:rPr>
          <w:rFonts w:eastAsia="Calibri" w:cstheme="minorHAnsi"/>
          <w:lang w:eastAsia="en-US"/>
        </w:rPr>
      </w:pPr>
      <w:r w:rsidRPr="00C72DC1">
        <w:rPr>
          <w:rFonts w:eastAsia="Calibri" w:cstheme="minorHAnsi"/>
          <w:lang w:eastAsia="en-US"/>
        </w:rPr>
        <w:t xml:space="preserve">Środek chemiczny i wodę zapewnia Zamawiający. </w:t>
      </w:r>
    </w:p>
    <w:p w14:paraId="6781A502" w14:textId="77777777" w:rsidR="0009689A" w:rsidRPr="00C72DC1" w:rsidRDefault="0009689A" w:rsidP="0009689A">
      <w:pPr>
        <w:rPr>
          <w:rFonts w:eastAsia="Calibri" w:cstheme="minorHAnsi"/>
        </w:rPr>
      </w:pPr>
      <w:r w:rsidRPr="00C72DC1">
        <w:rPr>
          <w:rFonts w:eastAsia="Calibri" w:cstheme="minorHAnsi"/>
          <w:lang w:eastAsia="en-US"/>
        </w:rPr>
        <w:t>Zamawiający wskazuje miejsce odbioru środka chemicznego …….. km, zwrotu opakowań po środku chemicznym …….. km oraz punkt poboru wody ……. km.</w:t>
      </w:r>
    </w:p>
    <w:p w14:paraId="73A43875" w14:textId="77777777" w:rsidR="0009689A" w:rsidRPr="00C72DC1" w:rsidRDefault="0009689A" w:rsidP="0009689A">
      <w:pPr>
        <w:spacing w:before="120" w:after="120"/>
        <w:jc w:val="both"/>
        <w:rPr>
          <w:rFonts w:cstheme="minorHAnsi"/>
        </w:rPr>
      </w:pPr>
    </w:p>
    <w:p w14:paraId="7E16CE92"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t>Procedura odbioru:</w:t>
      </w:r>
    </w:p>
    <w:p w14:paraId="4BFFB0CC" w14:textId="77777777" w:rsidR="0009689A" w:rsidRPr="00C72DC1" w:rsidRDefault="0009689A" w:rsidP="0009689A">
      <w:pPr>
        <w:spacing w:before="120" w:after="120"/>
        <w:jc w:val="both"/>
        <w:rPr>
          <w:rFonts w:eastAsia="Calibri" w:cstheme="minorHAnsi"/>
          <w:kern w:val="1"/>
          <w:lang w:eastAsia="hi-IN" w:bidi="hi-IN"/>
        </w:rPr>
      </w:pPr>
      <w:r w:rsidRPr="00C72DC1">
        <w:rPr>
          <w:rFonts w:eastAsia="Calibri" w:cstheme="minorHAnsi"/>
          <w:kern w:val="1"/>
          <w:lang w:eastAsia="hi-IN" w:bidi="hi-IN"/>
        </w:rPr>
        <w:t>Odbiór prac nastąpi poprzez:</w:t>
      </w:r>
    </w:p>
    <w:p w14:paraId="2B2E6265" w14:textId="77777777" w:rsidR="0009689A" w:rsidRPr="00C72DC1" w:rsidRDefault="0009689A">
      <w:pPr>
        <w:pStyle w:val="Akapitzlist"/>
        <w:numPr>
          <w:ilvl w:val="0"/>
          <w:numId w:val="132"/>
        </w:numPr>
        <w:autoSpaceDE/>
        <w:autoSpaceDN/>
        <w:spacing w:before="120" w:after="120"/>
        <w:contextualSpacing/>
        <w:jc w:val="both"/>
        <w:rPr>
          <w:rFonts w:eastAsia="Calibri" w:cstheme="minorHAnsi"/>
          <w:kern w:val="1"/>
          <w:lang w:eastAsia="hi-IN" w:bidi="hi-IN"/>
        </w:rPr>
      </w:pPr>
      <w:r w:rsidRPr="00C72DC1">
        <w:rPr>
          <w:rFonts w:eastAsia="Calibri" w:cstheme="minorHAnsi"/>
          <w:kern w:val="1"/>
          <w:lang w:eastAsia="hi-IN" w:bidi="hi-IN"/>
        </w:rPr>
        <w:t>zweryfikowanie prawidłowości ich wykonania z opisem czynności i zleceniem,</w:t>
      </w:r>
    </w:p>
    <w:p w14:paraId="2D817FD4" w14:textId="77777777" w:rsidR="0009689A" w:rsidRPr="00C72DC1" w:rsidRDefault="0009689A">
      <w:pPr>
        <w:pStyle w:val="Akapitzlist"/>
        <w:numPr>
          <w:ilvl w:val="0"/>
          <w:numId w:val="132"/>
        </w:numPr>
        <w:autoSpaceDE/>
        <w:autoSpaceDN/>
        <w:spacing w:before="120" w:after="120"/>
        <w:contextualSpacing/>
        <w:jc w:val="both"/>
        <w:rPr>
          <w:rFonts w:eastAsia="Calibri" w:cstheme="minorHAnsi"/>
          <w:kern w:val="1"/>
          <w:lang w:eastAsia="hi-IN" w:bidi="hi-IN"/>
        </w:rPr>
      </w:pPr>
      <w:r w:rsidRPr="00C72DC1">
        <w:rPr>
          <w:rFonts w:eastAsia="Calibri" w:cstheme="minorHAnsi"/>
          <w:kern w:val="1"/>
          <w:lang w:eastAsia="hi-IN" w:bidi="hi-IN"/>
        </w:rPr>
        <w:t>dokonanie odbioru przez zaewidencjonowanie zabezpieczonego (wcześniej odebranego drewna będącego na magazynie) i rozliczenie ilości wykorzystanej cieczy roboczej.</w:t>
      </w:r>
    </w:p>
    <w:p w14:paraId="5C11B843" w14:textId="77777777" w:rsidR="0009689A" w:rsidRPr="00C72DC1" w:rsidRDefault="0009689A" w:rsidP="0009689A">
      <w:pPr>
        <w:spacing w:before="120" w:after="120"/>
        <w:ind w:firstLine="708"/>
        <w:rPr>
          <w:rFonts w:eastAsia="Calibri" w:cstheme="minorHAnsi"/>
          <w:kern w:val="1"/>
          <w:lang w:eastAsia="hi-IN" w:bidi="hi-IN"/>
        </w:rPr>
      </w:pPr>
      <w:r w:rsidRPr="00C72DC1">
        <w:rPr>
          <w:rFonts w:eastAsia="Calibri" w:cstheme="minorHAnsi"/>
          <w:kern w:val="1"/>
          <w:lang w:eastAsia="hi-IN" w:bidi="hi-IN"/>
        </w:rPr>
        <w:t>(</w:t>
      </w:r>
      <w:r w:rsidRPr="00C72DC1">
        <w:rPr>
          <w:rFonts w:eastAsia="Calibri" w:cstheme="minorHAnsi"/>
          <w:bCs/>
          <w:i/>
        </w:rPr>
        <w:t>rozliczenie</w:t>
      </w:r>
      <w:r w:rsidRPr="00C72DC1">
        <w:rPr>
          <w:rFonts w:eastAsia="Calibri" w:cstheme="minorHAnsi"/>
          <w:kern w:val="1"/>
          <w:lang w:eastAsia="hi-IN" w:bidi="hi-IN"/>
        </w:rPr>
        <w:t xml:space="preserve"> z dokładnością do jednego litra).</w:t>
      </w:r>
    </w:p>
    <w:p w14:paraId="2ED6D0C9" w14:textId="77777777" w:rsidR="0009689A" w:rsidRPr="00C72DC1" w:rsidRDefault="0009689A" w:rsidP="0009689A">
      <w:pPr>
        <w:spacing w:before="120" w:after="120"/>
        <w:ind w:firstLine="708"/>
        <w:rPr>
          <w:rFonts w:eastAsia="Calibri" w:cstheme="minorHAnsi"/>
          <w:kern w:val="1"/>
          <w:lang w:eastAsia="hi-IN" w:bidi="hi-IN"/>
        </w:rPr>
      </w:pPr>
    </w:p>
    <w:p w14:paraId="02147ED3" w14:textId="77777777" w:rsidR="0009689A" w:rsidRPr="00C72DC1" w:rsidRDefault="0009689A" w:rsidP="0009689A">
      <w:pPr>
        <w:spacing w:before="120" w:after="120"/>
        <w:rPr>
          <w:rFonts w:eastAsia="Calibri" w:cstheme="minorHAnsi"/>
          <w:b/>
        </w:rPr>
      </w:pPr>
      <w:r w:rsidRPr="00C72DC1">
        <w:rPr>
          <w:rFonts w:eastAsia="Calibri" w:cstheme="minorHAnsi"/>
          <w:b/>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00FABF49" w14:textId="77777777" w:rsidTr="007D7988">
        <w:trPr>
          <w:trHeight w:val="161"/>
          <w:jc w:val="center"/>
        </w:trPr>
        <w:tc>
          <w:tcPr>
            <w:tcW w:w="358" w:type="pct"/>
            <w:shd w:val="clear" w:color="auto" w:fill="auto"/>
          </w:tcPr>
          <w:p w14:paraId="675202EC"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50470043"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4EE1E3BB"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4AEA4B29"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19522FA6"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1A9E905B" w14:textId="77777777" w:rsidTr="007D7988">
        <w:trPr>
          <w:trHeight w:val="625"/>
          <w:jc w:val="center"/>
        </w:trPr>
        <w:tc>
          <w:tcPr>
            <w:tcW w:w="358" w:type="pct"/>
            <w:shd w:val="clear" w:color="auto" w:fill="auto"/>
          </w:tcPr>
          <w:p w14:paraId="2E890E0A"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15</w:t>
            </w:r>
            <w:r>
              <w:rPr>
                <w:rFonts w:eastAsia="Calibri" w:cstheme="minorHAnsi"/>
                <w:bCs/>
                <w:iCs/>
              </w:rPr>
              <w:t>5</w:t>
            </w:r>
          </w:p>
        </w:tc>
        <w:tc>
          <w:tcPr>
            <w:tcW w:w="958" w:type="pct"/>
            <w:shd w:val="clear" w:color="auto" w:fill="auto"/>
            <w:vAlign w:val="center"/>
          </w:tcPr>
          <w:p w14:paraId="5AEC6A27" w14:textId="77777777" w:rsidR="0009689A" w:rsidRPr="00C72DC1" w:rsidRDefault="0009689A" w:rsidP="007D7988">
            <w:pPr>
              <w:spacing w:before="120" w:after="120"/>
              <w:rPr>
                <w:rFonts w:eastAsia="Calibri" w:cstheme="minorHAnsi"/>
                <w:bCs/>
                <w:iCs/>
              </w:rPr>
            </w:pPr>
            <w:r w:rsidRPr="00C72DC1">
              <w:rPr>
                <w:rFonts w:eastAsia="Calibri" w:cstheme="minorHAnsi"/>
                <w:bCs/>
                <w:iCs/>
              </w:rPr>
              <w:t>ZAW-BUD</w:t>
            </w:r>
          </w:p>
        </w:tc>
        <w:tc>
          <w:tcPr>
            <w:tcW w:w="910" w:type="pct"/>
            <w:shd w:val="clear" w:color="auto" w:fill="auto"/>
            <w:vAlign w:val="center"/>
          </w:tcPr>
          <w:p w14:paraId="3AB13B50" w14:textId="77777777" w:rsidR="0009689A" w:rsidRPr="00C72DC1" w:rsidRDefault="0009689A" w:rsidP="007D7988">
            <w:pPr>
              <w:spacing w:before="120" w:after="120"/>
              <w:rPr>
                <w:rFonts w:eastAsia="Calibri" w:cstheme="minorHAnsi"/>
                <w:bCs/>
                <w:iCs/>
              </w:rPr>
            </w:pPr>
            <w:r w:rsidRPr="00C72DC1">
              <w:rPr>
                <w:rFonts w:eastAsia="Calibri" w:cstheme="minorHAnsi"/>
                <w:bCs/>
                <w:iCs/>
              </w:rPr>
              <w:t>ZAW-BUD                     … (materiał)</w:t>
            </w:r>
          </w:p>
        </w:tc>
        <w:tc>
          <w:tcPr>
            <w:tcW w:w="2062" w:type="pct"/>
            <w:shd w:val="clear" w:color="auto" w:fill="auto"/>
            <w:vAlign w:val="center"/>
          </w:tcPr>
          <w:p w14:paraId="3C3D45D4" w14:textId="77777777" w:rsidR="0009689A" w:rsidRPr="00C72DC1" w:rsidRDefault="0009689A" w:rsidP="007D7988">
            <w:pPr>
              <w:spacing w:before="120" w:after="120"/>
              <w:rPr>
                <w:rFonts w:eastAsia="Calibri" w:cstheme="minorHAnsi"/>
                <w:bCs/>
                <w:iCs/>
              </w:rPr>
            </w:pPr>
            <w:r w:rsidRPr="00C72DC1">
              <w:rPr>
                <w:rFonts w:eastAsia="Calibri" w:cstheme="minorHAnsi"/>
                <w:bCs/>
                <w:iCs/>
              </w:rPr>
              <w:t xml:space="preserve">Wywieszanie nowych budek lęgowych i schronów dla nietoperzy  </w:t>
            </w:r>
          </w:p>
        </w:tc>
        <w:tc>
          <w:tcPr>
            <w:tcW w:w="712" w:type="pct"/>
            <w:shd w:val="clear" w:color="auto" w:fill="auto"/>
            <w:vAlign w:val="center"/>
          </w:tcPr>
          <w:p w14:paraId="15ACA0B9"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SZT</w:t>
            </w:r>
          </w:p>
        </w:tc>
      </w:tr>
    </w:tbl>
    <w:p w14:paraId="5014C0E9"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bCs/>
        </w:rPr>
        <w:t>Standard technologii prac obejmuje:</w:t>
      </w:r>
    </w:p>
    <w:p w14:paraId="473979EB" w14:textId="77777777" w:rsidR="0009689A" w:rsidRPr="00C72DC1" w:rsidRDefault="0009689A">
      <w:pPr>
        <w:pStyle w:val="Akapitzlist"/>
        <w:widowControl/>
        <w:numPr>
          <w:ilvl w:val="0"/>
          <w:numId w:val="50"/>
        </w:numPr>
        <w:adjustRightInd w:val="0"/>
        <w:spacing w:before="120" w:after="120"/>
        <w:contextualSpacing/>
        <w:jc w:val="both"/>
        <w:rPr>
          <w:rFonts w:eastAsia="Calibri" w:cstheme="minorHAnsi"/>
        </w:rPr>
      </w:pPr>
      <w:r w:rsidRPr="00C72DC1">
        <w:rPr>
          <w:rFonts w:eastAsia="Calibri" w:cstheme="minorHAnsi"/>
        </w:rPr>
        <w:t>odbiór budek lęgowych/schronów dla nietoperzy z magazynu leśnictwa,</w:t>
      </w:r>
    </w:p>
    <w:p w14:paraId="03070CF5" w14:textId="77777777" w:rsidR="0009689A" w:rsidRPr="00C72DC1" w:rsidRDefault="0009689A">
      <w:pPr>
        <w:pStyle w:val="Akapitzlist"/>
        <w:widowControl/>
        <w:numPr>
          <w:ilvl w:val="0"/>
          <w:numId w:val="50"/>
        </w:numPr>
        <w:adjustRightInd w:val="0"/>
        <w:spacing w:before="120" w:after="120"/>
        <w:contextualSpacing/>
        <w:jc w:val="both"/>
        <w:rPr>
          <w:rFonts w:eastAsia="Calibri" w:cstheme="minorHAnsi"/>
        </w:rPr>
      </w:pPr>
      <w:r w:rsidRPr="00C72DC1">
        <w:rPr>
          <w:rFonts w:eastAsia="Calibri" w:cstheme="minorHAnsi"/>
        </w:rPr>
        <w:t>rozwiezienie budek lęgowych/schronów dla nietoperzy po terenie leśnictwa,</w:t>
      </w:r>
    </w:p>
    <w:p w14:paraId="4088CBA6" w14:textId="77777777" w:rsidR="0009689A" w:rsidRPr="00C72DC1" w:rsidRDefault="0009689A">
      <w:pPr>
        <w:pStyle w:val="Akapitzlist"/>
        <w:widowControl/>
        <w:numPr>
          <w:ilvl w:val="0"/>
          <w:numId w:val="50"/>
        </w:numPr>
        <w:adjustRightInd w:val="0"/>
        <w:spacing w:before="120" w:after="120"/>
        <w:contextualSpacing/>
        <w:jc w:val="both"/>
        <w:rPr>
          <w:rFonts w:eastAsia="Calibri" w:cstheme="minorHAnsi"/>
        </w:rPr>
      </w:pPr>
      <w:r w:rsidRPr="00C72DC1">
        <w:rPr>
          <w:rFonts w:eastAsia="Calibri" w:cstheme="minorHAnsi"/>
        </w:rPr>
        <w:t xml:space="preserve">przymocowaniu budki lęgowej do drzewa na wysokości </w:t>
      </w:r>
      <w:r>
        <w:rPr>
          <w:rFonts w:eastAsia="Calibri" w:cstheme="minorHAnsi"/>
        </w:rPr>
        <w:t>2,5</w:t>
      </w:r>
      <w:r w:rsidRPr="00C72DC1">
        <w:rPr>
          <w:rFonts w:eastAsia="Calibri" w:cstheme="minorHAnsi"/>
        </w:rPr>
        <w:t xml:space="preserve">m otworem wylotowym skierowanym na wschód lub południowy wschód </w:t>
      </w:r>
      <w:r>
        <w:rPr>
          <w:rFonts w:eastAsia="Calibri" w:cstheme="minorHAnsi"/>
        </w:rPr>
        <w:t xml:space="preserve"> </w:t>
      </w:r>
    </w:p>
    <w:p w14:paraId="3180D3E8" w14:textId="77777777" w:rsidR="0009689A" w:rsidRPr="00C72DC1" w:rsidRDefault="0009689A" w:rsidP="0009689A">
      <w:pPr>
        <w:spacing w:before="120" w:after="120"/>
        <w:jc w:val="both"/>
        <w:rPr>
          <w:rFonts w:eastAsia="Calibri" w:cstheme="minorHAnsi"/>
          <w:b/>
          <w:bCs/>
          <w:iCs/>
        </w:rPr>
      </w:pPr>
      <w:r w:rsidRPr="00C72DC1">
        <w:rPr>
          <w:rFonts w:eastAsia="Calibri" w:cstheme="minorHAnsi"/>
          <w:b/>
          <w:bCs/>
          <w:iCs/>
        </w:rPr>
        <w:t>Uwagi:</w:t>
      </w:r>
    </w:p>
    <w:p w14:paraId="364E4A4B" w14:textId="77777777" w:rsidR="0009689A" w:rsidRPr="00C72DC1" w:rsidRDefault="0009689A">
      <w:pPr>
        <w:pStyle w:val="Akapitzlist"/>
        <w:widowControl/>
        <w:numPr>
          <w:ilvl w:val="0"/>
          <w:numId w:val="133"/>
        </w:numPr>
        <w:adjustRightInd w:val="0"/>
        <w:spacing w:before="120" w:after="120"/>
        <w:contextualSpacing/>
        <w:jc w:val="both"/>
        <w:rPr>
          <w:rFonts w:eastAsia="Calibri" w:cstheme="minorHAnsi"/>
        </w:rPr>
      </w:pPr>
      <w:r w:rsidRPr="00C72DC1">
        <w:rPr>
          <w:rFonts w:eastAsia="Calibri" w:cstheme="minorHAnsi"/>
          <w:bCs/>
          <w:iCs/>
        </w:rPr>
        <w:t xml:space="preserve">materiały do przymocowania budek </w:t>
      </w:r>
      <w:r>
        <w:rPr>
          <w:rFonts w:eastAsia="Calibri" w:cstheme="minorHAnsi"/>
          <w:bCs/>
          <w:iCs/>
        </w:rPr>
        <w:t xml:space="preserve"> </w:t>
      </w:r>
      <w:r w:rsidRPr="00C72DC1">
        <w:rPr>
          <w:rFonts w:eastAsia="Calibri" w:cstheme="minorHAnsi"/>
          <w:bCs/>
          <w:iCs/>
        </w:rPr>
        <w:t xml:space="preserve"> zapewnia Wykonawca. </w:t>
      </w:r>
    </w:p>
    <w:p w14:paraId="7484DF02" w14:textId="77777777" w:rsidR="0009689A" w:rsidRPr="00C72DC1" w:rsidRDefault="0009689A">
      <w:pPr>
        <w:pStyle w:val="Akapitzlist"/>
        <w:widowControl/>
        <w:numPr>
          <w:ilvl w:val="0"/>
          <w:numId w:val="133"/>
        </w:numPr>
        <w:adjustRightInd w:val="0"/>
        <w:spacing w:before="120" w:after="120"/>
        <w:contextualSpacing/>
        <w:jc w:val="both"/>
        <w:rPr>
          <w:rFonts w:eastAsia="Calibri" w:cstheme="minorHAnsi"/>
        </w:rPr>
      </w:pPr>
      <w:r w:rsidRPr="00C72DC1">
        <w:rPr>
          <w:rFonts w:eastAsia="Calibri" w:cstheme="minorHAnsi"/>
          <w:bCs/>
          <w:iCs/>
        </w:rPr>
        <w:t>budki lęgowe</w:t>
      </w:r>
      <w:r w:rsidRPr="00C72DC1">
        <w:rPr>
          <w:rFonts w:eastAsia="Calibri" w:cstheme="minorHAnsi"/>
        </w:rPr>
        <w:t>/schrony dla nietoperzy</w:t>
      </w:r>
      <w:r w:rsidRPr="00C72DC1">
        <w:rPr>
          <w:rFonts w:eastAsia="Calibri" w:cstheme="minorHAnsi"/>
          <w:bCs/>
          <w:iCs/>
        </w:rPr>
        <w:t xml:space="preserve"> zapewnia Zamawiający.</w:t>
      </w:r>
    </w:p>
    <w:p w14:paraId="286C3FAC" w14:textId="77777777" w:rsidR="0009689A" w:rsidRPr="00C72DC1" w:rsidRDefault="0009689A" w:rsidP="0009689A">
      <w:pPr>
        <w:spacing w:before="120" w:after="120"/>
        <w:rPr>
          <w:rFonts w:eastAsia="Calibri" w:cstheme="minorHAnsi"/>
          <w:lang w:eastAsia="en-US"/>
        </w:rPr>
      </w:pPr>
      <w:r w:rsidRPr="00C72DC1">
        <w:rPr>
          <w:rFonts w:eastAsia="Calibri" w:cstheme="minorHAnsi"/>
          <w:b/>
        </w:rPr>
        <w:lastRenderedPageBreak/>
        <w:t>Procedura odbioru:</w:t>
      </w:r>
    </w:p>
    <w:p w14:paraId="5BD36B58" w14:textId="77777777" w:rsidR="0009689A" w:rsidRPr="00C72DC1" w:rsidRDefault="0009689A">
      <w:pPr>
        <w:pStyle w:val="Akapitzlist"/>
        <w:widowControl/>
        <w:numPr>
          <w:ilvl w:val="0"/>
          <w:numId w:val="134"/>
        </w:numPr>
        <w:tabs>
          <w:tab w:val="left" w:pos="311"/>
        </w:tabs>
        <w:autoSpaceDE/>
        <w:autoSpaceDN/>
        <w:spacing w:before="120" w:after="120"/>
        <w:contextualSpacing/>
        <w:jc w:val="both"/>
        <w:rPr>
          <w:rFonts w:eastAsia="Calibri" w:cstheme="minorHAnsi"/>
          <w:lang w:eastAsia="en-US"/>
        </w:rPr>
      </w:pPr>
      <w:r w:rsidRPr="00C72DC1">
        <w:rPr>
          <w:rFonts w:eastAsia="Calibri" w:cstheme="minorHAnsi"/>
          <w:lang w:eastAsia="en-US"/>
        </w:rPr>
        <w:t>odbiór prac nastąpi poprzez dokonanie weryfikacji zgodności wykonania prac co do ilości, jakości i zgodności ze zleceniem. Ilość wywieszonych budek lub schronów zostanie ustalona poprzez ich policzenie (posztucznie).</w:t>
      </w:r>
      <w:r w:rsidRPr="00C72DC1">
        <w:rPr>
          <w:rFonts w:eastAsia="Calibri" w:cstheme="minorHAnsi"/>
          <w:bCs/>
          <w:i/>
          <w:lang w:eastAsia="en-US"/>
        </w:rPr>
        <w:t xml:space="preserve"> </w:t>
      </w:r>
    </w:p>
    <w:p w14:paraId="58CA0235" w14:textId="77777777" w:rsidR="0009689A" w:rsidRPr="00C72DC1" w:rsidRDefault="0009689A" w:rsidP="0009689A">
      <w:pPr>
        <w:spacing w:before="120" w:after="120"/>
        <w:ind w:firstLine="708"/>
        <w:rPr>
          <w:rFonts w:eastAsia="Calibri" w:cstheme="minorHAnsi"/>
          <w:bCs/>
          <w:i/>
          <w:lang w:eastAsia="en-US"/>
        </w:rPr>
      </w:pPr>
      <w:r w:rsidRPr="00C72DC1">
        <w:rPr>
          <w:rFonts w:eastAsia="Calibri" w:cstheme="minorHAnsi"/>
          <w:bCs/>
          <w:i/>
          <w:lang w:eastAsia="en-US"/>
        </w:rPr>
        <w:t xml:space="preserve">(rozliczenie </w:t>
      </w:r>
      <w:r w:rsidRPr="00C72DC1">
        <w:rPr>
          <w:rFonts w:eastAsia="Calibri" w:cstheme="minorHAnsi"/>
          <w:i/>
          <w:lang w:eastAsia="en-US"/>
        </w:rPr>
        <w:t>z dokładnością do 1 sztuki</w:t>
      </w:r>
      <w:r w:rsidRPr="00C72DC1">
        <w:rPr>
          <w:rFonts w:eastAsia="Calibri" w:cstheme="minorHAnsi"/>
          <w:bCs/>
          <w:i/>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659A2452" w14:textId="77777777" w:rsidTr="007D7988">
        <w:trPr>
          <w:trHeight w:val="161"/>
          <w:jc w:val="center"/>
        </w:trPr>
        <w:tc>
          <w:tcPr>
            <w:tcW w:w="358" w:type="pct"/>
            <w:shd w:val="clear" w:color="auto" w:fill="auto"/>
          </w:tcPr>
          <w:p w14:paraId="61EC6356"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44ABB462"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0A33DAC9"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025D19EE"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48B868D2"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61E7B6D3" w14:textId="77777777" w:rsidTr="007D7988">
        <w:trPr>
          <w:trHeight w:val="625"/>
          <w:jc w:val="center"/>
        </w:trPr>
        <w:tc>
          <w:tcPr>
            <w:tcW w:w="358" w:type="pct"/>
            <w:shd w:val="clear" w:color="auto" w:fill="auto"/>
          </w:tcPr>
          <w:p w14:paraId="65703B13"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15</w:t>
            </w:r>
            <w:r>
              <w:rPr>
                <w:rFonts w:eastAsia="Calibri" w:cstheme="minorHAnsi"/>
                <w:bCs/>
                <w:iCs/>
              </w:rPr>
              <w:t>6</w:t>
            </w:r>
          </w:p>
        </w:tc>
        <w:tc>
          <w:tcPr>
            <w:tcW w:w="958" w:type="pct"/>
            <w:shd w:val="clear" w:color="auto" w:fill="auto"/>
          </w:tcPr>
          <w:p w14:paraId="1D972737" w14:textId="77777777" w:rsidR="0009689A" w:rsidRPr="00C72DC1" w:rsidRDefault="0009689A" w:rsidP="007D7988">
            <w:pPr>
              <w:spacing w:before="120" w:after="120"/>
              <w:rPr>
                <w:rFonts w:eastAsia="Calibri" w:cstheme="minorHAnsi"/>
                <w:bCs/>
                <w:iCs/>
              </w:rPr>
            </w:pPr>
            <w:r w:rsidRPr="00C72DC1">
              <w:rPr>
                <w:rFonts w:eastAsia="Calibri" w:cstheme="minorHAnsi"/>
                <w:bCs/>
                <w:iCs/>
              </w:rPr>
              <w:t>NAPR-BUD</w:t>
            </w:r>
          </w:p>
        </w:tc>
        <w:tc>
          <w:tcPr>
            <w:tcW w:w="910" w:type="pct"/>
            <w:shd w:val="clear" w:color="auto" w:fill="auto"/>
          </w:tcPr>
          <w:p w14:paraId="4AC81E41" w14:textId="77777777" w:rsidR="0009689A" w:rsidRPr="00C72DC1" w:rsidRDefault="0009689A" w:rsidP="007D7988">
            <w:pPr>
              <w:spacing w:before="120" w:after="120"/>
              <w:rPr>
                <w:rFonts w:eastAsia="Calibri" w:cstheme="minorHAnsi"/>
                <w:bCs/>
                <w:iCs/>
              </w:rPr>
            </w:pPr>
            <w:r w:rsidRPr="00C72DC1">
              <w:rPr>
                <w:rFonts w:eastAsia="Calibri" w:cstheme="minorHAnsi"/>
                <w:bCs/>
                <w:iCs/>
              </w:rPr>
              <w:t>NAPR-BUD</w:t>
            </w:r>
            <w:r w:rsidRPr="00C72DC1">
              <w:rPr>
                <w:rFonts w:eastAsia="Calibri" w:cstheme="minorHAnsi"/>
                <w:bCs/>
                <w:iCs/>
              </w:rPr>
              <w:br/>
              <w:t>GWOŹDZIE (mat)</w:t>
            </w:r>
          </w:p>
        </w:tc>
        <w:tc>
          <w:tcPr>
            <w:tcW w:w="2062" w:type="pct"/>
            <w:shd w:val="clear" w:color="auto" w:fill="auto"/>
          </w:tcPr>
          <w:p w14:paraId="7A3D8312" w14:textId="77777777" w:rsidR="0009689A" w:rsidRPr="00C72DC1" w:rsidRDefault="0009689A" w:rsidP="007D7988">
            <w:pPr>
              <w:spacing w:before="120" w:after="120"/>
              <w:rPr>
                <w:rFonts w:eastAsia="Calibri" w:cstheme="minorHAnsi"/>
                <w:bCs/>
                <w:iCs/>
              </w:rPr>
            </w:pPr>
            <w:r w:rsidRPr="00C72DC1">
              <w:rPr>
                <w:rFonts w:eastAsia="Calibri" w:cstheme="minorHAnsi"/>
                <w:bCs/>
                <w:iCs/>
              </w:rPr>
              <w:t xml:space="preserve">Naprawa starych budek lęgowych i schronów dla nietoperzy  </w:t>
            </w:r>
          </w:p>
        </w:tc>
        <w:tc>
          <w:tcPr>
            <w:tcW w:w="712" w:type="pct"/>
            <w:shd w:val="clear" w:color="auto" w:fill="auto"/>
          </w:tcPr>
          <w:p w14:paraId="24DA331D"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SZT</w:t>
            </w:r>
          </w:p>
        </w:tc>
      </w:tr>
    </w:tbl>
    <w:p w14:paraId="115DADF2"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bCs/>
        </w:rPr>
        <w:t>Standard technologii prac obejmuje:</w:t>
      </w:r>
    </w:p>
    <w:p w14:paraId="51E6E8F7" w14:textId="77777777" w:rsidR="0009689A" w:rsidRPr="00C72DC1" w:rsidRDefault="0009689A">
      <w:pPr>
        <w:pStyle w:val="Akapitzlist"/>
        <w:widowControl/>
        <w:numPr>
          <w:ilvl w:val="0"/>
          <w:numId w:val="51"/>
        </w:numPr>
        <w:adjustRightInd w:val="0"/>
        <w:spacing w:before="120" w:after="120"/>
        <w:contextualSpacing/>
        <w:jc w:val="both"/>
        <w:rPr>
          <w:rFonts w:eastAsia="Calibri" w:cstheme="minorHAnsi"/>
        </w:rPr>
      </w:pPr>
      <w:r w:rsidRPr="00C72DC1">
        <w:rPr>
          <w:rFonts w:eastAsia="Calibri" w:cstheme="minorHAnsi"/>
        </w:rPr>
        <w:t>wykonania drobnych napraw (np. przybicie daszka, boku, poprawienie mocowania, itp.).</w:t>
      </w:r>
    </w:p>
    <w:p w14:paraId="22843395" w14:textId="77777777" w:rsidR="0009689A" w:rsidRPr="00C72DC1" w:rsidRDefault="0009689A">
      <w:pPr>
        <w:pStyle w:val="Akapitzlist"/>
        <w:widowControl/>
        <w:numPr>
          <w:ilvl w:val="0"/>
          <w:numId w:val="51"/>
        </w:numPr>
        <w:adjustRightInd w:val="0"/>
        <w:spacing w:before="120" w:after="120"/>
        <w:contextualSpacing/>
        <w:jc w:val="both"/>
        <w:rPr>
          <w:rFonts w:eastAsia="Calibri" w:cstheme="minorHAnsi"/>
        </w:rPr>
      </w:pPr>
      <w:r w:rsidRPr="00C72DC1">
        <w:rPr>
          <w:rFonts w:eastAsia="Calibri" w:cstheme="minorHAnsi"/>
        </w:rPr>
        <w:t>zabranie zniszczonych elementów pochodzących z budek lęgowych/schronów dla nietoperzy.</w:t>
      </w:r>
    </w:p>
    <w:p w14:paraId="44BBAB87" w14:textId="77777777" w:rsidR="0009689A" w:rsidRPr="00C72DC1" w:rsidRDefault="0009689A" w:rsidP="0009689A">
      <w:pPr>
        <w:spacing w:before="120" w:after="120"/>
        <w:jc w:val="both"/>
        <w:rPr>
          <w:rFonts w:eastAsia="Calibri" w:cstheme="minorHAnsi"/>
          <w:b/>
          <w:bCs/>
          <w:iCs/>
        </w:rPr>
      </w:pPr>
      <w:r w:rsidRPr="00C72DC1">
        <w:rPr>
          <w:rFonts w:eastAsia="Calibri" w:cstheme="minorHAnsi"/>
          <w:b/>
          <w:bCs/>
          <w:iCs/>
        </w:rPr>
        <w:t>Uwagi:</w:t>
      </w:r>
    </w:p>
    <w:p w14:paraId="6EB0300F" w14:textId="77777777" w:rsidR="0009689A" w:rsidRPr="00C72DC1" w:rsidRDefault="0009689A">
      <w:pPr>
        <w:pStyle w:val="Akapitzlist"/>
        <w:widowControl/>
        <w:numPr>
          <w:ilvl w:val="0"/>
          <w:numId w:val="135"/>
        </w:numPr>
        <w:adjustRightInd w:val="0"/>
        <w:spacing w:before="120" w:after="120"/>
        <w:contextualSpacing/>
        <w:jc w:val="both"/>
        <w:rPr>
          <w:rFonts w:eastAsia="Calibri" w:cstheme="minorHAnsi"/>
        </w:rPr>
      </w:pPr>
      <w:r w:rsidRPr="00C72DC1">
        <w:rPr>
          <w:rFonts w:eastAsia="Calibri" w:cstheme="minorHAnsi"/>
        </w:rPr>
        <w:t>gwoździe ocynkowane……………….. zapewnia Wykonawca.</w:t>
      </w:r>
    </w:p>
    <w:p w14:paraId="78309D5E" w14:textId="77777777" w:rsidR="0009689A" w:rsidRPr="00C72DC1" w:rsidRDefault="0009689A" w:rsidP="0009689A">
      <w:pPr>
        <w:spacing w:before="120" w:after="120"/>
        <w:rPr>
          <w:rFonts w:eastAsia="Calibri" w:cstheme="minorHAnsi"/>
          <w:lang w:eastAsia="en-US"/>
        </w:rPr>
      </w:pPr>
      <w:r w:rsidRPr="00C72DC1">
        <w:rPr>
          <w:rFonts w:eastAsia="Calibri" w:cstheme="minorHAnsi"/>
          <w:b/>
        </w:rPr>
        <w:t>Procedura odbioru:</w:t>
      </w:r>
    </w:p>
    <w:p w14:paraId="7C120AF8" w14:textId="77777777" w:rsidR="0009689A" w:rsidRPr="00C72DC1" w:rsidRDefault="0009689A">
      <w:pPr>
        <w:pStyle w:val="Akapitzlist"/>
        <w:widowControl/>
        <w:numPr>
          <w:ilvl w:val="0"/>
          <w:numId w:val="135"/>
        </w:numPr>
        <w:autoSpaceDE/>
        <w:autoSpaceDN/>
        <w:spacing w:before="120" w:after="120"/>
        <w:contextualSpacing/>
        <w:rPr>
          <w:rFonts w:eastAsia="Calibri" w:cstheme="minorHAnsi"/>
          <w:lang w:eastAsia="en-US"/>
        </w:rPr>
      </w:pPr>
      <w:r w:rsidRPr="00C72DC1">
        <w:rPr>
          <w:rFonts w:eastAsia="Calibri" w:cstheme="minorHAnsi"/>
          <w:lang w:eastAsia="en-US"/>
        </w:rPr>
        <w:t>odbiór prac nastąpi poprzez dokonanie weryfikacji zgodności wykonania prac co do ilości, jakości i zgodności ze zleceniem. Ilość naprawionych budek lub schronów zostanie ustalona poprzez ich policzenie (posztucznie).</w:t>
      </w:r>
      <w:r w:rsidRPr="00C72DC1">
        <w:rPr>
          <w:rFonts w:eastAsia="Calibri" w:cstheme="minorHAnsi"/>
          <w:bCs/>
          <w:i/>
          <w:lang w:eastAsia="en-US"/>
        </w:rPr>
        <w:t xml:space="preserve"> </w:t>
      </w:r>
    </w:p>
    <w:p w14:paraId="5B3BB49E" w14:textId="77777777" w:rsidR="0009689A" w:rsidRPr="00C72DC1" w:rsidRDefault="0009689A" w:rsidP="0009689A">
      <w:pPr>
        <w:spacing w:before="120" w:after="120"/>
        <w:ind w:firstLine="708"/>
        <w:rPr>
          <w:rFonts w:eastAsia="Calibri" w:cstheme="minorHAnsi"/>
          <w:bCs/>
          <w:i/>
          <w:lang w:eastAsia="en-US"/>
        </w:rPr>
      </w:pPr>
      <w:r w:rsidRPr="00C72DC1">
        <w:rPr>
          <w:rFonts w:eastAsia="Calibri" w:cstheme="minorHAnsi"/>
          <w:bCs/>
          <w:i/>
          <w:lang w:eastAsia="en-US"/>
        </w:rPr>
        <w:t xml:space="preserve">(rozliczenie </w:t>
      </w:r>
      <w:r w:rsidRPr="00C72DC1">
        <w:rPr>
          <w:rFonts w:eastAsia="Calibri" w:cstheme="minorHAnsi"/>
          <w:i/>
          <w:lang w:eastAsia="en-US"/>
        </w:rPr>
        <w:t>z dokładnością do 1 sztuki</w:t>
      </w:r>
      <w:r w:rsidRPr="00C72DC1">
        <w:rPr>
          <w:rFonts w:eastAsia="Calibri" w:cstheme="minorHAnsi"/>
          <w:bCs/>
          <w:i/>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38ECCDC4" w14:textId="77777777" w:rsidTr="007D7988">
        <w:trPr>
          <w:trHeight w:val="161"/>
          <w:jc w:val="center"/>
        </w:trPr>
        <w:tc>
          <w:tcPr>
            <w:tcW w:w="358" w:type="pct"/>
            <w:shd w:val="clear" w:color="auto" w:fill="auto"/>
          </w:tcPr>
          <w:p w14:paraId="1C8CFA3A"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67683AF7"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24AB02E7"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4F9B2458"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0DCE284D"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3223D170" w14:textId="77777777" w:rsidTr="007D7988">
        <w:trPr>
          <w:trHeight w:val="625"/>
          <w:jc w:val="center"/>
        </w:trPr>
        <w:tc>
          <w:tcPr>
            <w:tcW w:w="358" w:type="pct"/>
            <w:shd w:val="clear" w:color="auto" w:fill="auto"/>
          </w:tcPr>
          <w:p w14:paraId="6F9EB017"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15</w:t>
            </w:r>
            <w:r>
              <w:rPr>
                <w:rFonts w:eastAsia="Calibri" w:cstheme="minorHAnsi"/>
                <w:bCs/>
                <w:iCs/>
              </w:rPr>
              <w:t>7</w:t>
            </w:r>
          </w:p>
        </w:tc>
        <w:tc>
          <w:tcPr>
            <w:tcW w:w="958" w:type="pct"/>
            <w:shd w:val="clear" w:color="auto" w:fill="auto"/>
          </w:tcPr>
          <w:p w14:paraId="35D66508" w14:textId="77777777" w:rsidR="0009689A" w:rsidRPr="00C72DC1" w:rsidRDefault="0009689A" w:rsidP="007D7988">
            <w:pPr>
              <w:spacing w:before="120" w:after="120"/>
              <w:rPr>
                <w:rFonts w:eastAsia="Calibri" w:cstheme="minorHAnsi"/>
                <w:bCs/>
                <w:iCs/>
              </w:rPr>
            </w:pPr>
            <w:r w:rsidRPr="00C72DC1">
              <w:rPr>
                <w:rFonts w:eastAsia="Calibri" w:cstheme="minorHAnsi"/>
              </w:rPr>
              <w:t>CZYSZ-BUD</w:t>
            </w:r>
          </w:p>
        </w:tc>
        <w:tc>
          <w:tcPr>
            <w:tcW w:w="910" w:type="pct"/>
            <w:shd w:val="clear" w:color="auto" w:fill="auto"/>
          </w:tcPr>
          <w:p w14:paraId="7CEEB55A" w14:textId="77777777" w:rsidR="0009689A" w:rsidRPr="00C72DC1" w:rsidRDefault="0009689A" w:rsidP="007D7988">
            <w:pPr>
              <w:spacing w:before="120" w:after="120"/>
              <w:rPr>
                <w:rFonts w:eastAsia="Calibri" w:cstheme="minorHAnsi"/>
              </w:rPr>
            </w:pPr>
            <w:r w:rsidRPr="00C72DC1">
              <w:rPr>
                <w:rFonts w:eastAsia="Calibri" w:cstheme="minorHAnsi"/>
              </w:rPr>
              <w:t>CZYSZ-BUD</w:t>
            </w:r>
            <w:r w:rsidRPr="00C72DC1">
              <w:rPr>
                <w:rFonts w:eastAsia="Calibri" w:cstheme="minorHAnsi"/>
              </w:rPr>
              <w:br/>
              <w:t>TROCINY (mat)</w:t>
            </w:r>
            <w:r w:rsidRPr="00C72DC1">
              <w:rPr>
                <w:rFonts w:eastAsia="Calibri" w:cstheme="minorHAnsi"/>
              </w:rPr>
              <w:br/>
              <w:t>TORF (mat)</w:t>
            </w:r>
            <w:r w:rsidRPr="00C72DC1">
              <w:rPr>
                <w:rFonts w:eastAsia="Calibri" w:cstheme="minorHAnsi"/>
              </w:rPr>
              <w:br/>
              <w:t>GWOŹDZIE (mat)</w:t>
            </w:r>
          </w:p>
        </w:tc>
        <w:tc>
          <w:tcPr>
            <w:tcW w:w="2062" w:type="pct"/>
            <w:shd w:val="clear" w:color="auto" w:fill="auto"/>
          </w:tcPr>
          <w:p w14:paraId="6CB0288A" w14:textId="77777777" w:rsidR="0009689A" w:rsidRPr="00C72DC1" w:rsidRDefault="0009689A" w:rsidP="007D7988">
            <w:pPr>
              <w:spacing w:before="120" w:after="120"/>
              <w:rPr>
                <w:rFonts w:eastAsia="Calibri" w:cstheme="minorHAnsi"/>
                <w:bCs/>
                <w:iCs/>
              </w:rPr>
            </w:pPr>
            <w:r w:rsidRPr="00C72DC1">
              <w:rPr>
                <w:rFonts w:eastAsia="Calibri" w:cstheme="minorHAnsi"/>
                <w:bCs/>
              </w:rPr>
              <w:t>Czyszczenie budek lęgowych i schronów dla nietoperzy</w:t>
            </w:r>
          </w:p>
        </w:tc>
        <w:tc>
          <w:tcPr>
            <w:tcW w:w="712" w:type="pct"/>
            <w:shd w:val="clear" w:color="auto" w:fill="auto"/>
          </w:tcPr>
          <w:p w14:paraId="3D10373C"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SZT</w:t>
            </w:r>
          </w:p>
        </w:tc>
      </w:tr>
    </w:tbl>
    <w:p w14:paraId="23268AF5"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bCs/>
        </w:rPr>
        <w:t>Standard technologii prac obejmuje:</w:t>
      </w:r>
    </w:p>
    <w:p w14:paraId="18ADA79B" w14:textId="77777777" w:rsidR="0009689A" w:rsidRPr="00C72DC1" w:rsidRDefault="0009689A">
      <w:pPr>
        <w:pStyle w:val="Akapitzlist"/>
        <w:widowControl/>
        <w:numPr>
          <w:ilvl w:val="0"/>
          <w:numId w:val="52"/>
        </w:numPr>
        <w:autoSpaceDE/>
        <w:autoSpaceDN/>
        <w:spacing w:before="120" w:after="120"/>
        <w:contextualSpacing/>
        <w:jc w:val="both"/>
        <w:rPr>
          <w:rFonts w:cstheme="minorHAnsi"/>
        </w:rPr>
      </w:pPr>
      <w:r w:rsidRPr="00C72DC1">
        <w:rPr>
          <w:rFonts w:cstheme="minorHAnsi"/>
        </w:rPr>
        <w:t>dojazd do  budek lęgowych, schronów;</w:t>
      </w:r>
    </w:p>
    <w:p w14:paraId="5903AD8A" w14:textId="77777777" w:rsidR="0009689A" w:rsidRPr="00C72DC1" w:rsidRDefault="0009689A">
      <w:pPr>
        <w:pStyle w:val="Akapitzlist"/>
        <w:widowControl/>
        <w:numPr>
          <w:ilvl w:val="0"/>
          <w:numId w:val="52"/>
        </w:numPr>
        <w:autoSpaceDE/>
        <w:autoSpaceDN/>
        <w:spacing w:before="120" w:after="120"/>
        <w:contextualSpacing/>
        <w:jc w:val="both"/>
        <w:rPr>
          <w:rFonts w:cstheme="minorHAnsi"/>
        </w:rPr>
      </w:pPr>
      <w:r w:rsidRPr="00C72DC1">
        <w:rPr>
          <w:rFonts w:cstheme="minorHAnsi"/>
        </w:rPr>
        <w:t>otwarcie, dokładne oczyszczenie budek lęgowych (schronów) z pozostałości po lęgach, itp;</w:t>
      </w:r>
    </w:p>
    <w:p w14:paraId="7D2564DD" w14:textId="77777777" w:rsidR="0009689A" w:rsidRPr="00C72DC1" w:rsidRDefault="0009689A">
      <w:pPr>
        <w:pStyle w:val="Akapitzlist"/>
        <w:widowControl/>
        <w:numPr>
          <w:ilvl w:val="0"/>
          <w:numId w:val="52"/>
        </w:numPr>
        <w:autoSpaceDE/>
        <w:autoSpaceDN/>
        <w:spacing w:before="120" w:after="120"/>
        <w:contextualSpacing/>
        <w:jc w:val="both"/>
        <w:rPr>
          <w:rFonts w:cstheme="minorHAnsi"/>
        </w:rPr>
      </w:pPr>
      <w:r w:rsidRPr="00C72DC1">
        <w:rPr>
          <w:rFonts w:cstheme="minorHAnsi"/>
        </w:rPr>
        <w:t>wykonanie drobnych napraw (np. przybicie daszka, boku, poprawienie mocowania budek, itp.),</w:t>
      </w:r>
    </w:p>
    <w:p w14:paraId="1E9B7B68" w14:textId="77777777" w:rsidR="0009689A" w:rsidRPr="00C72DC1" w:rsidRDefault="0009689A">
      <w:pPr>
        <w:pStyle w:val="Akapitzlist"/>
        <w:widowControl/>
        <w:numPr>
          <w:ilvl w:val="0"/>
          <w:numId w:val="52"/>
        </w:numPr>
        <w:autoSpaceDE/>
        <w:autoSpaceDN/>
        <w:spacing w:before="120" w:after="120"/>
        <w:contextualSpacing/>
        <w:jc w:val="both"/>
        <w:rPr>
          <w:rFonts w:cstheme="minorHAnsi"/>
        </w:rPr>
      </w:pPr>
      <w:r w:rsidRPr="00C72DC1">
        <w:rPr>
          <w:rFonts w:cstheme="minorHAnsi"/>
        </w:rPr>
        <w:t>przygotowanie ich do kolejnego sezonu poprzez wsypanie do budki lęgowej garści trocin lub torfu,</w:t>
      </w:r>
    </w:p>
    <w:p w14:paraId="4DDA07D7" w14:textId="77777777" w:rsidR="0009689A" w:rsidRPr="00C72DC1" w:rsidRDefault="0009689A">
      <w:pPr>
        <w:pStyle w:val="Akapitzlist"/>
        <w:widowControl/>
        <w:numPr>
          <w:ilvl w:val="0"/>
          <w:numId w:val="52"/>
        </w:numPr>
        <w:autoSpaceDE/>
        <w:autoSpaceDN/>
        <w:spacing w:before="120" w:after="120"/>
        <w:contextualSpacing/>
        <w:jc w:val="both"/>
        <w:rPr>
          <w:rFonts w:cstheme="minorHAnsi"/>
        </w:rPr>
      </w:pPr>
      <w:r w:rsidRPr="00C72DC1">
        <w:rPr>
          <w:rFonts w:cstheme="minorHAnsi"/>
        </w:rPr>
        <w:t>zebranie elementów pochodzących ze zniszczonych budek (schronów) i przekazanie ich Zamawiającemu.</w:t>
      </w:r>
    </w:p>
    <w:p w14:paraId="406BB2C0" w14:textId="77777777" w:rsidR="0009689A" w:rsidRPr="00C72DC1" w:rsidRDefault="0009689A" w:rsidP="0009689A">
      <w:pPr>
        <w:spacing w:before="120" w:after="120"/>
        <w:jc w:val="both"/>
        <w:rPr>
          <w:rFonts w:eastAsia="Calibri" w:cstheme="minorHAnsi"/>
          <w:b/>
          <w:bCs/>
          <w:iCs/>
        </w:rPr>
      </w:pPr>
      <w:r w:rsidRPr="00C72DC1">
        <w:rPr>
          <w:rFonts w:eastAsia="Calibri" w:cstheme="minorHAnsi"/>
          <w:b/>
          <w:bCs/>
          <w:iCs/>
        </w:rPr>
        <w:t>Uwagi:</w:t>
      </w:r>
    </w:p>
    <w:p w14:paraId="7EB53BF3" w14:textId="77777777" w:rsidR="0009689A" w:rsidRPr="00C72DC1" w:rsidRDefault="0009689A">
      <w:pPr>
        <w:pStyle w:val="Akapitzlist"/>
        <w:widowControl/>
        <w:numPr>
          <w:ilvl w:val="0"/>
          <w:numId w:val="136"/>
        </w:numPr>
        <w:autoSpaceDE/>
        <w:autoSpaceDN/>
        <w:spacing w:before="120" w:after="120"/>
        <w:contextualSpacing/>
        <w:rPr>
          <w:rFonts w:eastAsia="Calibri" w:cstheme="minorHAnsi"/>
        </w:rPr>
      </w:pPr>
      <w:r w:rsidRPr="00C72DC1">
        <w:rPr>
          <w:rFonts w:eastAsia="Calibri" w:cstheme="minorHAnsi"/>
        </w:rPr>
        <w:t>materiały: trociny (torf), gwoździe - zapewnia Wykonawca.</w:t>
      </w:r>
    </w:p>
    <w:p w14:paraId="09C9CF11" w14:textId="3FE028F6" w:rsidR="0009689A" w:rsidRPr="00C72DC1" w:rsidRDefault="0009689A" w:rsidP="0009689A">
      <w:pPr>
        <w:spacing w:before="120" w:after="120"/>
        <w:rPr>
          <w:rFonts w:eastAsia="Calibri" w:cstheme="minorHAnsi"/>
          <w:b/>
          <w:bCs/>
          <w:iCs/>
        </w:rPr>
      </w:pPr>
      <w:r w:rsidRPr="00C72DC1">
        <w:rPr>
          <w:rFonts w:eastAsia="Calibri" w:cstheme="minorHAnsi"/>
          <w:b/>
          <w:bCs/>
          <w:iCs/>
        </w:rPr>
        <w:t>Procedura odbioru:</w:t>
      </w:r>
    </w:p>
    <w:p w14:paraId="1E198756" w14:textId="77777777" w:rsidR="0009689A" w:rsidRPr="00C72DC1" w:rsidRDefault="0009689A" w:rsidP="0009689A">
      <w:pPr>
        <w:tabs>
          <w:tab w:val="left" w:pos="311"/>
        </w:tabs>
        <w:spacing w:before="120" w:after="120"/>
        <w:jc w:val="both"/>
        <w:rPr>
          <w:rFonts w:eastAsia="Calibri" w:cstheme="minorHAnsi"/>
        </w:rPr>
      </w:pPr>
      <w:r w:rsidRPr="00C72DC1">
        <w:rPr>
          <w:rFonts w:eastAsia="Calibri" w:cstheme="minorHAnsi"/>
        </w:rPr>
        <w:t>Odbiór prac nastąpi poprzez:</w:t>
      </w:r>
    </w:p>
    <w:p w14:paraId="54699EA5" w14:textId="77777777" w:rsidR="0009689A" w:rsidRPr="00C72DC1" w:rsidRDefault="0009689A">
      <w:pPr>
        <w:pStyle w:val="Akapitzlist"/>
        <w:widowControl/>
        <w:numPr>
          <w:ilvl w:val="0"/>
          <w:numId w:val="136"/>
        </w:numPr>
        <w:autoSpaceDN/>
        <w:spacing w:before="120" w:after="120"/>
        <w:contextualSpacing/>
        <w:jc w:val="both"/>
        <w:rPr>
          <w:rFonts w:eastAsia="Calibri" w:cstheme="minorHAnsi"/>
        </w:rPr>
      </w:pPr>
      <w:r w:rsidRPr="00C72DC1">
        <w:rPr>
          <w:rFonts w:eastAsia="Calibri" w:cstheme="minorHAnsi"/>
        </w:rPr>
        <w:t>dokonanie weryfikacji zgodności wykonania prac co do ilości, jakości i zgodności z zleceniem,</w:t>
      </w:r>
    </w:p>
    <w:p w14:paraId="72F806D1" w14:textId="77777777" w:rsidR="0009689A" w:rsidRPr="00C72DC1" w:rsidRDefault="0009689A">
      <w:pPr>
        <w:pStyle w:val="Akapitzlist"/>
        <w:widowControl/>
        <w:numPr>
          <w:ilvl w:val="0"/>
          <w:numId w:val="136"/>
        </w:numPr>
        <w:autoSpaceDN/>
        <w:spacing w:before="120" w:after="120"/>
        <w:contextualSpacing/>
        <w:jc w:val="both"/>
        <w:rPr>
          <w:rFonts w:eastAsia="Calibri" w:cstheme="minorHAnsi"/>
          <w:bCs/>
          <w:i/>
        </w:rPr>
      </w:pPr>
      <w:r w:rsidRPr="00C72DC1">
        <w:rPr>
          <w:rFonts w:eastAsia="Calibri" w:cstheme="minorHAnsi"/>
        </w:rPr>
        <w:t>ilość wyczyszczonych budek zostanie ustalona poprzez ich policzenie na gruncie (posztucznie).</w:t>
      </w:r>
      <w:r w:rsidRPr="00C72DC1">
        <w:rPr>
          <w:rFonts w:eastAsia="Calibri" w:cstheme="minorHAnsi"/>
          <w:bCs/>
          <w:i/>
        </w:rPr>
        <w:t xml:space="preserve"> </w:t>
      </w:r>
    </w:p>
    <w:p w14:paraId="302A68D4" w14:textId="77777777" w:rsidR="0009689A" w:rsidRPr="00C72DC1" w:rsidRDefault="0009689A" w:rsidP="0009689A">
      <w:pPr>
        <w:spacing w:before="120" w:after="120"/>
        <w:ind w:firstLine="708"/>
        <w:rPr>
          <w:rFonts w:eastAsia="Calibri" w:cstheme="minorHAnsi"/>
        </w:rPr>
      </w:pPr>
      <w:r w:rsidRPr="00C72DC1">
        <w:rPr>
          <w:rFonts w:eastAsia="Calibri" w:cstheme="minorHAnsi"/>
          <w:bCs/>
          <w:i/>
        </w:rPr>
        <w:t xml:space="preserve">(rozliczenie </w:t>
      </w:r>
      <w:r w:rsidRPr="00C72DC1">
        <w:rPr>
          <w:rFonts w:eastAsia="Calibri" w:cstheme="minorHAnsi"/>
          <w:i/>
        </w:rPr>
        <w:t>z dokładnością do 1 sztuki</w:t>
      </w:r>
      <w:r w:rsidRPr="00C72DC1">
        <w:rPr>
          <w:rFonts w:eastAsia="Calibri" w:cstheme="minorHAnsi"/>
          <w:bCs/>
          <w:i/>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146BCC08" w14:textId="77777777" w:rsidTr="007D7988">
        <w:trPr>
          <w:trHeight w:val="161"/>
          <w:jc w:val="center"/>
        </w:trPr>
        <w:tc>
          <w:tcPr>
            <w:tcW w:w="358" w:type="pct"/>
            <w:shd w:val="clear" w:color="auto" w:fill="auto"/>
          </w:tcPr>
          <w:p w14:paraId="4DDFDFCA" w14:textId="1BE897D1" w:rsidR="0009689A" w:rsidRPr="00C72DC1" w:rsidRDefault="0009689A" w:rsidP="007D7988">
            <w:pPr>
              <w:spacing w:before="120" w:after="120"/>
              <w:jc w:val="center"/>
              <w:rPr>
                <w:rFonts w:eastAsia="Calibri" w:cstheme="minorHAnsi"/>
                <w:b/>
                <w:bCs/>
                <w:i/>
                <w:iCs/>
              </w:rPr>
            </w:pPr>
            <w:r w:rsidRPr="00C72DC1">
              <w:rPr>
                <w:rFonts w:eastAsia="Calibri" w:cstheme="minorHAnsi"/>
                <w:b/>
              </w:rPr>
              <w:lastRenderedPageBreak/>
              <w:t xml:space="preserve"> </w:t>
            </w:r>
            <w:r w:rsidRPr="00C72DC1">
              <w:rPr>
                <w:rFonts w:eastAsia="Calibri" w:cstheme="minorHAnsi"/>
                <w:b/>
                <w:bCs/>
                <w:i/>
                <w:iCs/>
              </w:rPr>
              <w:t>Nr</w:t>
            </w:r>
          </w:p>
        </w:tc>
        <w:tc>
          <w:tcPr>
            <w:tcW w:w="958" w:type="pct"/>
            <w:shd w:val="clear" w:color="auto" w:fill="auto"/>
          </w:tcPr>
          <w:p w14:paraId="20991530"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2BCE8CE2"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2DFF87A7"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3F03EB6F"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02DFFB9D" w14:textId="77777777" w:rsidTr="007D7988">
        <w:trPr>
          <w:trHeight w:val="625"/>
          <w:jc w:val="center"/>
        </w:trPr>
        <w:tc>
          <w:tcPr>
            <w:tcW w:w="358" w:type="pct"/>
            <w:shd w:val="clear" w:color="auto" w:fill="auto"/>
          </w:tcPr>
          <w:p w14:paraId="067F060F"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15</w:t>
            </w:r>
            <w:r>
              <w:rPr>
                <w:rFonts w:eastAsia="Calibri" w:cstheme="minorHAnsi"/>
                <w:bCs/>
                <w:iCs/>
              </w:rPr>
              <w:t>8</w:t>
            </w:r>
          </w:p>
        </w:tc>
        <w:tc>
          <w:tcPr>
            <w:tcW w:w="958" w:type="pct"/>
            <w:shd w:val="clear" w:color="auto" w:fill="auto"/>
          </w:tcPr>
          <w:p w14:paraId="521814F0" w14:textId="77777777" w:rsidR="0009689A" w:rsidRPr="00C72DC1" w:rsidRDefault="0009689A" w:rsidP="007D7988">
            <w:pPr>
              <w:spacing w:before="120" w:after="120"/>
              <w:rPr>
                <w:rFonts w:eastAsia="Calibri" w:cstheme="minorHAnsi"/>
                <w:bCs/>
                <w:iCs/>
              </w:rPr>
            </w:pPr>
            <w:r w:rsidRPr="00C72DC1">
              <w:rPr>
                <w:rFonts w:eastAsia="Calibri" w:cstheme="minorHAnsi"/>
              </w:rPr>
              <w:t>DRZ-ZGRYZ</w:t>
            </w:r>
          </w:p>
        </w:tc>
        <w:tc>
          <w:tcPr>
            <w:tcW w:w="910" w:type="pct"/>
            <w:shd w:val="clear" w:color="auto" w:fill="auto"/>
          </w:tcPr>
          <w:p w14:paraId="00E80A77" w14:textId="77777777" w:rsidR="0009689A" w:rsidRPr="00C72DC1" w:rsidRDefault="0009689A" w:rsidP="007D7988">
            <w:pPr>
              <w:spacing w:before="120" w:after="120"/>
              <w:rPr>
                <w:rFonts w:eastAsia="Calibri" w:cstheme="minorHAnsi"/>
                <w:bCs/>
                <w:iCs/>
              </w:rPr>
            </w:pPr>
            <w:r w:rsidRPr="00C72DC1">
              <w:rPr>
                <w:rFonts w:eastAsia="Calibri" w:cstheme="minorHAnsi"/>
              </w:rPr>
              <w:t>DRZ-ZGRYZ</w:t>
            </w:r>
          </w:p>
        </w:tc>
        <w:tc>
          <w:tcPr>
            <w:tcW w:w="2062" w:type="pct"/>
            <w:shd w:val="clear" w:color="auto" w:fill="auto"/>
          </w:tcPr>
          <w:p w14:paraId="60E63173" w14:textId="77777777" w:rsidR="0009689A" w:rsidRPr="00C72DC1" w:rsidRDefault="0009689A" w:rsidP="007D7988">
            <w:pPr>
              <w:spacing w:before="120" w:after="120"/>
              <w:rPr>
                <w:rFonts w:eastAsia="Calibri" w:cstheme="minorHAnsi"/>
                <w:bCs/>
                <w:iCs/>
              </w:rPr>
            </w:pPr>
            <w:r w:rsidRPr="00C72DC1">
              <w:rPr>
                <w:rFonts w:eastAsia="Calibri" w:cstheme="minorHAnsi"/>
              </w:rPr>
              <w:t xml:space="preserve">Wykładanie drzew zgryzowych  </w:t>
            </w:r>
          </w:p>
        </w:tc>
        <w:tc>
          <w:tcPr>
            <w:tcW w:w="712" w:type="pct"/>
            <w:shd w:val="clear" w:color="auto" w:fill="auto"/>
          </w:tcPr>
          <w:p w14:paraId="7A03E7C9"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SZT</w:t>
            </w:r>
          </w:p>
        </w:tc>
      </w:tr>
    </w:tbl>
    <w:p w14:paraId="65C47798" w14:textId="77777777" w:rsidR="0009689A" w:rsidRPr="00C72DC1" w:rsidRDefault="0009689A" w:rsidP="0009689A">
      <w:pPr>
        <w:rPr>
          <w:rFonts w:cstheme="minorHAnsi"/>
        </w:rPr>
      </w:pPr>
    </w:p>
    <w:p w14:paraId="3D2CFFF4" w14:textId="77777777" w:rsidR="0009689A" w:rsidRPr="00C72DC1" w:rsidRDefault="0009689A" w:rsidP="0009689A">
      <w:pPr>
        <w:spacing w:before="120" w:after="120"/>
        <w:jc w:val="both"/>
        <w:rPr>
          <w:rFonts w:eastAsia="Calibri" w:cstheme="minorHAnsi"/>
        </w:rPr>
      </w:pPr>
      <w:r w:rsidRPr="00C72DC1">
        <w:rPr>
          <w:rFonts w:eastAsia="Calibri" w:cstheme="minorHAnsi"/>
          <w:b/>
          <w:bCs/>
        </w:rPr>
        <w:t>Standard technologii prac obejmuje:</w:t>
      </w:r>
    </w:p>
    <w:p w14:paraId="0263F62E" w14:textId="77777777" w:rsidR="0009689A" w:rsidRPr="00C72DC1" w:rsidRDefault="0009689A">
      <w:pPr>
        <w:widowControl/>
        <w:numPr>
          <w:ilvl w:val="0"/>
          <w:numId w:val="35"/>
        </w:numPr>
        <w:tabs>
          <w:tab w:val="left" w:pos="709"/>
        </w:tabs>
        <w:suppressAutoHyphens/>
        <w:adjustRightInd w:val="0"/>
        <w:spacing w:before="120" w:after="120"/>
        <w:ind w:left="709" w:hanging="283"/>
        <w:jc w:val="both"/>
        <w:rPr>
          <w:rFonts w:eastAsia="Calibri" w:cstheme="minorHAnsi"/>
        </w:rPr>
      </w:pPr>
      <w:r w:rsidRPr="00C72DC1">
        <w:rPr>
          <w:rFonts w:eastAsia="Calibri" w:cstheme="minorHAnsi"/>
        </w:rPr>
        <w:t>wykładanie drzew zgryzowych przez ich ścięcie na pozycjach wskazanych przez Zamawiającego.</w:t>
      </w:r>
    </w:p>
    <w:p w14:paraId="4FE80193"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t>Uwagi:</w:t>
      </w:r>
    </w:p>
    <w:p w14:paraId="12914D75" w14:textId="77777777" w:rsidR="0009689A" w:rsidRPr="00C72DC1" w:rsidRDefault="0009689A">
      <w:pPr>
        <w:pStyle w:val="Akapitzlist"/>
        <w:widowControl/>
        <w:numPr>
          <w:ilvl w:val="0"/>
          <w:numId w:val="35"/>
        </w:numPr>
        <w:autoSpaceDE/>
        <w:autoSpaceDN/>
        <w:spacing w:before="120" w:after="120"/>
        <w:contextualSpacing/>
        <w:jc w:val="both"/>
        <w:rPr>
          <w:rFonts w:eastAsia="Calibri" w:cstheme="minorHAnsi"/>
          <w:bCs/>
          <w:iCs/>
        </w:rPr>
      </w:pPr>
      <w:r w:rsidRPr="00C72DC1">
        <w:rPr>
          <w:rFonts w:eastAsia="Calibri" w:cstheme="minorHAnsi"/>
          <w:bCs/>
          <w:iCs/>
        </w:rPr>
        <w:t>drzewa zostaną wyznaczone na powierzchni roboczej przez Zamawiającego.</w:t>
      </w:r>
    </w:p>
    <w:p w14:paraId="6B553EF1" w14:textId="77777777" w:rsidR="0009689A" w:rsidRPr="00C72DC1" w:rsidRDefault="0009689A" w:rsidP="0009689A">
      <w:pPr>
        <w:spacing w:before="120" w:after="120"/>
        <w:rPr>
          <w:rFonts w:eastAsia="Calibri" w:cstheme="minorHAnsi"/>
          <w:b/>
          <w:bCs/>
          <w:iCs/>
        </w:rPr>
      </w:pPr>
      <w:r w:rsidRPr="00C72DC1">
        <w:rPr>
          <w:rFonts w:eastAsia="Calibri" w:cstheme="minorHAnsi"/>
          <w:b/>
          <w:bCs/>
          <w:iCs/>
        </w:rPr>
        <w:t>Procedura odbioru:</w:t>
      </w:r>
    </w:p>
    <w:p w14:paraId="405CA1A8" w14:textId="77777777" w:rsidR="0009689A" w:rsidRPr="00C72DC1" w:rsidRDefault="0009689A" w:rsidP="0009689A">
      <w:pPr>
        <w:tabs>
          <w:tab w:val="left" w:pos="311"/>
        </w:tabs>
        <w:spacing w:before="120" w:after="120"/>
        <w:jc w:val="both"/>
        <w:rPr>
          <w:rFonts w:eastAsia="Calibri" w:cstheme="minorHAnsi"/>
        </w:rPr>
      </w:pPr>
      <w:r w:rsidRPr="00C72DC1">
        <w:rPr>
          <w:rFonts w:eastAsia="Calibri" w:cstheme="minorHAnsi"/>
        </w:rPr>
        <w:t>Odbiór prac nastąpi poprzez:</w:t>
      </w:r>
    </w:p>
    <w:p w14:paraId="3CB2787B" w14:textId="77777777" w:rsidR="0009689A" w:rsidRPr="00C72DC1" w:rsidRDefault="0009689A">
      <w:pPr>
        <w:pStyle w:val="Akapitzlist"/>
        <w:widowControl/>
        <w:numPr>
          <w:ilvl w:val="0"/>
          <w:numId w:val="35"/>
        </w:numPr>
        <w:autoSpaceDN/>
        <w:spacing w:before="120" w:after="120"/>
        <w:contextualSpacing/>
        <w:jc w:val="both"/>
        <w:rPr>
          <w:rFonts w:eastAsia="Calibri" w:cstheme="minorHAnsi"/>
        </w:rPr>
      </w:pPr>
      <w:r w:rsidRPr="00C72DC1">
        <w:rPr>
          <w:rFonts w:eastAsia="Calibri" w:cstheme="minorHAnsi"/>
        </w:rPr>
        <w:t>dokonanie weryfikacji zgodności wykonania zabiegu co do ilości drzew, jakości i zgodności z zleceniem,</w:t>
      </w:r>
    </w:p>
    <w:p w14:paraId="25C4E758" w14:textId="77777777" w:rsidR="0009689A" w:rsidRPr="00C72DC1" w:rsidRDefault="0009689A">
      <w:pPr>
        <w:pStyle w:val="Akapitzlist"/>
        <w:widowControl/>
        <w:numPr>
          <w:ilvl w:val="0"/>
          <w:numId w:val="35"/>
        </w:numPr>
        <w:autoSpaceDN/>
        <w:spacing w:before="120" w:after="120"/>
        <w:contextualSpacing/>
        <w:jc w:val="both"/>
        <w:rPr>
          <w:rFonts w:eastAsia="Calibri" w:cstheme="minorHAnsi"/>
        </w:rPr>
      </w:pPr>
      <w:r w:rsidRPr="00C72DC1">
        <w:rPr>
          <w:rFonts w:eastAsia="Calibri" w:cstheme="minorHAnsi"/>
        </w:rPr>
        <w:t>ilość wyłożonych drzew zostanie ustalona poprzez ich policzenie na gruncie (posztucznie).</w:t>
      </w:r>
      <w:r w:rsidRPr="00C72DC1">
        <w:rPr>
          <w:rFonts w:eastAsia="Calibri" w:cstheme="minorHAnsi"/>
          <w:bCs/>
          <w:i/>
        </w:rPr>
        <w:t xml:space="preserve"> </w:t>
      </w:r>
    </w:p>
    <w:p w14:paraId="0DEBDA96" w14:textId="77777777" w:rsidR="0009689A" w:rsidRPr="00C72DC1" w:rsidRDefault="0009689A" w:rsidP="0009689A">
      <w:pPr>
        <w:spacing w:before="120" w:after="120"/>
        <w:ind w:firstLine="708"/>
        <w:rPr>
          <w:rFonts w:eastAsia="Calibri" w:cstheme="minorHAnsi"/>
          <w:i/>
        </w:rPr>
      </w:pPr>
      <w:r w:rsidRPr="00C72DC1">
        <w:rPr>
          <w:rFonts w:eastAsia="Calibri" w:cstheme="minorHAnsi"/>
          <w:bCs/>
          <w:i/>
        </w:rPr>
        <w:t xml:space="preserve">(rozliczenie </w:t>
      </w:r>
      <w:r w:rsidRPr="00C72DC1">
        <w:rPr>
          <w:rFonts w:eastAsia="Calibri" w:cstheme="minorHAnsi"/>
          <w:i/>
        </w:rPr>
        <w:t>z dokładnością do 1 sztuki)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2C2F2232" w14:textId="77777777" w:rsidTr="007D7988">
        <w:trPr>
          <w:trHeight w:val="161"/>
          <w:jc w:val="center"/>
        </w:trPr>
        <w:tc>
          <w:tcPr>
            <w:tcW w:w="358" w:type="pct"/>
            <w:shd w:val="clear" w:color="auto" w:fill="auto"/>
          </w:tcPr>
          <w:p w14:paraId="6500D0AB"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6B5214AC"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46F0018C"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00782377"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1BF54A46"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3507699B" w14:textId="77777777" w:rsidTr="007D7988">
        <w:trPr>
          <w:trHeight w:val="625"/>
          <w:jc w:val="center"/>
        </w:trPr>
        <w:tc>
          <w:tcPr>
            <w:tcW w:w="358" w:type="pct"/>
            <w:shd w:val="clear" w:color="auto" w:fill="auto"/>
          </w:tcPr>
          <w:p w14:paraId="273F9113"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15</w:t>
            </w:r>
            <w:r>
              <w:rPr>
                <w:rFonts w:eastAsia="Calibri" w:cstheme="minorHAnsi"/>
                <w:bCs/>
                <w:iCs/>
              </w:rPr>
              <w:t>9</w:t>
            </w:r>
          </w:p>
        </w:tc>
        <w:tc>
          <w:tcPr>
            <w:tcW w:w="958" w:type="pct"/>
            <w:shd w:val="clear" w:color="auto" w:fill="auto"/>
          </w:tcPr>
          <w:p w14:paraId="4CAD4AE0" w14:textId="77777777" w:rsidR="0009689A" w:rsidRPr="00C72DC1" w:rsidRDefault="0009689A" w:rsidP="007D7988">
            <w:pPr>
              <w:spacing w:before="120" w:after="120"/>
              <w:rPr>
                <w:rFonts w:eastAsia="Calibri" w:cstheme="minorHAnsi"/>
                <w:bCs/>
                <w:iCs/>
              </w:rPr>
            </w:pPr>
            <w:r w:rsidRPr="00C72DC1">
              <w:rPr>
                <w:rFonts w:eastAsia="Calibri" w:cstheme="minorHAnsi"/>
                <w:bCs/>
                <w:iCs/>
              </w:rPr>
              <w:t>KONTR-RYJ</w:t>
            </w:r>
          </w:p>
        </w:tc>
        <w:tc>
          <w:tcPr>
            <w:tcW w:w="910" w:type="pct"/>
            <w:shd w:val="clear" w:color="auto" w:fill="auto"/>
          </w:tcPr>
          <w:p w14:paraId="2F1E41B7" w14:textId="77777777" w:rsidR="0009689A" w:rsidRPr="00C72DC1" w:rsidRDefault="0009689A" w:rsidP="007D7988">
            <w:pPr>
              <w:spacing w:before="120" w:after="120"/>
              <w:rPr>
                <w:rFonts w:eastAsia="Calibri" w:cstheme="minorHAnsi"/>
                <w:bCs/>
                <w:iCs/>
              </w:rPr>
            </w:pPr>
            <w:r w:rsidRPr="00C72DC1">
              <w:rPr>
                <w:rFonts w:eastAsia="Calibri" w:cstheme="minorHAnsi"/>
                <w:bCs/>
                <w:iCs/>
              </w:rPr>
              <w:t>KONTR-RYJ</w:t>
            </w:r>
          </w:p>
        </w:tc>
        <w:tc>
          <w:tcPr>
            <w:tcW w:w="2062" w:type="pct"/>
            <w:shd w:val="clear" w:color="auto" w:fill="auto"/>
          </w:tcPr>
          <w:p w14:paraId="36CBCC78" w14:textId="77777777" w:rsidR="0009689A" w:rsidRPr="00C72DC1" w:rsidRDefault="0009689A" w:rsidP="007D7988">
            <w:pPr>
              <w:spacing w:before="120" w:after="120"/>
              <w:rPr>
                <w:rFonts w:eastAsia="Calibri" w:cstheme="minorHAnsi"/>
                <w:bCs/>
                <w:iCs/>
              </w:rPr>
            </w:pPr>
            <w:r w:rsidRPr="00C72DC1">
              <w:rPr>
                <w:rFonts w:eastAsia="Calibri" w:cstheme="minorHAnsi"/>
                <w:bCs/>
                <w:iCs/>
              </w:rPr>
              <w:t>Kontrola i utrzymanie pułapek w sprawności, wybieranie i usuwanie ryjkowców</w:t>
            </w:r>
          </w:p>
        </w:tc>
        <w:tc>
          <w:tcPr>
            <w:tcW w:w="712" w:type="pct"/>
            <w:shd w:val="clear" w:color="auto" w:fill="auto"/>
          </w:tcPr>
          <w:p w14:paraId="436FD9E8"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SZT</w:t>
            </w:r>
          </w:p>
        </w:tc>
      </w:tr>
    </w:tbl>
    <w:p w14:paraId="786B2E5B" w14:textId="77777777" w:rsidR="0009689A" w:rsidRPr="00C72DC1" w:rsidRDefault="0009689A" w:rsidP="0009689A">
      <w:pPr>
        <w:spacing w:before="120" w:after="120"/>
        <w:jc w:val="both"/>
        <w:rPr>
          <w:rFonts w:eastAsia="Calibri" w:cstheme="minorHAnsi"/>
        </w:rPr>
      </w:pPr>
      <w:r w:rsidRPr="00C72DC1">
        <w:rPr>
          <w:rFonts w:eastAsia="Calibri" w:cstheme="minorHAnsi"/>
          <w:b/>
          <w:bCs/>
        </w:rPr>
        <w:t>Standard technologii prac obejmuje:</w:t>
      </w:r>
    </w:p>
    <w:p w14:paraId="42DE4B1A" w14:textId="77777777" w:rsidR="0009689A" w:rsidRPr="00C72DC1" w:rsidRDefault="0009689A">
      <w:pPr>
        <w:pStyle w:val="Akapitzlist"/>
        <w:widowControl/>
        <w:numPr>
          <w:ilvl w:val="0"/>
          <w:numId w:val="55"/>
        </w:numPr>
        <w:autoSpaceDE/>
        <w:autoSpaceDN/>
        <w:spacing w:before="120" w:after="120"/>
        <w:contextualSpacing/>
        <w:jc w:val="both"/>
        <w:rPr>
          <w:rFonts w:eastAsia="Calibri" w:cstheme="minorHAnsi"/>
          <w:bCs/>
          <w:iCs/>
        </w:rPr>
      </w:pPr>
      <w:r w:rsidRPr="00C72DC1">
        <w:rPr>
          <w:rFonts w:eastAsia="Calibri" w:cstheme="minorHAnsi"/>
          <w:bCs/>
          <w:iCs/>
        </w:rPr>
        <w:t>utrzymanie pułapek w sprawności tj. wymiana, poprawienie ścian dołków oraz wybieranie i niszczenie ryjkowców,  itp.,</w:t>
      </w:r>
    </w:p>
    <w:p w14:paraId="64F3E99A" w14:textId="77777777" w:rsidR="0009689A" w:rsidRPr="00C72DC1" w:rsidRDefault="0009689A">
      <w:pPr>
        <w:pStyle w:val="Akapitzlist"/>
        <w:widowControl/>
        <w:numPr>
          <w:ilvl w:val="0"/>
          <w:numId w:val="55"/>
        </w:numPr>
        <w:autoSpaceDE/>
        <w:autoSpaceDN/>
        <w:spacing w:before="120" w:after="120"/>
        <w:contextualSpacing/>
        <w:jc w:val="both"/>
        <w:rPr>
          <w:rFonts w:eastAsia="Calibri" w:cstheme="minorHAnsi"/>
          <w:bCs/>
          <w:iCs/>
        </w:rPr>
      </w:pPr>
      <w:r w:rsidRPr="00C72DC1">
        <w:rPr>
          <w:rFonts w:eastAsia="Calibri" w:cstheme="minorHAnsi"/>
          <w:bCs/>
          <w:iCs/>
        </w:rPr>
        <w:t>usuwane na bieżąco krążki lub gałęzie należy pozostawić w miejscu wskazanym przez (w sąsiedztwie uprawy) Zamawiającego do ich naturalnego rozkładu.</w:t>
      </w:r>
    </w:p>
    <w:p w14:paraId="7C55ABE2" w14:textId="77777777" w:rsidR="0009689A" w:rsidRPr="00C72DC1" w:rsidRDefault="0009689A" w:rsidP="0009689A">
      <w:pPr>
        <w:spacing w:before="120" w:after="120"/>
        <w:jc w:val="both"/>
        <w:rPr>
          <w:rFonts w:eastAsia="Calibri" w:cstheme="minorHAnsi"/>
          <w:bCs/>
          <w:iCs/>
        </w:rPr>
      </w:pPr>
      <w:r w:rsidRPr="00C72DC1">
        <w:rPr>
          <w:rFonts w:eastAsia="Calibri" w:cstheme="minorHAnsi"/>
          <w:bCs/>
          <w:iCs/>
        </w:rPr>
        <w:t>lub:</w:t>
      </w:r>
    </w:p>
    <w:p w14:paraId="7DAFEF5D" w14:textId="77777777" w:rsidR="0009689A" w:rsidRPr="00C72DC1" w:rsidRDefault="0009689A">
      <w:pPr>
        <w:pStyle w:val="Akapitzlist"/>
        <w:widowControl/>
        <w:numPr>
          <w:ilvl w:val="0"/>
          <w:numId w:val="56"/>
        </w:numPr>
        <w:autoSpaceDE/>
        <w:autoSpaceDN/>
        <w:spacing w:before="120" w:after="120"/>
        <w:contextualSpacing/>
        <w:jc w:val="both"/>
        <w:rPr>
          <w:rFonts w:eastAsia="Calibri" w:cstheme="minorHAnsi"/>
          <w:bCs/>
          <w:iCs/>
        </w:rPr>
      </w:pPr>
      <w:r w:rsidRPr="00C72DC1">
        <w:rPr>
          <w:rFonts w:eastAsia="Calibri" w:cstheme="minorHAnsi"/>
          <w:bCs/>
          <w:iCs/>
        </w:rPr>
        <w:t>utrzymanie pułapek w sprawności tj. korowanie, wymiana oraz zbieranie i niszczenie ryjkowców, itp.,</w:t>
      </w:r>
    </w:p>
    <w:p w14:paraId="617EC323" w14:textId="77777777" w:rsidR="0009689A" w:rsidRPr="00C72DC1" w:rsidRDefault="0009689A">
      <w:pPr>
        <w:pStyle w:val="Akapitzlist"/>
        <w:widowControl/>
        <w:numPr>
          <w:ilvl w:val="0"/>
          <w:numId w:val="56"/>
        </w:numPr>
        <w:autoSpaceDE/>
        <w:autoSpaceDN/>
        <w:spacing w:before="120" w:after="120"/>
        <w:contextualSpacing/>
        <w:jc w:val="both"/>
        <w:rPr>
          <w:rFonts w:eastAsia="Calibri" w:cstheme="minorHAnsi"/>
          <w:bCs/>
          <w:iCs/>
        </w:rPr>
      </w:pPr>
      <w:r w:rsidRPr="00C72DC1">
        <w:rPr>
          <w:rFonts w:eastAsia="Calibri" w:cstheme="minorHAnsi"/>
          <w:bCs/>
          <w:iCs/>
        </w:rPr>
        <w:t>zużyte wałki należy pozostawić w miejscu wskazanym przez Zamawiającego (w sąsiedztwie uprawy) do ich naturalnego rozkładu.</w:t>
      </w:r>
    </w:p>
    <w:p w14:paraId="5710F566"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t>Uwagi:</w:t>
      </w:r>
    </w:p>
    <w:p w14:paraId="40A3222C" w14:textId="77777777" w:rsidR="0009689A" w:rsidRPr="00C72DC1" w:rsidRDefault="0009689A">
      <w:pPr>
        <w:pStyle w:val="Akapitzlist"/>
        <w:widowControl/>
        <w:numPr>
          <w:ilvl w:val="0"/>
          <w:numId w:val="137"/>
        </w:numPr>
        <w:autoSpaceDE/>
        <w:autoSpaceDN/>
        <w:spacing w:before="120" w:after="120"/>
        <w:contextualSpacing/>
        <w:jc w:val="both"/>
        <w:rPr>
          <w:rFonts w:eastAsia="Calibri" w:cstheme="minorHAnsi"/>
          <w:bCs/>
          <w:iCs/>
        </w:rPr>
      </w:pPr>
      <w:r w:rsidRPr="00C72DC1">
        <w:rPr>
          <w:rFonts w:eastAsia="Calibri" w:cstheme="minorHAnsi"/>
          <w:bCs/>
          <w:iCs/>
        </w:rPr>
        <w:t>materiał zapewnia Zamawiający.</w:t>
      </w:r>
    </w:p>
    <w:p w14:paraId="4D62BCD6" w14:textId="77777777" w:rsidR="0009689A" w:rsidRPr="00C72DC1" w:rsidRDefault="0009689A">
      <w:pPr>
        <w:pStyle w:val="Akapitzlist"/>
        <w:widowControl/>
        <w:numPr>
          <w:ilvl w:val="0"/>
          <w:numId w:val="137"/>
        </w:numPr>
        <w:autoSpaceDE/>
        <w:autoSpaceDN/>
        <w:spacing w:before="120" w:after="120"/>
        <w:contextualSpacing/>
        <w:jc w:val="both"/>
        <w:rPr>
          <w:rFonts w:eastAsia="Calibri" w:cstheme="minorHAnsi"/>
          <w:bCs/>
          <w:iCs/>
        </w:rPr>
      </w:pPr>
      <w:r w:rsidRPr="00C72DC1">
        <w:rPr>
          <w:rFonts w:eastAsia="Calibri" w:cstheme="minorHAnsi"/>
          <w:bCs/>
          <w:iCs/>
        </w:rPr>
        <w:t>rozmieszczenie pułapek na powierzchni roboczej musi być zgodne z lokalizacją wskazaną przez Zamawiającego.</w:t>
      </w:r>
    </w:p>
    <w:p w14:paraId="134BA26A" w14:textId="77777777" w:rsidR="0009689A" w:rsidRPr="00C72DC1" w:rsidRDefault="0009689A" w:rsidP="0009689A">
      <w:pPr>
        <w:spacing w:before="120" w:after="120"/>
        <w:rPr>
          <w:rFonts w:eastAsia="Calibri" w:cstheme="minorHAnsi"/>
          <w:b/>
          <w:bCs/>
          <w:iCs/>
        </w:rPr>
      </w:pPr>
      <w:r w:rsidRPr="00C72DC1">
        <w:rPr>
          <w:rFonts w:eastAsia="Calibri" w:cstheme="minorHAnsi"/>
          <w:b/>
          <w:bCs/>
          <w:iCs/>
        </w:rPr>
        <w:t>Procedura odbioru:</w:t>
      </w:r>
    </w:p>
    <w:p w14:paraId="57A2662B" w14:textId="77777777" w:rsidR="0009689A" w:rsidRPr="00C72DC1" w:rsidRDefault="0009689A" w:rsidP="0009689A">
      <w:pPr>
        <w:tabs>
          <w:tab w:val="left" w:pos="311"/>
        </w:tabs>
        <w:spacing w:before="120" w:after="120"/>
        <w:jc w:val="both"/>
        <w:rPr>
          <w:rFonts w:eastAsia="Calibri" w:cstheme="minorHAnsi"/>
        </w:rPr>
      </w:pPr>
      <w:r w:rsidRPr="00C72DC1">
        <w:rPr>
          <w:rFonts w:eastAsia="Calibri" w:cstheme="minorHAnsi"/>
        </w:rPr>
        <w:t>Odbiór prac nastąpi poprzez:</w:t>
      </w:r>
    </w:p>
    <w:p w14:paraId="0C36592A" w14:textId="77777777" w:rsidR="0009689A" w:rsidRPr="00C72DC1" w:rsidRDefault="0009689A">
      <w:pPr>
        <w:pStyle w:val="Akapitzlist"/>
        <w:widowControl/>
        <w:numPr>
          <w:ilvl w:val="0"/>
          <w:numId w:val="138"/>
        </w:numPr>
        <w:autoSpaceDN/>
        <w:spacing w:before="120" w:after="120"/>
        <w:contextualSpacing/>
        <w:jc w:val="both"/>
        <w:rPr>
          <w:rFonts w:eastAsia="Calibri" w:cstheme="minorHAnsi"/>
        </w:rPr>
      </w:pPr>
      <w:r w:rsidRPr="00C72DC1">
        <w:rPr>
          <w:rFonts w:eastAsia="Calibri" w:cstheme="minorHAnsi"/>
        </w:rPr>
        <w:t>dokonanie weryfikacji zgodności wykonania pułapek co do ilości, jakości i zgodności z zleceniem,</w:t>
      </w:r>
    </w:p>
    <w:p w14:paraId="1C07560F" w14:textId="77777777" w:rsidR="0009689A" w:rsidRPr="00C72DC1" w:rsidRDefault="0009689A">
      <w:pPr>
        <w:pStyle w:val="Akapitzlist"/>
        <w:widowControl/>
        <w:numPr>
          <w:ilvl w:val="0"/>
          <w:numId w:val="138"/>
        </w:numPr>
        <w:autoSpaceDN/>
        <w:spacing w:before="120" w:after="120"/>
        <w:contextualSpacing/>
        <w:jc w:val="both"/>
        <w:rPr>
          <w:rFonts w:eastAsia="Calibri" w:cstheme="minorHAnsi"/>
        </w:rPr>
      </w:pPr>
      <w:r w:rsidRPr="00C72DC1">
        <w:rPr>
          <w:rFonts w:eastAsia="Calibri" w:cstheme="minorHAnsi"/>
        </w:rPr>
        <w:t>ilość pułapek zostanie ustalona poprzez ich policzenie na gruncie (posztucznie).</w:t>
      </w:r>
      <w:r w:rsidRPr="00C72DC1">
        <w:rPr>
          <w:rFonts w:eastAsia="Calibri" w:cstheme="minorHAnsi"/>
          <w:bCs/>
          <w:i/>
        </w:rPr>
        <w:t xml:space="preserve"> </w:t>
      </w:r>
    </w:p>
    <w:p w14:paraId="607D40F5" w14:textId="77777777" w:rsidR="0009689A" w:rsidRPr="00C72DC1" w:rsidRDefault="0009689A" w:rsidP="0009689A">
      <w:pPr>
        <w:spacing w:before="120" w:after="120"/>
        <w:ind w:left="78" w:firstLine="708"/>
        <w:rPr>
          <w:rFonts w:eastAsia="Calibri" w:cstheme="minorHAnsi"/>
          <w:i/>
        </w:rPr>
      </w:pPr>
      <w:r w:rsidRPr="00C72DC1">
        <w:rPr>
          <w:rFonts w:eastAsia="Calibri" w:cstheme="minorHAnsi"/>
          <w:bCs/>
          <w:i/>
        </w:rPr>
        <w:t xml:space="preserve">(rozliczenie </w:t>
      </w:r>
      <w:r w:rsidRPr="00C72DC1">
        <w:rPr>
          <w:rFonts w:eastAsia="Calibri" w:cstheme="minorHAnsi"/>
          <w:i/>
        </w:rPr>
        <w:t>z dokładnością do 1 sztuki)</w:t>
      </w:r>
    </w:p>
    <w:p w14:paraId="4031EA18" w14:textId="77777777" w:rsidR="0009689A" w:rsidRPr="00C72DC1" w:rsidRDefault="0009689A" w:rsidP="0009689A">
      <w:pPr>
        <w:spacing w:before="120" w:after="120"/>
        <w:rPr>
          <w:rFonts w:eastAsia="Calibri" w:cstheme="minorHAnsi"/>
          <w:bCs/>
          <w:iCs/>
        </w:rPr>
      </w:pPr>
    </w:p>
    <w:p w14:paraId="55EE748F" w14:textId="77777777" w:rsidR="0009689A" w:rsidRPr="00C72DC1" w:rsidRDefault="0009689A" w:rsidP="0009689A">
      <w:pPr>
        <w:spacing w:before="120" w:after="120"/>
        <w:rPr>
          <w:rFonts w:eastAsia="Calibri" w:cstheme="minorHAnsi"/>
          <w:b/>
        </w:rPr>
      </w:pPr>
      <w:r w:rsidRPr="00C72DC1">
        <w:rPr>
          <w:rFonts w:eastAsia="Calibri" w:cstheme="minorHAnsi"/>
          <w:b/>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511B9A5C" w14:textId="77777777" w:rsidTr="007D7988">
        <w:trPr>
          <w:trHeight w:val="161"/>
          <w:jc w:val="center"/>
        </w:trPr>
        <w:tc>
          <w:tcPr>
            <w:tcW w:w="358" w:type="pct"/>
            <w:shd w:val="clear" w:color="auto" w:fill="auto"/>
          </w:tcPr>
          <w:p w14:paraId="37FA639F"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1BCCA427"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14C23A65"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7A470071"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10E8E165"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6036666C" w14:textId="77777777" w:rsidTr="007D7988">
        <w:trPr>
          <w:trHeight w:val="625"/>
          <w:jc w:val="center"/>
        </w:trPr>
        <w:tc>
          <w:tcPr>
            <w:tcW w:w="358" w:type="pct"/>
            <w:shd w:val="clear" w:color="auto" w:fill="auto"/>
          </w:tcPr>
          <w:p w14:paraId="2AFD9DE1"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w:t>
            </w:r>
            <w:r>
              <w:rPr>
                <w:rFonts w:eastAsia="Calibri" w:cstheme="minorHAnsi"/>
                <w:bCs/>
                <w:iCs/>
              </w:rPr>
              <w:t>60</w:t>
            </w:r>
          </w:p>
        </w:tc>
        <w:tc>
          <w:tcPr>
            <w:tcW w:w="958" w:type="pct"/>
            <w:shd w:val="clear" w:color="auto" w:fill="auto"/>
          </w:tcPr>
          <w:p w14:paraId="5E9E8E23" w14:textId="77777777" w:rsidR="0009689A" w:rsidRPr="00C72DC1" w:rsidRDefault="0009689A" w:rsidP="007D7988">
            <w:pPr>
              <w:spacing w:before="120" w:after="120"/>
              <w:rPr>
                <w:rFonts w:eastAsia="Calibri" w:cstheme="minorHAnsi"/>
                <w:bCs/>
                <w:iCs/>
              </w:rPr>
            </w:pPr>
            <w:r w:rsidRPr="00C72DC1">
              <w:rPr>
                <w:rFonts w:eastAsia="Calibri" w:cstheme="minorHAnsi"/>
                <w:bCs/>
                <w:iCs/>
              </w:rPr>
              <w:t>US PDRZ U</w:t>
            </w:r>
          </w:p>
        </w:tc>
        <w:tc>
          <w:tcPr>
            <w:tcW w:w="910" w:type="pct"/>
            <w:shd w:val="clear" w:color="auto" w:fill="auto"/>
          </w:tcPr>
          <w:p w14:paraId="03BFC6E9" w14:textId="77777777" w:rsidR="0009689A" w:rsidRPr="00C72DC1" w:rsidRDefault="0009689A" w:rsidP="007D7988">
            <w:pPr>
              <w:spacing w:before="120" w:after="120"/>
              <w:rPr>
                <w:rFonts w:eastAsia="Calibri" w:cstheme="minorHAnsi"/>
                <w:bCs/>
                <w:iCs/>
              </w:rPr>
            </w:pPr>
            <w:r w:rsidRPr="00C72DC1">
              <w:rPr>
                <w:rFonts w:eastAsia="Calibri" w:cstheme="minorHAnsi"/>
                <w:bCs/>
                <w:iCs/>
              </w:rPr>
              <w:t>US PDRZ U</w:t>
            </w:r>
          </w:p>
        </w:tc>
        <w:tc>
          <w:tcPr>
            <w:tcW w:w="2062" w:type="pct"/>
            <w:shd w:val="clear" w:color="auto" w:fill="auto"/>
          </w:tcPr>
          <w:p w14:paraId="6F3E8539" w14:textId="77777777" w:rsidR="0009689A" w:rsidRPr="00C72DC1" w:rsidRDefault="0009689A" w:rsidP="007D7988">
            <w:pPr>
              <w:spacing w:before="120" w:after="120"/>
              <w:rPr>
                <w:rFonts w:eastAsia="Calibri" w:cstheme="minorHAnsi"/>
                <w:bCs/>
                <w:iCs/>
              </w:rPr>
            </w:pPr>
            <w:r w:rsidRPr="00C72DC1">
              <w:rPr>
                <w:rFonts w:eastAsia="Calibri" w:cstheme="minorHAnsi"/>
                <w:bCs/>
                <w:iCs/>
              </w:rPr>
              <w:t>Usuwanie na uprawach drzewek porażonych</w:t>
            </w:r>
          </w:p>
        </w:tc>
        <w:tc>
          <w:tcPr>
            <w:tcW w:w="712" w:type="pct"/>
            <w:shd w:val="clear" w:color="auto" w:fill="auto"/>
          </w:tcPr>
          <w:p w14:paraId="4C89DED5" w14:textId="77777777" w:rsidR="0009689A" w:rsidRPr="00C72DC1" w:rsidRDefault="0009689A" w:rsidP="007D7988">
            <w:pPr>
              <w:spacing w:before="120" w:after="120"/>
              <w:rPr>
                <w:rFonts w:eastAsia="Calibri" w:cstheme="minorHAnsi"/>
                <w:bCs/>
                <w:iCs/>
              </w:rPr>
            </w:pPr>
            <w:r w:rsidRPr="00C72DC1">
              <w:rPr>
                <w:rFonts w:eastAsia="Calibri" w:cstheme="minorHAnsi"/>
                <w:bCs/>
                <w:iCs/>
              </w:rPr>
              <w:t>HA</w:t>
            </w:r>
          </w:p>
        </w:tc>
      </w:tr>
    </w:tbl>
    <w:p w14:paraId="22041D4B" w14:textId="77777777" w:rsidR="0009689A" w:rsidRPr="00C72DC1" w:rsidRDefault="0009689A" w:rsidP="0009689A">
      <w:pPr>
        <w:spacing w:before="120" w:after="120"/>
        <w:jc w:val="both"/>
        <w:rPr>
          <w:rFonts w:eastAsia="Calibri" w:cstheme="minorHAnsi"/>
        </w:rPr>
      </w:pPr>
      <w:r w:rsidRPr="00C72DC1">
        <w:rPr>
          <w:rFonts w:eastAsia="Calibri" w:cstheme="minorHAnsi"/>
          <w:b/>
          <w:bCs/>
        </w:rPr>
        <w:t>Standard technologii prac obejmuje:</w:t>
      </w:r>
    </w:p>
    <w:p w14:paraId="12E49AD8" w14:textId="77777777" w:rsidR="0009689A" w:rsidRPr="00C72DC1" w:rsidRDefault="0009689A">
      <w:pPr>
        <w:pStyle w:val="Akapitzlist"/>
        <w:widowControl/>
        <w:numPr>
          <w:ilvl w:val="0"/>
          <w:numId w:val="57"/>
        </w:numPr>
        <w:adjustRightInd w:val="0"/>
        <w:spacing w:before="120" w:after="120"/>
        <w:contextualSpacing/>
        <w:jc w:val="both"/>
        <w:rPr>
          <w:rFonts w:eastAsia="Calibri" w:cstheme="minorHAnsi"/>
        </w:rPr>
      </w:pPr>
      <w:r w:rsidRPr="00C72DC1">
        <w:rPr>
          <w:rFonts w:eastAsia="Calibri" w:cstheme="minorHAnsi"/>
        </w:rPr>
        <w:t xml:space="preserve">usunięcie z powierzchni drzewek porażonych przez grzyby lub owady. </w:t>
      </w:r>
    </w:p>
    <w:p w14:paraId="671506B7" w14:textId="77777777" w:rsidR="0009689A" w:rsidRPr="00C72DC1" w:rsidRDefault="0009689A" w:rsidP="0009689A">
      <w:pPr>
        <w:spacing w:before="120" w:after="120"/>
        <w:rPr>
          <w:rFonts w:eastAsia="Calibri" w:cstheme="minorHAnsi"/>
        </w:rPr>
      </w:pPr>
      <w:r w:rsidRPr="00C72DC1">
        <w:rPr>
          <w:rFonts w:eastAsia="Calibri" w:cstheme="minorHAnsi"/>
          <w:b/>
        </w:rPr>
        <w:t>Uwagi:</w:t>
      </w:r>
    </w:p>
    <w:p w14:paraId="2CAF87CD" w14:textId="77777777" w:rsidR="0009689A" w:rsidRPr="00C72DC1" w:rsidRDefault="0009689A">
      <w:pPr>
        <w:pStyle w:val="Akapitzlist"/>
        <w:widowControl/>
        <w:numPr>
          <w:ilvl w:val="0"/>
          <w:numId w:val="139"/>
        </w:numPr>
        <w:autoSpaceDE/>
        <w:autoSpaceDN/>
        <w:spacing w:before="120" w:after="120"/>
        <w:contextualSpacing/>
        <w:rPr>
          <w:rFonts w:eastAsia="Calibri" w:cstheme="minorHAnsi"/>
        </w:rPr>
      </w:pPr>
      <w:r w:rsidRPr="00C72DC1">
        <w:rPr>
          <w:rFonts w:eastAsia="Calibri" w:cstheme="minorHAnsi"/>
        </w:rPr>
        <w:t>prace objęte VAT 8 %</w:t>
      </w:r>
    </w:p>
    <w:p w14:paraId="64F99DD6" w14:textId="77777777" w:rsidR="0009689A" w:rsidRPr="00C72DC1" w:rsidRDefault="0009689A" w:rsidP="0009689A">
      <w:pPr>
        <w:spacing w:before="120" w:after="120"/>
        <w:rPr>
          <w:rFonts w:eastAsia="Calibri" w:cstheme="minorHAnsi"/>
          <w:b/>
          <w:bCs/>
          <w:iCs/>
        </w:rPr>
      </w:pPr>
      <w:r w:rsidRPr="00C72DC1">
        <w:rPr>
          <w:rFonts w:eastAsia="Calibri" w:cstheme="minorHAnsi"/>
          <w:b/>
          <w:bCs/>
          <w:iCs/>
        </w:rPr>
        <w:t>Procedura odbioru:</w:t>
      </w:r>
    </w:p>
    <w:p w14:paraId="5728F6D4" w14:textId="77777777" w:rsidR="0009689A" w:rsidRPr="00C72DC1" w:rsidRDefault="0009689A" w:rsidP="0009689A">
      <w:pPr>
        <w:tabs>
          <w:tab w:val="left" w:pos="311"/>
        </w:tabs>
        <w:spacing w:before="120" w:after="120"/>
        <w:jc w:val="both"/>
        <w:rPr>
          <w:rFonts w:eastAsia="Calibri" w:cstheme="minorHAnsi"/>
        </w:rPr>
      </w:pPr>
      <w:r w:rsidRPr="00C72DC1">
        <w:rPr>
          <w:rFonts w:eastAsia="Calibri" w:cstheme="minorHAnsi"/>
        </w:rPr>
        <w:t>Dla prac, gdzie jednostką rozliczeniową jest hektar [HA] odbiór prac nastąpi poprzez:</w:t>
      </w:r>
    </w:p>
    <w:p w14:paraId="599205EB" w14:textId="77777777" w:rsidR="0009689A" w:rsidRPr="00C72DC1" w:rsidRDefault="0009689A">
      <w:pPr>
        <w:pStyle w:val="Akapitzlist"/>
        <w:widowControl/>
        <w:numPr>
          <w:ilvl w:val="0"/>
          <w:numId w:val="139"/>
        </w:numPr>
        <w:tabs>
          <w:tab w:val="left" w:pos="169"/>
        </w:tabs>
        <w:autoSpaceDE/>
        <w:autoSpaceDN/>
        <w:spacing w:before="120" w:after="120"/>
        <w:contextualSpacing/>
        <w:jc w:val="both"/>
        <w:rPr>
          <w:rFonts w:eastAsia="Calibri" w:cstheme="minorHAnsi"/>
        </w:rPr>
      </w:pPr>
      <w:r w:rsidRPr="00C72DC1">
        <w:rPr>
          <w:rFonts w:eastAsia="Calibri" w:cstheme="minorHAnsi"/>
        </w:rPr>
        <w:t>zweryfikowanie prawidłowości ich wykonania z opisem czynności i zleceniem,</w:t>
      </w:r>
    </w:p>
    <w:p w14:paraId="51F9FF95" w14:textId="77777777" w:rsidR="0009689A" w:rsidRPr="00C72DC1" w:rsidRDefault="0009689A">
      <w:pPr>
        <w:pStyle w:val="Akapitzlist"/>
        <w:widowControl/>
        <w:numPr>
          <w:ilvl w:val="0"/>
          <w:numId w:val="139"/>
        </w:numPr>
        <w:autoSpaceDE/>
        <w:autoSpaceDN/>
        <w:spacing w:before="120" w:after="120"/>
        <w:contextualSpacing/>
        <w:jc w:val="both"/>
        <w:rPr>
          <w:rFonts w:eastAsia="Calibri" w:cstheme="minorHAnsi"/>
        </w:rPr>
      </w:pPr>
      <w:r w:rsidRPr="00C72DC1">
        <w:rPr>
          <w:rFonts w:eastAsia="Calibri" w:cstheme="minorHAnsi"/>
        </w:rPr>
        <w:t>dokonanie pomiaru powierzchni wykonanego zabiegu (np. przy pomocy: dalmierza, taśmy mierniczej, GPS, itp),</w:t>
      </w:r>
    </w:p>
    <w:p w14:paraId="7ECED097" w14:textId="77777777" w:rsidR="0009689A" w:rsidRPr="00C72DC1" w:rsidRDefault="0009689A">
      <w:pPr>
        <w:pStyle w:val="Akapitzlist"/>
        <w:widowControl/>
        <w:numPr>
          <w:ilvl w:val="0"/>
          <w:numId w:val="139"/>
        </w:numPr>
        <w:tabs>
          <w:tab w:val="left" w:pos="169"/>
        </w:tabs>
        <w:autoSpaceDE/>
        <w:autoSpaceDN/>
        <w:spacing w:before="120" w:after="120"/>
        <w:contextualSpacing/>
        <w:jc w:val="both"/>
        <w:rPr>
          <w:rFonts w:eastAsia="Calibri" w:cstheme="minorHAnsi"/>
          <w:bCs/>
          <w:i/>
        </w:rPr>
      </w:pPr>
      <w:r w:rsidRPr="00C72DC1">
        <w:rPr>
          <w:rFonts w:eastAsia="Calibri" w:cstheme="minorHAnsi"/>
        </w:rPr>
        <w:t>Zlecona powierzchnia powinna być pomniejszona o istniejące w wydzieleniu takie elementy jak: drogi, kępy drzewostanu nie objęte zabiegiem, bagna itp.</w:t>
      </w:r>
    </w:p>
    <w:p w14:paraId="5F252C69" w14:textId="77777777" w:rsidR="0009689A" w:rsidRPr="00C72DC1" w:rsidRDefault="0009689A" w:rsidP="0009689A">
      <w:pPr>
        <w:spacing w:before="120" w:after="120"/>
        <w:ind w:firstLine="708"/>
        <w:jc w:val="both"/>
        <w:rPr>
          <w:rFonts w:eastAsia="Calibri" w:cstheme="minorHAnsi"/>
          <w:i/>
        </w:rPr>
      </w:pPr>
      <w:r w:rsidRPr="00C72DC1">
        <w:rPr>
          <w:rFonts w:eastAsia="Calibri" w:cstheme="minorHAnsi"/>
          <w:bCs/>
          <w:i/>
        </w:rPr>
        <w:t xml:space="preserve"> (rozliczenie </w:t>
      </w:r>
      <w:r w:rsidRPr="00C72DC1">
        <w:rPr>
          <w:rFonts w:eastAsia="Calibri" w:cstheme="minorHAnsi"/>
          <w:i/>
        </w:rPr>
        <w:t>z dokładnością do dwóch miejsc po przecinku)</w:t>
      </w:r>
    </w:p>
    <w:p w14:paraId="3025A637" w14:textId="77777777" w:rsidR="0009689A" w:rsidRPr="00C72DC1" w:rsidRDefault="0009689A" w:rsidP="0009689A">
      <w:pPr>
        <w:spacing w:before="120"/>
        <w:jc w:val="center"/>
        <w:rPr>
          <w:rFonts w:eastAsia="Calibri" w:cstheme="minorHAnsi"/>
          <w:b/>
          <w:bCs/>
          <w:lang w:eastAsia="en-US"/>
        </w:rPr>
      </w:pPr>
    </w:p>
    <w:p w14:paraId="2F665F4D" w14:textId="77777777" w:rsidR="0009689A" w:rsidRPr="00C72DC1" w:rsidRDefault="0009689A" w:rsidP="0009689A">
      <w:pPr>
        <w:spacing w:before="120" w:after="120"/>
        <w:jc w:val="center"/>
        <w:rPr>
          <w:rFonts w:eastAsia="Calibri" w:cstheme="minorHAnsi"/>
          <w:b/>
          <w:lang w:eastAsia="en-US"/>
        </w:rPr>
      </w:pPr>
      <w:r w:rsidRPr="00C72DC1">
        <w:rPr>
          <w:rFonts w:eastAsia="Calibri" w:cstheme="minorHAnsi"/>
          <w:b/>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699A4C50" w14:textId="77777777" w:rsidTr="007D7988">
        <w:trPr>
          <w:trHeight w:val="161"/>
          <w:jc w:val="center"/>
        </w:trPr>
        <w:tc>
          <w:tcPr>
            <w:tcW w:w="358" w:type="pct"/>
            <w:shd w:val="clear" w:color="auto" w:fill="auto"/>
          </w:tcPr>
          <w:p w14:paraId="0562E637"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3E268C45"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67E0070F"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187BBC0B"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5DE9B38F"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6533D49D" w14:textId="77777777" w:rsidTr="007D7988">
        <w:trPr>
          <w:trHeight w:val="625"/>
          <w:jc w:val="center"/>
        </w:trPr>
        <w:tc>
          <w:tcPr>
            <w:tcW w:w="358" w:type="pct"/>
            <w:shd w:val="clear" w:color="auto" w:fill="auto"/>
          </w:tcPr>
          <w:p w14:paraId="5F6E9152"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16</w:t>
            </w:r>
            <w:r>
              <w:rPr>
                <w:rFonts w:eastAsia="Calibri" w:cstheme="minorHAnsi"/>
                <w:bCs/>
                <w:iCs/>
              </w:rPr>
              <w:t>1</w:t>
            </w:r>
          </w:p>
        </w:tc>
        <w:tc>
          <w:tcPr>
            <w:tcW w:w="958" w:type="pct"/>
            <w:shd w:val="clear" w:color="auto" w:fill="auto"/>
          </w:tcPr>
          <w:p w14:paraId="2FC9E516" w14:textId="77777777" w:rsidR="0009689A" w:rsidRPr="00C72DC1" w:rsidRDefault="0009689A" w:rsidP="007D7988">
            <w:pPr>
              <w:spacing w:before="120"/>
              <w:rPr>
                <w:rFonts w:eastAsia="Calibri" w:cstheme="minorHAnsi"/>
                <w:bCs/>
                <w:iCs/>
              </w:rPr>
            </w:pPr>
            <w:r w:rsidRPr="00C72DC1">
              <w:rPr>
                <w:rFonts w:eastAsia="Calibri" w:cstheme="minorHAnsi"/>
                <w:bCs/>
                <w:lang w:eastAsia="en-US"/>
              </w:rPr>
              <w:t>PPOŻ-PASY</w:t>
            </w:r>
          </w:p>
        </w:tc>
        <w:tc>
          <w:tcPr>
            <w:tcW w:w="910" w:type="pct"/>
            <w:shd w:val="clear" w:color="auto" w:fill="auto"/>
          </w:tcPr>
          <w:p w14:paraId="6F663EDA" w14:textId="77777777" w:rsidR="0009689A" w:rsidRPr="00C72DC1" w:rsidRDefault="0009689A" w:rsidP="007D7988">
            <w:pPr>
              <w:spacing w:before="120"/>
              <w:rPr>
                <w:rFonts w:eastAsia="Calibri" w:cstheme="minorHAnsi"/>
                <w:bCs/>
                <w:iCs/>
              </w:rPr>
            </w:pPr>
            <w:r w:rsidRPr="00C72DC1">
              <w:rPr>
                <w:rFonts w:eastAsia="Calibri" w:cstheme="minorHAnsi"/>
                <w:bCs/>
                <w:lang w:eastAsia="en-US"/>
              </w:rPr>
              <w:t>PPOŻ-PASY</w:t>
            </w:r>
          </w:p>
        </w:tc>
        <w:tc>
          <w:tcPr>
            <w:tcW w:w="2062" w:type="pct"/>
            <w:shd w:val="clear" w:color="auto" w:fill="auto"/>
          </w:tcPr>
          <w:p w14:paraId="4086246F" w14:textId="77777777" w:rsidR="0009689A" w:rsidRPr="00C72DC1" w:rsidRDefault="0009689A" w:rsidP="007D7988">
            <w:pPr>
              <w:spacing w:before="120" w:after="120"/>
              <w:rPr>
                <w:rFonts w:eastAsia="Calibri" w:cstheme="minorHAnsi"/>
                <w:bCs/>
                <w:iCs/>
              </w:rPr>
            </w:pPr>
            <w:r w:rsidRPr="00C72DC1">
              <w:rPr>
                <w:rFonts w:eastAsia="Calibri" w:cstheme="minorHAnsi"/>
                <w:bCs/>
                <w:iCs/>
              </w:rPr>
              <w:t>Wykonywanie bruzd na pasach przeciwpożarowych</w:t>
            </w:r>
          </w:p>
        </w:tc>
        <w:tc>
          <w:tcPr>
            <w:tcW w:w="712" w:type="pct"/>
            <w:shd w:val="clear" w:color="auto" w:fill="auto"/>
          </w:tcPr>
          <w:p w14:paraId="75309E3F" w14:textId="77777777" w:rsidR="0009689A" w:rsidRPr="00C72DC1" w:rsidRDefault="0009689A" w:rsidP="007D7988">
            <w:pPr>
              <w:spacing w:before="120"/>
              <w:jc w:val="center"/>
              <w:rPr>
                <w:rFonts w:eastAsia="Calibri" w:cstheme="minorHAnsi"/>
                <w:bCs/>
                <w:iCs/>
              </w:rPr>
            </w:pPr>
            <w:r w:rsidRPr="00C72DC1">
              <w:rPr>
                <w:rFonts w:eastAsia="Calibri" w:cstheme="minorHAnsi"/>
                <w:bCs/>
                <w:iCs/>
              </w:rPr>
              <w:t>KMTR</w:t>
            </w:r>
          </w:p>
        </w:tc>
      </w:tr>
      <w:tr w:rsidR="0009689A" w:rsidRPr="00C72DC1" w14:paraId="72B87A34" w14:textId="77777777" w:rsidTr="007D7988">
        <w:trPr>
          <w:trHeight w:val="625"/>
          <w:jc w:val="center"/>
        </w:trPr>
        <w:tc>
          <w:tcPr>
            <w:tcW w:w="358" w:type="pct"/>
            <w:shd w:val="clear" w:color="auto" w:fill="auto"/>
          </w:tcPr>
          <w:p w14:paraId="10708373"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16</w:t>
            </w:r>
            <w:r>
              <w:rPr>
                <w:rFonts w:eastAsia="Calibri" w:cstheme="minorHAnsi"/>
                <w:bCs/>
                <w:iCs/>
              </w:rPr>
              <w:t>2</w:t>
            </w:r>
          </w:p>
        </w:tc>
        <w:tc>
          <w:tcPr>
            <w:tcW w:w="958" w:type="pct"/>
            <w:shd w:val="clear" w:color="auto" w:fill="auto"/>
          </w:tcPr>
          <w:p w14:paraId="476F8248" w14:textId="77777777" w:rsidR="0009689A" w:rsidRPr="00C72DC1" w:rsidRDefault="0009689A" w:rsidP="007D7988">
            <w:pPr>
              <w:spacing w:before="120"/>
              <w:rPr>
                <w:rFonts w:eastAsia="Calibri" w:cstheme="minorHAnsi"/>
                <w:bCs/>
                <w:iCs/>
              </w:rPr>
            </w:pPr>
            <w:r w:rsidRPr="00C72DC1">
              <w:rPr>
                <w:rFonts w:eastAsia="Calibri" w:cstheme="minorHAnsi"/>
                <w:bCs/>
                <w:lang w:eastAsia="en-US"/>
              </w:rPr>
              <w:t>PPOŻ-ODN</w:t>
            </w:r>
          </w:p>
        </w:tc>
        <w:tc>
          <w:tcPr>
            <w:tcW w:w="910" w:type="pct"/>
            <w:shd w:val="clear" w:color="auto" w:fill="auto"/>
          </w:tcPr>
          <w:p w14:paraId="1BE5E424" w14:textId="77777777" w:rsidR="0009689A" w:rsidRPr="00C72DC1" w:rsidRDefault="0009689A" w:rsidP="007D7988">
            <w:pPr>
              <w:spacing w:before="120"/>
              <w:rPr>
                <w:rFonts w:eastAsia="Calibri" w:cstheme="minorHAnsi"/>
                <w:bCs/>
                <w:iCs/>
              </w:rPr>
            </w:pPr>
            <w:r w:rsidRPr="00C72DC1">
              <w:rPr>
                <w:rFonts w:eastAsia="Calibri" w:cstheme="minorHAnsi"/>
                <w:bCs/>
                <w:lang w:eastAsia="en-US"/>
              </w:rPr>
              <w:t>PPOŻ-ODN</w:t>
            </w:r>
          </w:p>
        </w:tc>
        <w:tc>
          <w:tcPr>
            <w:tcW w:w="2062" w:type="pct"/>
            <w:shd w:val="clear" w:color="auto" w:fill="auto"/>
          </w:tcPr>
          <w:p w14:paraId="5D6E06B4" w14:textId="77777777" w:rsidR="0009689A" w:rsidRPr="00C72DC1" w:rsidRDefault="0009689A" w:rsidP="007D7988">
            <w:pPr>
              <w:spacing w:before="120" w:after="120"/>
              <w:rPr>
                <w:rFonts w:eastAsia="Calibri" w:cstheme="minorHAnsi"/>
                <w:bCs/>
                <w:iCs/>
              </w:rPr>
            </w:pPr>
            <w:r w:rsidRPr="00C72DC1">
              <w:rPr>
                <w:rFonts w:eastAsia="Calibri" w:cstheme="minorHAnsi"/>
                <w:bCs/>
                <w:iCs/>
              </w:rPr>
              <w:t>Odnowienie bruzdy na pasach przeciwpożarowych</w:t>
            </w:r>
          </w:p>
        </w:tc>
        <w:tc>
          <w:tcPr>
            <w:tcW w:w="712" w:type="pct"/>
            <w:shd w:val="clear" w:color="auto" w:fill="auto"/>
          </w:tcPr>
          <w:p w14:paraId="6104081F" w14:textId="77777777" w:rsidR="0009689A" w:rsidRPr="00C72DC1" w:rsidRDefault="0009689A" w:rsidP="007D7988">
            <w:pPr>
              <w:spacing w:before="120"/>
              <w:jc w:val="center"/>
              <w:rPr>
                <w:rFonts w:eastAsia="Calibri" w:cstheme="minorHAnsi"/>
                <w:bCs/>
                <w:iCs/>
              </w:rPr>
            </w:pPr>
            <w:r w:rsidRPr="00C72DC1">
              <w:rPr>
                <w:rFonts w:eastAsia="Calibri" w:cstheme="minorHAnsi"/>
                <w:bCs/>
                <w:iCs/>
              </w:rPr>
              <w:t>KMTR</w:t>
            </w:r>
          </w:p>
        </w:tc>
      </w:tr>
    </w:tbl>
    <w:p w14:paraId="2A352124"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bCs/>
        </w:rPr>
        <w:t>Standard technologii prac obejmuje:</w:t>
      </w:r>
    </w:p>
    <w:p w14:paraId="53452C7B" w14:textId="77777777" w:rsidR="0009689A" w:rsidRPr="00C72DC1" w:rsidRDefault="0009689A">
      <w:pPr>
        <w:pStyle w:val="Akapitzlist"/>
        <w:widowControl/>
        <w:numPr>
          <w:ilvl w:val="0"/>
          <w:numId w:val="30"/>
        </w:numPr>
        <w:autoSpaceDE/>
        <w:autoSpaceDN/>
        <w:spacing w:before="120"/>
        <w:contextualSpacing/>
        <w:jc w:val="both"/>
        <w:rPr>
          <w:rFonts w:eastAsia="Calibri" w:cstheme="minorHAnsi"/>
          <w:lang w:eastAsia="en-US"/>
        </w:rPr>
      </w:pPr>
      <w:r w:rsidRPr="00C72DC1">
        <w:rPr>
          <w:rFonts w:eastAsia="Calibri" w:cstheme="minorHAnsi"/>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1FC852B0" w14:textId="77777777" w:rsidR="0009689A" w:rsidRPr="00C72DC1" w:rsidRDefault="0009689A">
      <w:pPr>
        <w:pStyle w:val="Akapitzlist"/>
        <w:widowControl/>
        <w:numPr>
          <w:ilvl w:val="0"/>
          <w:numId w:val="30"/>
        </w:numPr>
        <w:autoSpaceDE/>
        <w:autoSpaceDN/>
        <w:spacing w:before="120"/>
        <w:contextualSpacing/>
        <w:jc w:val="both"/>
        <w:rPr>
          <w:rFonts w:eastAsia="Calibri" w:cstheme="minorHAnsi"/>
          <w:lang w:eastAsia="en-US"/>
        </w:rPr>
      </w:pPr>
      <w:r w:rsidRPr="00C72DC1">
        <w:rPr>
          <w:rFonts w:eastAsia="Calibri" w:cstheme="minorHAnsi"/>
          <w:lang w:eastAsia="en-US"/>
        </w:rPr>
        <w:t>usunięcie z bruzdy materiałów łatwopalnych takich jak chwasty, gałęzie, części powalonych drzew (ewentualne ścięcie wystających pniaków do powierzchni gruntu) i powierzchniowe spulchnienie gleby.</w:t>
      </w:r>
    </w:p>
    <w:p w14:paraId="6318E1E8" w14:textId="59F8245F" w:rsidR="0009689A" w:rsidRPr="00C72DC1" w:rsidRDefault="0009689A" w:rsidP="0009689A">
      <w:pPr>
        <w:spacing w:before="120" w:after="120"/>
        <w:jc w:val="both"/>
        <w:rPr>
          <w:rFonts w:eastAsia="Calibri" w:cstheme="minorHAnsi"/>
          <w:lang w:eastAsia="en-US"/>
        </w:rPr>
      </w:pPr>
      <w:r w:rsidRPr="00C72DC1">
        <w:rPr>
          <w:rFonts w:eastAsia="Calibri" w:cstheme="minorHAnsi"/>
          <w:b/>
          <w:lang w:eastAsia="en-US"/>
        </w:rPr>
        <w:t>Uwagi:</w:t>
      </w:r>
    </w:p>
    <w:p w14:paraId="4C9F756B" w14:textId="77777777" w:rsidR="0009689A" w:rsidRPr="00C72DC1" w:rsidRDefault="0009689A">
      <w:pPr>
        <w:pStyle w:val="Akapitzlist"/>
        <w:widowControl/>
        <w:numPr>
          <w:ilvl w:val="0"/>
          <w:numId w:val="140"/>
        </w:numPr>
        <w:autoSpaceDE/>
        <w:autoSpaceDN/>
        <w:spacing w:before="120" w:after="120"/>
        <w:contextualSpacing/>
        <w:jc w:val="both"/>
        <w:rPr>
          <w:rFonts w:eastAsia="Calibri" w:cstheme="minorHAnsi"/>
          <w:lang w:eastAsia="en-US"/>
        </w:rPr>
      </w:pPr>
      <w:r w:rsidRPr="00C72DC1">
        <w:rPr>
          <w:rFonts w:eastAsia="Calibri" w:cstheme="minorHAnsi"/>
          <w:lang w:eastAsia="en-US"/>
        </w:rPr>
        <w:t>minimalna szerokość wykonywanej bruzdy wynosi 2 metry.</w:t>
      </w:r>
    </w:p>
    <w:p w14:paraId="1C68788B"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t>Procedura odbioru:</w:t>
      </w:r>
    </w:p>
    <w:p w14:paraId="6EE52AD5" w14:textId="77777777" w:rsidR="0009689A" w:rsidRPr="00C72DC1" w:rsidRDefault="0009689A">
      <w:pPr>
        <w:pStyle w:val="Akapitzlist"/>
        <w:widowControl/>
        <w:numPr>
          <w:ilvl w:val="0"/>
          <w:numId w:val="140"/>
        </w:numPr>
        <w:autoSpaceDN/>
        <w:spacing w:before="120" w:after="120"/>
        <w:contextualSpacing/>
        <w:jc w:val="both"/>
        <w:rPr>
          <w:rFonts w:eastAsia="Calibri" w:cstheme="minorHAnsi"/>
          <w:strike/>
          <w:lang w:eastAsia="en-US"/>
        </w:rPr>
      </w:pPr>
      <w:r w:rsidRPr="00C72DC1">
        <w:rPr>
          <w:rFonts w:eastAsia="Calibri" w:cstheme="minorHAnsi"/>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8A93260" w14:textId="77777777" w:rsidR="0009689A" w:rsidRPr="00C72DC1" w:rsidRDefault="0009689A" w:rsidP="0009689A">
      <w:pPr>
        <w:spacing w:before="120" w:after="120"/>
        <w:rPr>
          <w:rFonts w:eastAsia="Calibri" w:cstheme="minorHAnsi"/>
          <w:lang w:eastAsia="en-US"/>
        </w:rPr>
      </w:pPr>
      <w:r w:rsidRPr="00C72DC1">
        <w:rPr>
          <w:rFonts w:eastAsia="Calibri" w:cstheme="minorHAnsi"/>
          <w:bCs/>
          <w:i/>
          <w:lang w:eastAsia="en-US"/>
        </w:rPr>
        <w:t xml:space="preserve"> </w:t>
      </w:r>
      <w:r w:rsidRPr="00C72DC1">
        <w:rPr>
          <w:rFonts w:eastAsia="Calibri" w:cstheme="minorHAnsi"/>
          <w:bCs/>
          <w:i/>
          <w:lang w:eastAsia="en-US"/>
        </w:rPr>
        <w:tab/>
        <w:t xml:space="preserve">(rozliczenie </w:t>
      </w:r>
      <w:r w:rsidRPr="00C72DC1">
        <w:rPr>
          <w:rFonts w:eastAsia="Calibri" w:cstheme="minorHAnsi"/>
          <w:i/>
          <w:lang w:eastAsia="en-US"/>
        </w:rPr>
        <w:t>z dokładnością do dwóch miejsc po przecinku</w:t>
      </w:r>
      <w:r w:rsidRPr="00C72DC1">
        <w:rPr>
          <w:rFonts w:eastAsia="Calibri" w:cstheme="minorHAnsi"/>
          <w:bCs/>
          <w:i/>
          <w:lang w:eastAsia="en-US"/>
        </w:rPr>
        <w:t>)</w:t>
      </w:r>
    </w:p>
    <w:p w14:paraId="6618B0BC" w14:textId="77777777" w:rsidR="0009689A" w:rsidRPr="00C72DC1" w:rsidRDefault="0009689A" w:rsidP="0009689A">
      <w:pPr>
        <w:spacing w:before="120" w:after="120"/>
        <w:jc w:val="center"/>
        <w:rPr>
          <w:rFonts w:eastAsia="Calibri" w:cstheme="minorHAnsi"/>
          <w:b/>
          <w:lang w:eastAsia="en-US"/>
        </w:rPr>
      </w:pPr>
      <w:r w:rsidRPr="00C72DC1">
        <w:rPr>
          <w:rFonts w:eastAsia="Calibri" w:cstheme="minorHAnsi"/>
          <w:b/>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450206DB" w14:textId="77777777" w:rsidTr="007D7988">
        <w:trPr>
          <w:trHeight w:val="161"/>
          <w:jc w:val="center"/>
        </w:trPr>
        <w:tc>
          <w:tcPr>
            <w:tcW w:w="358" w:type="pct"/>
            <w:shd w:val="clear" w:color="auto" w:fill="auto"/>
          </w:tcPr>
          <w:p w14:paraId="5C40FE60"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446BA029"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6FEC2553"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5160D896"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0B61E104"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19B1040C" w14:textId="77777777" w:rsidTr="007D7988">
        <w:trPr>
          <w:trHeight w:val="625"/>
          <w:jc w:val="center"/>
        </w:trPr>
        <w:tc>
          <w:tcPr>
            <w:tcW w:w="358" w:type="pct"/>
            <w:shd w:val="clear" w:color="auto" w:fill="auto"/>
          </w:tcPr>
          <w:p w14:paraId="79CDE66F"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16</w:t>
            </w:r>
            <w:r>
              <w:rPr>
                <w:rFonts w:eastAsia="Calibri" w:cstheme="minorHAnsi"/>
                <w:bCs/>
                <w:iCs/>
              </w:rPr>
              <w:t>3</w:t>
            </w:r>
          </w:p>
        </w:tc>
        <w:tc>
          <w:tcPr>
            <w:tcW w:w="958" w:type="pct"/>
            <w:shd w:val="clear" w:color="auto" w:fill="auto"/>
          </w:tcPr>
          <w:p w14:paraId="6B0E1939" w14:textId="77777777" w:rsidR="0009689A" w:rsidRPr="00C72DC1" w:rsidRDefault="0009689A" w:rsidP="007D7988">
            <w:pPr>
              <w:spacing w:before="120"/>
              <w:rPr>
                <w:rFonts w:eastAsia="Calibri" w:cstheme="minorHAnsi"/>
                <w:bCs/>
                <w:iCs/>
              </w:rPr>
            </w:pPr>
            <w:r w:rsidRPr="00C72DC1">
              <w:rPr>
                <w:rFonts w:eastAsia="Calibri" w:cstheme="minorHAnsi"/>
                <w:bCs/>
                <w:lang w:eastAsia="en-US"/>
              </w:rPr>
              <w:t>PPOŻ-PORZ</w:t>
            </w:r>
          </w:p>
        </w:tc>
        <w:tc>
          <w:tcPr>
            <w:tcW w:w="910" w:type="pct"/>
            <w:shd w:val="clear" w:color="auto" w:fill="auto"/>
          </w:tcPr>
          <w:p w14:paraId="16EA84F0" w14:textId="77777777" w:rsidR="0009689A" w:rsidRPr="00C72DC1" w:rsidRDefault="0009689A" w:rsidP="007D7988">
            <w:pPr>
              <w:spacing w:before="120"/>
              <w:rPr>
                <w:rFonts w:eastAsia="Calibri" w:cstheme="minorHAnsi"/>
              </w:rPr>
            </w:pPr>
            <w:r w:rsidRPr="00C72DC1">
              <w:rPr>
                <w:rFonts w:eastAsia="Calibri" w:cstheme="minorHAnsi"/>
                <w:lang w:eastAsia="en-US"/>
              </w:rPr>
              <w:t>PPOŻ-PORZ</w:t>
            </w:r>
          </w:p>
        </w:tc>
        <w:tc>
          <w:tcPr>
            <w:tcW w:w="2062" w:type="pct"/>
            <w:shd w:val="clear" w:color="auto" w:fill="auto"/>
          </w:tcPr>
          <w:p w14:paraId="3DFAADF3" w14:textId="77777777" w:rsidR="0009689A" w:rsidRPr="00C72DC1" w:rsidRDefault="0009689A" w:rsidP="007D7988">
            <w:pPr>
              <w:spacing w:before="120" w:after="120"/>
              <w:rPr>
                <w:rFonts w:eastAsia="Calibri" w:cstheme="minorHAnsi"/>
                <w:bCs/>
                <w:iCs/>
              </w:rPr>
            </w:pPr>
            <w:r w:rsidRPr="00C72DC1">
              <w:rPr>
                <w:rFonts w:eastAsia="Calibri" w:cstheme="minorHAnsi"/>
                <w:bCs/>
                <w:iCs/>
              </w:rPr>
              <w:t>Porządkowanie terenów na pasach przeciwpożarowych</w:t>
            </w:r>
          </w:p>
        </w:tc>
        <w:tc>
          <w:tcPr>
            <w:tcW w:w="712" w:type="pct"/>
            <w:shd w:val="clear" w:color="auto" w:fill="auto"/>
          </w:tcPr>
          <w:p w14:paraId="54F0170C" w14:textId="77777777" w:rsidR="0009689A" w:rsidRPr="00C72DC1" w:rsidRDefault="0009689A" w:rsidP="007D7988">
            <w:pPr>
              <w:spacing w:before="120"/>
              <w:jc w:val="center"/>
              <w:rPr>
                <w:rFonts w:eastAsia="Calibri" w:cstheme="minorHAnsi"/>
                <w:bCs/>
                <w:iCs/>
              </w:rPr>
            </w:pPr>
            <w:r w:rsidRPr="00C72DC1">
              <w:rPr>
                <w:rFonts w:eastAsia="Calibri" w:cstheme="minorHAnsi"/>
                <w:bCs/>
                <w:iCs/>
              </w:rPr>
              <w:t>HA</w:t>
            </w:r>
          </w:p>
        </w:tc>
      </w:tr>
    </w:tbl>
    <w:p w14:paraId="36F50E49"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bCs/>
        </w:rPr>
        <w:t>Standard technologii prac obejmuje:</w:t>
      </w:r>
    </w:p>
    <w:p w14:paraId="7231DCC2" w14:textId="77777777" w:rsidR="0009689A" w:rsidRPr="00C72DC1" w:rsidRDefault="0009689A">
      <w:pPr>
        <w:pStyle w:val="Akapitzlist"/>
        <w:widowControl/>
        <w:numPr>
          <w:ilvl w:val="0"/>
          <w:numId w:val="30"/>
        </w:numPr>
        <w:autoSpaceDE/>
        <w:autoSpaceDN/>
        <w:spacing w:before="120" w:after="120"/>
        <w:contextualSpacing/>
        <w:jc w:val="both"/>
        <w:rPr>
          <w:rFonts w:eastAsia="Calibri" w:cstheme="minorHAnsi"/>
          <w:lang w:eastAsia="en-US"/>
        </w:rPr>
      </w:pPr>
      <w:r w:rsidRPr="00C72DC1">
        <w:rPr>
          <w:rFonts w:eastAsia="Calibri" w:cstheme="minorHAnsi"/>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EF014C" w14:textId="77777777" w:rsidR="0009689A" w:rsidRPr="00C72DC1" w:rsidRDefault="0009689A" w:rsidP="0009689A">
      <w:pPr>
        <w:spacing w:before="120" w:after="120"/>
        <w:jc w:val="both"/>
        <w:rPr>
          <w:rFonts w:eastAsia="Calibri" w:cstheme="minorHAnsi"/>
          <w:lang w:eastAsia="en-US"/>
        </w:rPr>
      </w:pPr>
      <w:r w:rsidRPr="00C72DC1">
        <w:rPr>
          <w:rFonts w:eastAsia="Calibri" w:cstheme="minorHAnsi"/>
          <w:b/>
          <w:lang w:eastAsia="en-US"/>
        </w:rPr>
        <w:t>Uwagi:</w:t>
      </w:r>
    </w:p>
    <w:p w14:paraId="5511C681" w14:textId="77777777" w:rsidR="0009689A" w:rsidRPr="00C72DC1" w:rsidRDefault="0009689A">
      <w:pPr>
        <w:pStyle w:val="Akapitzlist"/>
        <w:widowControl/>
        <w:numPr>
          <w:ilvl w:val="0"/>
          <w:numId w:val="30"/>
        </w:numPr>
        <w:autoSpaceDE/>
        <w:autoSpaceDN/>
        <w:spacing w:before="120" w:after="120"/>
        <w:contextualSpacing/>
        <w:jc w:val="both"/>
        <w:rPr>
          <w:rFonts w:eastAsia="Calibri" w:cstheme="minorHAnsi"/>
          <w:lang w:eastAsia="en-US"/>
        </w:rPr>
      </w:pPr>
      <w:r w:rsidRPr="00C72DC1">
        <w:rPr>
          <w:rFonts w:eastAsia="Calibri" w:cstheme="minorHAnsi"/>
          <w:lang w:eastAsia="en-US"/>
        </w:rPr>
        <w:t>materiał musi być wyniesiony i rozrzucony na odległość co najmniej 30 m od granicy pasa drogowego, parkingu lub miejsc postoju pojazdów.</w:t>
      </w:r>
    </w:p>
    <w:p w14:paraId="25F9337B"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t>Procedura odbioru:</w:t>
      </w:r>
    </w:p>
    <w:p w14:paraId="6438CFBF" w14:textId="77777777" w:rsidR="0009689A" w:rsidRPr="00C72DC1" w:rsidRDefault="0009689A">
      <w:pPr>
        <w:pStyle w:val="Akapitzlist"/>
        <w:widowControl/>
        <w:numPr>
          <w:ilvl w:val="0"/>
          <w:numId w:val="30"/>
        </w:numPr>
        <w:autoSpaceDN/>
        <w:spacing w:before="120" w:after="120"/>
        <w:contextualSpacing/>
        <w:jc w:val="both"/>
        <w:rPr>
          <w:rFonts w:eastAsia="Calibri" w:cstheme="minorHAnsi"/>
          <w:strike/>
          <w:lang w:eastAsia="en-US"/>
        </w:rPr>
      </w:pPr>
      <w:r w:rsidRPr="00C72DC1">
        <w:rPr>
          <w:rFonts w:eastAsia="Calibri" w:cstheme="minorHAnsi"/>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5C3E8B94" w14:textId="77777777" w:rsidR="00B765A3" w:rsidRDefault="0009689A" w:rsidP="00B765A3">
      <w:pPr>
        <w:spacing w:before="120" w:after="120"/>
        <w:ind w:firstLine="708"/>
        <w:rPr>
          <w:rFonts w:eastAsia="Calibri" w:cstheme="minorHAnsi"/>
          <w:bCs/>
          <w:i/>
          <w:lang w:eastAsia="en-US"/>
        </w:rPr>
      </w:pPr>
      <w:r w:rsidRPr="00C72DC1">
        <w:rPr>
          <w:rFonts w:eastAsia="Calibri" w:cstheme="minorHAnsi"/>
          <w:bCs/>
          <w:i/>
          <w:lang w:eastAsia="en-US"/>
        </w:rPr>
        <w:t xml:space="preserve"> (rozliczenie </w:t>
      </w:r>
      <w:r w:rsidRPr="00C72DC1">
        <w:rPr>
          <w:rFonts w:eastAsia="Calibri" w:cstheme="minorHAnsi"/>
          <w:i/>
          <w:lang w:eastAsia="en-US"/>
        </w:rPr>
        <w:t>z dokładnością do dwóch miejsc po przecinku</w:t>
      </w:r>
      <w:r w:rsidRPr="00C72DC1">
        <w:rPr>
          <w:rFonts w:eastAsia="Calibri" w:cstheme="minorHAnsi"/>
          <w:bCs/>
          <w:i/>
          <w:lang w:eastAsia="en-US"/>
        </w:rPr>
        <w:t>)</w:t>
      </w:r>
    </w:p>
    <w:p w14:paraId="25D72B35" w14:textId="667D85EE" w:rsidR="0009689A" w:rsidRPr="00C72DC1" w:rsidRDefault="0009689A" w:rsidP="00B765A3">
      <w:pPr>
        <w:spacing w:before="120" w:after="120"/>
        <w:ind w:firstLine="708"/>
        <w:rPr>
          <w:rFonts w:eastAsia="Calibri" w:cstheme="minorHAnsi"/>
          <w:b/>
          <w:lang w:eastAsia="en-US"/>
        </w:rPr>
      </w:pPr>
      <w:r w:rsidRPr="00C72DC1">
        <w:rPr>
          <w:rFonts w:eastAsia="Calibri" w:cstheme="minorHAnsi"/>
          <w:b/>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5C16A5D1" w14:textId="77777777" w:rsidTr="007D7988">
        <w:trPr>
          <w:trHeight w:val="161"/>
          <w:jc w:val="center"/>
        </w:trPr>
        <w:tc>
          <w:tcPr>
            <w:tcW w:w="358" w:type="pct"/>
            <w:shd w:val="clear" w:color="auto" w:fill="auto"/>
          </w:tcPr>
          <w:p w14:paraId="4AA144C7"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27D86CCC"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34D2942B"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0D8B0918"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29E89E89"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615720F7" w14:textId="77777777" w:rsidTr="007D7988">
        <w:trPr>
          <w:trHeight w:val="625"/>
          <w:jc w:val="center"/>
        </w:trPr>
        <w:tc>
          <w:tcPr>
            <w:tcW w:w="358" w:type="pct"/>
            <w:shd w:val="clear" w:color="auto" w:fill="auto"/>
          </w:tcPr>
          <w:p w14:paraId="6BE417AB"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16</w:t>
            </w:r>
            <w:r>
              <w:rPr>
                <w:rFonts w:eastAsia="Calibri" w:cstheme="minorHAnsi"/>
                <w:bCs/>
                <w:iCs/>
              </w:rPr>
              <w:t>4</w:t>
            </w:r>
          </w:p>
        </w:tc>
        <w:tc>
          <w:tcPr>
            <w:tcW w:w="958" w:type="pct"/>
            <w:shd w:val="clear" w:color="auto" w:fill="auto"/>
          </w:tcPr>
          <w:p w14:paraId="286CE5AC" w14:textId="77777777" w:rsidR="0009689A" w:rsidRPr="00C72DC1" w:rsidRDefault="0009689A" w:rsidP="007D7988">
            <w:pPr>
              <w:spacing w:before="120"/>
              <w:rPr>
                <w:rFonts w:eastAsia="Calibri" w:cstheme="minorHAnsi"/>
                <w:bCs/>
                <w:iCs/>
              </w:rPr>
            </w:pPr>
            <w:r w:rsidRPr="00C72DC1">
              <w:rPr>
                <w:rFonts w:eastAsia="Calibri" w:cstheme="minorHAnsi"/>
                <w:lang w:eastAsia="en-US"/>
              </w:rPr>
              <w:t>ODN-PASC</w:t>
            </w:r>
          </w:p>
        </w:tc>
        <w:tc>
          <w:tcPr>
            <w:tcW w:w="910" w:type="pct"/>
            <w:shd w:val="clear" w:color="auto" w:fill="auto"/>
          </w:tcPr>
          <w:p w14:paraId="74B3B659" w14:textId="77777777" w:rsidR="0009689A" w:rsidRPr="00C72DC1" w:rsidRDefault="0009689A" w:rsidP="007D7988">
            <w:pPr>
              <w:spacing w:before="120"/>
              <w:rPr>
                <w:rFonts w:eastAsia="Calibri" w:cstheme="minorHAnsi"/>
                <w:bCs/>
                <w:iCs/>
              </w:rPr>
            </w:pPr>
            <w:r w:rsidRPr="00C72DC1">
              <w:rPr>
                <w:rFonts w:eastAsia="Calibri" w:cstheme="minorHAnsi"/>
                <w:lang w:eastAsia="en-US"/>
              </w:rPr>
              <w:t>ODN-PASC</w:t>
            </w:r>
          </w:p>
        </w:tc>
        <w:tc>
          <w:tcPr>
            <w:tcW w:w="2062" w:type="pct"/>
            <w:shd w:val="clear" w:color="auto" w:fill="auto"/>
          </w:tcPr>
          <w:p w14:paraId="2D675D62" w14:textId="77777777" w:rsidR="0009689A" w:rsidRPr="00C72DC1" w:rsidRDefault="0009689A" w:rsidP="007D7988">
            <w:pPr>
              <w:spacing w:before="120" w:after="120"/>
              <w:rPr>
                <w:rFonts w:eastAsia="Calibri" w:cstheme="minorHAnsi"/>
                <w:bCs/>
                <w:iCs/>
              </w:rPr>
            </w:pPr>
            <w:r w:rsidRPr="00C72DC1">
              <w:rPr>
                <w:rFonts w:eastAsia="Calibri" w:cstheme="minorHAnsi"/>
                <w:bCs/>
                <w:iCs/>
              </w:rPr>
              <w:t>Odchwaszczanie, odnawianie pasów przeciwpożarowych</w:t>
            </w:r>
            <w:r w:rsidRPr="00C72DC1">
              <w:rPr>
                <w:rFonts w:eastAsia="Calibri" w:cstheme="minorHAnsi"/>
                <w:bCs/>
                <w:iCs/>
              </w:rPr>
              <w:tab/>
            </w:r>
          </w:p>
        </w:tc>
        <w:tc>
          <w:tcPr>
            <w:tcW w:w="712" w:type="pct"/>
            <w:shd w:val="clear" w:color="auto" w:fill="auto"/>
          </w:tcPr>
          <w:p w14:paraId="7176458D" w14:textId="77777777" w:rsidR="0009689A" w:rsidRPr="00C72DC1" w:rsidRDefault="0009689A" w:rsidP="007D7988">
            <w:pPr>
              <w:spacing w:before="120"/>
              <w:jc w:val="center"/>
              <w:rPr>
                <w:rFonts w:eastAsia="Calibri" w:cstheme="minorHAnsi"/>
                <w:bCs/>
                <w:iCs/>
              </w:rPr>
            </w:pPr>
            <w:r w:rsidRPr="00C72DC1">
              <w:rPr>
                <w:rFonts w:eastAsia="Calibri" w:cstheme="minorHAnsi"/>
                <w:bCs/>
                <w:iCs/>
              </w:rPr>
              <w:t>KMTR</w:t>
            </w:r>
          </w:p>
        </w:tc>
      </w:tr>
    </w:tbl>
    <w:p w14:paraId="66988F8D"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bCs/>
        </w:rPr>
        <w:t>Standard technologii prac obejmuje:</w:t>
      </w:r>
    </w:p>
    <w:p w14:paraId="05C7FCAD" w14:textId="77777777" w:rsidR="0009689A" w:rsidRPr="00C72DC1" w:rsidRDefault="0009689A">
      <w:pPr>
        <w:pStyle w:val="Akapitzlist"/>
        <w:widowControl/>
        <w:numPr>
          <w:ilvl w:val="0"/>
          <w:numId w:val="30"/>
        </w:numPr>
        <w:autoSpaceDE/>
        <w:autoSpaceDN/>
        <w:spacing w:before="120" w:after="120"/>
        <w:contextualSpacing/>
        <w:jc w:val="both"/>
        <w:rPr>
          <w:rFonts w:eastAsia="Calibri" w:cstheme="minorHAnsi"/>
          <w:lang w:eastAsia="en-US"/>
        </w:rPr>
      </w:pPr>
      <w:r w:rsidRPr="00C72DC1">
        <w:rPr>
          <w:rFonts w:eastAsia="Calibri" w:cstheme="minorHAnsi"/>
          <w:lang w:eastAsia="en-US"/>
        </w:rPr>
        <w:t xml:space="preserve">zagregowanie z ciągnikiem sprzętu do mineralizacji bruzd (np. brony talerzowej), </w:t>
      </w:r>
    </w:p>
    <w:p w14:paraId="64353444" w14:textId="77777777" w:rsidR="0009689A" w:rsidRPr="00C72DC1" w:rsidRDefault="0009689A">
      <w:pPr>
        <w:pStyle w:val="Akapitzlist"/>
        <w:widowControl/>
        <w:numPr>
          <w:ilvl w:val="0"/>
          <w:numId w:val="30"/>
        </w:numPr>
        <w:autoSpaceDE/>
        <w:autoSpaceDN/>
        <w:spacing w:before="120" w:after="120"/>
        <w:contextualSpacing/>
        <w:jc w:val="both"/>
        <w:rPr>
          <w:rFonts w:eastAsia="Calibri" w:cstheme="minorHAnsi"/>
          <w:lang w:eastAsia="en-US"/>
        </w:rPr>
      </w:pPr>
      <w:r w:rsidRPr="00C72DC1">
        <w:rPr>
          <w:rFonts w:eastAsia="Calibri" w:cstheme="minorHAnsi"/>
          <w:lang w:eastAsia="en-US"/>
        </w:rPr>
        <w:t xml:space="preserve">dojazd do powierzchni, </w:t>
      </w:r>
    </w:p>
    <w:p w14:paraId="6822F01D" w14:textId="77777777" w:rsidR="0009689A" w:rsidRPr="00C72DC1" w:rsidRDefault="0009689A">
      <w:pPr>
        <w:pStyle w:val="Akapitzlist"/>
        <w:widowControl/>
        <w:numPr>
          <w:ilvl w:val="0"/>
          <w:numId w:val="30"/>
        </w:numPr>
        <w:autoSpaceDE/>
        <w:autoSpaceDN/>
        <w:spacing w:before="120" w:after="120"/>
        <w:contextualSpacing/>
        <w:jc w:val="both"/>
        <w:rPr>
          <w:rFonts w:eastAsia="Calibri" w:cstheme="minorHAnsi"/>
          <w:lang w:eastAsia="en-US"/>
        </w:rPr>
      </w:pPr>
      <w:r w:rsidRPr="00C72DC1">
        <w:rPr>
          <w:rFonts w:eastAsia="Calibri" w:cstheme="minorHAnsi"/>
          <w:lang w:eastAsia="en-US"/>
        </w:rPr>
        <w:t>przemieszanie wierzchniej warstwy w celu odkrycia gleby mineralnej w bruździe.</w:t>
      </w:r>
    </w:p>
    <w:p w14:paraId="1F627974" w14:textId="77777777" w:rsidR="0009689A" w:rsidRPr="00C72DC1" w:rsidRDefault="0009689A" w:rsidP="0009689A">
      <w:pPr>
        <w:spacing w:before="120" w:after="120"/>
        <w:jc w:val="both"/>
        <w:rPr>
          <w:rFonts w:eastAsia="Calibri" w:cstheme="minorHAnsi"/>
          <w:lang w:eastAsia="en-US"/>
        </w:rPr>
      </w:pPr>
      <w:r w:rsidRPr="00C72DC1">
        <w:rPr>
          <w:rFonts w:eastAsia="Calibri" w:cstheme="minorHAnsi"/>
          <w:b/>
          <w:lang w:eastAsia="en-US"/>
        </w:rPr>
        <w:t>Uwagi:</w:t>
      </w:r>
    </w:p>
    <w:p w14:paraId="1FDA26B7" w14:textId="77777777" w:rsidR="0009689A" w:rsidRPr="00C72DC1" w:rsidRDefault="0009689A">
      <w:pPr>
        <w:pStyle w:val="Akapitzlist"/>
        <w:widowControl/>
        <w:numPr>
          <w:ilvl w:val="0"/>
          <w:numId w:val="141"/>
        </w:numPr>
        <w:autoSpaceDE/>
        <w:autoSpaceDN/>
        <w:spacing w:before="120" w:after="120"/>
        <w:contextualSpacing/>
        <w:rPr>
          <w:rFonts w:eastAsia="Calibri" w:cstheme="minorHAnsi"/>
          <w:lang w:eastAsia="en-US"/>
        </w:rPr>
      </w:pPr>
      <w:r w:rsidRPr="00C72DC1">
        <w:rPr>
          <w:rFonts w:eastAsia="Calibri" w:cstheme="minorHAnsi"/>
          <w:lang w:eastAsia="en-US"/>
        </w:rPr>
        <w:t>bruzda musi mieć szerokość minimum 2 metry.</w:t>
      </w:r>
    </w:p>
    <w:p w14:paraId="0F0C1094"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t>Procedura odbioru:</w:t>
      </w:r>
    </w:p>
    <w:p w14:paraId="5CE4A5ED" w14:textId="77777777" w:rsidR="0009689A" w:rsidRPr="00C72DC1" w:rsidRDefault="0009689A">
      <w:pPr>
        <w:pStyle w:val="Akapitzlist"/>
        <w:widowControl/>
        <w:numPr>
          <w:ilvl w:val="0"/>
          <w:numId w:val="141"/>
        </w:numPr>
        <w:autoSpaceDN/>
        <w:spacing w:before="120" w:after="120"/>
        <w:contextualSpacing/>
        <w:jc w:val="both"/>
        <w:rPr>
          <w:rFonts w:eastAsia="Calibri" w:cstheme="minorHAnsi"/>
          <w:strike/>
          <w:lang w:eastAsia="en-US"/>
        </w:rPr>
      </w:pPr>
      <w:r w:rsidRPr="00C72DC1">
        <w:rPr>
          <w:rFonts w:eastAsia="Calibri" w:cstheme="minorHAnsi"/>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4ABE5CB9" w14:textId="77777777" w:rsidR="0009689A" w:rsidRPr="00C72DC1" w:rsidRDefault="0009689A" w:rsidP="0009689A">
      <w:pPr>
        <w:spacing w:after="200" w:line="276" w:lineRule="auto"/>
        <w:ind w:firstLine="708"/>
        <w:rPr>
          <w:rFonts w:eastAsia="Calibri" w:cstheme="minorHAnsi"/>
          <w:bCs/>
          <w:i/>
          <w:lang w:eastAsia="en-US"/>
        </w:rPr>
      </w:pPr>
      <w:r w:rsidRPr="00C72DC1">
        <w:rPr>
          <w:rFonts w:eastAsia="Calibri" w:cstheme="minorHAnsi"/>
          <w:bCs/>
          <w:i/>
          <w:lang w:eastAsia="en-US"/>
        </w:rPr>
        <w:t xml:space="preserve"> (rozliczenie </w:t>
      </w:r>
      <w:r w:rsidRPr="00C72DC1">
        <w:rPr>
          <w:rFonts w:eastAsia="Calibri" w:cstheme="minorHAnsi"/>
          <w:i/>
          <w:lang w:eastAsia="en-US"/>
        </w:rPr>
        <w:t>z dokładnością do dwóch miejsc po przecinku</w:t>
      </w:r>
      <w:r w:rsidRPr="00C72DC1">
        <w:rPr>
          <w:rFonts w:eastAsia="Calibri" w:cstheme="minorHAnsi"/>
          <w:bCs/>
          <w:i/>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904"/>
        <w:gridCol w:w="1809"/>
        <w:gridCol w:w="4098"/>
        <w:gridCol w:w="1415"/>
      </w:tblGrid>
      <w:tr w:rsidR="0009689A" w:rsidRPr="00C72DC1" w14:paraId="112D0106" w14:textId="77777777" w:rsidTr="007D7988">
        <w:trPr>
          <w:trHeight w:val="161"/>
          <w:jc w:val="center"/>
        </w:trPr>
        <w:tc>
          <w:tcPr>
            <w:tcW w:w="358" w:type="pct"/>
            <w:shd w:val="clear" w:color="auto" w:fill="auto"/>
          </w:tcPr>
          <w:p w14:paraId="5D33D331" w14:textId="77777777" w:rsidR="0009689A" w:rsidRPr="00C72DC1" w:rsidRDefault="0009689A" w:rsidP="007D7988">
            <w:pPr>
              <w:spacing w:before="120" w:after="120"/>
              <w:jc w:val="center"/>
              <w:rPr>
                <w:rFonts w:eastAsia="Calibri" w:cstheme="minorHAnsi"/>
                <w:b/>
                <w:bCs/>
                <w:i/>
                <w:iCs/>
              </w:rPr>
            </w:pPr>
            <w:r w:rsidRPr="00C72DC1">
              <w:rPr>
                <w:rFonts w:eastAsia="Calibri" w:cstheme="minorHAnsi"/>
                <w:b/>
                <w:bCs/>
                <w:i/>
                <w:iCs/>
              </w:rPr>
              <w:t>Nr</w:t>
            </w:r>
          </w:p>
        </w:tc>
        <w:tc>
          <w:tcPr>
            <w:tcW w:w="958" w:type="pct"/>
            <w:shd w:val="clear" w:color="auto" w:fill="auto"/>
          </w:tcPr>
          <w:p w14:paraId="2839EB99"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Kod czynności do rozliczenia</w:t>
            </w:r>
          </w:p>
        </w:tc>
        <w:tc>
          <w:tcPr>
            <w:tcW w:w="910" w:type="pct"/>
            <w:shd w:val="clear" w:color="auto" w:fill="auto"/>
          </w:tcPr>
          <w:p w14:paraId="51101C88" w14:textId="77777777" w:rsidR="0009689A" w:rsidRPr="00C72DC1" w:rsidRDefault="0009689A" w:rsidP="007D7988">
            <w:pPr>
              <w:spacing w:before="120" w:after="120"/>
              <w:jc w:val="right"/>
              <w:rPr>
                <w:rFonts w:eastAsia="Calibri" w:cstheme="minorHAnsi"/>
                <w:b/>
                <w:bCs/>
                <w:i/>
                <w:iCs/>
              </w:rPr>
            </w:pPr>
            <w:r w:rsidRPr="00C72DC1">
              <w:rPr>
                <w:rFonts w:eastAsia="Calibri" w:cstheme="minorHAnsi"/>
                <w:b/>
                <w:bCs/>
                <w:i/>
                <w:iCs/>
              </w:rPr>
              <w:t>Kod czynn. / materiału do wyceny</w:t>
            </w:r>
          </w:p>
        </w:tc>
        <w:tc>
          <w:tcPr>
            <w:tcW w:w="2062" w:type="pct"/>
            <w:shd w:val="clear" w:color="auto" w:fill="auto"/>
          </w:tcPr>
          <w:p w14:paraId="72235FF9"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Opis kodu czynności</w:t>
            </w:r>
          </w:p>
        </w:tc>
        <w:tc>
          <w:tcPr>
            <w:tcW w:w="712" w:type="pct"/>
            <w:shd w:val="clear" w:color="auto" w:fill="auto"/>
          </w:tcPr>
          <w:p w14:paraId="5225DA1A" w14:textId="77777777" w:rsidR="0009689A" w:rsidRPr="00C72DC1" w:rsidRDefault="0009689A" w:rsidP="007D7988">
            <w:pPr>
              <w:spacing w:before="120" w:after="120"/>
              <w:rPr>
                <w:rFonts w:eastAsia="Calibri" w:cstheme="minorHAnsi"/>
                <w:b/>
                <w:bCs/>
                <w:i/>
                <w:iCs/>
              </w:rPr>
            </w:pPr>
            <w:r w:rsidRPr="00C72DC1">
              <w:rPr>
                <w:rFonts w:eastAsia="Calibri" w:cstheme="minorHAnsi"/>
                <w:b/>
                <w:bCs/>
                <w:i/>
                <w:iCs/>
              </w:rPr>
              <w:t>Jednostka miary</w:t>
            </w:r>
          </w:p>
        </w:tc>
      </w:tr>
      <w:tr w:rsidR="0009689A" w:rsidRPr="00C72DC1" w14:paraId="5B3488CF" w14:textId="77777777" w:rsidTr="007D7988">
        <w:trPr>
          <w:trHeight w:val="625"/>
          <w:jc w:val="center"/>
        </w:trPr>
        <w:tc>
          <w:tcPr>
            <w:tcW w:w="358" w:type="pct"/>
            <w:shd w:val="clear" w:color="auto" w:fill="auto"/>
          </w:tcPr>
          <w:p w14:paraId="068CF409" w14:textId="77777777" w:rsidR="0009689A" w:rsidRPr="00C72DC1" w:rsidRDefault="0009689A" w:rsidP="007D7988">
            <w:pPr>
              <w:spacing w:before="120" w:after="120"/>
              <w:jc w:val="center"/>
              <w:rPr>
                <w:rFonts w:eastAsia="Calibri" w:cstheme="minorHAnsi"/>
                <w:bCs/>
                <w:iCs/>
              </w:rPr>
            </w:pPr>
            <w:r w:rsidRPr="00C72DC1">
              <w:rPr>
                <w:rFonts w:eastAsia="Calibri" w:cstheme="minorHAnsi"/>
                <w:bCs/>
                <w:iCs/>
              </w:rPr>
              <w:t>16</w:t>
            </w:r>
            <w:r>
              <w:rPr>
                <w:rFonts w:eastAsia="Calibri" w:cstheme="minorHAnsi"/>
                <w:bCs/>
                <w:iCs/>
              </w:rPr>
              <w:t>5</w:t>
            </w:r>
          </w:p>
        </w:tc>
        <w:tc>
          <w:tcPr>
            <w:tcW w:w="958" w:type="pct"/>
            <w:shd w:val="clear" w:color="auto" w:fill="auto"/>
          </w:tcPr>
          <w:p w14:paraId="687AC13A" w14:textId="77777777" w:rsidR="0009689A" w:rsidRPr="00C72DC1" w:rsidRDefault="0009689A" w:rsidP="007D7988">
            <w:pPr>
              <w:spacing w:before="120"/>
              <w:rPr>
                <w:rFonts w:eastAsia="Calibri" w:cstheme="minorHAnsi"/>
                <w:bCs/>
                <w:iCs/>
              </w:rPr>
            </w:pPr>
            <w:r w:rsidRPr="00C72DC1">
              <w:rPr>
                <w:rFonts w:eastAsia="Calibri" w:cstheme="minorHAnsi"/>
                <w:lang w:eastAsia="en-US"/>
              </w:rPr>
              <w:t>DOZ DOG</w:t>
            </w:r>
          </w:p>
        </w:tc>
        <w:tc>
          <w:tcPr>
            <w:tcW w:w="910" w:type="pct"/>
            <w:shd w:val="clear" w:color="auto" w:fill="auto"/>
          </w:tcPr>
          <w:p w14:paraId="4853C49B" w14:textId="77777777" w:rsidR="0009689A" w:rsidRPr="00C72DC1" w:rsidRDefault="0009689A" w:rsidP="007D7988">
            <w:pPr>
              <w:spacing w:before="120"/>
              <w:rPr>
                <w:rFonts w:eastAsia="Calibri" w:cstheme="minorHAnsi"/>
                <w:bCs/>
                <w:iCs/>
              </w:rPr>
            </w:pPr>
            <w:r w:rsidRPr="00C72DC1">
              <w:rPr>
                <w:rFonts w:eastAsia="Calibri" w:cstheme="minorHAnsi"/>
                <w:lang w:eastAsia="en-US"/>
              </w:rPr>
              <w:t>DOZ DOG</w:t>
            </w:r>
          </w:p>
        </w:tc>
        <w:tc>
          <w:tcPr>
            <w:tcW w:w="2062" w:type="pct"/>
            <w:shd w:val="clear" w:color="auto" w:fill="auto"/>
          </w:tcPr>
          <w:p w14:paraId="50AA55C9" w14:textId="77777777" w:rsidR="0009689A" w:rsidRPr="00C72DC1" w:rsidRDefault="0009689A" w:rsidP="007D7988">
            <w:pPr>
              <w:spacing w:before="120" w:after="120"/>
              <w:rPr>
                <w:rFonts w:eastAsia="Calibri" w:cstheme="minorHAnsi"/>
                <w:bCs/>
                <w:iCs/>
              </w:rPr>
            </w:pPr>
            <w:r w:rsidRPr="00C72DC1">
              <w:rPr>
                <w:rFonts w:eastAsia="Calibri" w:cstheme="minorHAnsi"/>
                <w:bCs/>
                <w:iCs/>
              </w:rPr>
              <w:t>Prace wykonywane ręcznie przy dogaszaniu i dozorowaniu pożarzysk</w:t>
            </w:r>
          </w:p>
        </w:tc>
        <w:tc>
          <w:tcPr>
            <w:tcW w:w="712" w:type="pct"/>
            <w:shd w:val="clear" w:color="auto" w:fill="auto"/>
          </w:tcPr>
          <w:p w14:paraId="31A9D3F1" w14:textId="77777777" w:rsidR="0009689A" w:rsidRPr="00C72DC1" w:rsidRDefault="0009689A" w:rsidP="007D7988">
            <w:pPr>
              <w:spacing w:before="120"/>
              <w:jc w:val="center"/>
              <w:rPr>
                <w:rFonts w:eastAsia="Calibri" w:cstheme="minorHAnsi"/>
                <w:bCs/>
                <w:iCs/>
              </w:rPr>
            </w:pPr>
            <w:r w:rsidRPr="00C72DC1">
              <w:rPr>
                <w:rFonts w:eastAsia="Calibri" w:cstheme="minorHAnsi"/>
                <w:bCs/>
                <w:iCs/>
              </w:rPr>
              <w:t>H</w:t>
            </w:r>
          </w:p>
        </w:tc>
      </w:tr>
    </w:tbl>
    <w:p w14:paraId="09715940" w14:textId="77777777" w:rsidR="0009689A" w:rsidRPr="00C72DC1" w:rsidRDefault="0009689A" w:rsidP="0009689A">
      <w:pPr>
        <w:spacing w:before="120" w:after="120"/>
        <w:jc w:val="both"/>
        <w:rPr>
          <w:rFonts w:eastAsia="Verdana" w:cstheme="minorHAnsi"/>
          <w:kern w:val="1"/>
          <w:lang w:eastAsia="zh-CN" w:bidi="hi-IN"/>
        </w:rPr>
      </w:pPr>
      <w:r w:rsidRPr="00C72DC1">
        <w:rPr>
          <w:rFonts w:eastAsia="Calibri" w:cstheme="minorHAnsi"/>
          <w:b/>
          <w:bCs/>
        </w:rPr>
        <w:t>Standard technologii prac obejmuje:</w:t>
      </w:r>
    </w:p>
    <w:p w14:paraId="5C799CE1" w14:textId="77777777" w:rsidR="0009689A" w:rsidRPr="00C72DC1" w:rsidRDefault="0009689A">
      <w:pPr>
        <w:pStyle w:val="Akapitzlist"/>
        <w:widowControl/>
        <w:numPr>
          <w:ilvl w:val="0"/>
          <w:numId w:val="31"/>
        </w:numPr>
        <w:adjustRightInd w:val="0"/>
        <w:spacing w:before="120" w:after="120"/>
        <w:contextualSpacing/>
        <w:jc w:val="both"/>
        <w:rPr>
          <w:rFonts w:eastAsia="Calibri" w:cstheme="minorHAnsi"/>
        </w:rPr>
      </w:pPr>
      <w:r w:rsidRPr="00C72DC1">
        <w:rPr>
          <w:rFonts w:eastAsia="Calibri" w:cstheme="minorHAnsi"/>
        </w:rPr>
        <w:t xml:space="preserve">dogaszanie pożarzyska sprzętem ręcznym (tłumice, łopata, hydronetka), </w:t>
      </w:r>
    </w:p>
    <w:p w14:paraId="40843928" w14:textId="77777777" w:rsidR="0009689A" w:rsidRPr="00C72DC1" w:rsidRDefault="0009689A">
      <w:pPr>
        <w:pStyle w:val="Akapitzlist"/>
        <w:widowControl/>
        <w:numPr>
          <w:ilvl w:val="0"/>
          <w:numId w:val="31"/>
        </w:numPr>
        <w:adjustRightInd w:val="0"/>
        <w:spacing w:before="120" w:after="120"/>
        <w:contextualSpacing/>
        <w:jc w:val="both"/>
        <w:rPr>
          <w:rFonts w:eastAsia="Calibri" w:cstheme="minorHAnsi"/>
        </w:rPr>
      </w:pPr>
      <w:r w:rsidRPr="00C72DC1">
        <w:rPr>
          <w:rFonts w:eastAsia="Calibri" w:cstheme="minorHAnsi"/>
        </w:rPr>
        <w:t xml:space="preserve">obkopywanie, zasypywanie i zalewanie wodą zarzewi ognia, </w:t>
      </w:r>
    </w:p>
    <w:p w14:paraId="2B919012" w14:textId="77777777" w:rsidR="0009689A" w:rsidRPr="00C72DC1" w:rsidRDefault="0009689A">
      <w:pPr>
        <w:pStyle w:val="Akapitzlist"/>
        <w:widowControl/>
        <w:numPr>
          <w:ilvl w:val="0"/>
          <w:numId w:val="31"/>
        </w:numPr>
        <w:adjustRightInd w:val="0"/>
        <w:spacing w:before="120" w:after="120"/>
        <w:contextualSpacing/>
        <w:jc w:val="both"/>
        <w:rPr>
          <w:rFonts w:eastAsia="Calibri" w:cstheme="minorHAnsi"/>
        </w:rPr>
      </w:pPr>
      <w:r w:rsidRPr="00C72DC1">
        <w:rPr>
          <w:rFonts w:eastAsia="Calibri" w:cstheme="minorHAnsi"/>
        </w:rPr>
        <w:t>dozorowanie (kontrolowanie stanu pożarzyska).</w:t>
      </w:r>
    </w:p>
    <w:p w14:paraId="0A50C288" w14:textId="77777777" w:rsidR="0009689A" w:rsidRPr="00C72DC1" w:rsidRDefault="0009689A" w:rsidP="0009689A">
      <w:pPr>
        <w:spacing w:before="120" w:after="120"/>
        <w:jc w:val="both"/>
        <w:rPr>
          <w:rFonts w:eastAsia="Calibri" w:cstheme="minorHAnsi"/>
          <w:b/>
          <w:bCs/>
        </w:rPr>
      </w:pPr>
      <w:r w:rsidRPr="00C72DC1">
        <w:rPr>
          <w:rFonts w:eastAsia="Calibri" w:cstheme="minorHAnsi"/>
          <w:b/>
          <w:bCs/>
        </w:rPr>
        <w:t>Procedura odbioru:</w:t>
      </w:r>
    </w:p>
    <w:p w14:paraId="57439387" w14:textId="77777777" w:rsidR="0009689A" w:rsidRPr="00C72DC1" w:rsidRDefault="0009689A">
      <w:pPr>
        <w:pStyle w:val="Akapitzlist"/>
        <w:widowControl/>
        <w:numPr>
          <w:ilvl w:val="0"/>
          <w:numId w:val="142"/>
        </w:numPr>
        <w:tabs>
          <w:tab w:val="left" w:pos="743"/>
        </w:tabs>
        <w:autoSpaceDE/>
        <w:autoSpaceDN/>
        <w:spacing w:before="120" w:after="120"/>
        <w:contextualSpacing/>
        <w:jc w:val="both"/>
        <w:rPr>
          <w:rFonts w:eastAsia="Calibri" w:cstheme="minorHAnsi"/>
          <w:lang w:eastAsia="en-US"/>
        </w:rPr>
      </w:pPr>
      <w:r w:rsidRPr="00C72DC1">
        <w:rPr>
          <w:rFonts w:eastAsia="Calibri" w:cstheme="minorHAnsi"/>
          <w:lang w:eastAsia="en-US"/>
        </w:rPr>
        <w:t xml:space="preserve">odbiór prac nastąpi poprzez sprawdzenie prawidłowości wykonania pozostałych prac z ochrony przeciwpożarowej lasu z opisem czynności i zleceniem oraz potwierdzeniu faktycznej pracochłonności. </w:t>
      </w:r>
    </w:p>
    <w:p w14:paraId="567F7DC1" w14:textId="77777777" w:rsidR="0009689A" w:rsidRPr="00C72DC1" w:rsidRDefault="0009689A" w:rsidP="0009689A">
      <w:pPr>
        <w:spacing w:after="200" w:line="276" w:lineRule="auto"/>
        <w:ind w:firstLine="708"/>
        <w:rPr>
          <w:ins w:id="2" w:author="Arkadiusz Dacko" w:date="2022-03-21T07:35:00Z"/>
          <w:rFonts w:eastAsia="Calibri" w:cstheme="minorHAnsi"/>
          <w:bCs/>
          <w:i/>
          <w:lang w:eastAsia="en-US"/>
        </w:rPr>
      </w:pPr>
      <w:r w:rsidRPr="00C72DC1">
        <w:rPr>
          <w:rFonts w:eastAsia="Calibri" w:cstheme="minorHAnsi"/>
          <w:bCs/>
          <w:i/>
          <w:lang w:eastAsia="en-US"/>
        </w:rPr>
        <w:t xml:space="preserve">(rozliczenie </w:t>
      </w:r>
      <w:r w:rsidRPr="00C72DC1">
        <w:rPr>
          <w:rFonts w:eastAsia="Calibri" w:cstheme="minorHAnsi"/>
          <w:i/>
          <w:lang w:eastAsia="en-US"/>
        </w:rPr>
        <w:t>z dokładnością do 1 godziny</w:t>
      </w:r>
      <w:r w:rsidRPr="00C72DC1">
        <w:rPr>
          <w:rFonts w:eastAsia="Calibri" w:cstheme="minorHAnsi"/>
          <w:bCs/>
          <w:i/>
          <w:lang w:eastAsia="en-US"/>
        </w:rPr>
        <w:t>)</w:t>
      </w:r>
    </w:p>
    <w:p w14:paraId="74083B8A" w14:textId="77777777" w:rsidR="0009689A" w:rsidRPr="00C72DC1" w:rsidRDefault="0009689A" w:rsidP="0009689A">
      <w:pPr>
        <w:spacing w:after="160" w:line="259" w:lineRule="auto"/>
        <w:rPr>
          <w:rFonts w:eastAsia="Calibri" w:cs="Arial"/>
          <w:b/>
          <w:bCs/>
        </w:rPr>
      </w:pPr>
      <w:r w:rsidRPr="00C72DC1">
        <w:rPr>
          <w:rFonts w:eastAsia="Calibri" w:cs="Arial"/>
          <w:b/>
          <w:bCs/>
        </w:rPr>
        <w:br w:type="page"/>
      </w:r>
    </w:p>
    <w:p w14:paraId="37817965" w14:textId="45B718FE" w:rsidR="0009689A" w:rsidRDefault="0009689A">
      <w:pPr>
        <w:jc w:val="both"/>
        <w:sectPr w:rsidR="0009689A" w:rsidSect="0009689A">
          <w:pgSz w:w="11910" w:h="16840"/>
          <w:pgMar w:top="1320" w:right="980" w:bottom="709" w:left="1140" w:header="708" w:footer="708" w:gutter="0"/>
          <w:cols w:space="708"/>
        </w:sectPr>
      </w:pPr>
    </w:p>
    <w:p w14:paraId="7D1ADDD2" w14:textId="77777777" w:rsidR="00A40DAE" w:rsidRDefault="00836025">
      <w:pPr>
        <w:pStyle w:val="Nagwek1"/>
        <w:spacing w:before="77"/>
        <w:ind w:left="288" w:right="302"/>
        <w:jc w:val="center"/>
      </w:pPr>
      <w:r>
        <w:t>GOSPODARKA ŁĄKOWO-ROLNA</w:t>
      </w:r>
    </w:p>
    <w:p w14:paraId="0ABCC218" w14:textId="77777777" w:rsidR="00A40DAE" w:rsidRDefault="00836025">
      <w:pPr>
        <w:spacing w:before="122"/>
        <w:ind w:left="288" w:right="302"/>
        <w:jc w:val="center"/>
        <w:rPr>
          <w:b/>
        </w:rPr>
      </w:pPr>
      <w:r>
        <w:rPr>
          <w:b/>
        </w:rPr>
        <w:t>Uprawa roli, łąk i pastwisk oraz gruntów uprawianych rolniczo</w:t>
      </w:r>
    </w:p>
    <w:p w14:paraId="066ECF7D" w14:textId="77777777" w:rsidR="00A40DAE" w:rsidRDefault="00A40DAE">
      <w:pPr>
        <w:pStyle w:val="Tekstpodstawowy"/>
        <w:ind w:left="0" w:firstLine="0"/>
        <w:rPr>
          <w:b/>
          <w:sz w:val="26"/>
        </w:rPr>
      </w:pPr>
    </w:p>
    <w:p w14:paraId="641AADCC" w14:textId="77777777" w:rsidR="00A40DAE" w:rsidRDefault="00836025">
      <w:pPr>
        <w:pStyle w:val="Tekstpodstawowy"/>
        <w:spacing w:before="193"/>
        <w:ind w:left="276" w:right="288" w:firstLine="0"/>
        <w:jc w:val="both"/>
      </w:pPr>
      <w: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6E8A5E92" w14:textId="77777777" w:rsidR="00A40DAE" w:rsidRDefault="00A40DAE">
      <w:pPr>
        <w:pStyle w:val="Tekstpodstawowy"/>
        <w:ind w:left="0" w:firstLine="0"/>
        <w:rPr>
          <w:sz w:val="26"/>
        </w:rPr>
      </w:pPr>
    </w:p>
    <w:p w14:paraId="4D5B03B8" w14:textId="77777777" w:rsidR="00A40DAE" w:rsidRDefault="00836025">
      <w:pPr>
        <w:pStyle w:val="Nagwek1"/>
        <w:spacing w:before="193"/>
        <w:jc w:val="both"/>
      </w:pPr>
      <w:r>
        <w:t>Uprawa gleby</w:t>
      </w:r>
    </w:p>
    <w:p w14:paraId="37AA8D46" w14:textId="77777777" w:rsidR="00A40DAE" w:rsidRDefault="00A40DAE">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6FE671EA" w14:textId="77777777">
        <w:trPr>
          <w:trHeight w:val="1012"/>
        </w:trPr>
        <w:tc>
          <w:tcPr>
            <w:tcW w:w="670" w:type="dxa"/>
          </w:tcPr>
          <w:p w14:paraId="24FA91B2" w14:textId="77777777" w:rsidR="00A40DAE" w:rsidRDefault="00836025">
            <w:pPr>
              <w:pStyle w:val="TableParagraph"/>
              <w:ind w:left="129" w:right="120"/>
              <w:jc w:val="center"/>
              <w:rPr>
                <w:b/>
                <w:i/>
              </w:rPr>
            </w:pPr>
            <w:r>
              <w:rPr>
                <w:b/>
                <w:i/>
              </w:rPr>
              <w:t>Nr</w:t>
            </w:r>
          </w:p>
        </w:tc>
        <w:tc>
          <w:tcPr>
            <w:tcW w:w="1794" w:type="dxa"/>
          </w:tcPr>
          <w:p w14:paraId="3BB41648" w14:textId="77777777" w:rsidR="00A40DAE" w:rsidRDefault="00836025">
            <w:pPr>
              <w:pStyle w:val="TableParagraph"/>
              <w:ind w:left="109" w:right="265"/>
              <w:rPr>
                <w:b/>
                <w:i/>
              </w:rPr>
            </w:pPr>
            <w:r>
              <w:rPr>
                <w:b/>
                <w:i/>
              </w:rPr>
              <w:t>Kod czynności do rozliczenia</w:t>
            </w:r>
          </w:p>
        </w:tc>
        <w:tc>
          <w:tcPr>
            <w:tcW w:w="1702" w:type="dxa"/>
          </w:tcPr>
          <w:p w14:paraId="06C79FFA"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350E8CD" w14:textId="77777777" w:rsidR="00A40DAE" w:rsidRDefault="00836025">
            <w:pPr>
              <w:pStyle w:val="TableParagraph"/>
              <w:spacing w:before="0"/>
              <w:ind w:left="0" w:right="95"/>
              <w:jc w:val="right"/>
              <w:rPr>
                <w:b/>
                <w:i/>
              </w:rPr>
            </w:pPr>
            <w:r>
              <w:rPr>
                <w:b/>
                <w:i/>
                <w:spacing w:val="-1"/>
              </w:rPr>
              <w:t>wyceny</w:t>
            </w:r>
          </w:p>
        </w:tc>
        <w:tc>
          <w:tcPr>
            <w:tcW w:w="3861" w:type="dxa"/>
          </w:tcPr>
          <w:p w14:paraId="41FFD60A" w14:textId="77777777" w:rsidR="00A40DAE" w:rsidRDefault="00836025">
            <w:pPr>
              <w:pStyle w:val="TableParagraph"/>
              <w:rPr>
                <w:b/>
                <w:i/>
              </w:rPr>
            </w:pPr>
            <w:r>
              <w:rPr>
                <w:b/>
                <w:i/>
              </w:rPr>
              <w:t>Opis kodu czynności</w:t>
            </w:r>
          </w:p>
        </w:tc>
        <w:tc>
          <w:tcPr>
            <w:tcW w:w="1333" w:type="dxa"/>
          </w:tcPr>
          <w:p w14:paraId="0EC3281C" w14:textId="77777777" w:rsidR="00A40DAE" w:rsidRDefault="00836025">
            <w:pPr>
              <w:pStyle w:val="TableParagraph"/>
              <w:ind w:left="105" w:right="221"/>
              <w:rPr>
                <w:b/>
                <w:i/>
              </w:rPr>
            </w:pPr>
            <w:r>
              <w:rPr>
                <w:b/>
                <w:i/>
              </w:rPr>
              <w:t>Jednostka miary</w:t>
            </w:r>
          </w:p>
        </w:tc>
      </w:tr>
      <w:tr w:rsidR="00A40DAE" w14:paraId="717DD797" w14:textId="77777777">
        <w:trPr>
          <w:trHeight w:val="625"/>
        </w:trPr>
        <w:tc>
          <w:tcPr>
            <w:tcW w:w="670" w:type="dxa"/>
          </w:tcPr>
          <w:p w14:paraId="76AD239A" w14:textId="77777777" w:rsidR="00A40DAE" w:rsidRDefault="00836025">
            <w:pPr>
              <w:pStyle w:val="TableParagraph"/>
              <w:ind w:left="129" w:right="120"/>
              <w:jc w:val="center"/>
            </w:pPr>
            <w:r>
              <w:t>166</w:t>
            </w:r>
          </w:p>
        </w:tc>
        <w:tc>
          <w:tcPr>
            <w:tcW w:w="1794" w:type="dxa"/>
          </w:tcPr>
          <w:p w14:paraId="6B3BC60D" w14:textId="77777777" w:rsidR="00A40DAE" w:rsidRDefault="00836025">
            <w:pPr>
              <w:pStyle w:val="TableParagraph"/>
              <w:ind w:left="109"/>
            </w:pPr>
            <w:r>
              <w:t>ŁR-ORKA</w:t>
            </w:r>
          </w:p>
        </w:tc>
        <w:tc>
          <w:tcPr>
            <w:tcW w:w="1702" w:type="dxa"/>
          </w:tcPr>
          <w:p w14:paraId="6F29CB58" w14:textId="77777777" w:rsidR="00A40DAE" w:rsidRDefault="00836025">
            <w:pPr>
              <w:pStyle w:val="TableParagraph"/>
            </w:pPr>
            <w:r>
              <w:t>ŁR-ORKA</w:t>
            </w:r>
          </w:p>
        </w:tc>
        <w:tc>
          <w:tcPr>
            <w:tcW w:w="3861" w:type="dxa"/>
          </w:tcPr>
          <w:p w14:paraId="316ADB17" w14:textId="77777777" w:rsidR="00A40DAE" w:rsidRDefault="00836025">
            <w:pPr>
              <w:pStyle w:val="TableParagraph"/>
            </w:pPr>
            <w:r>
              <w:t>Głęboka orka</w:t>
            </w:r>
          </w:p>
        </w:tc>
        <w:tc>
          <w:tcPr>
            <w:tcW w:w="1333" w:type="dxa"/>
          </w:tcPr>
          <w:p w14:paraId="6B63DF63" w14:textId="77777777" w:rsidR="00A40DAE" w:rsidRDefault="00836025">
            <w:pPr>
              <w:pStyle w:val="TableParagraph"/>
              <w:ind w:left="349" w:right="347"/>
              <w:jc w:val="center"/>
            </w:pPr>
            <w:r>
              <w:t>HA</w:t>
            </w:r>
          </w:p>
        </w:tc>
      </w:tr>
      <w:tr w:rsidR="00A40DAE" w14:paraId="17A3A742" w14:textId="77777777">
        <w:trPr>
          <w:trHeight w:val="623"/>
        </w:trPr>
        <w:tc>
          <w:tcPr>
            <w:tcW w:w="670" w:type="dxa"/>
          </w:tcPr>
          <w:p w14:paraId="03C4BB2A" w14:textId="77777777" w:rsidR="00A40DAE" w:rsidRDefault="00836025">
            <w:pPr>
              <w:pStyle w:val="TableParagraph"/>
              <w:ind w:left="129" w:right="120"/>
              <w:jc w:val="center"/>
            </w:pPr>
            <w:r>
              <w:t>167</w:t>
            </w:r>
          </w:p>
        </w:tc>
        <w:tc>
          <w:tcPr>
            <w:tcW w:w="1794" w:type="dxa"/>
          </w:tcPr>
          <w:p w14:paraId="2D4CDEC0" w14:textId="77777777" w:rsidR="00A40DAE" w:rsidRDefault="00836025">
            <w:pPr>
              <w:pStyle w:val="TableParagraph"/>
              <w:ind w:left="109"/>
            </w:pPr>
            <w:r>
              <w:t>ŁR-PODOR</w:t>
            </w:r>
          </w:p>
        </w:tc>
        <w:tc>
          <w:tcPr>
            <w:tcW w:w="1702" w:type="dxa"/>
          </w:tcPr>
          <w:p w14:paraId="790A30D5" w14:textId="77777777" w:rsidR="00A40DAE" w:rsidRDefault="00836025">
            <w:pPr>
              <w:pStyle w:val="TableParagraph"/>
            </w:pPr>
            <w:r>
              <w:t>ŁR-PODOR</w:t>
            </w:r>
          </w:p>
        </w:tc>
        <w:tc>
          <w:tcPr>
            <w:tcW w:w="3861" w:type="dxa"/>
          </w:tcPr>
          <w:p w14:paraId="1700475A" w14:textId="77777777" w:rsidR="00A40DAE" w:rsidRDefault="00836025">
            <w:pPr>
              <w:pStyle w:val="TableParagraph"/>
            </w:pPr>
            <w:r>
              <w:t>Podorywka</w:t>
            </w:r>
          </w:p>
        </w:tc>
        <w:tc>
          <w:tcPr>
            <w:tcW w:w="1333" w:type="dxa"/>
          </w:tcPr>
          <w:p w14:paraId="00BE17CC" w14:textId="77777777" w:rsidR="00A40DAE" w:rsidRDefault="00836025">
            <w:pPr>
              <w:pStyle w:val="TableParagraph"/>
              <w:ind w:left="349" w:right="347"/>
              <w:jc w:val="center"/>
            </w:pPr>
            <w:r>
              <w:t>HA</w:t>
            </w:r>
          </w:p>
        </w:tc>
      </w:tr>
      <w:tr w:rsidR="00A40DAE" w14:paraId="6883AFE1" w14:textId="77777777">
        <w:trPr>
          <w:trHeight w:val="626"/>
        </w:trPr>
        <w:tc>
          <w:tcPr>
            <w:tcW w:w="670" w:type="dxa"/>
          </w:tcPr>
          <w:p w14:paraId="7C5440A7" w14:textId="77777777" w:rsidR="00A40DAE" w:rsidRDefault="00836025">
            <w:pPr>
              <w:pStyle w:val="TableParagraph"/>
              <w:ind w:left="129" w:right="120"/>
              <w:jc w:val="center"/>
            </w:pPr>
            <w:r>
              <w:t>168</w:t>
            </w:r>
          </w:p>
        </w:tc>
        <w:tc>
          <w:tcPr>
            <w:tcW w:w="1794" w:type="dxa"/>
          </w:tcPr>
          <w:p w14:paraId="47413C6B" w14:textId="77777777" w:rsidR="00A40DAE" w:rsidRDefault="00836025">
            <w:pPr>
              <w:pStyle w:val="TableParagraph"/>
              <w:ind w:left="109"/>
            </w:pPr>
            <w:r>
              <w:t>ŁR-AGRE</w:t>
            </w:r>
          </w:p>
        </w:tc>
        <w:tc>
          <w:tcPr>
            <w:tcW w:w="1702" w:type="dxa"/>
          </w:tcPr>
          <w:p w14:paraId="2CB7ACC3" w14:textId="77777777" w:rsidR="00A40DAE" w:rsidRDefault="00836025">
            <w:pPr>
              <w:pStyle w:val="TableParagraph"/>
            </w:pPr>
            <w:r>
              <w:t>ŁR-AGRE</w:t>
            </w:r>
          </w:p>
        </w:tc>
        <w:tc>
          <w:tcPr>
            <w:tcW w:w="3861" w:type="dxa"/>
          </w:tcPr>
          <w:p w14:paraId="1D6B9127" w14:textId="77777777" w:rsidR="00A40DAE" w:rsidRDefault="00836025">
            <w:pPr>
              <w:pStyle w:val="TableParagraph"/>
            </w:pPr>
            <w:r>
              <w:t>Agregatowanie</w:t>
            </w:r>
          </w:p>
        </w:tc>
        <w:tc>
          <w:tcPr>
            <w:tcW w:w="1333" w:type="dxa"/>
          </w:tcPr>
          <w:p w14:paraId="42AC569D" w14:textId="77777777" w:rsidR="00A40DAE" w:rsidRDefault="00836025">
            <w:pPr>
              <w:pStyle w:val="TableParagraph"/>
              <w:ind w:left="349" w:right="347"/>
              <w:jc w:val="center"/>
            </w:pPr>
            <w:r>
              <w:t>HA</w:t>
            </w:r>
          </w:p>
        </w:tc>
      </w:tr>
      <w:tr w:rsidR="00A40DAE" w14:paraId="7F89EF2E" w14:textId="77777777">
        <w:trPr>
          <w:trHeight w:val="624"/>
        </w:trPr>
        <w:tc>
          <w:tcPr>
            <w:tcW w:w="670" w:type="dxa"/>
          </w:tcPr>
          <w:p w14:paraId="1EFF4BB1" w14:textId="77777777" w:rsidR="00A40DAE" w:rsidRDefault="00836025">
            <w:pPr>
              <w:pStyle w:val="TableParagraph"/>
              <w:spacing w:before="120"/>
              <w:ind w:left="129" w:right="120"/>
              <w:jc w:val="center"/>
            </w:pPr>
            <w:r>
              <w:t>169</w:t>
            </w:r>
          </w:p>
        </w:tc>
        <w:tc>
          <w:tcPr>
            <w:tcW w:w="1794" w:type="dxa"/>
          </w:tcPr>
          <w:p w14:paraId="43078FEE" w14:textId="77777777" w:rsidR="00A40DAE" w:rsidRDefault="00836025">
            <w:pPr>
              <w:pStyle w:val="TableParagraph"/>
              <w:spacing w:before="120"/>
              <w:ind w:left="109"/>
            </w:pPr>
            <w:r>
              <w:t>ŁR-KULT</w:t>
            </w:r>
          </w:p>
        </w:tc>
        <w:tc>
          <w:tcPr>
            <w:tcW w:w="1702" w:type="dxa"/>
          </w:tcPr>
          <w:p w14:paraId="14297402" w14:textId="77777777" w:rsidR="00A40DAE" w:rsidRDefault="00836025">
            <w:pPr>
              <w:pStyle w:val="TableParagraph"/>
              <w:spacing w:before="120"/>
            </w:pPr>
            <w:r>
              <w:t>ŁR-KULT</w:t>
            </w:r>
          </w:p>
        </w:tc>
        <w:tc>
          <w:tcPr>
            <w:tcW w:w="3861" w:type="dxa"/>
          </w:tcPr>
          <w:p w14:paraId="15541C56" w14:textId="77777777" w:rsidR="00A40DAE" w:rsidRDefault="00836025">
            <w:pPr>
              <w:pStyle w:val="TableParagraph"/>
              <w:spacing w:before="120"/>
            </w:pPr>
            <w:r>
              <w:t>Kultywatorowanie</w:t>
            </w:r>
          </w:p>
        </w:tc>
        <w:tc>
          <w:tcPr>
            <w:tcW w:w="1333" w:type="dxa"/>
          </w:tcPr>
          <w:p w14:paraId="56CFDE24" w14:textId="77777777" w:rsidR="00A40DAE" w:rsidRDefault="00836025">
            <w:pPr>
              <w:pStyle w:val="TableParagraph"/>
              <w:spacing w:before="120"/>
              <w:ind w:left="349" w:right="347"/>
              <w:jc w:val="center"/>
            </w:pPr>
            <w:r>
              <w:t>HA</w:t>
            </w:r>
          </w:p>
        </w:tc>
      </w:tr>
      <w:tr w:rsidR="00A40DAE" w14:paraId="411BFFBA" w14:textId="77777777">
        <w:trPr>
          <w:trHeight w:val="625"/>
        </w:trPr>
        <w:tc>
          <w:tcPr>
            <w:tcW w:w="670" w:type="dxa"/>
          </w:tcPr>
          <w:p w14:paraId="69A9AB53" w14:textId="77777777" w:rsidR="00A40DAE" w:rsidRDefault="00836025">
            <w:pPr>
              <w:pStyle w:val="TableParagraph"/>
              <w:spacing w:before="122"/>
              <w:ind w:left="129" w:right="120"/>
              <w:jc w:val="center"/>
            </w:pPr>
            <w:r>
              <w:t>170</w:t>
            </w:r>
          </w:p>
        </w:tc>
        <w:tc>
          <w:tcPr>
            <w:tcW w:w="1794" w:type="dxa"/>
          </w:tcPr>
          <w:p w14:paraId="2D1E737C" w14:textId="77777777" w:rsidR="00A40DAE" w:rsidRDefault="00836025">
            <w:pPr>
              <w:pStyle w:val="TableParagraph"/>
              <w:spacing w:before="122"/>
              <w:ind w:left="109"/>
            </w:pPr>
            <w:r>
              <w:t>ŁR-BRON</w:t>
            </w:r>
          </w:p>
        </w:tc>
        <w:tc>
          <w:tcPr>
            <w:tcW w:w="1702" w:type="dxa"/>
          </w:tcPr>
          <w:p w14:paraId="044117D8" w14:textId="77777777" w:rsidR="00A40DAE" w:rsidRDefault="00836025">
            <w:pPr>
              <w:pStyle w:val="TableParagraph"/>
              <w:spacing w:before="122"/>
            </w:pPr>
            <w:r>
              <w:t>ŁR-BRON</w:t>
            </w:r>
          </w:p>
        </w:tc>
        <w:tc>
          <w:tcPr>
            <w:tcW w:w="3861" w:type="dxa"/>
          </w:tcPr>
          <w:p w14:paraId="503C6AFF" w14:textId="77777777" w:rsidR="00A40DAE" w:rsidRDefault="00836025">
            <w:pPr>
              <w:pStyle w:val="TableParagraph"/>
              <w:spacing w:before="122"/>
            </w:pPr>
            <w:r>
              <w:t>Bronowanie</w:t>
            </w:r>
          </w:p>
        </w:tc>
        <w:tc>
          <w:tcPr>
            <w:tcW w:w="1333" w:type="dxa"/>
          </w:tcPr>
          <w:p w14:paraId="38E194F3" w14:textId="77777777" w:rsidR="00A40DAE" w:rsidRDefault="00836025">
            <w:pPr>
              <w:pStyle w:val="TableParagraph"/>
              <w:spacing w:before="122"/>
              <w:ind w:left="349" w:right="347"/>
              <w:jc w:val="center"/>
            </w:pPr>
            <w:r>
              <w:t>HA</w:t>
            </w:r>
          </w:p>
        </w:tc>
      </w:tr>
      <w:tr w:rsidR="00A40DAE" w14:paraId="14AA21E1" w14:textId="77777777">
        <w:trPr>
          <w:trHeight w:val="626"/>
        </w:trPr>
        <w:tc>
          <w:tcPr>
            <w:tcW w:w="670" w:type="dxa"/>
          </w:tcPr>
          <w:p w14:paraId="6A2E470D" w14:textId="77777777" w:rsidR="00A40DAE" w:rsidRDefault="00836025">
            <w:pPr>
              <w:pStyle w:val="TableParagraph"/>
              <w:ind w:left="129" w:right="120"/>
              <w:jc w:val="center"/>
            </w:pPr>
            <w:r>
              <w:t>171</w:t>
            </w:r>
          </w:p>
        </w:tc>
        <w:tc>
          <w:tcPr>
            <w:tcW w:w="1794" w:type="dxa"/>
          </w:tcPr>
          <w:p w14:paraId="0C68BEAD" w14:textId="77777777" w:rsidR="00A40DAE" w:rsidRDefault="00836025">
            <w:pPr>
              <w:pStyle w:val="TableParagraph"/>
              <w:ind w:left="109"/>
            </w:pPr>
            <w:r>
              <w:t>ŁR-TAL</w:t>
            </w:r>
          </w:p>
        </w:tc>
        <w:tc>
          <w:tcPr>
            <w:tcW w:w="1702" w:type="dxa"/>
          </w:tcPr>
          <w:p w14:paraId="2967BD7A" w14:textId="77777777" w:rsidR="00A40DAE" w:rsidRDefault="00836025">
            <w:pPr>
              <w:pStyle w:val="TableParagraph"/>
            </w:pPr>
            <w:r>
              <w:t>ŁR-TAL</w:t>
            </w:r>
          </w:p>
        </w:tc>
        <w:tc>
          <w:tcPr>
            <w:tcW w:w="3861" w:type="dxa"/>
          </w:tcPr>
          <w:p w14:paraId="0BDCC7DE" w14:textId="77777777" w:rsidR="00A40DAE" w:rsidRDefault="00836025">
            <w:pPr>
              <w:pStyle w:val="TableParagraph"/>
            </w:pPr>
            <w:r>
              <w:t>Talerzowanie</w:t>
            </w:r>
          </w:p>
        </w:tc>
        <w:tc>
          <w:tcPr>
            <w:tcW w:w="1333" w:type="dxa"/>
          </w:tcPr>
          <w:p w14:paraId="2FEC3B42" w14:textId="77777777" w:rsidR="00A40DAE" w:rsidRDefault="00836025">
            <w:pPr>
              <w:pStyle w:val="TableParagraph"/>
              <w:ind w:left="349" w:right="347"/>
              <w:jc w:val="center"/>
            </w:pPr>
            <w:r>
              <w:t>HA</w:t>
            </w:r>
          </w:p>
        </w:tc>
      </w:tr>
      <w:tr w:rsidR="00A40DAE" w14:paraId="179AA21C" w14:textId="77777777">
        <w:trPr>
          <w:trHeight w:val="623"/>
        </w:trPr>
        <w:tc>
          <w:tcPr>
            <w:tcW w:w="670" w:type="dxa"/>
          </w:tcPr>
          <w:p w14:paraId="5DE2727A" w14:textId="77777777" w:rsidR="00A40DAE" w:rsidRDefault="00836025">
            <w:pPr>
              <w:pStyle w:val="TableParagraph"/>
              <w:ind w:left="129" w:right="120"/>
              <w:jc w:val="center"/>
            </w:pPr>
            <w:r>
              <w:t>172</w:t>
            </w:r>
          </w:p>
        </w:tc>
        <w:tc>
          <w:tcPr>
            <w:tcW w:w="1794" w:type="dxa"/>
          </w:tcPr>
          <w:p w14:paraId="534EA5EF" w14:textId="77777777" w:rsidR="00A40DAE" w:rsidRDefault="00836025">
            <w:pPr>
              <w:pStyle w:val="TableParagraph"/>
              <w:ind w:left="109"/>
            </w:pPr>
            <w:r>
              <w:t>ŁR-REDL</w:t>
            </w:r>
          </w:p>
        </w:tc>
        <w:tc>
          <w:tcPr>
            <w:tcW w:w="1702" w:type="dxa"/>
          </w:tcPr>
          <w:p w14:paraId="0B40A615" w14:textId="77777777" w:rsidR="00A40DAE" w:rsidRDefault="00836025">
            <w:pPr>
              <w:pStyle w:val="TableParagraph"/>
            </w:pPr>
            <w:r>
              <w:t>ŁR-REDL</w:t>
            </w:r>
          </w:p>
        </w:tc>
        <w:tc>
          <w:tcPr>
            <w:tcW w:w="3861" w:type="dxa"/>
          </w:tcPr>
          <w:p w14:paraId="4A302874" w14:textId="77777777" w:rsidR="00A40DAE" w:rsidRDefault="00836025">
            <w:pPr>
              <w:pStyle w:val="TableParagraph"/>
            </w:pPr>
            <w:r>
              <w:t>Redlenie</w:t>
            </w:r>
          </w:p>
        </w:tc>
        <w:tc>
          <w:tcPr>
            <w:tcW w:w="1333" w:type="dxa"/>
          </w:tcPr>
          <w:p w14:paraId="348CC627" w14:textId="77777777" w:rsidR="00A40DAE" w:rsidRDefault="00836025">
            <w:pPr>
              <w:pStyle w:val="TableParagraph"/>
              <w:ind w:left="349" w:right="347"/>
              <w:jc w:val="center"/>
            </w:pPr>
            <w:r>
              <w:t>HA</w:t>
            </w:r>
          </w:p>
        </w:tc>
      </w:tr>
      <w:tr w:rsidR="00A40DAE" w14:paraId="4CFAD8B8" w14:textId="77777777">
        <w:trPr>
          <w:trHeight w:val="1272"/>
        </w:trPr>
        <w:tc>
          <w:tcPr>
            <w:tcW w:w="670" w:type="dxa"/>
          </w:tcPr>
          <w:p w14:paraId="2249BAC8" w14:textId="77777777" w:rsidR="00A40DAE" w:rsidRDefault="00836025">
            <w:pPr>
              <w:pStyle w:val="TableParagraph"/>
              <w:ind w:left="129" w:right="120"/>
              <w:jc w:val="center"/>
            </w:pPr>
            <w:r>
              <w:t>173</w:t>
            </w:r>
          </w:p>
        </w:tc>
        <w:tc>
          <w:tcPr>
            <w:tcW w:w="1794" w:type="dxa"/>
          </w:tcPr>
          <w:p w14:paraId="018F3D63" w14:textId="77777777" w:rsidR="00A40DAE" w:rsidRDefault="00836025">
            <w:pPr>
              <w:pStyle w:val="TableParagraph"/>
              <w:ind w:left="109"/>
            </w:pPr>
            <w:r>
              <w:t>ŁR-ROZDR</w:t>
            </w:r>
          </w:p>
        </w:tc>
        <w:tc>
          <w:tcPr>
            <w:tcW w:w="1702" w:type="dxa"/>
          </w:tcPr>
          <w:p w14:paraId="6F32B150" w14:textId="77777777" w:rsidR="00A40DAE" w:rsidRDefault="00836025">
            <w:pPr>
              <w:pStyle w:val="TableParagraph"/>
            </w:pPr>
            <w:r>
              <w:t>ŁR-ROZDR</w:t>
            </w:r>
          </w:p>
        </w:tc>
        <w:tc>
          <w:tcPr>
            <w:tcW w:w="3861" w:type="dxa"/>
          </w:tcPr>
          <w:p w14:paraId="06C94CAB" w14:textId="77777777" w:rsidR="00A40DAE" w:rsidRDefault="00836025">
            <w:pPr>
              <w:pStyle w:val="TableParagraph"/>
              <w:ind w:right="368"/>
            </w:pPr>
            <w:r>
              <w:t>Rozdrabnianie pozostałości pozrębowych z wymieszaniem ich z wierzchnią warstwą gleby na poletkach nowo zakładanych</w:t>
            </w:r>
          </w:p>
        </w:tc>
        <w:tc>
          <w:tcPr>
            <w:tcW w:w="1333" w:type="dxa"/>
          </w:tcPr>
          <w:p w14:paraId="738EEBD9" w14:textId="77777777" w:rsidR="00A40DAE" w:rsidRDefault="00836025">
            <w:pPr>
              <w:pStyle w:val="TableParagraph"/>
              <w:ind w:left="349" w:right="347"/>
              <w:jc w:val="center"/>
            </w:pPr>
            <w:r>
              <w:t>HA</w:t>
            </w:r>
          </w:p>
        </w:tc>
      </w:tr>
      <w:tr w:rsidR="00A40DAE" w14:paraId="150A45CE" w14:textId="77777777">
        <w:trPr>
          <w:trHeight w:val="625"/>
        </w:trPr>
        <w:tc>
          <w:tcPr>
            <w:tcW w:w="670" w:type="dxa"/>
          </w:tcPr>
          <w:p w14:paraId="4E58F278" w14:textId="77777777" w:rsidR="00A40DAE" w:rsidRDefault="00836025">
            <w:pPr>
              <w:pStyle w:val="TableParagraph"/>
              <w:ind w:left="129" w:right="120"/>
              <w:jc w:val="center"/>
            </w:pPr>
            <w:r>
              <w:t>174</w:t>
            </w:r>
          </w:p>
        </w:tc>
        <w:tc>
          <w:tcPr>
            <w:tcW w:w="1794" w:type="dxa"/>
          </w:tcPr>
          <w:p w14:paraId="455AC773" w14:textId="77777777" w:rsidR="00A40DAE" w:rsidRDefault="00836025">
            <w:pPr>
              <w:pStyle w:val="TableParagraph"/>
              <w:ind w:left="109"/>
            </w:pPr>
            <w:r>
              <w:t>ŁR-WAŁOW</w:t>
            </w:r>
          </w:p>
        </w:tc>
        <w:tc>
          <w:tcPr>
            <w:tcW w:w="1702" w:type="dxa"/>
          </w:tcPr>
          <w:p w14:paraId="46A26928" w14:textId="77777777" w:rsidR="00A40DAE" w:rsidRDefault="00836025">
            <w:pPr>
              <w:pStyle w:val="TableParagraph"/>
            </w:pPr>
            <w:r>
              <w:t>ŁR-WAŁOW</w:t>
            </w:r>
          </w:p>
        </w:tc>
        <w:tc>
          <w:tcPr>
            <w:tcW w:w="3861" w:type="dxa"/>
          </w:tcPr>
          <w:p w14:paraId="5FA91053" w14:textId="77777777" w:rsidR="00A40DAE" w:rsidRDefault="00836025">
            <w:pPr>
              <w:pStyle w:val="TableParagraph"/>
            </w:pPr>
            <w:r>
              <w:t>Wałowanie</w:t>
            </w:r>
          </w:p>
        </w:tc>
        <w:tc>
          <w:tcPr>
            <w:tcW w:w="1333" w:type="dxa"/>
          </w:tcPr>
          <w:p w14:paraId="73E43676" w14:textId="77777777" w:rsidR="00A40DAE" w:rsidRDefault="00836025">
            <w:pPr>
              <w:pStyle w:val="TableParagraph"/>
              <w:ind w:left="349" w:right="347"/>
              <w:jc w:val="center"/>
            </w:pPr>
            <w:r>
              <w:t>HA</w:t>
            </w:r>
          </w:p>
        </w:tc>
      </w:tr>
      <w:tr w:rsidR="00A40DAE" w14:paraId="31CA08CD" w14:textId="77777777">
        <w:trPr>
          <w:trHeight w:val="1271"/>
        </w:trPr>
        <w:tc>
          <w:tcPr>
            <w:tcW w:w="670" w:type="dxa"/>
          </w:tcPr>
          <w:p w14:paraId="4624A9E8" w14:textId="77777777" w:rsidR="00A40DAE" w:rsidRDefault="00836025">
            <w:pPr>
              <w:pStyle w:val="TableParagraph"/>
              <w:ind w:left="129" w:right="120"/>
              <w:jc w:val="center"/>
            </w:pPr>
            <w:r>
              <w:t>175</w:t>
            </w:r>
          </w:p>
        </w:tc>
        <w:tc>
          <w:tcPr>
            <w:tcW w:w="1794" w:type="dxa"/>
          </w:tcPr>
          <w:p w14:paraId="0796FA5C" w14:textId="77777777" w:rsidR="00A40DAE" w:rsidRDefault="00836025">
            <w:pPr>
              <w:pStyle w:val="TableParagraph"/>
              <w:ind w:left="109"/>
            </w:pPr>
            <w:r>
              <w:t>ŁR-PORZPO</w:t>
            </w:r>
          </w:p>
        </w:tc>
        <w:tc>
          <w:tcPr>
            <w:tcW w:w="1702" w:type="dxa"/>
          </w:tcPr>
          <w:p w14:paraId="460F3D11" w14:textId="77777777" w:rsidR="00A40DAE" w:rsidRDefault="00836025">
            <w:pPr>
              <w:pStyle w:val="TableParagraph"/>
            </w:pPr>
            <w:r>
              <w:t>ŁR-PORZPO</w:t>
            </w:r>
          </w:p>
        </w:tc>
        <w:tc>
          <w:tcPr>
            <w:tcW w:w="3861" w:type="dxa"/>
          </w:tcPr>
          <w:p w14:paraId="51A67E01" w14:textId="77777777" w:rsidR="00A40DAE" w:rsidRDefault="00836025">
            <w:pPr>
              <w:pStyle w:val="TableParagraph"/>
              <w:spacing w:line="257" w:lineRule="exact"/>
            </w:pPr>
            <w:r>
              <w:t>Porządkowanie pól przez</w:t>
            </w:r>
          </w:p>
          <w:p w14:paraId="7B3CDB7B" w14:textId="77777777" w:rsidR="00A40DAE" w:rsidRDefault="00836025">
            <w:pPr>
              <w:pStyle w:val="TableParagraph"/>
              <w:spacing w:before="0"/>
              <w:ind w:right="342"/>
            </w:pPr>
            <w:r>
              <w:t>rozdrabnianie pozostałości po uprawach, w celu przygotowania do dalszego użytkowania</w:t>
            </w:r>
          </w:p>
        </w:tc>
        <w:tc>
          <w:tcPr>
            <w:tcW w:w="1333" w:type="dxa"/>
          </w:tcPr>
          <w:p w14:paraId="68BCE5D5" w14:textId="77777777" w:rsidR="00A40DAE" w:rsidRDefault="00836025">
            <w:pPr>
              <w:pStyle w:val="TableParagraph"/>
              <w:ind w:left="349" w:right="347"/>
              <w:jc w:val="center"/>
            </w:pPr>
            <w:r>
              <w:t>HA</w:t>
            </w:r>
          </w:p>
        </w:tc>
      </w:tr>
      <w:tr w:rsidR="00A40DAE" w14:paraId="67CBBA04" w14:textId="77777777">
        <w:trPr>
          <w:trHeight w:val="755"/>
        </w:trPr>
        <w:tc>
          <w:tcPr>
            <w:tcW w:w="670" w:type="dxa"/>
          </w:tcPr>
          <w:p w14:paraId="2EC073F2" w14:textId="77777777" w:rsidR="00A40DAE" w:rsidRDefault="00836025">
            <w:pPr>
              <w:pStyle w:val="TableParagraph"/>
              <w:ind w:left="129" w:right="120"/>
              <w:jc w:val="center"/>
            </w:pPr>
            <w:r>
              <w:t>176</w:t>
            </w:r>
          </w:p>
        </w:tc>
        <w:tc>
          <w:tcPr>
            <w:tcW w:w="1794" w:type="dxa"/>
          </w:tcPr>
          <w:p w14:paraId="282CCBBB" w14:textId="77777777" w:rsidR="00A40DAE" w:rsidRDefault="00836025">
            <w:pPr>
              <w:pStyle w:val="TableParagraph"/>
              <w:ind w:left="109"/>
            </w:pPr>
            <w:r>
              <w:t>ŁR-KARCZ</w:t>
            </w:r>
          </w:p>
        </w:tc>
        <w:tc>
          <w:tcPr>
            <w:tcW w:w="1702" w:type="dxa"/>
          </w:tcPr>
          <w:p w14:paraId="59907CFB" w14:textId="77777777" w:rsidR="00A40DAE" w:rsidRDefault="00836025">
            <w:pPr>
              <w:pStyle w:val="TableParagraph"/>
            </w:pPr>
            <w:r>
              <w:t>ŁR-KARCZ</w:t>
            </w:r>
          </w:p>
        </w:tc>
        <w:tc>
          <w:tcPr>
            <w:tcW w:w="3861" w:type="dxa"/>
          </w:tcPr>
          <w:p w14:paraId="17177DEE" w14:textId="77777777" w:rsidR="00A40DAE" w:rsidRDefault="00836025">
            <w:pPr>
              <w:pStyle w:val="TableParagraph"/>
              <w:ind w:right="469"/>
            </w:pPr>
            <w:r>
              <w:t>Karczowanie pniaków na gruntach przeznaczonych pod uprawę</w:t>
            </w:r>
          </w:p>
        </w:tc>
        <w:tc>
          <w:tcPr>
            <w:tcW w:w="1333" w:type="dxa"/>
          </w:tcPr>
          <w:p w14:paraId="7B46D7A4" w14:textId="77777777" w:rsidR="00A40DAE" w:rsidRDefault="00836025">
            <w:pPr>
              <w:pStyle w:val="TableParagraph"/>
              <w:ind w:left="349" w:right="347"/>
              <w:jc w:val="center"/>
            </w:pPr>
            <w:r>
              <w:t>HA</w:t>
            </w:r>
          </w:p>
        </w:tc>
      </w:tr>
    </w:tbl>
    <w:p w14:paraId="0DAC2D02" w14:textId="77777777" w:rsidR="00A40DAE" w:rsidRDefault="00A40DAE">
      <w:pPr>
        <w:jc w:val="center"/>
        <w:sectPr w:rsidR="00A40DAE">
          <w:pgSz w:w="11910" w:h="16840"/>
          <w:pgMar w:top="1320" w:right="980" w:bottom="280" w:left="1140" w:header="708" w:footer="708" w:gutter="0"/>
          <w:cols w:space="708"/>
        </w:sectPr>
      </w:pPr>
    </w:p>
    <w:p w14:paraId="21475B61" w14:textId="77777777" w:rsidR="00A40DAE" w:rsidRDefault="00836025">
      <w:pPr>
        <w:spacing w:before="77"/>
        <w:ind w:left="276"/>
        <w:rPr>
          <w:b/>
        </w:rPr>
      </w:pPr>
      <w:r>
        <w:rPr>
          <w:b/>
        </w:rPr>
        <w:t>Standard technologii prac obejmuje:</w:t>
      </w:r>
    </w:p>
    <w:p w14:paraId="49894DD0" w14:textId="77777777" w:rsidR="00A40DAE" w:rsidRDefault="00836025">
      <w:pPr>
        <w:pStyle w:val="Akapitzlist"/>
        <w:numPr>
          <w:ilvl w:val="1"/>
          <w:numId w:val="5"/>
        </w:numPr>
        <w:tabs>
          <w:tab w:val="left" w:pos="996"/>
          <w:tab w:val="left" w:pos="997"/>
        </w:tabs>
        <w:spacing w:before="160"/>
        <w:ind w:hanging="361"/>
        <w:rPr>
          <w:rFonts w:ascii="Symbol" w:hAnsi="Symbol"/>
        </w:rPr>
      </w:pPr>
      <w:r>
        <w:t>przygotowanie do pracy oraz regulację potrzebnych maszyn i</w:t>
      </w:r>
      <w:r>
        <w:rPr>
          <w:spacing w:val="-8"/>
        </w:rPr>
        <w:t xml:space="preserve"> </w:t>
      </w:r>
      <w:r>
        <w:t>urządzeń,</w:t>
      </w:r>
    </w:p>
    <w:p w14:paraId="337AF988"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dojazd na wskazaną w zleceniu pozycję oraz</w:t>
      </w:r>
      <w:r>
        <w:rPr>
          <w:spacing w:val="-6"/>
        </w:rPr>
        <w:t xml:space="preserve"> </w:t>
      </w:r>
      <w:r>
        <w:t>powrót,</w:t>
      </w:r>
    </w:p>
    <w:p w14:paraId="0FC3AF80"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wykonanie zabiegu – całość przy użyciu środków i sił będących w dyspozycji</w:t>
      </w:r>
      <w:r>
        <w:rPr>
          <w:spacing w:val="-22"/>
        </w:rPr>
        <w:t xml:space="preserve"> </w:t>
      </w:r>
      <w:r>
        <w:t>wykonawcy.</w:t>
      </w:r>
    </w:p>
    <w:p w14:paraId="613073DA" w14:textId="77777777" w:rsidR="00A40DAE" w:rsidRDefault="00836025">
      <w:pPr>
        <w:pStyle w:val="Nagwek1"/>
        <w:spacing w:before="121"/>
      </w:pPr>
      <w:r>
        <w:t>Uwagi:</w:t>
      </w:r>
    </w:p>
    <w:p w14:paraId="1AD94E6F" w14:textId="77777777" w:rsidR="00A40DAE" w:rsidRDefault="00836025">
      <w:pPr>
        <w:pStyle w:val="Akapitzlist"/>
        <w:numPr>
          <w:ilvl w:val="1"/>
          <w:numId w:val="5"/>
        </w:numPr>
        <w:tabs>
          <w:tab w:val="left" w:pos="996"/>
          <w:tab w:val="left" w:pos="997"/>
        </w:tabs>
        <w:spacing w:before="119"/>
        <w:ind w:hanging="361"/>
        <w:rPr>
          <w:rFonts w:ascii="Symbol" w:hAnsi="Symbol"/>
        </w:rPr>
      </w:pPr>
      <w:r>
        <w:t>głęboką orkę należy wykonać przy użyciu pługa rolniczego na głębokość 20 – 35</w:t>
      </w:r>
      <w:r>
        <w:rPr>
          <w:spacing w:val="-13"/>
        </w:rPr>
        <w:t xml:space="preserve"> </w:t>
      </w:r>
      <w:r>
        <w:t>cm.</w:t>
      </w:r>
    </w:p>
    <w:p w14:paraId="1DA2C2CE"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podorywkę należy wykonać przy użyciu pługa rolniczego na głębokość 5-10</w:t>
      </w:r>
      <w:r>
        <w:rPr>
          <w:spacing w:val="-11"/>
        </w:rPr>
        <w:t xml:space="preserve"> </w:t>
      </w:r>
      <w:r>
        <w:t>cm.</w:t>
      </w:r>
    </w:p>
    <w:p w14:paraId="08182172" w14:textId="77777777" w:rsidR="00A40DAE" w:rsidRDefault="00836025">
      <w:pPr>
        <w:pStyle w:val="Akapitzlist"/>
        <w:numPr>
          <w:ilvl w:val="1"/>
          <w:numId w:val="5"/>
        </w:numPr>
        <w:tabs>
          <w:tab w:val="left" w:pos="997"/>
        </w:tabs>
        <w:ind w:right="292"/>
        <w:jc w:val="both"/>
        <w:rPr>
          <w:rFonts w:ascii="Symbol" w:hAnsi="Symbol"/>
        </w:rPr>
      </w:pPr>
      <w:r>
        <w:t>agregatowanie należy wykonać przy użyciu agregatu uprawowego gwarantującego spulchnienie na głębokość 7 – 12 cm i wyrównanie wierzchniej warstwy gleby z wałem doprawiającym.</w:t>
      </w:r>
    </w:p>
    <w:p w14:paraId="20C7C644" w14:textId="77777777" w:rsidR="00A40DAE" w:rsidRDefault="00836025">
      <w:pPr>
        <w:pStyle w:val="Akapitzlist"/>
        <w:numPr>
          <w:ilvl w:val="1"/>
          <w:numId w:val="5"/>
        </w:numPr>
        <w:tabs>
          <w:tab w:val="left" w:pos="997"/>
        </w:tabs>
        <w:spacing w:before="1"/>
        <w:ind w:right="294"/>
        <w:jc w:val="both"/>
        <w:rPr>
          <w:rFonts w:ascii="Symbol" w:hAnsi="Symbol"/>
        </w:rPr>
      </w:pPr>
      <w:r>
        <w:t>kultywatorowanie należy wykonać przy użyciu kultywatora rolniczego poprzez spulchnienie gleby na głębokość 7 – 12</w:t>
      </w:r>
      <w:r>
        <w:rPr>
          <w:spacing w:val="-3"/>
        </w:rPr>
        <w:t xml:space="preserve"> </w:t>
      </w:r>
      <w:r>
        <w:t>cm.</w:t>
      </w:r>
    </w:p>
    <w:p w14:paraId="2B0DECDB" w14:textId="77777777" w:rsidR="00A40DAE" w:rsidRDefault="00836025">
      <w:pPr>
        <w:pStyle w:val="Akapitzlist"/>
        <w:numPr>
          <w:ilvl w:val="1"/>
          <w:numId w:val="5"/>
        </w:numPr>
        <w:tabs>
          <w:tab w:val="left" w:pos="997"/>
        </w:tabs>
        <w:spacing w:before="1"/>
        <w:ind w:right="291"/>
        <w:jc w:val="both"/>
        <w:rPr>
          <w:rFonts w:ascii="Symbol" w:hAnsi="Symbol"/>
        </w:rPr>
      </w:pPr>
      <w:r>
        <w:t>bronowanie należy wykonać z użyciem brony zębatej w celu rozbicia grud ziemi, wyrównania powierzchni, spulchnienia gleby na głębokość 2 – 7</w:t>
      </w:r>
      <w:r>
        <w:rPr>
          <w:spacing w:val="-7"/>
        </w:rPr>
        <w:t xml:space="preserve"> </w:t>
      </w:r>
      <w:r>
        <w:t>cm.</w:t>
      </w:r>
    </w:p>
    <w:p w14:paraId="50445258" w14:textId="77777777" w:rsidR="00A40DAE" w:rsidRDefault="00836025">
      <w:pPr>
        <w:pStyle w:val="Akapitzlist"/>
        <w:numPr>
          <w:ilvl w:val="1"/>
          <w:numId w:val="5"/>
        </w:numPr>
        <w:tabs>
          <w:tab w:val="left" w:pos="997"/>
        </w:tabs>
        <w:ind w:right="294"/>
        <w:jc w:val="both"/>
        <w:rPr>
          <w:rFonts w:ascii="Symbol" w:hAnsi="Symbol"/>
        </w:rPr>
      </w:pPr>
      <w:r>
        <w:t>talerzowanie należy przeprowadzić z zastosowaniem brony talerzowej w sposób polegający na przecięciu i odwróceniu wierzchniej warstwy gleby na głębokość 7 – 12</w:t>
      </w:r>
      <w:r>
        <w:rPr>
          <w:spacing w:val="-28"/>
        </w:rPr>
        <w:t xml:space="preserve"> </w:t>
      </w:r>
      <w:r>
        <w:t>cm.</w:t>
      </w:r>
    </w:p>
    <w:p w14:paraId="6817CA11" w14:textId="77777777" w:rsidR="00A40DAE" w:rsidRDefault="00836025">
      <w:pPr>
        <w:pStyle w:val="Akapitzlist"/>
        <w:numPr>
          <w:ilvl w:val="1"/>
          <w:numId w:val="5"/>
        </w:numPr>
        <w:tabs>
          <w:tab w:val="left" w:pos="997"/>
        </w:tabs>
        <w:spacing w:line="269" w:lineRule="exact"/>
        <w:ind w:hanging="361"/>
        <w:jc w:val="both"/>
        <w:rPr>
          <w:rFonts w:ascii="Symbol" w:hAnsi="Symbol"/>
        </w:rPr>
      </w:pPr>
      <w:r>
        <w:t>radlenie należy wykonać z użyciem radła ciągnikowego o odpowiednim</w:t>
      </w:r>
      <w:r>
        <w:rPr>
          <w:spacing w:val="-11"/>
        </w:rPr>
        <w:t xml:space="preserve"> </w:t>
      </w:r>
      <w:r>
        <w:t>rozstawie.</w:t>
      </w:r>
    </w:p>
    <w:p w14:paraId="73AFCEAE" w14:textId="77777777" w:rsidR="00A40DAE" w:rsidRDefault="00836025">
      <w:pPr>
        <w:pStyle w:val="Akapitzlist"/>
        <w:numPr>
          <w:ilvl w:val="1"/>
          <w:numId w:val="5"/>
        </w:numPr>
        <w:tabs>
          <w:tab w:val="left" w:pos="997"/>
        </w:tabs>
        <w:ind w:right="291"/>
        <w:jc w:val="both"/>
        <w:rPr>
          <w:rFonts w:ascii="Symbol" w:hAnsi="Symbol"/>
        </w:rPr>
      </w:pPr>
      <w:r>
        <w:t xml:space="preserve">w przypadku wykonywania rozdrabniania pozostałości pozrębowych z wymieszaniem z wierzchnią warstwą gleby pozostające po wykonaniu fragmenty gałęzi </w:t>
      </w:r>
      <w:r>
        <w:rPr>
          <w:spacing w:val="-2"/>
        </w:rPr>
        <w:t xml:space="preserve">nie </w:t>
      </w:r>
      <w:r>
        <w:t>mogą mieć długości większej niż 15 cm, a materiał powstały po rozdrabnianiu należy równomiernie wymieszać z glebą na całej powierzchni objętej zabiegiem - na głębokość min. 10</w:t>
      </w:r>
      <w:r>
        <w:rPr>
          <w:spacing w:val="-15"/>
        </w:rPr>
        <w:t xml:space="preserve"> </w:t>
      </w:r>
      <w:r>
        <w:t>cm.</w:t>
      </w:r>
    </w:p>
    <w:p w14:paraId="3A98E79E" w14:textId="77777777" w:rsidR="00A40DAE" w:rsidRDefault="00836025">
      <w:pPr>
        <w:pStyle w:val="Akapitzlist"/>
        <w:numPr>
          <w:ilvl w:val="1"/>
          <w:numId w:val="5"/>
        </w:numPr>
        <w:tabs>
          <w:tab w:val="left" w:pos="997"/>
        </w:tabs>
        <w:ind w:right="297"/>
        <w:jc w:val="both"/>
        <w:rPr>
          <w:rFonts w:ascii="Symbol" w:hAnsi="Symbol"/>
        </w:rPr>
      </w:pPr>
      <w:r>
        <w:t>wałowanie należy wykonać z użyciem wału, w celu dociśnięcia darni do podłoża oraz zwiększania podsiąku</w:t>
      </w:r>
      <w:r>
        <w:rPr>
          <w:spacing w:val="-1"/>
        </w:rPr>
        <w:t xml:space="preserve"> </w:t>
      </w:r>
      <w:r>
        <w:t>wody.</w:t>
      </w:r>
    </w:p>
    <w:p w14:paraId="16FA5C5C" w14:textId="77777777" w:rsidR="00A40DAE" w:rsidRDefault="00836025">
      <w:pPr>
        <w:pStyle w:val="Akapitzlist"/>
        <w:numPr>
          <w:ilvl w:val="1"/>
          <w:numId w:val="5"/>
        </w:numPr>
        <w:tabs>
          <w:tab w:val="left" w:pos="997"/>
        </w:tabs>
        <w:ind w:right="292"/>
        <w:jc w:val="both"/>
        <w:rPr>
          <w:rFonts w:ascii="Symbol" w:hAnsi="Symbol"/>
        </w:rPr>
      </w:pPr>
      <w:r>
        <w:t>rozdrabnianie</w:t>
      </w:r>
      <w:r>
        <w:rPr>
          <w:spacing w:val="-14"/>
        </w:rPr>
        <w:t xml:space="preserve"> </w:t>
      </w:r>
      <w:r>
        <w:t>pozostałości</w:t>
      </w:r>
      <w:r>
        <w:rPr>
          <w:spacing w:val="-14"/>
        </w:rPr>
        <w:t xml:space="preserve"> </w:t>
      </w:r>
      <w:r>
        <w:t>po</w:t>
      </w:r>
      <w:r>
        <w:rPr>
          <w:spacing w:val="-13"/>
        </w:rPr>
        <w:t xml:space="preserve"> </w:t>
      </w:r>
      <w:r>
        <w:t>uprawie</w:t>
      </w:r>
      <w:r>
        <w:rPr>
          <w:spacing w:val="-14"/>
        </w:rPr>
        <w:t xml:space="preserve"> </w:t>
      </w:r>
      <w:r>
        <w:t>rolnej</w:t>
      </w:r>
      <w:r>
        <w:rPr>
          <w:spacing w:val="-15"/>
        </w:rPr>
        <w:t xml:space="preserve"> </w:t>
      </w:r>
      <w:r>
        <w:t>należy</w:t>
      </w:r>
      <w:r>
        <w:rPr>
          <w:spacing w:val="-15"/>
        </w:rPr>
        <w:t xml:space="preserve"> </w:t>
      </w:r>
      <w:r>
        <w:t>wykonywać</w:t>
      </w:r>
      <w:r>
        <w:rPr>
          <w:spacing w:val="-13"/>
        </w:rPr>
        <w:t xml:space="preserve"> </w:t>
      </w:r>
      <w:r>
        <w:t>przy</w:t>
      </w:r>
      <w:r>
        <w:rPr>
          <w:spacing w:val="-16"/>
        </w:rPr>
        <w:t xml:space="preserve"> </w:t>
      </w:r>
      <w:r>
        <w:t>użyciu</w:t>
      </w:r>
      <w:r>
        <w:rPr>
          <w:spacing w:val="-16"/>
        </w:rPr>
        <w:t xml:space="preserve"> </w:t>
      </w:r>
      <w:r>
        <w:t>rozdrabniarki typu</w:t>
      </w:r>
      <w:r>
        <w:rPr>
          <w:spacing w:val="-12"/>
        </w:rPr>
        <w:t xml:space="preserve"> </w:t>
      </w:r>
      <w:r>
        <w:t>„seppi”,</w:t>
      </w:r>
      <w:r>
        <w:rPr>
          <w:spacing w:val="-12"/>
        </w:rPr>
        <w:t xml:space="preserve"> </w:t>
      </w:r>
      <w:r>
        <w:t>w</w:t>
      </w:r>
      <w:r>
        <w:rPr>
          <w:spacing w:val="-13"/>
        </w:rPr>
        <w:t xml:space="preserve"> </w:t>
      </w:r>
      <w:r>
        <w:t>przypadkach</w:t>
      </w:r>
      <w:r>
        <w:rPr>
          <w:spacing w:val="-12"/>
        </w:rPr>
        <w:t xml:space="preserve"> </w:t>
      </w:r>
      <w:r>
        <w:t>gdy</w:t>
      </w:r>
      <w:r>
        <w:rPr>
          <w:spacing w:val="-14"/>
        </w:rPr>
        <w:t xml:space="preserve"> </w:t>
      </w:r>
      <w:r>
        <w:t>nie</w:t>
      </w:r>
      <w:r>
        <w:rPr>
          <w:spacing w:val="-15"/>
        </w:rPr>
        <w:t xml:space="preserve"> </w:t>
      </w:r>
      <w:r>
        <w:t>ma</w:t>
      </w:r>
      <w:r>
        <w:rPr>
          <w:spacing w:val="-15"/>
        </w:rPr>
        <w:t xml:space="preserve"> </w:t>
      </w:r>
      <w:r>
        <w:t>możliwości</w:t>
      </w:r>
      <w:r>
        <w:rPr>
          <w:spacing w:val="-13"/>
        </w:rPr>
        <w:t xml:space="preserve"> </w:t>
      </w:r>
      <w:r>
        <w:t>innego</w:t>
      </w:r>
      <w:r>
        <w:rPr>
          <w:spacing w:val="-12"/>
        </w:rPr>
        <w:t xml:space="preserve"> </w:t>
      </w:r>
      <w:r>
        <w:t>przygotowania</w:t>
      </w:r>
      <w:r>
        <w:rPr>
          <w:spacing w:val="-12"/>
        </w:rPr>
        <w:t xml:space="preserve"> </w:t>
      </w:r>
      <w:r>
        <w:t>gleby</w:t>
      </w:r>
      <w:r>
        <w:rPr>
          <w:spacing w:val="-13"/>
        </w:rPr>
        <w:t xml:space="preserve"> </w:t>
      </w:r>
      <w:r>
        <w:t>do</w:t>
      </w:r>
      <w:r>
        <w:rPr>
          <w:spacing w:val="-12"/>
        </w:rPr>
        <w:t xml:space="preserve"> </w:t>
      </w:r>
      <w:r>
        <w:t>uprawy (np. po zasiewach kukurydzy przeznaczonych na żer bez</w:t>
      </w:r>
      <w:r>
        <w:rPr>
          <w:spacing w:val="-5"/>
        </w:rPr>
        <w:t xml:space="preserve"> </w:t>
      </w:r>
      <w:r>
        <w:t>zbioru).</w:t>
      </w:r>
    </w:p>
    <w:p w14:paraId="1DB60599" w14:textId="77777777" w:rsidR="00A40DAE" w:rsidRDefault="00836025">
      <w:pPr>
        <w:pStyle w:val="Akapitzlist"/>
        <w:numPr>
          <w:ilvl w:val="1"/>
          <w:numId w:val="5"/>
        </w:numPr>
        <w:tabs>
          <w:tab w:val="left" w:pos="997"/>
        </w:tabs>
        <w:ind w:right="293"/>
        <w:jc w:val="both"/>
        <w:rPr>
          <w:rFonts w:ascii="Symbol" w:hAnsi="Symbol"/>
        </w:rPr>
      </w:pPr>
      <w:r>
        <w:t>karczowanie pni polega na mechanicznym usunięciu pni z pól uprawnych w celu umożliwienia prowadzenia prac związanych z uprawą</w:t>
      </w:r>
      <w:r>
        <w:rPr>
          <w:spacing w:val="-2"/>
        </w:rPr>
        <w:t xml:space="preserve"> </w:t>
      </w:r>
      <w:r>
        <w:t>roli.</w:t>
      </w:r>
    </w:p>
    <w:p w14:paraId="6B017FB1" w14:textId="77777777" w:rsidR="00A40DAE" w:rsidRDefault="00836025">
      <w:pPr>
        <w:pStyle w:val="Nagwek1"/>
        <w:jc w:val="both"/>
      </w:pPr>
      <w:r>
        <w:t>Procedura odbioru:</w:t>
      </w:r>
    </w:p>
    <w:p w14:paraId="338CA396" w14:textId="77777777" w:rsidR="00A40DAE" w:rsidRDefault="00836025">
      <w:pPr>
        <w:pStyle w:val="Akapitzlist"/>
        <w:numPr>
          <w:ilvl w:val="1"/>
          <w:numId w:val="5"/>
        </w:numPr>
        <w:tabs>
          <w:tab w:val="left" w:pos="997"/>
        </w:tabs>
        <w:spacing w:before="121"/>
        <w:ind w:right="290"/>
        <w:jc w:val="both"/>
        <w:rPr>
          <w:rFonts w:ascii="Symbol" w:hAnsi="Symbol"/>
        </w:rPr>
      </w:pPr>
      <w: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w:t>
      </w:r>
      <w:r>
        <w:rPr>
          <w:spacing w:val="-13"/>
        </w:rPr>
        <w:t xml:space="preserve"> </w:t>
      </w:r>
      <w:r>
        <w:t>itp..</w:t>
      </w:r>
    </w:p>
    <w:p w14:paraId="356C75C1" w14:textId="77777777" w:rsidR="00A40DAE" w:rsidRDefault="00836025">
      <w:pPr>
        <w:spacing w:before="120"/>
        <w:ind w:left="984"/>
        <w:jc w:val="both"/>
        <w:rPr>
          <w:i/>
        </w:rPr>
      </w:pPr>
      <w:r>
        <w:rPr>
          <w:i/>
        </w:rPr>
        <w:t>(jedn. rozliczeniowa z dokładnością do dwóch miejsc po przecinku)</w:t>
      </w:r>
    </w:p>
    <w:p w14:paraId="1CEE32CD" w14:textId="77777777" w:rsidR="00A40DAE" w:rsidRDefault="00A40DAE">
      <w:pPr>
        <w:jc w:val="both"/>
        <w:sectPr w:rsidR="00A40DAE">
          <w:pgSz w:w="11910" w:h="16840"/>
          <w:pgMar w:top="1320" w:right="980" w:bottom="280" w:left="1140" w:header="708" w:footer="708" w:gutter="0"/>
          <w:cols w:space="708"/>
        </w:sectPr>
      </w:pPr>
    </w:p>
    <w:p w14:paraId="791F9319" w14:textId="77777777" w:rsidR="00A40DAE" w:rsidRDefault="00836025">
      <w:pPr>
        <w:pStyle w:val="Nagwek1"/>
        <w:spacing w:before="77"/>
      </w:pPr>
      <w:r>
        <w:t>Nawożenie</w:t>
      </w:r>
    </w:p>
    <w:p w14:paraId="4B5B21DD" w14:textId="77777777" w:rsidR="00A40DAE" w:rsidRDefault="00A40DAE">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26A22C42" w14:textId="77777777">
        <w:trPr>
          <w:trHeight w:val="1012"/>
        </w:trPr>
        <w:tc>
          <w:tcPr>
            <w:tcW w:w="670" w:type="dxa"/>
          </w:tcPr>
          <w:p w14:paraId="022EF7D3" w14:textId="77777777" w:rsidR="00A40DAE" w:rsidRDefault="00836025">
            <w:pPr>
              <w:pStyle w:val="TableParagraph"/>
              <w:ind w:left="129" w:right="120"/>
              <w:jc w:val="center"/>
              <w:rPr>
                <w:b/>
                <w:i/>
              </w:rPr>
            </w:pPr>
            <w:r>
              <w:rPr>
                <w:b/>
                <w:i/>
              </w:rPr>
              <w:t>Nr</w:t>
            </w:r>
          </w:p>
        </w:tc>
        <w:tc>
          <w:tcPr>
            <w:tcW w:w="1794" w:type="dxa"/>
          </w:tcPr>
          <w:p w14:paraId="5EE619A4" w14:textId="77777777" w:rsidR="00A40DAE" w:rsidRDefault="00836025">
            <w:pPr>
              <w:pStyle w:val="TableParagraph"/>
              <w:ind w:left="109" w:right="265"/>
              <w:rPr>
                <w:b/>
                <w:i/>
              </w:rPr>
            </w:pPr>
            <w:r>
              <w:rPr>
                <w:b/>
                <w:i/>
              </w:rPr>
              <w:t>Kod czynności do rozliczenia</w:t>
            </w:r>
          </w:p>
        </w:tc>
        <w:tc>
          <w:tcPr>
            <w:tcW w:w="1702" w:type="dxa"/>
          </w:tcPr>
          <w:p w14:paraId="3C728711"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0B46388" w14:textId="77777777" w:rsidR="00A40DAE" w:rsidRDefault="00836025">
            <w:pPr>
              <w:pStyle w:val="TableParagraph"/>
              <w:spacing w:before="0"/>
              <w:ind w:left="0" w:right="95"/>
              <w:jc w:val="right"/>
              <w:rPr>
                <w:b/>
                <w:i/>
              </w:rPr>
            </w:pPr>
            <w:r>
              <w:rPr>
                <w:b/>
                <w:i/>
                <w:spacing w:val="-1"/>
              </w:rPr>
              <w:t>wyceny</w:t>
            </w:r>
          </w:p>
        </w:tc>
        <w:tc>
          <w:tcPr>
            <w:tcW w:w="3861" w:type="dxa"/>
          </w:tcPr>
          <w:p w14:paraId="735B0F67" w14:textId="77777777" w:rsidR="00A40DAE" w:rsidRDefault="00836025">
            <w:pPr>
              <w:pStyle w:val="TableParagraph"/>
              <w:rPr>
                <w:b/>
                <w:i/>
              </w:rPr>
            </w:pPr>
            <w:r>
              <w:rPr>
                <w:b/>
                <w:i/>
              </w:rPr>
              <w:t>Opis kodu czynności</w:t>
            </w:r>
          </w:p>
        </w:tc>
        <w:tc>
          <w:tcPr>
            <w:tcW w:w="1333" w:type="dxa"/>
          </w:tcPr>
          <w:p w14:paraId="076AC8B3" w14:textId="77777777" w:rsidR="00A40DAE" w:rsidRDefault="00836025">
            <w:pPr>
              <w:pStyle w:val="TableParagraph"/>
              <w:ind w:left="105" w:right="221"/>
              <w:rPr>
                <w:b/>
                <w:i/>
              </w:rPr>
            </w:pPr>
            <w:r>
              <w:rPr>
                <w:b/>
                <w:i/>
              </w:rPr>
              <w:t>Jednostka miary</w:t>
            </w:r>
          </w:p>
        </w:tc>
      </w:tr>
      <w:tr w:rsidR="00A40DAE" w14:paraId="4008DE36" w14:textId="77777777">
        <w:trPr>
          <w:trHeight w:val="625"/>
        </w:trPr>
        <w:tc>
          <w:tcPr>
            <w:tcW w:w="670" w:type="dxa"/>
          </w:tcPr>
          <w:p w14:paraId="3688A06A" w14:textId="77777777" w:rsidR="00A40DAE" w:rsidRDefault="00836025">
            <w:pPr>
              <w:pStyle w:val="TableParagraph"/>
              <w:spacing w:before="122"/>
              <w:ind w:left="129" w:right="120"/>
              <w:jc w:val="center"/>
            </w:pPr>
            <w:r>
              <w:t>177</w:t>
            </w:r>
          </w:p>
        </w:tc>
        <w:tc>
          <w:tcPr>
            <w:tcW w:w="1794" w:type="dxa"/>
          </w:tcPr>
          <w:p w14:paraId="327EE471" w14:textId="77777777" w:rsidR="00A40DAE" w:rsidRDefault="00836025">
            <w:pPr>
              <w:pStyle w:val="TableParagraph"/>
              <w:spacing w:before="122"/>
              <w:ind w:left="109"/>
            </w:pPr>
            <w:r>
              <w:t>ŁR-NAWM</w:t>
            </w:r>
          </w:p>
        </w:tc>
        <w:tc>
          <w:tcPr>
            <w:tcW w:w="1702" w:type="dxa"/>
          </w:tcPr>
          <w:p w14:paraId="490E8609" w14:textId="77777777" w:rsidR="00A40DAE" w:rsidRDefault="00836025">
            <w:pPr>
              <w:pStyle w:val="TableParagraph"/>
              <w:spacing w:before="122"/>
            </w:pPr>
            <w:r>
              <w:t>ŁR-NAWM</w:t>
            </w:r>
          </w:p>
        </w:tc>
        <w:tc>
          <w:tcPr>
            <w:tcW w:w="3861" w:type="dxa"/>
          </w:tcPr>
          <w:p w14:paraId="4D38EFF2" w14:textId="77777777" w:rsidR="00A40DAE" w:rsidRDefault="00836025">
            <w:pPr>
              <w:pStyle w:val="TableParagraph"/>
              <w:spacing w:before="122"/>
            </w:pPr>
            <w:r>
              <w:t>Wysiew nawozów sztucznych</w:t>
            </w:r>
          </w:p>
        </w:tc>
        <w:tc>
          <w:tcPr>
            <w:tcW w:w="1333" w:type="dxa"/>
          </w:tcPr>
          <w:p w14:paraId="1C59E73D" w14:textId="77777777" w:rsidR="00A40DAE" w:rsidRDefault="00836025">
            <w:pPr>
              <w:pStyle w:val="TableParagraph"/>
              <w:spacing w:before="122"/>
              <w:ind w:left="349" w:right="347"/>
              <w:jc w:val="center"/>
            </w:pPr>
            <w:r>
              <w:t>HA</w:t>
            </w:r>
          </w:p>
        </w:tc>
      </w:tr>
      <w:tr w:rsidR="00A40DAE" w14:paraId="7D7D9A2B" w14:textId="77777777">
        <w:trPr>
          <w:trHeight w:val="625"/>
        </w:trPr>
        <w:tc>
          <w:tcPr>
            <w:tcW w:w="670" w:type="dxa"/>
          </w:tcPr>
          <w:p w14:paraId="2F41894C" w14:textId="77777777" w:rsidR="00A40DAE" w:rsidRDefault="00836025">
            <w:pPr>
              <w:pStyle w:val="TableParagraph"/>
              <w:ind w:left="129" w:right="120"/>
              <w:jc w:val="center"/>
            </w:pPr>
            <w:r>
              <w:t>178</w:t>
            </w:r>
          </w:p>
        </w:tc>
        <w:tc>
          <w:tcPr>
            <w:tcW w:w="1794" w:type="dxa"/>
          </w:tcPr>
          <w:p w14:paraId="003CED9F" w14:textId="77777777" w:rsidR="00A40DAE" w:rsidRDefault="00836025">
            <w:pPr>
              <w:pStyle w:val="TableParagraph"/>
              <w:ind w:left="109"/>
            </w:pPr>
            <w:r>
              <w:t>ŁR-WAPN</w:t>
            </w:r>
          </w:p>
        </w:tc>
        <w:tc>
          <w:tcPr>
            <w:tcW w:w="1702" w:type="dxa"/>
          </w:tcPr>
          <w:p w14:paraId="3C74AB67" w14:textId="77777777" w:rsidR="00A40DAE" w:rsidRDefault="00836025">
            <w:pPr>
              <w:pStyle w:val="TableParagraph"/>
            </w:pPr>
            <w:r>
              <w:t>ŁR-WAPN</w:t>
            </w:r>
          </w:p>
        </w:tc>
        <w:tc>
          <w:tcPr>
            <w:tcW w:w="3861" w:type="dxa"/>
          </w:tcPr>
          <w:p w14:paraId="62E06290" w14:textId="77777777" w:rsidR="00A40DAE" w:rsidRDefault="00836025">
            <w:pPr>
              <w:pStyle w:val="TableParagraph"/>
            </w:pPr>
            <w:r>
              <w:t>Wapnowanie</w:t>
            </w:r>
          </w:p>
        </w:tc>
        <w:tc>
          <w:tcPr>
            <w:tcW w:w="1333" w:type="dxa"/>
          </w:tcPr>
          <w:p w14:paraId="553215DD" w14:textId="77777777" w:rsidR="00A40DAE" w:rsidRDefault="00836025">
            <w:pPr>
              <w:pStyle w:val="TableParagraph"/>
              <w:ind w:left="349" w:right="347"/>
              <w:jc w:val="center"/>
            </w:pPr>
            <w:r>
              <w:t>HA</w:t>
            </w:r>
          </w:p>
        </w:tc>
      </w:tr>
      <w:tr w:rsidR="00A40DAE" w14:paraId="1ED05251" w14:textId="77777777">
        <w:trPr>
          <w:trHeight w:val="623"/>
        </w:trPr>
        <w:tc>
          <w:tcPr>
            <w:tcW w:w="670" w:type="dxa"/>
          </w:tcPr>
          <w:p w14:paraId="5690707C" w14:textId="77777777" w:rsidR="00A40DAE" w:rsidRDefault="00836025">
            <w:pPr>
              <w:pStyle w:val="TableParagraph"/>
              <w:ind w:left="129" w:right="120"/>
              <w:jc w:val="center"/>
            </w:pPr>
            <w:r>
              <w:t>179</w:t>
            </w:r>
          </w:p>
        </w:tc>
        <w:tc>
          <w:tcPr>
            <w:tcW w:w="1794" w:type="dxa"/>
          </w:tcPr>
          <w:p w14:paraId="7E383177" w14:textId="77777777" w:rsidR="00A40DAE" w:rsidRDefault="00836025">
            <w:pPr>
              <w:pStyle w:val="TableParagraph"/>
              <w:ind w:left="109"/>
            </w:pPr>
            <w:r>
              <w:t>ŁR-NAWO</w:t>
            </w:r>
          </w:p>
        </w:tc>
        <w:tc>
          <w:tcPr>
            <w:tcW w:w="1702" w:type="dxa"/>
          </w:tcPr>
          <w:p w14:paraId="4CCE9C10" w14:textId="77777777" w:rsidR="00A40DAE" w:rsidRDefault="00836025">
            <w:pPr>
              <w:pStyle w:val="TableParagraph"/>
            </w:pPr>
            <w:r>
              <w:t>ŁR-NAWO</w:t>
            </w:r>
          </w:p>
        </w:tc>
        <w:tc>
          <w:tcPr>
            <w:tcW w:w="3861" w:type="dxa"/>
          </w:tcPr>
          <w:p w14:paraId="2D45F924" w14:textId="77777777" w:rsidR="00A40DAE" w:rsidRDefault="00836025">
            <w:pPr>
              <w:pStyle w:val="TableParagraph"/>
            </w:pPr>
            <w:r>
              <w:t>Nawożenie organiczne</w:t>
            </w:r>
          </w:p>
        </w:tc>
        <w:tc>
          <w:tcPr>
            <w:tcW w:w="1333" w:type="dxa"/>
          </w:tcPr>
          <w:p w14:paraId="7073A00F" w14:textId="77777777" w:rsidR="00A40DAE" w:rsidRDefault="00836025">
            <w:pPr>
              <w:pStyle w:val="TableParagraph"/>
              <w:ind w:left="349" w:right="347"/>
              <w:jc w:val="center"/>
            </w:pPr>
            <w:r>
              <w:t>HA</w:t>
            </w:r>
          </w:p>
        </w:tc>
      </w:tr>
    </w:tbl>
    <w:p w14:paraId="38F2B26F" w14:textId="77777777" w:rsidR="00A40DAE" w:rsidRDefault="00836025">
      <w:pPr>
        <w:spacing w:before="120"/>
        <w:ind w:left="276"/>
        <w:rPr>
          <w:b/>
        </w:rPr>
      </w:pPr>
      <w:r>
        <w:rPr>
          <w:b/>
        </w:rPr>
        <w:t>Standard technologii prac obejmuje:</w:t>
      </w:r>
    </w:p>
    <w:p w14:paraId="51B43154" w14:textId="77777777" w:rsidR="00A40DAE" w:rsidRDefault="00836025">
      <w:pPr>
        <w:pStyle w:val="Akapitzlist"/>
        <w:numPr>
          <w:ilvl w:val="1"/>
          <w:numId w:val="5"/>
        </w:numPr>
        <w:tabs>
          <w:tab w:val="left" w:pos="996"/>
          <w:tab w:val="left" w:pos="997"/>
        </w:tabs>
        <w:spacing w:before="121" w:line="269" w:lineRule="exact"/>
        <w:ind w:hanging="361"/>
        <w:rPr>
          <w:rFonts w:ascii="Symbol" w:hAnsi="Symbol"/>
        </w:rPr>
      </w:pPr>
      <w:r>
        <w:t>przygotowanie do pracy oraz regulację potrzebnych maszyn i</w:t>
      </w:r>
      <w:r>
        <w:rPr>
          <w:spacing w:val="-8"/>
        </w:rPr>
        <w:t xml:space="preserve"> </w:t>
      </w:r>
      <w:r>
        <w:t>urządzeń,</w:t>
      </w:r>
    </w:p>
    <w:p w14:paraId="08D537AA"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dojazd na wskazaną w zleceniu pozycję oraz</w:t>
      </w:r>
      <w:r>
        <w:rPr>
          <w:spacing w:val="-6"/>
        </w:rPr>
        <w:t xml:space="preserve"> </w:t>
      </w:r>
      <w:r>
        <w:t>powrót,</w:t>
      </w:r>
    </w:p>
    <w:p w14:paraId="76C5278E" w14:textId="77777777" w:rsidR="00A40DAE" w:rsidRDefault="00836025">
      <w:pPr>
        <w:pStyle w:val="Akapitzlist"/>
        <w:numPr>
          <w:ilvl w:val="1"/>
          <w:numId w:val="5"/>
        </w:numPr>
        <w:tabs>
          <w:tab w:val="left" w:pos="996"/>
          <w:tab w:val="left" w:pos="997"/>
        </w:tabs>
        <w:spacing w:before="1"/>
        <w:ind w:right="297"/>
        <w:rPr>
          <w:rFonts w:ascii="Symbol" w:hAnsi="Symbol"/>
        </w:rPr>
      </w:pPr>
      <w:r>
        <w:t>odbiór materiałów nawozowych z magazynów lub innych miejsc składowania na terenie Nadleśnictwa wraz z załadunkiem, przewozem i</w:t>
      </w:r>
      <w:r>
        <w:rPr>
          <w:spacing w:val="-3"/>
        </w:rPr>
        <w:t xml:space="preserve"> </w:t>
      </w:r>
      <w:r>
        <w:t>przeładunkiem,</w:t>
      </w:r>
    </w:p>
    <w:p w14:paraId="048B78A3"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rozsiew lub rozrzucenie</w:t>
      </w:r>
      <w:r>
        <w:rPr>
          <w:spacing w:val="-3"/>
        </w:rPr>
        <w:t xml:space="preserve"> </w:t>
      </w:r>
      <w:r>
        <w:t>nawozu,</w:t>
      </w:r>
    </w:p>
    <w:p w14:paraId="759FB70A" w14:textId="77777777" w:rsidR="00A40DAE" w:rsidRDefault="00836025">
      <w:pPr>
        <w:pStyle w:val="Akapitzlist"/>
        <w:numPr>
          <w:ilvl w:val="1"/>
          <w:numId w:val="5"/>
        </w:numPr>
        <w:tabs>
          <w:tab w:val="left" w:pos="996"/>
          <w:tab w:val="left" w:pos="997"/>
        </w:tabs>
        <w:ind w:right="290"/>
        <w:rPr>
          <w:rFonts w:ascii="Symbol" w:hAnsi="Symbol"/>
        </w:rPr>
      </w:pPr>
      <w:r>
        <w:t>zebranie i zwiezienie do wskazanego magazynu opakowań po nawozach – całość przy użyciu środków i sił będących w dyspozycji</w:t>
      </w:r>
      <w:r>
        <w:rPr>
          <w:spacing w:val="-7"/>
        </w:rPr>
        <w:t xml:space="preserve"> </w:t>
      </w:r>
      <w:r>
        <w:t>Wykonawcy.</w:t>
      </w:r>
    </w:p>
    <w:p w14:paraId="0B3DF2D2" w14:textId="77777777" w:rsidR="00A40DAE" w:rsidRDefault="00836025">
      <w:pPr>
        <w:pStyle w:val="Nagwek1"/>
        <w:spacing w:before="120"/>
      </w:pPr>
      <w:r>
        <w:t>Uwagi:</w:t>
      </w:r>
    </w:p>
    <w:p w14:paraId="62992340" w14:textId="77777777" w:rsidR="00A40DAE" w:rsidRDefault="00836025">
      <w:pPr>
        <w:pStyle w:val="Akapitzlist"/>
        <w:numPr>
          <w:ilvl w:val="1"/>
          <w:numId w:val="5"/>
        </w:numPr>
        <w:tabs>
          <w:tab w:val="left" w:pos="997"/>
        </w:tabs>
        <w:spacing w:before="121"/>
        <w:ind w:right="295"/>
        <w:jc w:val="both"/>
        <w:rPr>
          <w:rFonts w:ascii="Symbol" w:hAnsi="Symbol"/>
        </w:rPr>
      </w:pPr>
      <w:r>
        <w:t>wysiew nawozów mineralnych należy wykonać przy użyciu rolniczego rozsiewacza gwarantującego równomierne rozłożenie nawozu w dawce maks. do 500</w:t>
      </w:r>
      <w:r>
        <w:rPr>
          <w:spacing w:val="-15"/>
        </w:rPr>
        <w:t xml:space="preserve"> </w:t>
      </w:r>
      <w:r>
        <w:t>kg/ha.</w:t>
      </w:r>
    </w:p>
    <w:p w14:paraId="27EA3A99" w14:textId="77777777" w:rsidR="00A40DAE" w:rsidRDefault="00836025">
      <w:pPr>
        <w:pStyle w:val="Akapitzlist"/>
        <w:numPr>
          <w:ilvl w:val="1"/>
          <w:numId w:val="5"/>
        </w:numPr>
        <w:tabs>
          <w:tab w:val="left" w:pos="997"/>
        </w:tabs>
        <w:ind w:right="289"/>
        <w:jc w:val="both"/>
        <w:rPr>
          <w:rFonts w:ascii="Symbol" w:hAnsi="Symbol"/>
        </w:rPr>
      </w:pPr>
      <w:r>
        <w:t>wapnowanie należy wykonać z użyciem rozsiewacza gwarantującego równomierne rozłożenie wapna w dawce 3-4 ton/ha; maksymalny dojazd rozsiewacza z miejsca składowania wapna do wapnowanego pola nie przekroczy 5</w:t>
      </w:r>
      <w:r>
        <w:rPr>
          <w:spacing w:val="-5"/>
        </w:rPr>
        <w:t xml:space="preserve"> </w:t>
      </w:r>
      <w:r>
        <w:t>km.</w:t>
      </w:r>
    </w:p>
    <w:p w14:paraId="5FD6CC15" w14:textId="77777777" w:rsidR="00A40DAE" w:rsidRDefault="00836025">
      <w:pPr>
        <w:pStyle w:val="Akapitzlist"/>
        <w:numPr>
          <w:ilvl w:val="1"/>
          <w:numId w:val="5"/>
        </w:numPr>
        <w:tabs>
          <w:tab w:val="left" w:pos="997"/>
        </w:tabs>
        <w:ind w:right="294"/>
        <w:jc w:val="both"/>
        <w:rPr>
          <w:rFonts w:ascii="Symbol" w:hAnsi="Symbol"/>
        </w:rPr>
      </w:pPr>
      <w:r>
        <w:t>nawożenie organiczne należy wykonać przy użyciu rozrzutnika do obornika w sposób równomierny na całej nawożonej powierzchni przy dawce 20 ton/ha; maksymalny dojazd rozrzutnika z miejsca składowania nawozu do nawożonej pozycji nie przekroczy 2</w:t>
      </w:r>
      <w:r>
        <w:rPr>
          <w:spacing w:val="-18"/>
        </w:rPr>
        <w:t xml:space="preserve"> </w:t>
      </w:r>
      <w:r>
        <w:t>km.</w:t>
      </w:r>
    </w:p>
    <w:p w14:paraId="4E602CED" w14:textId="77777777" w:rsidR="00A40DAE" w:rsidRDefault="00836025">
      <w:pPr>
        <w:pStyle w:val="Akapitzlist"/>
        <w:numPr>
          <w:ilvl w:val="1"/>
          <w:numId w:val="5"/>
        </w:numPr>
        <w:tabs>
          <w:tab w:val="left" w:pos="997"/>
        </w:tabs>
        <w:spacing w:before="1"/>
        <w:ind w:hanging="361"/>
        <w:jc w:val="both"/>
        <w:rPr>
          <w:rFonts w:ascii="Symbol" w:hAnsi="Symbol"/>
        </w:rPr>
      </w:pPr>
      <w:r>
        <w:t>materiały zapewni</w:t>
      </w:r>
      <w:r>
        <w:rPr>
          <w:spacing w:val="-1"/>
        </w:rPr>
        <w:t xml:space="preserve"> </w:t>
      </w:r>
      <w:r>
        <w:t>Zamawiający/Wykonawca.</w:t>
      </w:r>
    </w:p>
    <w:p w14:paraId="5AA85E22" w14:textId="77777777" w:rsidR="00A40DAE" w:rsidRDefault="00836025">
      <w:pPr>
        <w:pStyle w:val="Nagwek1"/>
        <w:jc w:val="both"/>
      </w:pPr>
      <w:r>
        <w:t>Procedura odbioru:</w:t>
      </w:r>
    </w:p>
    <w:p w14:paraId="0830169F" w14:textId="77777777" w:rsidR="00A40DAE" w:rsidRDefault="00836025">
      <w:pPr>
        <w:pStyle w:val="Akapitzlist"/>
        <w:numPr>
          <w:ilvl w:val="1"/>
          <w:numId w:val="5"/>
        </w:numPr>
        <w:tabs>
          <w:tab w:val="left" w:pos="997"/>
        </w:tabs>
        <w:spacing w:before="121"/>
        <w:ind w:right="290"/>
        <w:jc w:val="both"/>
        <w:rPr>
          <w:rFonts w:ascii="Symbol" w:hAnsi="Symbol"/>
        </w:rPr>
      </w:pPr>
      <w: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w:t>
      </w:r>
      <w:r>
        <w:rPr>
          <w:spacing w:val="-13"/>
        </w:rPr>
        <w:t xml:space="preserve"> </w:t>
      </w:r>
      <w:r>
        <w:t>itp..</w:t>
      </w:r>
    </w:p>
    <w:p w14:paraId="37E08430" w14:textId="77777777" w:rsidR="00A40DAE" w:rsidRDefault="00836025">
      <w:pPr>
        <w:spacing w:before="119"/>
        <w:ind w:left="984"/>
        <w:jc w:val="both"/>
        <w:rPr>
          <w:i/>
        </w:rPr>
      </w:pPr>
      <w:r>
        <w:rPr>
          <w:i/>
        </w:rPr>
        <w:t>(jedn. rozliczeniowa z dokładnością do dwóch miejsc po przecinku)</w:t>
      </w:r>
    </w:p>
    <w:p w14:paraId="3B3C08A5" w14:textId="77777777" w:rsidR="00A40DAE" w:rsidRDefault="00A40DAE">
      <w:pPr>
        <w:jc w:val="both"/>
        <w:sectPr w:rsidR="00A40DAE">
          <w:pgSz w:w="11910" w:h="16840"/>
          <w:pgMar w:top="1320" w:right="980" w:bottom="280" w:left="1140" w:header="708" w:footer="708" w:gutter="0"/>
          <w:cols w:space="708"/>
        </w:sectPr>
      </w:pPr>
    </w:p>
    <w:p w14:paraId="0924684E" w14:textId="77777777" w:rsidR="00A40DAE" w:rsidRDefault="00836025">
      <w:pPr>
        <w:pStyle w:val="Nagwek1"/>
        <w:spacing w:before="77"/>
        <w:jc w:val="both"/>
      </w:pPr>
      <w:r>
        <w:t>Siew nasion, sadzenie bulw, sadzonek drzew i krzewów, pielęgnacja drzew i krzewów</w:t>
      </w:r>
    </w:p>
    <w:p w14:paraId="54C21AF4" w14:textId="77777777" w:rsidR="00A40DAE" w:rsidRDefault="00A40DAE">
      <w:pPr>
        <w:pStyle w:val="Tekstpodstawowy"/>
        <w:spacing w:before="5"/>
        <w:ind w:left="0" w:firstLine="0"/>
        <w:rPr>
          <w:b/>
          <w:sz w:val="2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789C053B" w14:textId="77777777">
        <w:trPr>
          <w:trHeight w:val="1014"/>
        </w:trPr>
        <w:tc>
          <w:tcPr>
            <w:tcW w:w="670" w:type="dxa"/>
          </w:tcPr>
          <w:p w14:paraId="3590D955" w14:textId="77777777" w:rsidR="00A40DAE" w:rsidRDefault="00836025">
            <w:pPr>
              <w:pStyle w:val="TableParagraph"/>
              <w:spacing w:before="122"/>
              <w:ind w:left="129" w:right="120"/>
              <w:jc w:val="center"/>
              <w:rPr>
                <w:b/>
                <w:i/>
              </w:rPr>
            </w:pPr>
            <w:r>
              <w:rPr>
                <w:b/>
                <w:i/>
              </w:rPr>
              <w:t>Nr</w:t>
            </w:r>
          </w:p>
        </w:tc>
        <w:tc>
          <w:tcPr>
            <w:tcW w:w="1794" w:type="dxa"/>
          </w:tcPr>
          <w:p w14:paraId="10EE71CA" w14:textId="77777777" w:rsidR="00A40DAE" w:rsidRDefault="00836025">
            <w:pPr>
              <w:pStyle w:val="TableParagraph"/>
              <w:spacing w:before="122"/>
              <w:ind w:left="109" w:right="265"/>
              <w:rPr>
                <w:b/>
                <w:i/>
              </w:rPr>
            </w:pPr>
            <w:r>
              <w:rPr>
                <w:b/>
                <w:i/>
              </w:rPr>
              <w:t>Kod czynności do rozliczenia</w:t>
            </w:r>
          </w:p>
        </w:tc>
        <w:tc>
          <w:tcPr>
            <w:tcW w:w="1702" w:type="dxa"/>
          </w:tcPr>
          <w:p w14:paraId="2690190B" w14:textId="77777777" w:rsidR="00A40DAE" w:rsidRDefault="00836025">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11D797E" w14:textId="77777777" w:rsidR="00A40DAE" w:rsidRDefault="00836025">
            <w:pPr>
              <w:pStyle w:val="TableParagraph"/>
              <w:spacing w:before="0" w:line="256" w:lineRule="exact"/>
              <w:ind w:left="0" w:right="95"/>
              <w:jc w:val="right"/>
              <w:rPr>
                <w:b/>
                <w:i/>
              </w:rPr>
            </w:pPr>
            <w:r>
              <w:rPr>
                <w:b/>
                <w:i/>
                <w:spacing w:val="-1"/>
              </w:rPr>
              <w:t>wyceny</w:t>
            </w:r>
          </w:p>
        </w:tc>
        <w:tc>
          <w:tcPr>
            <w:tcW w:w="3861" w:type="dxa"/>
          </w:tcPr>
          <w:p w14:paraId="62CA769E" w14:textId="77777777" w:rsidR="00A40DAE" w:rsidRDefault="00836025">
            <w:pPr>
              <w:pStyle w:val="TableParagraph"/>
              <w:spacing w:before="122"/>
              <w:rPr>
                <w:b/>
                <w:i/>
              </w:rPr>
            </w:pPr>
            <w:r>
              <w:rPr>
                <w:b/>
                <w:i/>
              </w:rPr>
              <w:t>Opis kodu czynności</w:t>
            </w:r>
          </w:p>
        </w:tc>
        <w:tc>
          <w:tcPr>
            <w:tcW w:w="1333" w:type="dxa"/>
          </w:tcPr>
          <w:p w14:paraId="0C356CCF" w14:textId="77777777" w:rsidR="00A40DAE" w:rsidRDefault="00836025">
            <w:pPr>
              <w:pStyle w:val="TableParagraph"/>
              <w:spacing w:before="122"/>
              <w:ind w:left="105" w:right="221"/>
              <w:rPr>
                <w:b/>
                <w:i/>
              </w:rPr>
            </w:pPr>
            <w:r>
              <w:rPr>
                <w:b/>
                <w:i/>
              </w:rPr>
              <w:t>Jednostka miary</w:t>
            </w:r>
          </w:p>
        </w:tc>
      </w:tr>
      <w:tr w:rsidR="00A40DAE" w14:paraId="6B4636A4" w14:textId="77777777">
        <w:trPr>
          <w:trHeight w:val="623"/>
        </w:trPr>
        <w:tc>
          <w:tcPr>
            <w:tcW w:w="670" w:type="dxa"/>
          </w:tcPr>
          <w:p w14:paraId="1481A5F1" w14:textId="77777777" w:rsidR="00A40DAE" w:rsidRDefault="00836025">
            <w:pPr>
              <w:pStyle w:val="TableParagraph"/>
              <w:ind w:left="129" w:right="120"/>
              <w:jc w:val="center"/>
            </w:pPr>
            <w:r>
              <w:t>180</w:t>
            </w:r>
          </w:p>
        </w:tc>
        <w:tc>
          <w:tcPr>
            <w:tcW w:w="1794" w:type="dxa"/>
          </w:tcPr>
          <w:p w14:paraId="4CC7CB9E" w14:textId="77777777" w:rsidR="00A40DAE" w:rsidRDefault="00836025">
            <w:pPr>
              <w:pStyle w:val="TableParagraph"/>
              <w:ind w:left="109"/>
            </w:pPr>
            <w:r>
              <w:t>ŁR-WYSNR</w:t>
            </w:r>
          </w:p>
        </w:tc>
        <w:tc>
          <w:tcPr>
            <w:tcW w:w="1702" w:type="dxa"/>
          </w:tcPr>
          <w:p w14:paraId="27DB47AA" w14:textId="77777777" w:rsidR="00A40DAE" w:rsidRDefault="00836025">
            <w:pPr>
              <w:pStyle w:val="TableParagraph"/>
            </w:pPr>
            <w:r>
              <w:t>ŁR-WYSNR</w:t>
            </w:r>
          </w:p>
        </w:tc>
        <w:tc>
          <w:tcPr>
            <w:tcW w:w="3861" w:type="dxa"/>
          </w:tcPr>
          <w:p w14:paraId="22590160" w14:textId="77777777" w:rsidR="00A40DAE" w:rsidRDefault="00836025">
            <w:pPr>
              <w:pStyle w:val="TableParagraph"/>
            </w:pPr>
            <w:r>
              <w:t>Wysiew nasion siewnikiem rzutowym</w:t>
            </w:r>
          </w:p>
        </w:tc>
        <w:tc>
          <w:tcPr>
            <w:tcW w:w="1333" w:type="dxa"/>
          </w:tcPr>
          <w:p w14:paraId="4B9697B1" w14:textId="77777777" w:rsidR="00A40DAE" w:rsidRDefault="00836025">
            <w:pPr>
              <w:pStyle w:val="TableParagraph"/>
              <w:ind w:left="349" w:right="347"/>
              <w:jc w:val="center"/>
            </w:pPr>
            <w:r>
              <w:t>HA</w:t>
            </w:r>
          </w:p>
        </w:tc>
      </w:tr>
      <w:tr w:rsidR="00A40DAE" w14:paraId="5726C42D" w14:textId="77777777">
        <w:trPr>
          <w:trHeight w:val="626"/>
        </w:trPr>
        <w:tc>
          <w:tcPr>
            <w:tcW w:w="670" w:type="dxa"/>
          </w:tcPr>
          <w:p w14:paraId="7FAB2D82" w14:textId="77777777" w:rsidR="00A40DAE" w:rsidRDefault="00836025">
            <w:pPr>
              <w:pStyle w:val="TableParagraph"/>
              <w:spacing w:before="122"/>
              <w:ind w:left="129" w:right="120"/>
              <w:jc w:val="center"/>
            </w:pPr>
            <w:r>
              <w:t>181</w:t>
            </w:r>
          </w:p>
        </w:tc>
        <w:tc>
          <w:tcPr>
            <w:tcW w:w="1794" w:type="dxa"/>
          </w:tcPr>
          <w:p w14:paraId="64FDBED9" w14:textId="77777777" w:rsidR="00A40DAE" w:rsidRDefault="00836025">
            <w:pPr>
              <w:pStyle w:val="TableParagraph"/>
              <w:spacing w:before="122"/>
              <w:ind w:left="109"/>
            </w:pPr>
            <w:r>
              <w:t>ŁR-WYSNAS</w:t>
            </w:r>
          </w:p>
        </w:tc>
        <w:tc>
          <w:tcPr>
            <w:tcW w:w="1702" w:type="dxa"/>
          </w:tcPr>
          <w:p w14:paraId="758F76F3" w14:textId="77777777" w:rsidR="00A40DAE" w:rsidRDefault="00836025">
            <w:pPr>
              <w:pStyle w:val="TableParagraph"/>
              <w:spacing w:before="122"/>
            </w:pPr>
            <w:r>
              <w:t>ŁR-WYSNAS</w:t>
            </w:r>
          </w:p>
        </w:tc>
        <w:tc>
          <w:tcPr>
            <w:tcW w:w="3861" w:type="dxa"/>
          </w:tcPr>
          <w:p w14:paraId="1BD34C9A" w14:textId="77777777" w:rsidR="00A40DAE" w:rsidRDefault="00836025">
            <w:pPr>
              <w:pStyle w:val="TableParagraph"/>
              <w:spacing w:before="122"/>
            </w:pPr>
            <w:r>
              <w:t>Wysiew nasion siewnikiem zbożowym</w:t>
            </w:r>
          </w:p>
        </w:tc>
        <w:tc>
          <w:tcPr>
            <w:tcW w:w="1333" w:type="dxa"/>
          </w:tcPr>
          <w:p w14:paraId="142E8165" w14:textId="77777777" w:rsidR="00A40DAE" w:rsidRDefault="00836025">
            <w:pPr>
              <w:pStyle w:val="TableParagraph"/>
              <w:spacing w:before="122"/>
              <w:ind w:left="349" w:right="347"/>
              <w:jc w:val="center"/>
            </w:pPr>
            <w:r>
              <w:t>HA</w:t>
            </w:r>
          </w:p>
        </w:tc>
      </w:tr>
      <w:tr w:rsidR="00A40DAE" w14:paraId="1CEADA82" w14:textId="77777777">
        <w:trPr>
          <w:trHeight w:val="756"/>
        </w:trPr>
        <w:tc>
          <w:tcPr>
            <w:tcW w:w="670" w:type="dxa"/>
          </w:tcPr>
          <w:p w14:paraId="0540CCF1" w14:textId="77777777" w:rsidR="00A40DAE" w:rsidRDefault="00836025">
            <w:pPr>
              <w:pStyle w:val="TableParagraph"/>
              <w:ind w:left="129" w:right="120"/>
              <w:jc w:val="center"/>
            </w:pPr>
            <w:r>
              <w:t>182</w:t>
            </w:r>
          </w:p>
        </w:tc>
        <w:tc>
          <w:tcPr>
            <w:tcW w:w="1794" w:type="dxa"/>
          </w:tcPr>
          <w:p w14:paraId="2202DDD1" w14:textId="77777777" w:rsidR="00A40DAE" w:rsidRDefault="00836025">
            <w:pPr>
              <w:pStyle w:val="TableParagraph"/>
              <w:ind w:left="109"/>
            </w:pPr>
            <w:r>
              <w:t>ŁR-WYSNP</w:t>
            </w:r>
          </w:p>
        </w:tc>
        <w:tc>
          <w:tcPr>
            <w:tcW w:w="1702" w:type="dxa"/>
          </w:tcPr>
          <w:p w14:paraId="63047177" w14:textId="77777777" w:rsidR="00A40DAE" w:rsidRDefault="00836025">
            <w:pPr>
              <w:pStyle w:val="TableParagraph"/>
            </w:pPr>
            <w:r>
              <w:t>ŁR-WYSNP</w:t>
            </w:r>
          </w:p>
        </w:tc>
        <w:tc>
          <w:tcPr>
            <w:tcW w:w="3861" w:type="dxa"/>
          </w:tcPr>
          <w:p w14:paraId="3C81DA91" w14:textId="77777777" w:rsidR="00A40DAE" w:rsidRDefault="00836025">
            <w:pPr>
              <w:pStyle w:val="TableParagraph"/>
              <w:ind w:right="1171"/>
            </w:pPr>
            <w:r>
              <w:t>Wysiew nasion siewnikiem punktowym</w:t>
            </w:r>
          </w:p>
        </w:tc>
        <w:tc>
          <w:tcPr>
            <w:tcW w:w="1333" w:type="dxa"/>
          </w:tcPr>
          <w:p w14:paraId="5CAABB93" w14:textId="77777777" w:rsidR="00A40DAE" w:rsidRDefault="00836025">
            <w:pPr>
              <w:pStyle w:val="TableParagraph"/>
              <w:ind w:left="349" w:right="347"/>
              <w:jc w:val="center"/>
            </w:pPr>
            <w:r>
              <w:t>HA</w:t>
            </w:r>
          </w:p>
        </w:tc>
      </w:tr>
      <w:tr w:rsidR="00A40DAE" w14:paraId="33239DC2" w14:textId="77777777">
        <w:trPr>
          <w:trHeight w:val="755"/>
        </w:trPr>
        <w:tc>
          <w:tcPr>
            <w:tcW w:w="670" w:type="dxa"/>
          </w:tcPr>
          <w:p w14:paraId="78CD7A79" w14:textId="77777777" w:rsidR="00A40DAE" w:rsidRDefault="00836025">
            <w:pPr>
              <w:pStyle w:val="TableParagraph"/>
              <w:ind w:left="129" w:right="120"/>
              <w:jc w:val="center"/>
            </w:pPr>
            <w:r>
              <w:t>183</w:t>
            </w:r>
          </w:p>
        </w:tc>
        <w:tc>
          <w:tcPr>
            <w:tcW w:w="1794" w:type="dxa"/>
          </w:tcPr>
          <w:p w14:paraId="7DE07E92" w14:textId="77777777" w:rsidR="00A40DAE" w:rsidRDefault="00836025">
            <w:pPr>
              <w:pStyle w:val="TableParagraph"/>
              <w:ind w:left="109"/>
            </w:pPr>
            <w:r>
              <w:t>ŁR-SADZT</w:t>
            </w:r>
          </w:p>
        </w:tc>
        <w:tc>
          <w:tcPr>
            <w:tcW w:w="1702" w:type="dxa"/>
          </w:tcPr>
          <w:p w14:paraId="2864A8BE" w14:textId="77777777" w:rsidR="00A40DAE" w:rsidRDefault="00836025">
            <w:pPr>
              <w:pStyle w:val="TableParagraph"/>
            </w:pPr>
            <w:r>
              <w:t>ŁR-SADZT</w:t>
            </w:r>
          </w:p>
        </w:tc>
        <w:tc>
          <w:tcPr>
            <w:tcW w:w="3861" w:type="dxa"/>
          </w:tcPr>
          <w:p w14:paraId="38AA44AF" w14:textId="77777777" w:rsidR="00A40DAE" w:rsidRDefault="00836025">
            <w:pPr>
              <w:pStyle w:val="TableParagraph"/>
              <w:ind w:right="726"/>
            </w:pPr>
            <w:r>
              <w:t>Sadzenie bulw topinamburu lub ziemniaków</w:t>
            </w:r>
          </w:p>
        </w:tc>
        <w:tc>
          <w:tcPr>
            <w:tcW w:w="1333" w:type="dxa"/>
          </w:tcPr>
          <w:p w14:paraId="7719C83C" w14:textId="77777777" w:rsidR="00A40DAE" w:rsidRDefault="00836025">
            <w:pPr>
              <w:pStyle w:val="TableParagraph"/>
              <w:ind w:left="349" w:right="347"/>
              <w:jc w:val="center"/>
            </w:pPr>
            <w:r>
              <w:t>HA</w:t>
            </w:r>
          </w:p>
        </w:tc>
      </w:tr>
      <w:tr w:rsidR="00A40DAE" w14:paraId="44A9F029" w14:textId="77777777">
        <w:trPr>
          <w:trHeight w:val="755"/>
        </w:trPr>
        <w:tc>
          <w:tcPr>
            <w:tcW w:w="670" w:type="dxa"/>
          </w:tcPr>
          <w:p w14:paraId="7867EDF8" w14:textId="77777777" w:rsidR="00A40DAE" w:rsidRDefault="00836025">
            <w:pPr>
              <w:pStyle w:val="TableParagraph"/>
              <w:ind w:left="129" w:right="120"/>
              <w:jc w:val="center"/>
            </w:pPr>
            <w:r>
              <w:t>184</w:t>
            </w:r>
          </w:p>
        </w:tc>
        <w:tc>
          <w:tcPr>
            <w:tcW w:w="1794" w:type="dxa"/>
          </w:tcPr>
          <w:p w14:paraId="462142C6" w14:textId="77777777" w:rsidR="00A40DAE" w:rsidRDefault="00836025">
            <w:pPr>
              <w:pStyle w:val="TableParagraph"/>
              <w:ind w:left="109"/>
            </w:pPr>
            <w:r>
              <w:t>ŁR-SADZWM</w:t>
            </w:r>
          </w:p>
        </w:tc>
        <w:tc>
          <w:tcPr>
            <w:tcW w:w="1702" w:type="dxa"/>
          </w:tcPr>
          <w:p w14:paraId="050B6D31" w14:textId="77777777" w:rsidR="00A40DAE" w:rsidRDefault="00836025">
            <w:pPr>
              <w:pStyle w:val="TableParagraph"/>
            </w:pPr>
            <w:r>
              <w:t>ŁR-SADZWM</w:t>
            </w:r>
          </w:p>
        </w:tc>
        <w:tc>
          <w:tcPr>
            <w:tcW w:w="3861" w:type="dxa"/>
          </w:tcPr>
          <w:p w14:paraId="22689A50" w14:textId="77777777" w:rsidR="00A40DAE" w:rsidRDefault="00836025">
            <w:pPr>
              <w:pStyle w:val="TableParagraph"/>
              <w:ind w:right="526"/>
            </w:pPr>
            <w:r>
              <w:t>Sadzenie sadzonek wieloletnich w jamkę</w:t>
            </w:r>
          </w:p>
        </w:tc>
        <w:tc>
          <w:tcPr>
            <w:tcW w:w="1333" w:type="dxa"/>
          </w:tcPr>
          <w:p w14:paraId="21F4BAAB" w14:textId="77777777" w:rsidR="00A40DAE" w:rsidRDefault="00836025">
            <w:pPr>
              <w:pStyle w:val="TableParagraph"/>
              <w:ind w:left="350" w:right="346"/>
              <w:jc w:val="center"/>
            </w:pPr>
            <w:r>
              <w:t>TSZT</w:t>
            </w:r>
          </w:p>
        </w:tc>
      </w:tr>
      <w:tr w:rsidR="00A40DAE" w14:paraId="69E199F7" w14:textId="77777777">
        <w:trPr>
          <w:trHeight w:val="755"/>
        </w:trPr>
        <w:tc>
          <w:tcPr>
            <w:tcW w:w="670" w:type="dxa"/>
          </w:tcPr>
          <w:p w14:paraId="466F3E05" w14:textId="77777777" w:rsidR="00A40DAE" w:rsidRDefault="00836025">
            <w:pPr>
              <w:pStyle w:val="TableParagraph"/>
              <w:spacing w:before="122"/>
              <w:ind w:left="129" w:right="120"/>
              <w:jc w:val="center"/>
            </w:pPr>
            <w:r>
              <w:t>185</w:t>
            </w:r>
          </w:p>
        </w:tc>
        <w:tc>
          <w:tcPr>
            <w:tcW w:w="1794" w:type="dxa"/>
          </w:tcPr>
          <w:p w14:paraId="34AB1996" w14:textId="77777777" w:rsidR="00A40DAE" w:rsidRDefault="00836025">
            <w:pPr>
              <w:pStyle w:val="TableParagraph"/>
              <w:spacing w:before="122"/>
              <w:ind w:left="109"/>
            </w:pPr>
            <w:r>
              <w:t>ŁR-WYOR</w:t>
            </w:r>
          </w:p>
        </w:tc>
        <w:tc>
          <w:tcPr>
            <w:tcW w:w="1702" w:type="dxa"/>
          </w:tcPr>
          <w:p w14:paraId="23016C2E" w14:textId="77777777" w:rsidR="00A40DAE" w:rsidRDefault="00836025">
            <w:pPr>
              <w:pStyle w:val="TableParagraph"/>
              <w:spacing w:before="122"/>
            </w:pPr>
            <w:r>
              <w:t>ŁR-WYOR</w:t>
            </w:r>
          </w:p>
        </w:tc>
        <w:tc>
          <w:tcPr>
            <w:tcW w:w="3861" w:type="dxa"/>
          </w:tcPr>
          <w:p w14:paraId="089FEEA4" w14:textId="77777777" w:rsidR="00A40DAE" w:rsidRDefault="00836025">
            <w:pPr>
              <w:pStyle w:val="TableParagraph"/>
              <w:spacing w:before="122"/>
              <w:ind w:right="821"/>
            </w:pPr>
            <w:r>
              <w:t>Wyoranie pasów pod sadzenie drzewek lub krzewów pługiem</w:t>
            </w:r>
          </w:p>
        </w:tc>
        <w:tc>
          <w:tcPr>
            <w:tcW w:w="1333" w:type="dxa"/>
          </w:tcPr>
          <w:p w14:paraId="7A92B974" w14:textId="77777777" w:rsidR="00A40DAE" w:rsidRDefault="00836025">
            <w:pPr>
              <w:pStyle w:val="TableParagraph"/>
              <w:spacing w:before="122"/>
              <w:ind w:left="350" w:right="347"/>
              <w:jc w:val="center"/>
            </w:pPr>
            <w:r>
              <w:t>KTMR</w:t>
            </w:r>
          </w:p>
        </w:tc>
      </w:tr>
      <w:tr w:rsidR="00A40DAE" w14:paraId="732D1B0E" w14:textId="77777777">
        <w:trPr>
          <w:trHeight w:val="757"/>
        </w:trPr>
        <w:tc>
          <w:tcPr>
            <w:tcW w:w="670" w:type="dxa"/>
          </w:tcPr>
          <w:p w14:paraId="0EDC7844" w14:textId="77777777" w:rsidR="00A40DAE" w:rsidRDefault="00836025">
            <w:pPr>
              <w:pStyle w:val="TableParagraph"/>
              <w:spacing w:before="122"/>
              <w:ind w:left="129" w:right="120"/>
              <w:jc w:val="center"/>
            </w:pPr>
            <w:r>
              <w:t>186</w:t>
            </w:r>
          </w:p>
        </w:tc>
        <w:tc>
          <w:tcPr>
            <w:tcW w:w="1794" w:type="dxa"/>
          </w:tcPr>
          <w:p w14:paraId="3AFE92E2" w14:textId="77777777" w:rsidR="00A40DAE" w:rsidRDefault="00836025">
            <w:pPr>
              <w:pStyle w:val="TableParagraph"/>
              <w:spacing w:before="122"/>
              <w:ind w:left="109"/>
            </w:pPr>
            <w:r>
              <w:t>ŁR-TAL60</w:t>
            </w:r>
          </w:p>
        </w:tc>
        <w:tc>
          <w:tcPr>
            <w:tcW w:w="1702" w:type="dxa"/>
          </w:tcPr>
          <w:p w14:paraId="5355BB32" w14:textId="77777777" w:rsidR="00A40DAE" w:rsidRDefault="00836025">
            <w:pPr>
              <w:pStyle w:val="TableParagraph"/>
              <w:spacing w:before="122"/>
            </w:pPr>
            <w:r>
              <w:t>ŁR-TAL60</w:t>
            </w:r>
          </w:p>
        </w:tc>
        <w:tc>
          <w:tcPr>
            <w:tcW w:w="3861" w:type="dxa"/>
          </w:tcPr>
          <w:p w14:paraId="1AFB57DD" w14:textId="77777777" w:rsidR="00A40DAE" w:rsidRDefault="00836025">
            <w:pPr>
              <w:pStyle w:val="TableParagraph"/>
              <w:spacing w:before="122"/>
              <w:ind w:right="677"/>
            </w:pPr>
            <w:r>
              <w:t>Wykonanie talerzy pod sadzenie drzewek o wymiarach 60x60 cm</w:t>
            </w:r>
          </w:p>
        </w:tc>
        <w:tc>
          <w:tcPr>
            <w:tcW w:w="1333" w:type="dxa"/>
          </w:tcPr>
          <w:p w14:paraId="376685F0" w14:textId="77777777" w:rsidR="00A40DAE" w:rsidRDefault="00836025">
            <w:pPr>
              <w:pStyle w:val="TableParagraph"/>
              <w:spacing w:before="122"/>
              <w:ind w:left="350" w:right="346"/>
              <w:jc w:val="center"/>
            </w:pPr>
            <w:r>
              <w:t>TSZT</w:t>
            </w:r>
          </w:p>
        </w:tc>
      </w:tr>
    </w:tbl>
    <w:p w14:paraId="2473E43E" w14:textId="77777777" w:rsidR="00A40DAE" w:rsidRDefault="00836025">
      <w:pPr>
        <w:spacing w:before="120"/>
        <w:ind w:left="276"/>
        <w:jc w:val="both"/>
        <w:rPr>
          <w:b/>
        </w:rPr>
      </w:pPr>
      <w:r>
        <w:rPr>
          <w:b/>
        </w:rPr>
        <w:t>Standard technologii prac obejmuje:</w:t>
      </w:r>
    </w:p>
    <w:p w14:paraId="0D07F79E" w14:textId="77777777" w:rsidR="00A40DAE" w:rsidRDefault="00836025">
      <w:pPr>
        <w:pStyle w:val="Akapitzlist"/>
        <w:numPr>
          <w:ilvl w:val="1"/>
          <w:numId w:val="5"/>
        </w:numPr>
        <w:tabs>
          <w:tab w:val="left" w:pos="997"/>
        </w:tabs>
        <w:spacing w:before="119"/>
        <w:ind w:hanging="361"/>
        <w:jc w:val="both"/>
        <w:rPr>
          <w:rFonts w:ascii="Symbol" w:hAnsi="Symbol"/>
        </w:rPr>
      </w:pPr>
      <w:r>
        <w:t>przygotowanie do pracy oraz regulację potrzebnych maszyn i</w:t>
      </w:r>
      <w:r>
        <w:rPr>
          <w:spacing w:val="-8"/>
        </w:rPr>
        <w:t xml:space="preserve"> </w:t>
      </w:r>
      <w:r>
        <w:t>urządzeń,</w:t>
      </w:r>
    </w:p>
    <w:p w14:paraId="05B31AC1" w14:textId="77777777" w:rsidR="00A40DAE" w:rsidRDefault="00836025">
      <w:pPr>
        <w:pStyle w:val="Akapitzlist"/>
        <w:numPr>
          <w:ilvl w:val="1"/>
          <w:numId w:val="5"/>
        </w:numPr>
        <w:tabs>
          <w:tab w:val="left" w:pos="997"/>
        </w:tabs>
        <w:spacing w:before="1" w:line="269" w:lineRule="exact"/>
        <w:ind w:hanging="361"/>
        <w:jc w:val="both"/>
        <w:rPr>
          <w:rFonts w:ascii="Symbol" w:hAnsi="Symbol"/>
        </w:rPr>
      </w:pPr>
      <w:r>
        <w:t>dojazd na wskazaną w zleceniu pozycję oraz</w:t>
      </w:r>
      <w:r>
        <w:rPr>
          <w:spacing w:val="-6"/>
        </w:rPr>
        <w:t xml:space="preserve"> </w:t>
      </w:r>
      <w:r>
        <w:t>powrót,</w:t>
      </w:r>
    </w:p>
    <w:p w14:paraId="431613FD" w14:textId="77777777" w:rsidR="00A40DAE" w:rsidRDefault="00836025">
      <w:pPr>
        <w:pStyle w:val="Akapitzlist"/>
        <w:numPr>
          <w:ilvl w:val="1"/>
          <w:numId w:val="5"/>
        </w:numPr>
        <w:tabs>
          <w:tab w:val="left" w:pos="997"/>
        </w:tabs>
        <w:ind w:right="294"/>
        <w:jc w:val="both"/>
        <w:rPr>
          <w:rFonts w:ascii="Symbol" w:hAnsi="Symbol"/>
        </w:rPr>
      </w:pPr>
      <w:r>
        <w:t>odbiór materiału siewnego, sadzeniaków z magazynów lub innych miejsc składowania na terenie nadleśnictwa, sadzonek drzew ze szkółki leśnej wraz z załadunkiem, przewozem i przeładunkiem,</w:t>
      </w:r>
    </w:p>
    <w:p w14:paraId="41099B64" w14:textId="77777777" w:rsidR="00A40DAE" w:rsidRDefault="00836025">
      <w:pPr>
        <w:pStyle w:val="Akapitzlist"/>
        <w:numPr>
          <w:ilvl w:val="1"/>
          <w:numId w:val="5"/>
        </w:numPr>
        <w:tabs>
          <w:tab w:val="left" w:pos="997"/>
        </w:tabs>
        <w:spacing w:line="269" w:lineRule="exact"/>
        <w:ind w:hanging="361"/>
        <w:jc w:val="both"/>
        <w:rPr>
          <w:rFonts w:ascii="Symbol" w:hAnsi="Symbol"/>
        </w:rPr>
      </w:pPr>
      <w:r>
        <w:t>rozsiew materiałów lub ich rozsadzenie w określonej dawce lub</w:t>
      </w:r>
      <w:r>
        <w:rPr>
          <w:spacing w:val="-19"/>
        </w:rPr>
        <w:t xml:space="preserve"> </w:t>
      </w:r>
      <w:r>
        <w:t>więźbie,</w:t>
      </w:r>
    </w:p>
    <w:p w14:paraId="289B13EF" w14:textId="77777777" w:rsidR="00A40DAE" w:rsidRDefault="00836025">
      <w:pPr>
        <w:pStyle w:val="Akapitzlist"/>
        <w:numPr>
          <w:ilvl w:val="1"/>
          <w:numId w:val="5"/>
        </w:numPr>
        <w:tabs>
          <w:tab w:val="left" w:pos="997"/>
        </w:tabs>
        <w:ind w:right="292"/>
        <w:jc w:val="both"/>
        <w:rPr>
          <w:rFonts w:ascii="Symbol" w:hAnsi="Symbol"/>
        </w:rPr>
      </w:pPr>
      <w:r>
        <w:t>zebranie i zwiezienie do wskazanego magazynu opakowań – całość przy użyciu środków i sił będących w dyspozycji</w:t>
      </w:r>
      <w:r>
        <w:rPr>
          <w:spacing w:val="-6"/>
        </w:rPr>
        <w:t xml:space="preserve"> </w:t>
      </w:r>
      <w:r>
        <w:t>Wykonawcy.</w:t>
      </w:r>
    </w:p>
    <w:p w14:paraId="60589209" w14:textId="77777777" w:rsidR="00A40DAE" w:rsidRDefault="00836025">
      <w:pPr>
        <w:pStyle w:val="Nagwek1"/>
        <w:spacing w:before="120"/>
      </w:pPr>
      <w:r>
        <w:t>Uwagi:</w:t>
      </w:r>
    </w:p>
    <w:p w14:paraId="40E757C9" w14:textId="77777777" w:rsidR="00A40DAE" w:rsidRDefault="00836025">
      <w:pPr>
        <w:pStyle w:val="Akapitzlist"/>
        <w:numPr>
          <w:ilvl w:val="1"/>
          <w:numId w:val="5"/>
        </w:numPr>
        <w:tabs>
          <w:tab w:val="left" w:pos="997"/>
        </w:tabs>
        <w:spacing w:before="122"/>
        <w:ind w:right="292"/>
        <w:jc w:val="both"/>
        <w:rPr>
          <w:rFonts w:ascii="Symbol" w:hAnsi="Symbol"/>
        </w:rPr>
      </w:pPr>
      <w:r>
        <w:t>wysiew nasion siewnikiem rzutowym należy wykonać w sposób gwarantujący równomierne rozłożenie nasion z jednoczesnym, jednokrotnym bronowaniem w celu ich przykrycia.</w:t>
      </w:r>
    </w:p>
    <w:p w14:paraId="061F7ECF" w14:textId="77777777" w:rsidR="00A40DAE" w:rsidRDefault="00836025">
      <w:pPr>
        <w:pStyle w:val="Akapitzlist"/>
        <w:numPr>
          <w:ilvl w:val="1"/>
          <w:numId w:val="5"/>
        </w:numPr>
        <w:tabs>
          <w:tab w:val="left" w:pos="997"/>
        </w:tabs>
        <w:ind w:right="294"/>
        <w:jc w:val="both"/>
        <w:rPr>
          <w:rFonts w:ascii="Symbol" w:hAnsi="Symbol"/>
        </w:rPr>
      </w:pPr>
      <w:r>
        <w:t>wysiew nasion siewnikiem zbożowym (np. typu „poznaniak”) wykonać w określonym przez zamawiającego rozstawie rzędów i głębokości podania nasion z jednoczesnym przykryciem glebą i dociśnięciem.</w:t>
      </w:r>
    </w:p>
    <w:p w14:paraId="015074F0" w14:textId="77777777" w:rsidR="00A40DAE" w:rsidRDefault="00836025">
      <w:pPr>
        <w:pStyle w:val="Akapitzlist"/>
        <w:numPr>
          <w:ilvl w:val="1"/>
          <w:numId w:val="5"/>
        </w:numPr>
        <w:tabs>
          <w:tab w:val="left" w:pos="997"/>
        </w:tabs>
        <w:ind w:right="289"/>
        <w:jc w:val="both"/>
        <w:rPr>
          <w:rFonts w:ascii="Symbol" w:hAnsi="Symbol"/>
        </w:rPr>
      </w:pPr>
      <w: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w:t>
      </w:r>
      <w:r>
        <w:rPr>
          <w:spacing w:val="-9"/>
        </w:rPr>
        <w:t xml:space="preserve"> </w:t>
      </w:r>
      <w:r>
        <w:t>aplikacją.</w:t>
      </w:r>
    </w:p>
    <w:p w14:paraId="06A2D556" w14:textId="77777777" w:rsidR="00A40DAE" w:rsidRDefault="00836025">
      <w:pPr>
        <w:pStyle w:val="Akapitzlist"/>
        <w:numPr>
          <w:ilvl w:val="1"/>
          <w:numId w:val="5"/>
        </w:numPr>
        <w:tabs>
          <w:tab w:val="left" w:pos="997"/>
        </w:tabs>
        <w:ind w:right="287"/>
        <w:jc w:val="both"/>
        <w:rPr>
          <w:rFonts w:ascii="Symbol" w:hAnsi="Symbol"/>
        </w:rPr>
      </w:pPr>
      <w:r>
        <w:t>sadzenie bulw topinamburu lub ziemniaków wykonać należy sadzarką lub ręcznie w ustalonej przez zamawiającego więźbie z jednoczesnym</w:t>
      </w:r>
      <w:r>
        <w:rPr>
          <w:spacing w:val="-4"/>
        </w:rPr>
        <w:t xml:space="preserve"> </w:t>
      </w:r>
      <w:r>
        <w:t>obredleniem.</w:t>
      </w:r>
    </w:p>
    <w:p w14:paraId="2FDEF5EC" w14:textId="77777777" w:rsidR="00A40DAE" w:rsidRDefault="00836025">
      <w:pPr>
        <w:pStyle w:val="Akapitzlist"/>
        <w:numPr>
          <w:ilvl w:val="1"/>
          <w:numId w:val="5"/>
        </w:numPr>
        <w:tabs>
          <w:tab w:val="left" w:pos="997"/>
        </w:tabs>
        <w:ind w:right="295"/>
        <w:jc w:val="both"/>
        <w:rPr>
          <w:rFonts w:ascii="Symbol" w:hAnsi="Symbol"/>
        </w:rPr>
      </w:pPr>
      <w:r>
        <w:t>sadzenie drzew i krzewów należy wykonać w jamkę w więźbie określonej przez Zamawiającego.</w:t>
      </w:r>
    </w:p>
    <w:p w14:paraId="178D2E1E" w14:textId="77777777" w:rsidR="00A40DAE" w:rsidRDefault="00836025">
      <w:pPr>
        <w:pStyle w:val="Akapitzlist"/>
        <w:numPr>
          <w:ilvl w:val="1"/>
          <w:numId w:val="5"/>
        </w:numPr>
        <w:tabs>
          <w:tab w:val="left" w:pos="997"/>
        </w:tabs>
        <w:ind w:hanging="361"/>
        <w:jc w:val="both"/>
        <w:rPr>
          <w:rFonts w:ascii="Symbol" w:hAnsi="Symbol"/>
        </w:rPr>
      </w:pPr>
      <w:r>
        <w:t>wyoranie pasów pod sadzenie drzew i krzewów należy wykonać pługiem z</w:t>
      </w:r>
      <w:r>
        <w:rPr>
          <w:spacing w:val="-20"/>
        </w:rPr>
        <w:t xml:space="preserve"> </w:t>
      </w:r>
      <w:r>
        <w:t>pogłębiaczem.</w:t>
      </w:r>
    </w:p>
    <w:p w14:paraId="1E2F051D" w14:textId="77777777" w:rsidR="00A40DAE" w:rsidRDefault="00A40DAE">
      <w:pPr>
        <w:jc w:val="both"/>
        <w:rPr>
          <w:rFonts w:ascii="Symbol" w:hAnsi="Symbol"/>
        </w:rPr>
        <w:sectPr w:rsidR="00A40DAE">
          <w:pgSz w:w="11910" w:h="16840"/>
          <w:pgMar w:top="1320" w:right="980" w:bottom="280" w:left="1140" w:header="708" w:footer="708" w:gutter="0"/>
          <w:cols w:space="708"/>
        </w:sectPr>
      </w:pPr>
    </w:p>
    <w:p w14:paraId="0CE3DAF4" w14:textId="77777777" w:rsidR="00A40DAE" w:rsidRDefault="00836025">
      <w:pPr>
        <w:pStyle w:val="Akapitzlist"/>
        <w:numPr>
          <w:ilvl w:val="1"/>
          <w:numId w:val="5"/>
        </w:numPr>
        <w:tabs>
          <w:tab w:val="left" w:pos="996"/>
          <w:tab w:val="left" w:pos="997"/>
        </w:tabs>
        <w:spacing w:before="77"/>
        <w:ind w:right="295"/>
        <w:rPr>
          <w:rFonts w:ascii="Symbol" w:hAnsi="Symbol"/>
        </w:rPr>
      </w:pPr>
      <w:r>
        <w:t>wykonanie</w:t>
      </w:r>
      <w:r>
        <w:rPr>
          <w:spacing w:val="-5"/>
        </w:rPr>
        <w:t xml:space="preserve"> </w:t>
      </w:r>
      <w:r>
        <w:t>talerzy</w:t>
      </w:r>
      <w:r>
        <w:rPr>
          <w:spacing w:val="-8"/>
        </w:rPr>
        <w:t xml:space="preserve"> </w:t>
      </w:r>
      <w:r>
        <w:t>należy</w:t>
      </w:r>
      <w:r>
        <w:rPr>
          <w:spacing w:val="-6"/>
        </w:rPr>
        <w:t xml:space="preserve"> </w:t>
      </w:r>
      <w:r>
        <w:t>wykonać</w:t>
      </w:r>
      <w:r>
        <w:rPr>
          <w:spacing w:val="-4"/>
        </w:rPr>
        <w:t xml:space="preserve"> </w:t>
      </w:r>
      <w:r>
        <w:t>poprzez</w:t>
      </w:r>
      <w:r>
        <w:rPr>
          <w:spacing w:val="-7"/>
        </w:rPr>
        <w:t xml:space="preserve"> </w:t>
      </w:r>
      <w:r>
        <w:t>zdjęcie</w:t>
      </w:r>
      <w:r>
        <w:rPr>
          <w:spacing w:val="-10"/>
        </w:rPr>
        <w:t xml:space="preserve"> </w:t>
      </w:r>
      <w:r>
        <w:t>wierzchniej</w:t>
      </w:r>
      <w:r>
        <w:rPr>
          <w:spacing w:val="-11"/>
        </w:rPr>
        <w:t xml:space="preserve"> </w:t>
      </w:r>
      <w:r>
        <w:t>warstwy</w:t>
      </w:r>
      <w:r>
        <w:rPr>
          <w:spacing w:val="-5"/>
        </w:rPr>
        <w:t xml:space="preserve"> </w:t>
      </w:r>
      <w:r>
        <w:t>gleby</w:t>
      </w:r>
      <w:r>
        <w:rPr>
          <w:spacing w:val="-7"/>
        </w:rPr>
        <w:t xml:space="preserve"> </w:t>
      </w:r>
      <w:r>
        <w:t>do</w:t>
      </w:r>
      <w:r>
        <w:rPr>
          <w:spacing w:val="-5"/>
        </w:rPr>
        <w:t xml:space="preserve"> </w:t>
      </w:r>
      <w:r>
        <w:t>warstwy mineralnej; talerze powinny być o wymiarach 60x60</w:t>
      </w:r>
      <w:r>
        <w:rPr>
          <w:spacing w:val="-5"/>
        </w:rPr>
        <w:t xml:space="preserve"> </w:t>
      </w:r>
      <w:r>
        <w:t>cm.</w:t>
      </w:r>
    </w:p>
    <w:p w14:paraId="1C538152" w14:textId="77777777" w:rsidR="00A40DAE" w:rsidRDefault="00836025">
      <w:pPr>
        <w:pStyle w:val="Akapitzlist"/>
        <w:numPr>
          <w:ilvl w:val="1"/>
          <w:numId w:val="5"/>
        </w:numPr>
        <w:tabs>
          <w:tab w:val="left" w:pos="996"/>
          <w:tab w:val="left" w:pos="997"/>
        </w:tabs>
        <w:ind w:hanging="361"/>
        <w:rPr>
          <w:rFonts w:ascii="Symbol" w:hAnsi="Symbol"/>
        </w:rPr>
      </w:pPr>
      <w:r>
        <w:t>prace godzinowe ręczne i ciągnikowe są związane z pielęgnowaniem drzew i</w:t>
      </w:r>
      <w:r>
        <w:rPr>
          <w:spacing w:val="-16"/>
        </w:rPr>
        <w:t xml:space="preserve"> </w:t>
      </w:r>
      <w:r>
        <w:t>krzewów.</w:t>
      </w:r>
    </w:p>
    <w:p w14:paraId="4A94EB3C" w14:textId="77777777" w:rsidR="00A40DAE" w:rsidRDefault="00836025">
      <w:pPr>
        <w:pStyle w:val="Akapitzlist"/>
        <w:numPr>
          <w:ilvl w:val="1"/>
          <w:numId w:val="5"/>
        </w:numPr>
        <w:tabs>
          <w:tab w:val="left" w:pos="996"/>
          <w:tab w:val="left" w:pos="997"/>
          <w:tab w:val="left" w:leader="dot" w:pos="4643"/>
        </w:tabs>
        <w:spacing w:before="1"/>
        <w:ind w:hanging="361"/>
        <w:rPr>
          <w:rFonts w:ascii="Symbol" w:hAnsi="Symbol"/>
        </w:rPr>
      </w:pPr>
      <w:r>
        <w:t>materiały</w:t>
      </w:r>
      <w:r>
        <w:rPr>
          <w:spacing w:val="-3"/>
        </w:rPr>
        <w:t xml:space="preserve"> </w:t>
      </w:r>
      <w:r>
        <w:t>w</w:t>
      </w:r>
      <w:r>
        <w:rPr>
          <w:spacing w:val="-3"/>
        </w:rPr>
        <w:t xml:space="preserve"> </w:t>
      </w:r>
      <w:r>
        <w:t>postaci</w:t>
      </w:r>
      <w:r>
        <w:tab/>
        <w:t>zapewnia</w:t>
      </w:r>
      <w:r>
        <w:rPr>
          <w:spacing w:val="1"/>
        </w:rPr>
        <w:t xml:space="preserve"> </w:t>
      </w:r>
      <w:r>
        <w:t>Zamawiający</w:t>
      </w:r>
    </w:p>
    <w:p w14:paraId="4E114715" w14:textId="77777777" w:rsidR="00A40DAE" w:rsidRDefault="00836025">
      <w:pPr>
        <w:pStyle w:val="Nagwek1"/>
      </w:pPr>
      <w:r>
        <w:t>Procedura odbioru:</w:t>
      </w:r>
    </w:p>
    <w:p w14:paraId="07E0D08A" w14:textId="77777777" w:rsidR="00A40DAE" w:rsidRDefault="00836025">
      <w:pPr>
        <w:pStyle w:val="Akapitzlist"/>
        <w:numPr>
          <w:ilvl w:val="2"/>
          <w:numId w:val="5"/>
        </w:numPr>
        <w:tabs>
          <w:tab w:val="left" w:pos="1357"/>
        </w:tabs>
        <w:spacing w:before="122" w:line="269" w:lineRule="exact"/>
        <w:ind w:left="1356" w:hanging="361"/>
        <w:jc w:val="both"/>
      </w:pPr>
      <w:r>
        <w:t>dla prac, gdzie jednostką rozliczeniową jest hektar</w:t>
      </w:r>
      <w:r>
        <w:rPr>
          <w:spacing w:val="-4"/>
        </w:rPr>
        <w:t xml:space="preserve"> </w:t>
      </w:r>
      <w:r>
        <w:t>[HA]</w:t>
      </w:r>
    </w:p>
    <w:p w14:paraId="56AD04CA" w14:textId="77777777" w:rsidR="00A40DAE" w:rsidRDefault="00836025">
      <w:pPr>
        <w:pStyle w:val="Akapitzlist"/>
        <w:numPr>
          <w:ilvl w:val="2"/>
          <w:numId w:val="5"/>
        </w:numPr>
        <w:tabs>
          <w:tab w:val="left" w:pos="1357"/>
        </w:tabs>
        <w:ind w:left="1356" w:right="291"/>
        <w:jc w:val="both"/>
      </w:pPr>
      <w:r>
        <w:t>odbiór</w:t>
      </w:r>
      <w:r>
        <w:rPr>
          <w:spacing w:val="-11"/>
        </w:rPr>
        <w:t xml:space="preserve"> </w:t>
      </w:r>
      <w:r>
        <w:t>prac</w:t>
      </w:r>
      <w:r>
        <w:rPr>
          <w:spacing w:val="-10"/>
        </w:rPr>
        <w:t xml:space="preserve"> </w:t>
      </w:r>
      <w:r>
        <w:t>nastąpi</w:t>
      </w:r>
      <w:r>
        <w:rPr>
          <w:spacing w:val="-8"/>
        </w:rPr>
        <w:t xml:space="preserve"> </w:t>
      </w:r>
      <w:r>
        <w:t>poprzez</w:t>
      </w:r>
      <w:r>
        <w:rPr>
          <w:spacing w:val="-8"/>
        </w:rPr>
        <w:t xml:space="preserve"> </w:t>
      </w:r>
      <w:r>
        <w:t>sprawdzenie</w:t>
      </w:r>
      <w:r>
        <w:rPr>
          <w:spacing w:val="-8"/>
        </w:rPr>
        <w:t xml:space="preserve"> </w:t>
      </w:r>
      <w:r>
        <w:t>prawidłowości</w:t>
      </w:r>
      <w:r>
        <w:rPr>
          <w:spacing w:val="-7"/>
        </w:rPr>
        <w:t xml:space="preserve"> </w:t>
      </w:r>
      <w:r>
        <w:t>wykonania</w:t>
      </w:r>
      <w:r>
        <w:rPr>
          <w:spacing w:val="-9"/>
        </w:rPr>
        <w:t xml:space="preserve"> </w:t>
      </w:r>
      <w:r>
        <w:t>prac</w:t>
      </w:r>
      <w:r>
        <w:rPr>
          <w:spacing w:val="-10"/>
        </w:rPr>
        <w:t xml:space="preserve"> </w:t>
      </w:r>
      <w:r>
        <w:t>związanych</w:t>
      </w:r>
      <w:r>
        <w:rPr>
          <w:spacing w:val="-11"/>
        </w:rPr>
        <w:t xml:space="preserve"> </w:t>
      </w:r>
      <w:r>
        <w:t>z uprawą</w:t>
      </w:r>
      <w:r>
        <w:rPr>
          <w:spacing w:val="-8"/>
        </w:rPr>
        <w:t xml:space="preserve"> </w:t>
      </w:r>
      <w:r>
        <w:t>gleby</w:t>
      </w:r>
      <w:r>
        <w:rPr>
          <w:spacing w:val="-9"/>
        </w:rPr>
        <w:t xml:space="preserve"> </w:t>
      </w:r>
      <w:r>
        <w:t>na</w:t>
      </w:r>
      <w:r>
        <w:rPr>
          <w:spacing w:val="-8"/>
        </w:rPr>
        <w:t xml:space="preserve"> </w:t>
      </w:r>
      <w:r>
        <w:t>roli,</w:t>
      </w:r>
      <w:r>
        <w:rPr>
          <w:spacing w:val="-7"/>
        </w:rPr>
        <w:t xml:space="preserve"> </w:t>
      </w:r>
      <w:r>
        <w:t>łąkach</w:t>
      </w:r>
      <w:r>
        <w:rPr>
          <w:spacing w:val="-7"/>
        </w:rPr>
        <w:t xml:space="preserve"> </w:t>
      </w:r>
      <w:r>
        <w:t>i</w:t>
      </w:r>
      <w:r>
        <w:rPr>
          <w:spacing w:val="-7"/>
        </w:rPr>
        <w:t xml:space="preserve"> </w:t>
      </w:r>
      <w:r>
        <w:t>pastwiskach</w:t>
      </w:r>
      <w:r>
        <w:rPr>
          <w:spacing w:val="-7"/>
        </w:rPr>
        <w:t xml:space="preserve"> </w:t>
      </w:r>
      <w:r>
        <w:t>z</w:t>
      </w:r>
      <w:r>
        <w:rPr>
          <w:spacing w:val="-7"/>
        </w:rPr>
        <w:t xml:space="preserve"> </w:t>
      </w:r>
      <w:r>
        <w:t>opisem</w:t>
      </w:r>
      <w:r>
        <w:rPr>
          <w:spacing w:val="-9"/>
        </w:rPr>
        <w:t xml:space="preserve"> </w:t>
      </w:r>
      <w:r>
        <w:t>czynności</w:t>
      </w:r>
      <w:r>
        <w:rPr>
          <w:spacing w:val="-9"/>
        </w:rPr>
        <w:t xml:space="preserve"> </w:t>
      </w:r>
      <w:r>
        <w:t>i</w:t>
      </w:r>
      <w:r>
        <w:rPr>
          <w:spacing w:val="-7"/>
        </w:rPr>
        <w:t xml:space="preserve"> </w:t>
      </w:r>
      <w:r>
        <w:t>zleceniem</w:t>
      </w:r>
      <w:r>
        <w:rPr>
          <w:spacing w:val="-7"/>
        </w:rPr>
        <w:t xml:space="preserve"> </w:t>
      </w:r>
      <w:r>
        <w:t>oraz</w:t>
      </w:r>
      <w:r>
        <w:rPr>
          <w:spacing w:val="-7"/>
        </w:rPr>
        <w:t xml:space="preserve"> </w:t>
      </w:r>
      <w:r>
        <w:t>poprzez dokonanie pomiaru powierzchni wykonanego zabiegu (np. przy pomocy: dalmierza, taśmy mierniczej, GPS, itp.). Zlecona powierzchnia powinna być pomniejszona o istniejące w wydzieleniu takie elementy jak: drogi, kępy zadrzewień nie objęte zabiegiem</w:t>
      </w:r>
      <w:r>
        <w:rPr>
          <w:spacing w:val="-3"/>
        </w:rPr>
        <w:t xml:space="preserve"> </w:t>
      </w:r>
      <w:r>
        <w:t>itp..</w:t>
      </w:r>
    </w:p>
    <w:p w14:paraId="469D9E3C" w14:textId="77777777" w:rsidR="00A40DAE" w:rsidRDefault="00836025">
      <w:pPr>
        <w:pStyle w:val="Akapitzlist"/>
        <w:numPr>
          <w:ilvl w:val="2"/>
          <w:numId w:val="5"/>
        </w:numPr>
        <w:tabs>
          <w:tab w:val="left" w:pos="1357"/>
        </w:tabs>
        <w:ind w:left="1356" w:hanging="361"/>
        <w:jc w:val="both"/>
        <w:rPr>
          <w:i/>
        </w:rPr>
      </w:pPr>
      <w:r>
        <w:rPr>
          <w:i/>
        </w:rPr>
        <w:t>(jedn. rozliczeniowa z dokładnością do dwóch miejsc po</w:t>
      </w:r>
      <w:r>
        <w:rPr>
          <w:i/>
          <w:spacing w:val="-9"/>
        </w:rPr>
        <w:t xml:space="preserve"> </w:t>
      </w:r>
      <w:r>
        <w:rPr>
          <w:i/>
        </w:rPr>
        <w:t>przecinku)</w:t>
      </w:r>
    </w:p>
    <w:p w14:paraId="27CC505F" w14:textId="77777777" w:rsidR="00A40DAE" w:rsidRDefault="00836025">
      <w:pPr>
        <w:pStyle w:val="Akapitzlist"/>
        <w:numPr>
          <w:ilvl w:val="2"/>
          <w:numId w:val="5"/>
        </w:numPr>
        <w:tabs>
          <w:tab w:val="left" w:pos="1357"/>
        </w:tabs>
        <w:spacing w:before="1" w:line="269" w:lineRule="exact"/>
        <w:ind w:left="1356" w:hanging="361"/>
        <w:jc w:val="both"/>
      </w:pPr>
      <w:r>
        <w:t>dla prac, gdzie jednostką rozliczeniową jest tysiąc sztuk</w:t>
      </w:r>
      <w:r>
        <w:rPr>
          <w:spacing w:val="-8"/>
        </w:rPr>
        <w:t xml:space="preserve"> </w:t>
      </w:r>
      <w:r>
        <w:t>[TSZT]</w:t>
      </w:r>
    </w:p>
    <w:p w14:paraId="6434078E" w14:textId="77777777" w:rsidR="00A40DAE" w:rsidRDefault="00836025">
      <w:pPr>
        <w:pStyle w:val="Akapitzlist"/>
        <w:numPr>
          <w:ilvl w:val="2"/>
          <w:numId w:val="5"/>
        </w:numPr>
        <w:tabs>
          <w:tab w:val="left" w:pos="1357"/>
        </w:tabs>
        <w:ind w:left="1356" w:right="291"/>
        <w:jc w:val="both"/>
      </w:pPr>
      <w:r>
        <w:t>odbiór prac nastąpi poprzez sprawdzenie prawidłowości wykonania prac z opisem czynności</w:t>
      </w:r>
      <w:r>
        <w:rPr>
          <w:spacing w:val="-12"/>
        </w:rPr>
        <w:t xml:space="preserve"> </w:t>
      </w:r>
      <w:r>
        <w:t>i</w:t>
      </w:r>
      <w:r>
        <w:rPr>
          <w:spacing w:val="-12"/>
        </w:rPr>
        <w:t xml:space="preserve"> </w:t>
      </w:r>
      <w:r>
        <w:t>zleceniem</w:t>
      </w:r>
      <w:r>
        <w:rPr>
          <w:spacing w:val="-11"/>
        </w:rPr>
        <w:t xml:space="preserve"> </w:t>
      </w:r>
      <w:r>
        <w:t>oraz</w:t>
      </w:r>
      <w:r>
        <w:rPr>
          <w:spacing w:val="-11"/>
        </w:rPr>
        <w:t xml:space="preserve"> </w:t>
      </w:r>
      <w:r>
        <w:t>poprzez</w:t>
      </w:r>
      <w:r>
        <w:rPr>
          <w:spacing w:val="-10"/>
        </w:rPr>
        <w:t xml:space="preserve"> </w:t>
      </w:r>
      <w:r>
        <w:t>określenie</w:t>
      </w:r>
      <w:r>
        <w:rPr>
          <w:spacing w:val="-13"/>
        </w:rPr>
        <w:t xml:space="preserve"> </w:t>
      </w:r>
      <w:r>
        <w:t>ilości</w:t>
      </w:r>
      <w:r>
        <w:rPr>
          <w:spacing w:val="-11"/>
        </w:rPr>
        <w:t xml:space="preserve"> </w:t>
      </w:r>
      <w:r>
        <w:t>wykonanych</w:t>
      </w:r>
      <w:r>
        <w:rPr>
          <w:spacing w:val="-10"/>
        </w:rPr>
        <w:t xml:space="preserve"> </w:t>
      </w:r>
      <w:r>
        <w:t>jednostek</w:t>
      </w:r>
      <w:r>
        <w:rPr>
          <w:spacing w:val="-12"/>
        </w:rPr>
        <w:t xml:space="preserve"> </w:t>
      </w:r>
      <w:r>
        <w:t>poprzez</w:t>
      </w:r>
      <w:r>
        <w:rPr>
          <w:spacing w:val="-12"/>
        </w:rPr>
        <w:t xml:space="preserve"> </w:t>
      </w:r>
      <w:r>
        <w:t>ich policzenie na powierzchniach</w:t>
      </w:r>
      <w:r>
        <w:rPr>
          <w:spacing w:val="-1"/>
        </w:rPr>
        <w:t xml:space="preserve"> </w:t>
      </w:r>
      <w:r>
        <w:t>próbnych.</w:t>
      </w:r>
    </w:p>
    <w:p w14:paraId="3B12B185" w14:textId="77777777" w:rsidR="00A40DAE" w:rsidRDefault="00836025">
      <w:pPr>
        <w:pStyle w:val="Akapitzlist"/>
        <w:numPr>
          <w:ilvl w:val="2"/>
          <w:numId w:val="5"/>
        </w:numPr>
        <w:tabs>
          <w:tab w:val="left" w:pos="1357"/>
        </w:tabs>
        <w:spacing w:before="1" w:line="269" w:lineRule="exact"/>
        <w:ind w:left="1356" w:hanging="361"/>
        <w:jc w:val="both"/>
        <w:rPr>
          <w:i/>
        </w:rPr>
      </w:pPr>
      <w:r>
        <w:rPr>
          <w:i/>
        </w:rPr>
        <w:t>(rozliczenie z dokładnością do dwóch miejsc po</w:t>
      </w:r>
      <w:r>
        <w:rPr>
          <w:i/>
          <w:spacing w:val="-5"/>
        </w:rPr>
        <w:t xml:space="preserve"> </w:t>
      </w:r>
      <w:r>
        <w:rPr>
          <w:i/>
        </w:rPr>
        <w:t>przecinku)</w:t>
      </w:r>
    </w:p>
    <w:p w14:paraId="57311A79" w14:textId="77777777" w:rsidR="00A40DAE" w:rsidRDefault="00836025">
      <w:pPr>
        <w:pStyle w:val="Akapitzlist"/>
        <w:numPr>
          <w:ilvl w:val="2"/>
          <w:numId w:val="5"/>
        </w:numPr>
        <w:tabs>
          <w:tab w:val="left" w:pos="1357"/>
        </w:tabs>
        <w:spacing w:line="269" w:lineRule="exact"/>
        <w:ind w:left="1356" w:hanging="361"/>
        <w:jc w:val="both"/>
      </w:pPr>
      <w:r>
        <w:t>dla prac, gdzie jednostką rozliczeniową jest 1000 m</w:t>
      </w:r>
      <w:r>
        <w:rPr>
          <w:spacing w:val="-8"/>
        </w:rPr>
        <w:t xml:space="preserve"> </w:t>
      </w:r>
      <w:r>
        <w:t>[KMTR]</w:t>
      </w:r>
    </w:p>
    <w:p w14:paraId="11D18806" w14:textId="77777777" w:rsidR="00A40DAE" w:rsidRDefault="00836025">
      <w:pPr>
        <w:pStyle w:val="Akapitzlist"/>
        <w:numPr>
          <w:ilvl w:val="2"/>
          <w:numId w:val="5"/>
        </w:numPr>
        <w:tabs>
          <w:tab w:val="left" w:pos="1357"/>
        </w:tabs>
        <w:spacing w:before="1"/>
        <w:ind w:left="1356" w:right="293"/>
        <w:jc w:val="both"/>
      </w:pPr>
      <w:r>
        <w:t>odbiór prac nastąpi poprzez sprawdzenie prawidłowości wykonania prac z opisem czynności i zleceniem oraz poprzez dokonanie pomiaru długości (np. przy pomocy: dalmierza, taśmy mierniczej, GPS,</w:t>
      </w:r>
      <w:r>
        <w:rPr>
          <w:spacing w:val="-6"/>
        </w:rPr>
        <w:t xml:space="preserve"> </w:t>
      </w:r>
      <w:r>
        <w:t>itp),.</w:t>
      </w:r>
    </w:p>
    <w:p w14:paraId="2E5C0F85" w14:textId="77777777" w:rsidR="00A40DAE" w:rsidRDefault="00836025">
      <w:pPr>
        <w:pStyle w:val="Akapitzlist"/>
        <w:numPr>
          <w:ilvl w:val="2"/>
          <w:numId w:val="5"/>
        </w:numPr>
        <w:tabs>
          <w:tab w:val="left" w:pos="1357"/>
        </w:tabs>
        <w:spacing w:line="269" w:lineRule="exact"/>
        <w:ind w:left="1356" w:hanging="361"/>
        <w:jc w:val="both"/>
        <w:rPr>
          <w:i/>
        </w:rPr>
      </w:pPr>
      <w:r>
        <w:rPr>
          <w:i/>
        </w:rPr>
        <w:t>(rozliczenie z dokładnością do dwóch miejsc po</w:t>
      </w:r>
      <w:r>
        <w:rPr>
          <w:i/>
          <w:spacing w:val="-5"/>
        </w:rPr>
        <w:t xml:space="preserve"> </w:t>
      </w:r>
      <w:r>
        <w:rPr>
          <w:i/>
        </w:rPr>
        <w:t>przecinku)</w:t>
      </w:r>
    </w:p>
    <w:p w14:paraId="1CCC23C8" w14:textId="77777777" w:rsidR="00A40DAE" w:rsidRDefault="00836025">
      <w:pPr>
        <w:pStyle w:val="Akapitzlist"/>
        <w:numPr>
          <w:ilvl w:val="2"/>
          <w:numId w:val="5"/>
        </w:numPr>
        <w:tabs>
          <w:tab w:val="left" w:pos="1357"/>
        </w:tabs>
        <w:spacing w:before="1" w:line="270" w:lineRule="exact"/>
        <w:ind w:left="1356" w:hanging="361"/>
        <w:jc w:val="both"/>
      </w:pPr>
      <w:r>
        <w:t>dla prac, gdzie jednostką rozliczeniową jest godzina</w:t>
      </w:r>
      <w:r>
        <w:rPr>
          <w:spacing w:val="-21"/>
        </w:rPr>
        <w:t xml:space="preserve"> </w:t>
      </w:r>
      <w:r>
        <w:t>[H]</w:t>
      </w:r>
    </w:p>
    <w:p w14:paraId="5E85678D" w14:textId="77777777" w:rsidR="00A40DAE" w:rsidRDefault="00836025">
      <w:pPr>
        <w:pStyle w:val="Akapitzlist"/>
        <w:numPr>
          <w:ilvl w:val="2"/>
          <w:numId w:val="5"/>
        </w:numPr>
        <w:tabs>
          <w:tab w:val="left" w:pos="1357"/>
        </w:tabs>
        <w:ind w:left="1356" w:right="290"/>
        <w:jc w:val="both"/>
      </w:pPr>
      <w:r>
        <w:t>odbiór</w:t>
      </w:r>
      <w:r>
        <w:rPr>
          <w:spacing w:val="-12"/>
        </w:rPr>
        <w:t xml:space="preserve"> </w:t>
      </w:r>
      <w:r>
        <w:t>prac</w:t>
      </w:r>
      <w:r>
        <w:rPr>
          <w:spacing w:val="-11"/>
        </w:rPr>
        <w:t xml:space="preserve"> </w:t>
      </w:r>
      <w:r>
        <w:t>nastąpi</w:t>
      </w:r>
      <w:r>
        <w:rPr>
          <w:spacing w:val="-10"/>
        </w:rPr>
        <w:t xml:space="preserve"> </w:t>
      </w:r>
      <w:r>
        <w:t>poprzez</w:t>
      </w:r>
      <w:r>
        <w:rPr>
          <w:spacing w:val="-12"/>
        </w:rPr>
        <w:t xml:space="preserve"> </w:t>
      </w:r>
      <w:r>
        <w:t>sprawdzenie</w:t>
      </w:r>
      <w:r>
        <w:rPr>
          <w:spacing w:val="-11"/>
        </w:rPr>
        <w:t xml:space="preserve"> </w:t>
      </w:r>
      <w:r>
        <w:t>prawidłowości</w:t>
      </w:r>
      <w:r>
        <w:rPr>
          <w:spacing w:val="-11"/>
        </w:rPr>
        <w:t xml:space="preserve"> </w:t>
      </w:r>
      <w:r>
        <w:t>wykonania</w:t>
      </w:r>
      <w:r>
        <w:rPr>
          <w:spacing w:val="-11"/>
        </w:rPr>
        <w:t xml:space="preserve"> </w:t>
      </w:r>
      <w:r>
        <w:t>prac</w:t>
      </w:r>
      <w:r>
        <w:rPr>
          <w:spacing w:val="-11"/>
        </w:rPr>
        <w:t xml:space="preserve"> </w:t>
      </w:r>
      <w:r>
        <w:t>godzinowych związanych z gospodarką łąkowo - rolną z opisem czynności i zleceniem oraz potwierdzeniu faktycznie przepracowanych</w:t>
      </w:r>
      <w:r>
        <w:rPr>
          <w:spacing w:val="-3"/>
        </w:rPr>
        <w:t xml:space="preserve"> </w:t>
      </w:r>
      <w:r>
        <w:t>godzin.</w:t>
      </w:r>
    </w:p>
    <w:p w14:paraId="3EE27965" w14:textId="77777777" w:rsidR="00A40DAE" w:rsidRDefault="00836025">
      <w:pPr>
        <w:spacing w:before="121"/>
        <w:ind w:left="1356"/>
        <w:jc w:val="both"/>
        <w:rPr>
          <w:i/>
        </w:rPr>
      </w:pPr>
      <w:r>
        <w:rPr>
          <w:i/>
        </w:rPr>
        <w:t>(rozliczenie z dokładnością do 1 godziny)</w:t>
      </w:r>
    </w:p>
    <w:p w14:paraId="1157E41F" w14:textId="77777777" w:rsidR="00A40DAE" w:rsidRDefault="00A40DAE">
      <w:pPr>
        <w:pStyle w:val="Tekstpodstawowy"/>
        <w:ind w:left="0" w:firstLine="0"/>
        <w:rPr>
          <w:i/>
          <w:sz w:val="26"/>
        </w:rPr>
      </w:pPr>
    </w:p>
    <w:p w14:paraId="73D73739" w14:textId="77777777" w:rsidR="00A40DAE" w:rsidRDefault="00836025">
      <w:pPr>
        <w:pStyle w:val="Nagwek1"/>
        <w:spacing w:before="193"/>
      </w:pPr>
      <w:r>
        <w:t>Opryski chemiczne</w:t>
      </w:r>
    </w:p>
    <w:p w14:paraId="226E8E3B" w14:textId="77777777" w:rsidR="00A40DAE" w:rsidRDefault="00A40DAE">
      <w:pPr>
        <w:pStyle w:val="Tekstpodstawowy"/>
        <w:spacing w:before="5"/>
        <w:ind w:left="0" w:firstLine="0"/>
        <w:rPr>
          <w:b/>
          <w:sz w:val="2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0FC98B4C" w14:textId="77777777">
        <w:trPr>
          <w:trHeight w:val="1012"/>
        </w:trPr>
        <w:tc>
          <w:tcPr>
            <w:tcW w:w="670" w:type="dxa"/>
          </w:tcPr>
          <w:p w14:paraId="06531F1D" w14:textId="77777777" w:rsidR="00A40DAE" w:rsidRDefault="00836025">
            <w:pPr>
              <w:pStyle w:val="TableParagraph"/>
              <w:ind w:left="129" w:right="120"/>
              <w:jc w:val="center"/>
              <w:rPr>
                <w:b/>
                <w:i/>
              </w:rPr>
            </w:pPr>
            <w:r>
              <w:rPr>
                <w:b/>
                <w:i/>
              </w:rPr>
              <w:t>Nr</w:t>
            </w:r>
          </w:p>
        </w:tc>
        <w:tc>
          <w:tcPr>
            <w:tcW w:w="1794" w:type="dxa"/>
          </w:tcPr>
          <w:p w14:paraId="3DDD5F6C" w14:textId="77777777" w:rsidR="00A40DAE" w:rsidRDefault="00836025">
            <w:pPr>
              <w:pStyle w:val="TableParagraph"/>
              <w:ind w:left="109" w:right="265"/>
              <w:rPr>
                <w:b/>
                <w:i/>
              </w:rPr>
            </w:pPr>
            <w:r>
              <w:rPr>
                <w:b/>
                <w:i/>
              </w:rPr>
              <w:t>Kod czynności do rozliczenia</w:t>
            </w:r>
          </w:p>
        </w:tc>
        <w:tc>
          <w:tcPr>
            <w:tcW w:w="1702" w:type="dxa"/>
          </w:tcPr>
          <w:p w14:paraId="70A27B70"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4666349" w14:textId="77777777" w:rsidR="00A40DAE" w:rsidRDefault="00836025">
            <w:pPr>
              <w:pStyle w:val="TableParagraph"/>
              <w:spacing w:before="0"/>
              <w:ind w:left="0" w:right="95"/>
              <w:jc w:val="right"/>
              <w:rPr>
                <w:b/>
                <w:i/>
              </w:rPr>
            </w:pPr>
            <w:r>
              <w:rPr>
                <w:b/>
                <w:i/>
                <w:spacing w:val="-1"/>
              </w:rPr>
              <w:t>wyceny</w:t>
            </w:r>
          </w:p>
        </w:tc>
        <w:tc>
          <w:tcPr>
            <w:tcW w:w="3861" w:type="dxa"/>
          </w:tcPr>
          <w:p w14:paraId="06FBBB12" w14:textId="77777777" w:rsidR="00A40DAE" w:rsidRDefault="00836025">
            <w:pPr>
              <w:pStyle w:val="TableParagraph"/>
              <w:rPr>
                <w:b/>
                <w:i/>
              </w:rPr>
            </w:pPr>
            <w:r>
              <w:rPr>
                <w:b/>
                <w:i/>
              </w:rPr>
              <w:t>Opis kodu czynności</w:t>
            </w:r>
          </w:p>
        </w:tc>
        <w:tc>
          <w:tcPr>
            <w:tcW w:w="1333" w:type="dxa"/>
          </w:tcPr>
          <w:p w14:paraId="024442F6" w14:textId="77777777" w:rsidR="00A40DAE" w:rsidRDefault="00836025">
            <w:pPr>
              <w:pStyle w:val="TableParagraph"/>
              <w:ind w:left="105" w:right="221"/>
              <w:rPr>
                <w:b/>
                <w:i/>
              </w:rPr>
            </w:pPr>
            <w:r>
              <w:rPr>
                <w:b/>
                <w:i/>
              </w:rPr>
              <w:t>Jednostka miary</w:t>
            </w:r>
          </w:p>
        </w:tc>
      </w:tr>
      <w:tr w:rsidR="00A40DAE" w14:paraId="7D2E486F" w14:textId="77777777">
        <w:trPr>
          <w:trHeight w:val="626"/>
        </w:trPr>
        <w:tc>
          <w:tcPr>
            <w:tcW w:w="670" w:type="dxa"/>
          </w:tcPr>
          <w:p w14:paraId="41F1915E" w14:textId="77777777" w:rsidR="00A40DAE" w:rsidRDefault="00836025">
            <w:pPr>
              <w:pStyle w:val="TableParagraph"/>
              <w:spacing w:before="120"/>
              <w:ind w:left="129" w:right="120"/>
              <w:jc w:val="center"/>
            </w:pPr>
            <w:r>
              <w:t>187</w:t>
            </w:r>
          </w:p>
        </w:tc>
        <w:tc>
          <w:tcPr>
            <w:tcW w:w="1794" w:type="dxa"/>
          </w:tcPr>
          <w:p w14:paraId="6B629AD0" w14:textId="77777777" w:rsidR="00A40DAE" w:rsidRDefault="00836025">
            <w:pPr>
              <w:pStyle w:val="TableParagraph"/>
              <w:spacing w:before="120"/>
              <w:ind w:left="109"/>
            </w:pPr>
            <w:r>
              <w:t>ŁR-OPRYSK</w:t>
            </w:r>
          </w:p>
        </w:tc>
        <w:tc>
          <w:tcPr>
            <w:tcW w:w="1702" w:type="dxa"/>
          </w:tcPr>
          <w:p w14:paraId="40DA0B55" w14:textId="77777777" w:rsidR="00A40DAE" w:rsidRDefault="00836025">
            <w:pPr>
              <w:pStyle w:val="TableParagraph"/>
              <w:spacing w:before="120"/>
            </w:pPr>
            <w:r>
              <w:t>ŁR-OPRYSK</w:t>
            </w:r>
          </w:p>
        </w:tc>
        <w:tc>
          <w:tcPr>
            <w:tcW w:w="3861" w:type="dxa"/>
          </w:tcPr>
          <w:p w14:paraId="07F199C5" w14:textId="77777777" w:rsidR="00A40DAE" w:rsidRDefault="00836025">
            <w:pPr>
              <w:pStyle w:val="TableParagraph"/>
              <w:spacing w:before="120"/>
            </w:pPr>
            <w:r>
              <w:t>Mechaniczny oprysk chemiczny</w:t>
            </w:r>
          </w:p>
        </w:tc>
        <w:tc>
          <w:tcPr>
            <w:tcW w:w="1333" w:type="dxa"/>
          </w:tcPr>
          <w:p w14:paraId="5AA4BE88" w14:textId="77777777" w:rsidR="00A40DAE" w:rsidRDefault="00836025">
            <w:pPr>
              <w:pStyle w:val="TableParagraph"/>
              <w:spacing w:before="120"/>
              <w:ind w:left="349" w:right="347"/>
              <w:jc w:val="center"/>
            </w:pPr>
            <w:r>
              <w:t>HA</w:t>
            </w:r>
          </w:p>
        </w:tc>
      </w:tr>
    </w:tbl>
    <w:p w14:paraId="739DD324" w14:textId="77777777" w:rsidR="00A40DAE" w:rsidRDefault="00836025">
      <w:pPr>
        <w:spacing w:before="119"/>
        <w:ind w:left="276"/>
        <w:rPr>
          <w:b/>
        </w:rPr>
      </w:pPr>
      <w:r>
        <w:rPr>
          <w:b/>
        </w:rPr>
        <w:t>Standard technologii prac obejmuje:</w:t>
      </w:r>
    </w:p>
    <w:p w14:paraId="08B9FFFF" w14:textId="77777777" w:rsidR="00A40DAE" w:rsidRDefault="00836025">
      <w:pPr>
        <w:pStyle w:val="Akapitzlist"/>
        <w:numPr>
          <w:ilvl w:val="1"/>
          <w:numId w:val="5"/>
        </w:numPr>
        <w:tabs>
          <w:tab w:val="left" w:pos="996"/>
          <w:tab w:val="left" w:pos="997"/>
        </w:tabs>
        <w:spacing w:before="119"/>
        <w:ind w:hanging="361"/>
        <w:rPr>
          <w:rFonts w:ascii="Symbol" w:hAnsi="Symbol"/>
        </w:rPr>
      </w:pPr>
      <w:r>
        <w:t>przygotowanie do pracy oraz regulację potrzebnych maszyn i</w:t>
      </w:r>
      <w:r>
        <w:rPr>
          <w:spacing w:val="-8"/>
        </w:rPr>
        <w:t xml:space="preserve"> </w:t>
      </w:r>
      <w:r>
        <w:t>urządzeń,</w:t>
      </w:r>
    </w:p>
    <w:p w14:paraId="629E8D1C" w14:textId="77777777" w:rsidR="00A40DAE" w:rsidRDefault="00836025">
      <w:pPr>
        <w:pStyle w:val="Akapitzlist"/>
        <w:numPr>
          <w:ilvl w:val="1"/>
          <w:numId w:val="5"/>
        </w:numPr>
        <w:tabs>
          <w:tab w:val="left" w:pos="996"/>
          <w:tab w:val="left" w:pos="997"/>
        </w:tabs>
        <w:spacing w:before="1"/>
        <w:ind w:hanging="361"/>
        <w:rPr>
          <w:rFonts w:ascii="Symbol" w:hAnsi="Symbol"/>
        </w:rPr>
      </w:pPr>
      <w:r>
        <w:t>dojazd na wskazaną w zleceniu pozycję oraz</w:t>
      </w:r>
      <w:r>
        <w:rPr>
          <w:spacing w:val="-6"/>
        </w:rPr>
        <w:t xml:space="preserve"> </w:t>
      </w:r>
      <w:r>
        <w:t>powrót,</w:t>
      </w:r>
    </w:p>
    <w:p w14:paraId="77986334"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odbiór środków chemicznych z</w:t>
      </w:r>
      <w:r>
        <w:rPr>
          <w:spacing w:val="-5"/>
        </w:rPr>
        <w:t xml:space="preserve"> </w:t>
      </w:r>
      <w:r>
        <w:t>magazynu,</w:t>
      </w:r>
    </w:p>
    <w:p w14:paraId="2C22C1A5"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dowóz wody,</w:t>
      </w:r>
    </w:p>
    <w:p w14:paraId="4C6BA53E" w14:textId="77777777" w:rsidR="00A40DAE" w:rsidRDefault="00836025">
      <w:pPr>
        <w:pStyle w:val="Akapitzlist"/>
        <w:numPr>
          <w:ilvl w:val="1"/>
          <w:numId w:val="5"/>
        </w:numPr>
        <w:tabs>
          <w:tab w:val="left" w:pos="996"/>
          <w:tab w:val="left" w:pos="997"/>
        </w:tabs>
        <w:spacing w:before="2" w:line="269" w:lineRule="exact"/>
        <w:ind w:hanging="361"/>
        <w:rPr>
          <w:rFonts w:ascii="Symbol" w:hAnsi="Symbol"/>
        </w:rPr>
      </w:pPr>
      <w:r>
        <w:t>przygotowanie cieczy roboczej o określonym</w:t>
      </w:r>
      <w:r>
        <w:rPr>
          <w:spacing w:val="-9"/>
        </w:rPr>
        <w:t xml:space="preserve"> </w:t>
      </w:r>
      <w:r>
        <w:t>stężeniu,</w:t>
      </w:r>
    </w:p>
    <w:p w14:paraId="58AF0E3E" w14:textId="77777777" w:rsidR="00A40DAE" w:rsidRDefault="00836025">
      <w:pPr>
        <w:pStyle w:val="Akapitzlist"/>
        <w:numPr>
          <w:ilvl w:val="1"/>
          <w:numId w:val="5"/>
        </w:numPr>
        <w:tabs>
          <w:tab w:val="left" w:pos="996"/>
          <w:tab w:val="left" w:pos="997"/>
        </w:tabs>
        <w:ind w:right="292"/>
        <w:rPr>
          <w:rFonts w:ascii="Symbol" w:hAnsi="Symbol"/>
        </w:rPr>
      </w:pPr>
      <w:r>
        <w:t>zebranie i zwiezienie do wskazanego magazynu opakowań – całość przy użyciu środków i sił będących w dyspozycji</w:t>
      </w:r>
      <w:r>
        <w:rPr>
          <w:spacing w:val="-6"/>
        </w:rPr>
        <w:t xml:space="preserve"> </w:t>
      </w:r>
      <w:r>
        <w:t>wykonawcy.</w:t>
      </w:r>
    </w:p>
    <w:p w14:paraId="4EC24EBE" w14:textId="77777777" w:rsidR="00A40DAE" w:rsidRDefault="00836025">
      <w:pPr>
        <w:pStyle w:val="Nagwek1"/>
      </w:pPr>
      <w:r>
        <w:t>Uwagi:</w:t>
      </w:r>
    </w:p>
    <w:p w14:paraId="0F53B049" w14:textId="77777777" w:rsidR="00A40DAE" w:rsidRDefault="00836025">
      <w:pPr>
        <w:pStyle w:val="Akapitzlist"/>
        <w:numPr>
          <w:ilvl w:val="1"/>
          <w:numId w:val="5"/>
        </w:numPr>
        <w:tabs>
          <w:tab w:val="left" w:pos="996"/>
          <w:tab w:val="left" w:pos="997"/>
          <w:tab w:val="left" w:pos="2435"/>
          <w:tab w:val="left" w:pos="3296"/>
          <w:tab w:val="left" w:pos="4114"/>
          <w:tab w:val="left" w:pos="5165"/>
          <w:tab w:val="left" w:pos="5544"/>
          <w:tab w:val="left" w:pos="6979"/>
          <w:tab w:val="left" w:pos="8241"/>
        </w:tabs>
        <w:spacing w:before="122"/>
        <w:ind w:right="293"/>
        <w:rPr>
          <w:rFonts w:ascii="Symbol" w:hAnsi="Symbol"/>
        </w:rPr>
      </w:pPr>
      <w:r>
        <w:t>mechaniczny</w:t>
      </w:r>
      <w:r>
        <w:tab/>
        <w:t>oprysk</w:t>
      </w:r>
      <w:r>
        <w:tab/>
        <w:t>należy</w:t>
      </w:r>
      <w:r>
        <w:tab/>
        <w:t>wykonać</w:t>
      </w:r>
      <w:r>
        <w:tab/>
        <w:t>w</w:t>
      </w:r>
      <w:r>
        <w:tab/>
        <w:t>optymalnych</w:t>
      </w:r>
      <w:r>
        <w:tab/>
        <w:t>warunkach</w:t>
      </w:r>
      <w:r>
        <w:tab/>
      </w:r>
      <w:r>
        <w:rPr>
          <w:spacing w:val="-3"/>
        </w:rPr>
        <w:t xml:space="preserve">pogodowych, </w:t>
      </w:r>
      <w:r>
        <w:t>atestowanym opryskiwaczem ciągnikowym przy zaangażowaniu operatora</w:t>
      </w:r>
      <w:r>
        <w:rPr>
          <w:spacing w:val="20"/>
        </w:rPr>
        <w:t xml:space="preserve"> </w:t>
      </w:r>
      <w:r>
        <w:t>posiadającego</w:t>
      </w:r>
    </w:p>
    <w:p w14:paraId="189E8B28" w14:textId="77777777" w:rsidR="00A40DAE" w:rsidRDefault="00A40DAE">
      <w:pPr>
        <w:rPr>
          <w:rFonts w:ascii="Symbol" w:hAnsi="Symbol"/>
        </w:rPr>
        <w:sectPr w:rsidR="00A40DAE">
          <w:pgSz w:w="11910" w:h="16840"/>
          <w:pgMar w:top="1320" w:right="980" w:bottom="280" w:left="1140" w:header="708" w:footer="708" w:gutter="0"/>
          <w:cols w:space="708"/>
        </w:sectPr>
      </w:pPr>
    </w:p>
    <w:p w14:paraId="154D3E92" w14:textId="77777777" w:rsidR="00A40DAE" w:rsidRDefault="00836025">
      <w:pPr>
        <w:pStyle w:val="Tekstpodstawowy"/>
        <w:spacing w:before="77"/>
        <w:ind w:right="298" w:firstLine="0"/>
        <w:jc w:val="both"/>
      </w:pPr>
      <w:r>
        <w:t>odpowiednie uprawnienia. Zastosowaną ilość cieczy roboczej na ha każdorazowo ustali zamawiający.</w:t>
      </w:r>
    </w:p>
    <w:p w14:paraId="4F6633FD" w14:textId="77777777" w:rsidR="00A40DAE" w:rsidRDefault="00836025">
      <w:pPr>
        <w:pStyle w:val="Akapitzlist"/>
        <w:numPr>
          <w:ilvl w:val="1"/>
          <w:numId w:val="5"/>
        </w:numPr>
        <w:tabs>
          <w:tab w:val="left" w:pos="997"/>
        </w:tabs>
        <w:ind w:hanging="361"/>
        <w:jc w:val="both"/>
        <w:rPr>
          <w:rFonts w:ascii="Symbol" w:hAnsi="Symbol"/>
        </w:rPr>
      </w:pPr>
      <w:r>
        <w:t>sprzęt i narzędzia niezbędne do wykonania zabiegu zapewnia</w:t>
      </w:r>
      <w:r>
        <w:rPr>
          <w:spacing w:val="-14"/>
        </w:rPr>
        <w:t xml:space="preserve"> </w:t>
      </w:r>
      <w:r>
        <w:t>Wykonawca.</w:t>
      </w:r>
    </w:p>
    <w:p w14:paraId="1EE55FA8" w14:textId="77777777" w:rsidR="00A40DAE" w:rsidRDefault="00836025">
      <w:pPr>
        <w:pStyle w:val="Akapitzlist"/>
        <w:numPr>
          <w:ilvl w:val="1"/>
          <w:numId w:val="5"/>
        </w:numPr>
        <w:tabs>
          <w:tab w:val="left" w:pos="997"/>
        </w:tabs>
        <w:spacing w:before="2" w:line="269" w:lineRule="exact"/>
        <w:ind w:hanging="361"/>
        <w:jc w:val="both"/>
        <w:rPr>
          <w:rFonts w:ascii="Symbol" w:hAnsi="Symbol"/>
        </w:rPr>
      </w:pPr>
      <w:r>
        <w:t>środek chemiczny i wodę zapewnia</w:t>
      </w:r>
      <w:r>
        <w:rPr>
          <w:spacing w:val="-10"/>
        </w:rPr>
        <w:t xml:space="preserve"> </w:t>
      </w:r>
      <w:r>
        <w:t>Zamawiający.</w:t>
      </w:r>
    </w:p>
    <w:p w14:paraId="60937557" w14:textId="77777777" w:rsidR="00A40DAE" w:rsidRDefault="00836025">
      <w:pPr>
        <w:pStyle w:val="Tekstpodstawowy"/>
        <w:ind w:right="289" w:firstLine="0"/>
        <w:jc w:val="both"/>
      </w:pPr>
      <w:r>
        <w:t>miejsce odbioru środka chemicznego – km ………., miejsce zwrotu opakowań po środku chemicznym – km ……… punkt poboru wody – km ………….</w:t>
      </w:r>
    </w:p>
    <w:p w14:paraId="1409651F" w14:textId="77777777" w:rsidR="00A40DAE" w:rsidRDefault="00836025">
      <w:pPr>
        <w:pStyle w:val="Nagwek1"/>
        <w:jc w:val="both"/>
      </w:pPr>
      <w:r>
        <w:t>Procedura odbioru:</w:t>
      </w:r>
    </w:p>
    <w:p w14:paraId="477919EC" w14:textId="77777777" w:rsidR="00A40DAE" w:rsidRDefault="00836025">
      <w:pPr>
        <w:pStyle w:val="Akapitzlist"/>
        <w:numPr>
          <w:ilvl w:val="1"/>
          <w:numId w:val="5"/>
        </w:numPr>
        <w:tabs>
          <w:tab w:val="left" w:pos="997"/>
        </w:tabs>
        <w:spacing w:before="121"/>
        <w:ind w:right="290"/>
        <w:jc w:val="both"/>
        <w:rPr>
          <w:rFonts w:ascii="Symbol" w:hAnsi="Symbol"/>
        </w:rPr>
      </w:pPr>
      <w: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w:t>
      </w:r>
      <w:r>
        <w:rPr>
          <w:spacing w:val="-12"/>
        </w:rPr>
        <w:t xml:space="preserve"> </w:t>
      </w:r>
      <w:r>
        <w:t>itp..</w:t>
      </w:r>
    </w:p>
    <w:p w14:paraId="0BE44D67" w14:textId="77777777" w:rsidR="00A40DAE" w:rsidRDefault="00836025">
      <w:pPr>
        <w:spacing w:before="120"/>
        <w:ind w:left="984"/>
        <w:jc w:val="both"/>
        <w:rPr>
          <w:i/>
        </w:rPr>
      </w:pPr>
      <w:r>
        <w:rPr>
          <w:i/>
        </w:rPr>
        <w:t>(jedn. rozliczeniowa z dokładnością do dwóch miejsc po przecinku)</w:t>
      </w:r>
    </w:p>
    <w:p w14:paraId="507A13A7" w14:textId="77777777" w:rsidR="00A40DAE" w:rsidRDefault="00A40DAE">
      <w:pPr>
        <w:pStyle w:val="Tekstpodstawowy"/>
        <w:ind w:left="0" w:firstLine="0"/>
        <w:rPr>
          <w:i/>
          <w:sz w:val="26"/>
        </w:rPr>
      </w:pPr>
    </w:p>
    <w:p w14:paraId="7650C016" w14:textId="77777777" w:rsidR="00A40DAE" w:rsidRDefault="00836025">
      <w:pPr>
        <w:pStyle w:val="Nagwek1"/>
        <w:spacing w:before="193"/>
        <w:jc w:val="both"/>
      </w:pPr>
      <w:r>
        <w:t>Zbiór płodów</w:t>
      </w:r>
    </w:p>
    <w:p w14:paraId="12E604B4" w14:textId="77777777" w:rsidR="00A40DAE" w:rsidRDefault="00A40DAE">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553F35AD" w14:textId="77777777">
        <w:trPr>
          <w:trHeight w:val="1012"/>
        </w:trPr>
        <w:tc>
          <w:tcPr>
            <w:tcW w:w="670" w:type="dxa"/>
          </w:tcPr>
          <w:p w14:paraId="1D4F38D9" w14:textId="77777777" w:rsidR="00A40DAE" w:rsidRDefault="00836025">
            <w:pPr>
              <w:pStyle w:val="TableParagraph"/>
              <w:ind w:left="129" w:right="120"/>
              <w:jc w:val="center"/>
              <w:rPr>
                <w:b/>
                <w:i/>
              </w:rPr>
            </w:pPr>
            <w:r>
              <w:rPr>
                <w:b/>
                <w:i/>
              </w:rPr>
              <w:t>Nr</w:t>
            </w:r>
          </w:p>
        </w:tc>
        <w:tc>
          <w:tcPr>
            <w:tcW w:w="1794" w:type="dxa"/>
          </w:tcPr>
          <w:p w14:paraId="03448CF1" w14:textId="77777777" w:rsidR="00A40DAE" w:rsidRDefault="00836025">
            <w:pPr>
              <w:pStyle w:val="TableParagraph"/>
              <w:ind w:left="109" w:right="265"/>
              <w:rPr>
                <w:b/>
                <w:i/>
              </w:rPr>
            </w:pPr>
            <w:r>
              <w:rPr>
                <w:b/>
                <w:i/>
              </w:rPr>
              <w:t>Kod czynności do rozliczenia</w:t>
            </w:r>
          </w:p>
        </w:tc>
        <w:tc>
          <w:tcPr>
            <w:tcW w:w="1702" w:type="dxa"/>
          </w:tcPr>
          <w:p w14:paraId="77DF9E30"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8C490D3" w14:textId="77777777" w:rsidR="00A40DAE" w:rsidRDefault="00836025">
            <w:pPr>
              <w:pStyle w:val="TableParagraph"/>
              <w:spacing w:before="0"/>
              <w:ind w:left="0" w:right="95"/>
              <w:jc w:val="right"/>
              <w:rPr>
                <w:b/>
                <w:i/>
              </w:rPr>
            </w:pPr>
            <w:r>
              <w:rPr>
                <w:b/>
                <w:i/>
                <w:spacing w:val="-1"/>
              </w:rPr>
              <w:t>wyceny</w:t>
            </w:r>
          </w:p>
        </w:tc>
        <w:tc>
          <w:tcPr>
            <w:tcW w:w="3861" w:type="dxa"/>
          </w:tcPr>
          <w:p w14:paraId="07F4C31A" w14:textId="77777777" w:rsidR="00A40DAE" w:rsidRDefault="00836025">
            <w:pPr>
              <w:pStyle w:val="TableParagraph"/>
              <w:rPr>
                <w:b/>
                <w:i/>
              </w:rPr>
            </w:pPr>
            <w:r>
              <w:rPr>
                <w:b/>
                <w:i/>
              </w:rPr>
              <w:t>Opis kodu czynności</w:t>
            </w:r>
          </w:p>
        </w:tc>
        <w:tc>
          <w:tcPr>
            <w:tcW w:w="1333" w:type="dxa"/>
          </w:tcPr>
          <w:p w14:paraId="53ED64C1" w14:textId="77777777" w:rsidR="00A40DAE" w:rsidRDefault="00836025">
            <w:pPr>
              <w:pStyle w:val="TableParagraph"/>
              <w:ind w:left="105" w:right="221"/>
              <w:rPr>
                <w:b/>
                <w:i/>
              </w:rPr>
            </w:pPr>
            <w:r>
              <w:rPr>
                <w:b/>
                <w:i/>
              </w:rPr>
              <w:t>Jednostka miary</w:t>
            </w:r>
          </w:p>
        </w:tc>
      </w:tr>
      <w:tr w:rsidR="00A40DAE" w14:paraId="1720DA6E" w14:textId="77777777">
        <w:trPr>
          <w:trHeight w:val="626"/>
        </w:trPr>
        <w:tc>
          <w:tcPr>
            <w:tcW w:w="670" w:type="dxa"/>
          </w:tcPr>
          <w:p w14:paraId="74FB0776" w14:textId="77777777" w:rsidR="00A40DAE" w:rsidRDefault="00836025">
            <w:pPr>
              <w:pStyle w:val="TableParagraph"/>
              <w:ind w:left="129" w:right="120"/>
              <w:jc w:val="center"/>
            </w:pPr>
            <w:r>
              <w:t>188</w:t>
            </w:r>
          </w:p>
        </w:tc>
        <w:tc>
          <w:tcPr>
            <w:tcW w:w="1794" w:type="dxa"/>
          </w:tcPr>
          <w:p w14:paraId="5D5A1CFF" w14:textId="77777777" w:rsidR="00A40DAE" w:rsidRDefault="00836025">
            <w:pPr>
              <w:pStyle w:val="TableParagraph"/>
              <w:ind w:left="109"/>
            </w:pPr>
            <w:r>
              <w:t>ŁR-KOSZR</w:t>
            </w:r>
          </w:p>
        </w:tc>
        <w:tc>
          <w:tcPr>
            <w:tcW w:w="1702" w:type="dxa"/>
          </w:tcPr>
          <w:p w14:paraId="65174876" w14:textId="77777777" w:rsidR="00A40DAE" w:rsidRDefault="00836025">
            <w:pPr>
              <w:pStyle w:val="TableParagraph"/>
            </w:pPr>
            <w:r>
              <w:t>ŁR-KOSZR</w:t>
            </w:r>
          </w:p>
        </w:tc>
        <w:tc>
          <w:tcPr>
            <w:tcW w:w="3861" w:type="dxa"/>
          </w:tcPr>
          <w:p w14:paraId="4943D14D" w14:textId="77777777" w:rsidR="00A40DAE" w:rsidRDefault="00836025">
            <w:pPr>
              <w:pStyle w:val="TableParagraph"/>
            </w:pPr>
            <w:r>
              <w:t>Koszenie trawy</w:t>
            </w:r>
          </w:p>
        </w:tc>
        <w:tc>
          <w:tcPr>
            <w:tcW w:w="1333" w:type="dxa"/>
          </w:tcPr>
          <w:p w14:paraId="49C1492B" w14:textId="77777777" w:rsidR="00A40DAE" w:rsidRDefault="00836025">
            <w:pPr>
              <w:pStyle w:val="TableParagraph"/>
              <w:ind w:left="349" w:right="347"/>
              <w:jc w:val="center"/>
            </w:pPr>
            <w:r>
              <w:t>HA</w:t>
            </w:r>
          </w:p>
        </w:tc>
      </w:tr>
      <w:tr w:rsidR="00A40DAE" w14:paraId="5E7D1850" w14:textId="77777777">
        <w:trPr>
          <w:trHeight w:val="623"/>
        </w:trPr>
        <w:tc>
          <w:tcPr>
            <w:tcW w:w="670" w:type="dxa"/>
          </w:tcPr>
          <w:p w14:paraId="62685F56" w14:textId="77777777" w:rsidR="00A40DAE" w:rsidRDefault="00836025">
            <w:pPr>
              <w:pStyle w:val="TableParagraph"/>
              <w:ind w:left="129" w:right="120"/>
              <w:jc w:val="center"/>
            </w:pPr>
            <w:r>
              <w:t>189</w:t>
            </w:r>
          </w:p>
        </w:tc>
        <w:tc>
          <w:tcPr>
            <w:tcW w:w="1794" w:type="dxa"/>
          </w:tcPr>
          <w:p w14:paraId="591E5AFB" w14:textId="77777777" w:rsidR="00A40DAE" w:rsidRDefault="00836025">
            <w:pPr>
              <w:pStyle w:val="TableParagraph"/>
              <w:ind w:left="109"/>
            </w:pPr>
            <w:r>
              <w:t>ŁR-WYKŁW</w:t>
            </w:r>
          </w:p>
        </w:tc>
        <w:tc>
          <w:tcPr>
            <w:tcW w:w="1702" w:type="dxa"/>
          </w:tcPr>
          <w:p w14:paraId="7C9528DF" w14:textId="77777777" w:rsidR="00A40DAE" w:rsidRDefault="00836025">
            <w:pPr>
              <w:pStyle w:val="TableParagraph"/>
            </w:pPr>
            <w:r>
              <w:t>ŁR-WYKŁW</w:t>
            </w:r>
          </w:p>
        </w:tc>
        <w:tc>
          <w:tcPr>
            <w:tcW w:w="3861" w:type="dxa"/>
          </w:tcPr>
          <w:p w14:paraId="014DDD1D" w14:textId="77777777" w:rsidR="00A40DAE" w:rsidRDefault="00836025">
            <w:pPr>
              <w:pStyle w:val="TableParagraph"/>
            </w:pPr>
            <w:r>
              <w:t>Koszenie trawy z wywozem z łąki</w:t>
            </w:r>
          </w:p>
        </w:tc>
        <w:tc>
          <w:tcPr>
            <w:tcW w:w="1333" w:type="dxa"/>
          </w:tcPr>
          <w:p w14:paraId="23285CCE" w14:textId="77777777" w:rsidR="00A40DAE" w:rsidRDefault="00836025">
            <w:pPr>
              <w:pStyle w:val="TableParagraph"/>
              <w:ind w:left="349" w:right="347"/>
              <w:jc w:val="center"/>
            </w:pPr>
            <w:r>
              <w:t>HA</w:t>
            </w:r>
          </w:p>
        </w:tc>
      </w:tr>
      <w:tr w:rsidR="00A40DAE" w14:paraId="2F396622" w14:textId="77777777">
        <w:trPr>
          <w:trHeight w:val="626"/>
        </w:trPr>
        <w:tc>
          <w:tcPr>
            <w:tcW w:w="670" w:type="dxa"/>
          </w:tcPr>
          <w:p w14:paraId="001A935D" w14:textId="77777777" w:rsidR="00A40DAE" w:rsidRDefault="00836025">
            <w:pPr>
              <w:pStyle w:val="TableParagraph"/>
              <w:ind w:left="129" w:right="120"/>
              <w:jc w:val="center"/>
            </w:pPr>
            <w:r>
              <w:t>190</w:t>
            </w:r>
          </w:p>
        </w:tc>
        <w:tc>
          <w:tcPr>
            <w:tcW w:w="1794" w:type="dxa"/>
          </w:tcPr>
          <w:p w14:paraId="16940DEF" w14:textId="77777777" w:rsidR="00A40DAE" w:rsidRDefault="00836025">
            <w:pPr>
              <w:pStyle w:val="TableParagraph"/>
              <w:ind w:left="109"/>
            </w:pPr>
            <w:r>
              <w:t>ŁR-GRAB</w:t>
            </w:r>
          </w:p>
        </w:tc>
        <w:tc>
          <w:tcPr>
            <w:tcW w:w="1702" w:type="dxa"/>
          </w:tcPr>
          <w:p w14:paraId="48E757AD" w14:textId="77777777" w:rsidR="00A40DAE" w:rsidRDefault="00836025">
            <w:pPr>
              <w:pStyle w:val="TableParagraph"/>
            </w:pPr>
            <w:r>
              <w:t>ŁR-GRAB</w:t>
            </w:r>
          </w:p>
        </w:tc>
        <w:tc>
          <w:tcPr>
            <w:tcW w:w="3861" w:type="dxa"/>
          </w:tcPr>
          <w:p w14:paraId="6E1B657D" w14:textId="77777777" w:rsidR="00A40DAE" w:rsidRDefault="00836025">
            <w:pPr>
              <w:pStyle w:val="TableParagraph"/>
            </w:pPr>
            <w:r>
              <w:t>Przegrabianie (suszenie siana)</w:t>
            </w:r>
          </w:p>
        </w:tc>
        <w:tc>
          <w:tcPr>
            <w:tcW w:w="1333" w:type="dxa"/>
          </w:tcPr>
          <w:p w14:paraId="2C115011" w14:textId="77777777" w:rsidR="00A40DAE" w:rsidRDefault="00836025">
            <w:pPr>
              <w:pStyle w:val="TableParagraph"/>
              <w:ind w:left="349" w:right="347"/>
              <w:jc w:val="center"/>
            </w:pPr>
            <w:r>
              <w:t>HA</w:t>
            </w:r>
          </w:p>
        </w:tc>
      </w:tr>
      <w:tr w:rsidR="00A40DAE" w14:paraId="0B37AE0B" w14:textId="77777777">
        <w:trPr>
          <w:trHeight w:val="623"/>
        </w:trPr>
        <w:tc>
          <w:tcPr>
            <w:tcW w:w="670" w:type="dxa"/>
          </w:tcPr>
          <w:p w14:paraId="480FE48B" w14:textId="77777777" w:rsidR="00A40DAE" w:rsidRDefault="00836025">
            <w:pPr>
              <w:pStyle w:val="TableParagraph"/>
              <w:ind w:left="129" w:right="120"/>
              <w:jc w:val="center"/>
            </w:pPr>
            <w:r>
              <w:t>191</w:t>
            </w:r>
          </w:p>
        </w:tc>
        <w:tc>
          <w:tcPr>
            <w:tcW w:w="1794" w:type="dxa"/>
          </w:tcPr>
          <w:p w14:paraId="24BF7932" w14:textId="77777777" w:rsidR="00A40DAE" w:rsidRDefault="00836025">
            <w:pPr>
              <w:pStyle w:val="TableParagraph"/>
              <w:ind w:left="109"/>
            </w:pPr>
            <w:r>
              <w:t>ŁR-ZGRAB</w:t>
            </w:r>
          </w:p>
        </w:tc>
        <w:tc>
          <w:tcPr>
            <w:tcW w:w="1702" w:type="dxa"/>
          </w:tcPr>
          <w:p w14:paraId="60993EB1" w14:textId="77777777" w:rsidR="00A40DAE" w:rsidRDefault="00836025">
            <w:pPr>
              <w:pStyle w:val="TableParagraph"/>
            </w:pPr>
            <w:r>
              <w:t>ŁR-ZGRAB</w:t>
            </w:r>
          </w:p>
        </w:tc>
        <w:tc>
          <w:tcPr>
            <w:tcW w:w="3861" w:type="dxa"/>
          </w:tcPr>
          <w:p w14:paraId="7206E9BC" w14:textId="77777777" w:rsidR="00A40DAE" w:rsidRDefault="00836025">
            <w:pPr>
              <w:pStyle w:val="TableParagraph"/>
            </w:pPr>
            <w:r>
              <w:t>Zgrabianie siana</w:t>
            </w:r>
          </w:p>
        </w:tc>
        <w:tc>
          <w:tcPr>
            <w:tcW w:w="1333" w:type="dxa"/>
          </w:tcPr>
          <w:p w14:paraId="0E41BE8C" w14:textId="77777777" w:rsidR="00A40DAE" w:rsidRDefault="00836025">
            <w:pPr>
              <w:pStyle w:val="TableParagraph"/>
              <w:ind w:left="349" w:right="347"/>
              <w:jc w:val="center"/>
            </w:pPr>
            <w:r>
              <w:t>HA</w:t>
            </w:r>
          </w:p>
        </w:tc>
      </w:tr>
      <w:tr w:rsidR="00A40DAE" w14:paraId="5FF4C7DF" w14:textId="77777777">
        <w:trPr>
          <w:trHeight w:val="626"/>
        </w:trPr>
        <w:tc>
          <w:tcPr>
            <w:tcW w:w="670" w:type="dxa"/>
          </w:tcPr>
          <w:p w14:paraId="721CA3C6" w14:textId="77777777" w:rsidR="00A40DAE" w:rsidRDefault="00836025">
            <w:pPr>
              <w:pStyle w:val="TableParagraph"/>
              <w:spacing w:before="122"/>
              <w:ind w:left="129" w:right="120"/>
              <w:jc w:val="center"/>
            </w:pPr>
            <w:r>
              <w:t>192</w:t>
            </w:r>
          </w:p>
        </w:tc>
        <w:tc>
          <w:tcPr>
            <w:tcW w:w="1794" w:type="dxa"/>
          </w:tcPr>
          <w:p w14:paraId="4FC3E395" w14:textId="77777777" w:rsidR="00A40DAE" w:rsidRDefault="00836025">
            <w:pPr>
              <w:pStyle w:val="TableParagraph"/>
              <w:spacing w:before="122"/>
              <w:ind w:left="109"/>
            </w:pPr>
            <w:r>
              <w:t>ŁR-PRAS</w:t>
            </w:r>
          </w:p>
        </w:tc>
        <w:tc>
          <w:tcPr>
            <w:tcW w:w="1702" w:type="dxa"/>
          </w:tcPr>
          <w:p w14:paraId="28FEA053" w14:textId="77777777" w:rsidR="00A40DAE" w:rsidRDefault="00836025">
            <w:pPr>
              <w:pStyle w:val="TableParagraph"/>
              <w:spacing w:before="122"/>
            </w:pPr>
            <w:r>
              <w:t>ŁR-PRAS</w:t>
            </w:r>
          </w:p>
        </w:tc>
        <w:tc>
          <w:tcPr>
            <w:tcW w:w="3861" w:type="dxa"/>
          </w:tcPr>
          <w:p w14:paraId="4B5957C9" w14:textId="77777777" w:rsidR="00A40DAE" w:rsidRDefault="00836025">
            <w:pPr>
              <w:pStyle w:val="TableParagraph"/>
              <w:spacing w:before="122"/>
            </w:pPr>
            <w:r>
              <w:t>Prasowanie siana</w:t>
            </w:r>
          </w:p>
        </w:tc>
        <w:tc>
          <w:tcPr>
            <w:tcW w:w="1333" w:type="dxa"/>
          </w:tcPr>
          <w:p w14:paraId="3D89865F" w14:textId="77777777" w:rsidR="00A40DAE" w:rsidRDefault="00836025">
            <w:pPr>
              <w:pStyle w:val="TableParagraph"/>
              <w:spacing w:before="122"/>
              <w:ind w:left="349" w:right="347"/>
              <w:jc w:val="center"/>
            </w:pPr>
            <w:r>
              <w:t>HA</w:t>
            </w:r>
          </w:p>
        </w:tc>
      </w:tr>
      <w:tr w:rsidR="00A40DAE" w14:paraId="3DD49C4B" w14:textId="77777777">
        <w:trPr>
          <w:trHeight w:val="625"/>
        </w:trPr>
        <w:tc>
          <w:tcPr>
            <w:tcW w:w="670" w:type="dxa"/>
          </w:tcPr>
          <w:p w14:paraId="4CA49C4A" w14:textId="77777777" w:rsidR="00A40DAE" w:rsidRDefault="00836025">
            <w:pPr>
              <w:pStyle w:val="TableParagraph"/>
              <w:ind w:left="129" w:right="120"/>
              <w:jc w:val="center"/>
            </w:pPr>
            <w:r>
              <w:t>193</w:t>
            </w:r>
          </w:p>
        </w:tc>
        <w:tc>
          <w:tcPr>
            <w:tcW w:w="1794" w:type="dxa"/>
          </w:tcPr>
          <w:p w14:paraId="620C9A66" w14:textId="77777777" w:rsidR="00A40DAE" w:rsidRDefault="00836025">
            <w:pPr>
              <w:pStyle w:val="TableParagraph"/>
              <w:ind w:left="109"/>
            </w:pPr>
            <w:r>
              <w:t>ŁR-BALOT</w:t>
            </w:r>
          </w:p>
        </w:tc>
        <w:tc>
          <w:tcPr>
            <w:tcW w:w="1702" w:type="dxa"/>
          </w:tcPr>
          <w:p w14:paraId="188C1AE4" w14:textId="77777777" w:rsidR="00A40DAE" w:rsidRDefault="00836025">
            <w:pPr>
              <w:pStyle w:val="TableParagraph"/>
            </w:pPr>
            <w:r>
              <w:t>ŁR-BALOT</w:t>
            </w:r>
          </w:p>
        </w:tc>
        <w:tc>
          <w:tcPr>
            <w:tcW w:w="3861" w:type="dxa"/>
          </w:tcPr>
          <w:p w14:paraId="51F05C84" w14:textId="77777777" w:rsidR="00A40DAE" w:rsidRDefault="00836025">
            <w:pPr>
              <w:pStyle w:val="TableParagraph"/>
            </w:pPr>
            <w:r>
              <w:t>Balotowanie siana lub masy zielonej</w:t>
            </w:r>
          </w:p>
        </w:tc>
        <w:tc>
          <w:tcPr>
            <w:tcW w:w="1333" w:type="dxa"/>
          </w:tcPr>
          <w:p w14:paraId="0D1A1CEE" w14:textId="77777777" w:rsidR="00A40DAE" w:rsidRDefault="00836025">
            <w:pPr>
              <w:pStyle w:val="TableParagraph"/>
              <w:ind w:left="349" w:right="347"/>
              <w:jc w:val="center"/>
            </w:pPr>
            <w:r>
              <w:t>HA</w:t>
            </w:r>
          </w:p>
        </w:tc>
      </w:tr>
      <w:tr w:rsidR="00A40DAE" w14:paraId="0879D06B" w14:textId="77777777">
        <w:trPr>
          <w:trHeight w:val="756"/>
        </w:trPr>
        <w:tc>
          <w:tcPr>
            <w:tcW w:w="670" w:type="dxa"/>
          </w:tcPr>
          <w:p w14:paraId="207CCE2D" w14:textId="77777777" w:rsidR="00A40DAE" w:rsidRDefault="00836025">
            <w:pPr>
              <w:pStyle w:val="TableParagraph"/>
              <w:ind w:left="129" w:right="120"/>
              <w:jc w:val="center"/>
            </w:pPr>
            <w:r>
              <w:t>194</w:t>
            </w:r>
          </w:p>
        </w:tc>
        <w:tc>
          <w:tcPr>
            <w:tcW w:w="1794" w:type="dxa"/>
          </w:tcPr>
          <w:p w14:paraId="6EFE6185" w14:textId="77777777" w:rsidR="00A40DAE" w:rsidRDefault="00836025">
            <w:pPr>
              <w:pStyle w:val="TableParagraph"/>
              <w:ind w:left="109"/>
            </w:pPr>
            <w:r>
              <w:t>ŁR-TOPZ</w:t>
            </w:r>
          </w:p>
        </w:tc>
        <w:tc>
          <w:tcPr>
            <w:tcW w:w="1702" w:type="dxa"/>
          </w:tcPr>
          <w:p w14:paraId="2FF02EF7" w14:textId="77777777" w:rsidR="00A40DAE" w:rsidRDefault="00836025">
            <w:pPr>
              <w:pStyle w:val="TableParagraph"/>
            </w:pPr>
            <w:r>
              <w:t>ŁR-TOPZ</w:t>
            </w:r>
          </w:p>
        </w:tc>
        <w:tc>
          <w:tcPr>
            <w:tcW w:w="3861" w:type="dxa"/>
          </w:tcPr>
          <w:p w14:paraId="2C46991E" w14:textId="77777777" w:rsidR="00A40DAE" w:rsidRDefault="00836025">
            <w:pPr>
              <w:pStyle w:val="TableParagraph"/>
              <w:ind w:right="1056"/>
            </w:pPr>
            <w:r>
              <w:t>Zbiór bulw topinamburu lub ziemniaków</w:t>
            </w:r>
          </w:p>
        </w:tc>
        <w:tc>
          <w:tcPr>
            <w:tcW w:w="1333" w:type="dxa"/>
          </w:tcPr>
          <w:p w14:paraId="2B6CD024" w14:textId="77777777" w:rsidR="00A40DAE" w:rsidRDefault="00836025">
            <w:pPr>
              <w:pStyle w:val="TableParagraph"/>
              <w:ind w:left="349" w:right="347"/>
              <w:jc w:val="center"/>
            </w:pPr>
            <w:r>
              <w:t>HA</w:t>
            </w:r>
          </w:p>
        </w:tc>
      </w:tr>
    </w:tbl>
    <w:p w14:paraId="443D5C75" w14:textId="77777777" w:rsidR="00A40DAE" w:rsidRDefault="00836025">
      <w:pPr>
        <w:spacing w:before="119"/>
        <w:ind w:left="276"/>
        <w:rPr>
          <w:b/>
        </w:rPr>
      </w:pPr>
      <w:r>
        <w:rPr>
          <w:b/>
        </w:rPr>
        <w:t>Standard technologii prac obejmuje:</w:t>
      </w:r>
    </w:p>
    <w:p w14:paraId="0110C834" w14:textId="77777777" w:rsidR="00A40DAE" w:rsidRDefault="00836025">
      <w:pPr>
        <w:pStyle w:val="Akapitzlist"/>
        <w:numPr>
          <w:ilvl w:val="1"/>
          <w:numId w:val="5"/>
        </w:numPr>
        <w:tabs>
          <w:tab w:val="left" w:pos="996"/>
          <w:tab w:val="left" w:pos="997"/>
        </w:tabs>
        <w:spacing w:before="119"/>
        <w:ind w:hanging="361"/>
        <w:rPr>
          <w:rFonts w:ascii="Symbol" w:hAnsi="Symbol"/>
        </w:rPr>
      </w:pPr>
      <w:r>
        <w:t>przygotowanie do pracy oraz regulację potrzebnych maszyn i</w:t>
      </w:r>
      <w:r>
        <w:rPr>
          <w:spacing w:val="-8"/>
        </w:rPr>
        <w:t xml:space="preserve"> </w:t>
      </w:r>
      <w:r>
        <w:t>urządzeń,</w:t>
      </w:r>
    </w:p>
    <w:p w14:paraId="7BDD223E"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dojazd na wskazaną w zleceniu pozycję oraz</w:t>
      </w:r>
      <w:r>
        <w:rPr>
          <w:spacing w:val="-6"/>
        </w:rPr>
        <w:t xml:space="preserve"> </w:t>
      </w:r>
      <w:r>
        <w:t>powrót,</w:t>
      </w:r>
    </w:p>
    <w:p w14:paraId="6D779CEF"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wykonanie zabiegu – całość przy użyciu środków i sił będących w dyspozycji</w:t>
      </w:r>
      <w:r>
        <w:rPr>
          <w:spacing w:val="-20"/>
        </w:rPr>
        <w:t xml:space="preserve"> </w:t>
      </w:r>
      <w:r>
        <w:t>Wykonawcy.</w:t>
      </w:r>
    </w:p>
    <w:p w14:paraId="20CC5E4F" w14:textId="77777777" w:rsidR="00A40DAE" w:rsidRDefault="00836025">
      <w:pPr>
        <w:pStyle w:val="Nagwek1"/>
        <w:spacing w:before="122"/>
      </w:pPr>
      <w:r>
        <w:t>Uwagi:</w:t>
      </w:r>
    </w:p>
    <w:p w14:paraId="5B4ABC50" w14:textId="77777777" w:rsidR="00A40DAE" w:rsidRDefault="00836025">
      <w:pPr>
        <w:pStyle w:val="Akapitzlist"/>
        <w:numPr>
          <w:ilvl w:val="1"/>
          <w:numId w:val="5"/>
        </w:numPr>
        <w:tabs>
          <w:tab w:val="left" w:pos="997"/>
        </w:tabs>
        <w:spacing w:before="118"/>
        <w:ind w:right="290"/>
        <w:jc w:val="both"/>
        <w:rPr>
          <w:rFonts w:ascii="Symbol" w:hAnsi="Symbol"/>
        </w:rPr>
      </w:pPr>
      <w:r>
        <w:t>koszenie</w:t>
      </w:r>
      <w:r>
        <w:rPr>
          <w:spacing w:val="-3"/>
        </w:rPr>
        <w:t xml:space="preserve"> </w:t>
      </w:r>
      <w:r>
        <w:t>trawy</w:t>
      </w:r>
      <w:r>
        <w:rPr>
          <w:spacing w:val="-5"/>
        </w:rPr>
        <w:t xml:space="preserve"> </w:t>
      </w:r>
      <w:r>
        <w:t>należy</w:t>
      </w:r>
      <w:r>
        <w:rPr>
          <w:spacing w:val="-3"/>
        </w:rPr>
        <w:t xml:space="preserve"> </w:t>
      </w:r>
      <w:r>
        <w:t>wykonać</w:t>
      </w:r>
      <w:r>
        <w:rPr>
          <w:spacing w:val="-2"/>
        </w:rPr>
        <w:t xml:space="preserve"> </w:t>
      </w:r>
      <w:r>
        <w:t>przy</w:t>
      </w:r>
      <w:r>
        <w:rPr>
          <w:spacing w:val="-3"/>
        </w:rPr>
        <w:t xml:space="preserve"> </w:t>
      </w:r>
      <w:r>
        <w:t>użyciu</w:t>
      </w:r>
      <w:r>
        <w:rPr>
          <w:spacing w:val="-5"/>
        </w:rPr>
        <w:t xml:space="preserve"> </w:t>
      </w:r>
      <w:r>
        <w:t>kosiarki</w:t>
      </w:r>
      <w:r>
        <w:rPr>
          <w:spacing w:val="-2"/>
        </w:rPr>
        <w:t xml:space="preserve"> </w:t>
      </w:r>
      <w:r>
        <w:t>rolniczej</w:t>
      </w:r>
      <w:r>
        <w:rPr>
          <w:spacing w:val="-3"/>
        </w:rPr>
        <w:t xml:space="preserve"> </w:t>
      </w:r>
      <w:r>
        <w:t>zaczynając</w:t>
      </w:r>
      <w:r>
        <w:rPr>
          <w:spacing w:val="-5"/>
        </w:rPr>
        <w:t xml:space="preserve"> </w:t>
      </w:r>
      <w:r>
        <w:t>od</w:t>
      </w:r>
      <w:r>
        <w:rPr>
          <w:spacing w:val="-6"/>
        </w:rPr>
        <w:t xml:space="preserve"> </w:t>
      </w:r>
      <w:r>
        <w:t>środka</w:t>
      </w:r>
      <w:r>
        <w:rPr>
          <w:spacing w:val="-4"/>
        </w:rPr>
        <w:t xml:space="preserve"> </w:t>
      </w:r>
      <w:r>
        <w:t>łąki</w:t>
      </w:r>
      <w:r>
        <w:rPr>
          <w:spacing w:val="-4"/>
        </w:rPr>
        <w:t xml:space="preserve"> </w:t>
      </w:r>
      <w:r>
        <w:t>ku jej obrzeżom. Trawa musi być koszona 5 – 10 cm nad powierzchnią ziemi. Zestaw koszący musi być wyposażony w specjalne urządzenie płoszące zwierzęta bytujące w trawie, np. gwizdki elektroniczne, emitery fal ultradźwiękowych</w:t>
      </w:r>
      <w:r>
        <w:rPr>
          <w:spacing w:val="-4"/>
        </w:rPr>
        <w:t xml:space="preserve"> </w:t>
      </w:r>
      <w:r>
        <w:t>itp.</w:t>
      </w:r>
    </w:p>
    <w:p w14:paraId="5D272B11" w14:textId="77777777" w:rsidR="00A40DAE" w:rsidRDefault="00836025">
      <w:pPr>
        <w:pStyle w:val="Akapitzlist"/>
        <w:numPr>
          <w:ilvl w:val="1"/>
          <w:numId w:val="5"/>
        </w:numPr>
        <w:tabs>
          <w:tab w:val="left" w:pos="997"/>
        </w:tabs>
        <w:spacing w:before="1"/>
        <w:ind w:right="289"/>
        <w:jc w:val="both"/>
        <w:rPr>
          <w:rFonts w:ascii="Symbol" w:hAnsi="Symbol"/>
        </w:rPr>
      </w:pPr>
      <w:r>
        <w:t>koszenie</w:t>
      </w:r>
      <w:r>
        <w:rPr>
          <w:spacing w:val="-7"/>
        </w:rPr>
        <w:t xml:space="preserve"> </w:t>
      </w:r>
      <w:r>
        <w:t>trawy</w:t>
      </w:r>
      <w:r>
        <w:rPr>
          <w:spacing w:val="-9"/>
        </w:rPr>
        <w:t xml:space="preserve"> </w:t>
      </w:r>
      <w:r>
        <w:t>z</w:t>
      </w:r>
      <w:r>
        <w:rPr>
          <w:spacing w:val="-7"/>
        </w:rPr>
        <w:t xml:space="preserve"> </w:t>
      </w:r>
      <w:r>
        <w:t>wywozem</w:t>
      </w:r>
      <w:r>
        <w:rPr>
          <w:spacing w:val="-7"/>
        </w:rPr>
        <w:t xml:space="preserve"> </w:t>
      </w:r>
      <w:r>
        <w:t>z</w:t>
      </w:r>
      <w:r>
        <w:rPr>
          <w:spacing w:val="-7"/>
        </w:rPr>
        <w:t xml:space="preserve"> </w:t>
      </w:r>
      <w:r>
        <w:t>łąki</w:t>
      </w:r>
      <w:r>
        <w:rPr>
          <w:spacing w:val="-7"/>
        </w:rPr>
        <w:t xml:space="preserve"> </w:t>
      </w:r>
      <w:r>
        <w:t>należy</w:t>
      </w:r>
      <w:r>
        <w:rPr>
          <w:spacing w:val="-8"/>
        </w:rPr>
        <w:t xml:space="preserve"> </w:t>
      </w:r>
      <w:r>
        <w:t>wykonać</w:t>
      </w:r>
      <w:r>
        <w:rPr>
          <w:spacing w:val="-7"/>
        </w:rPr>
        <w:t xml:space="preserve"> </w:t>
      </w:r>
      <w:r>
        <w:t>przy</w:t>
      </w:r>
      <w:r>
        <w:rPr>
          <w:spacing w:val="-8"/>
        </w:rPr>
        <w:t xml:space="preserve"> </w:t>
      </w:r>
      <w:r>
        <w:t>użyciu</w:t>
      </w:r>
      <w:r>
        <w:rPr>
          <w:spacing w:val="-7"/>
        </w:rPr>
        <w:t xml:space="preserve"> </w:t>
      </w:r>
      <w:r>
        <w:t>kosiarki</w:t>
      </w:r>
      <w:r>
        <w:rPr>
          <w:spacing w:val="-7"/>
        </w:rPr>
        <w:t xml:space="preserve"> </w:t>
      </w:r>
      <w:r>
        <w:t>rolniczej</w:t>
      </w:r>
      <w:r>
        <w:rPr>
          <w:spacing w:val="-8"/>
        </w:rPr>
        <w:t xml:space="preserve"> </w:t>
      </w:r>
      <w:r>
        <w:t>zaczynając od</w:t>
      </w:r>
      <w:r>
        <w:rPr>
          <w:spacing w:val="-6"/>
        </w:rPr>
        <w:t xml:space="preserve"> </w:t>
      </w:r>
      <w:r>
        <w:t>środka</w:t>
      </w:r>
      <w:r>
        <w:rPr>
          <w:spacing w:val="-7"/>
        </w:rPr>
        <w:t xml:space="preserve"> </w:t>
      </w:r>
      <w:r>
        <w:t>łąki</w:t>
      </w:r>
      <w:r>
        <w:rPr>
          <w:spacing w:val="-6"/>
        </w:rPr>
        <w:t xml:space="preserve"> </w:t>
      </w:r>
      <w:r>
        <w:t>ku</w:t>
      </w:r>
      <w:r>
        <w:rPr>
          <w:spacing w:val="-6"/>
        </w:rPr>
        <w:t xml:space="preserve"> </w:t>
      </w:r>
      <w:r>
        <w:t>jej</w:t>
      </w:r>
      <w:r>
        <w:rPr>
          <w:spacing w:val="-7"/>
        </w:rPr>
        <w:t xml:space="preserve"> </w:t>
      </w:r>
      <w:r>
        <w:t>obrzeżom.</w:t>
      </w:r>
      <w:r>
        <w:rPr>
          <w:spacing w:val="-6"/>
        </w:rPr>
        <w:t xml:space="preserve"> </w:t>
      </w:r>
      <w:r>
        <w:t>Trawa</w:t>
      </w:r>
      <w:r>
        <w:rPr>
          <w:spacing w:val="-6"/>
        </w:rPr>
        <w:t xml:space="preserve"> </w:t>
      </w:r>
      <w:r>
        <w:t>musi</w:t>
      </w:r>
      <w:r>
        <w:rPr>
          <w:spacing w:val="-6"/>
        </w:rPr>
        <w:t xml:space="preserve"> </w:t>
      </w:r>
      <w:r>
        <w:t>być</w:t>
      </w:r>
      <w:r>
        <w:rPr>
          <w:spacing w:val="-6"/>
        </w:rPr>
        <w:t xml:space="preserve"> </w:t>
      </w:r>
      <w:r>
        <w:t>koszona</w:t>
      </w:r>
      <w:r>
        <w:rPr>
          <w:spacing w:val="-6"/>
        </w:rPr>
        <w:t xml:space="preserve"> </w:t>
      </w:r>
      <w:r>
        <w:t>5</w:t>
      </w:r>
      <w:r>
        <w:rPr>
          <w:spacing w:val="-7"/>
        </w:rPr>
        <w:t xml:space="preserve"> </w:t>
      </w:r>
      <w:r>
        <w:t>–</w:t>
      </w:r>
      <w:r>
        <w:rPr>
          <w:spacing w:val="-7"/>
        </w:rPr>
        <w:t xml:space="preserve"> </w:t>
      </w:r>
      <w:r>
        <w:t>10</w:t>
      </w:r>
      <w:r>
        <w:rPr>
          <w:spacing w:val="-6"/>
        </w:rPr>
        <w:t xml:space="preserve"> </w:t>
      </w:r>
      <w:r>
        <w:t>cm</w:t>
      </w:r>
      <w:r>
        <w:rPr>
          <w:spacing w:val="-6"/>
        </w:rPr>
        <w:t xml:space="preserve"> </w:t>
      </w:r>
      <w:r>
        <w:t>nad</w:t>
      </w:r>
      <w:r>
        <w:rPr>
          <w:spacing w:val="-7"/>
        </w:rPr>
        <w:t xml:space="preserve"> </w:t>
      </w:r>
      <w:r>
        <w:t>powierzchnią</w:t>
      </w:r>
      <w:r>
        <w:rPr>
          <w:spacing w:val="-6"/>
        </w:rPr>
        <w:t xml:space="preserve"> </w:t>
      </w:r>
      <w:r>
        <w:t>ziemi. Zestaw koszący musi być wyposażony w specjalne urządzenie płoszące zwierzęta</w:t>
      </w:r>
      <w:r>
        <w:rPr>
          <w:spacing w:val="-19"/>
        </w:rPr>
        <w:t xml:space="preserve"> </w:t>
      </w:r>
      <w:r>
        <w:t>bytujące</w:t>
      </w:r>
    </w:p>
    <w:p w14:paraId="42AC1B7E" w14:textId="77777777" w:rsidR="00A40DAE" w:rsidRDefault="00A40DAE">
      <w:pPr>
        <w:jc w:val="both"/>
        <w:rPr>
          <w:rFonts w:ascii="Symbol" w:hAnsi="Symbol"/>
        </w:rPr>
        <w:sectPr w:rsidR="00A40DAE">
          <w:pgSz w:w="11910" w:h="16840"/>
          <w:pgMar w:top="1320" w:right="980" w:bottom="280" w:left="1140" w:header="708" w:footer="708" w:gutter="0"/>
          <w:cols w:space="708"/>
        </w:sectPr>
      </w:pPr>
    </w:p>
    <w:p w14:paraId="5FA79553" w14:textId="77777777" w:rsidR="00A40DAE" w:rsidRDefault="00836025">
      <w:pPr>
        <w:pStyle w:val="Tekstpodstawowy"/>
        <w:spacing w:before="77"/>
        <w:ind w:right="293" w:firstLine="0"/>
        <w:jc w:val="both"/>
      </w:pPr>
      <w:r>
        <w:t>w trawie, np. gwizdki elektroniczne, emitery fal ultradźwiękowych itp. Cena usługi obejmuje również zbiór i wywiezienie z łąki skoszonej biomasy w miejsce wskazane przez zamawiającego na odległość do 500 m w czasie maks. 14 dni od skoszenia.</w:t>
      </w:r>
    </w:p>
    <w:p w14:paraId="3B188837" w14:textId="77777777" w:rsidR="00A40DAE" w:rsidRDefault="00836025">
      <w:pPr>
        <w:pStyle w:val="Akapitzlist"/>
        <w:numPr>
          <w:ilvl w:val="1"/>
          <w:numId w:val="5"/>
        </w:numPr>
        <w:tabs>
          <w:tab w:val="left" w:pos="997"/>
        </w:tabs>
        <w:spacing w:before="2"/>
        <w:ind w:right="291"/>
        <w:jc w:val="both"/>
        <w:rPr>
          <w:rFonts w:ascii="Symbol" w:hAnsi="Symbol"/>
        </w:rPr>
      </w:pPr>
      <w:r>
        <w:t>przegrabianie (suszenie siana) należy wykonać przy użyciu przetrząsaczo-zgrabiarki poprzez jednorazowe przetrząśnięcie i rozrzucenie skoszonej trawy na całej powierzchni łąki. Terminy kolejnych zabiegów ustalane będą przez zamawiającego stosownie do przebiegu</w:t>
      </w:r>
      <w:r>
        <w:rPr>
          <w:spacing w:val="-1"/>
        </w:rPr>
        <w:t xml:space="preserve"> </w:t>
      </w:r>
      <w:r>
        <w:t>pogody.</w:t>
      </w:r>
    </w:p>
    <w:p w14:paraId="372E7182" w14:textId="77777777" w:rsidR="00A40DAE" w:rsidRDefault="00836025">
      <w:pPr>
        <w:pStyle w:val="Akapitzlist"/>
        <w:numPr>
          <w:ilvl w:val="1"/>
          <w:numId w:val="5"/>
        </w:numPr>
        <w:tabs>
          <w:tab w:val="left" w:pos="997"/>
        </w:tabs>
        <w:ind w:right="296"/>
        <w:jc w:val="both"/>
        <w:rPr>
          <w:rFonts w:ascii="Symbol" w:hAnsi="Symbol"/>
        </w:rPr>
      </w:pPr>
      <w:r>
        <w:t>zgrabianie siana wykonywane przy użyciu zgrabiarki ciągnikowej polega na zgrabieniu siana lub zielonej masy w rzędy, w sposób umożliwiający użycie prasy wysokiego</w:t>
      </w:r>
      <w:r>
        <w:rPr>
          <w:spacing w:val="-30"/>
        </w:rPr>
        <w:t xml:space="preserve"> </w:t>
      </w:r>
      <w:r>
        <w:t>zgniotu.</w:t>
      </w:r>
    </w:p>
    <w:p w14:paraId="0BC565AA" w14:textId="77777777" w:rsidR="00A40DAE" w:rsidRDefault="00836025">
      <w:pPr>
        <w:pStyle w:val="Akapitzlist"/>
        <w:numPr>
          <w:ilvl w:val="1"/>
          <w:numId w:val="5"/>
        </w:numPr>
        <w:tabs>
          <w:tab w:val="left" w:pos="997"/>
        </w:tabs>
        <w:ind w:right="296"/>
        <w:jc w:val="both"/>
        <w:rPr>
          <w:rFonts w:ascii="Symbol" w:hAnsi="Symbol"/>
        </w:rPr>
      </w:pPr>
      <w:r>
        <w:t>prasowanie siana wykonać należy przy użyciu prasy kostkującej wysokiego zgniotu na kostki siana o wadze jednostkowej 10-20</w:t>
      </w:r>
      <w:r>
        <w:rPr>
          <w:spacing w:val="-4"/>
        </w:rPr>
        <w:t xml:space="preserve"> </w:t>
      </w:r>
      <w:r>
        <w:t>kg.</w:t>
      </w:r>
    </w:p>
    <w:p w14:paraId="2ED9F1A4" w14:textId="77777777" w:rsidR="00A40DAE" w:rsidRDefault="00836025">
      <w:pPr>
        <w:pStyle w:val="Akapitzlist"/>
        <w:numPr>
          <w:ilvl w:val="1"/>
          <w:numId w:val="5"/>
        </w:numPr>
        <w:tabs>
          <w:tab w:val="left" w:pos="997"/>
        </w:tabs>
        <w:ind w:right="292"/>
        <w:jc w:val="both"/>
        <w:rPr>
          <w:rFonts w:ascii="Symbol" w:hAnsi="Symbol"/>
        </w:rPr>
      </w:pPr>
      <w:r>
        <w:t>balotowanie siana lub zielonej masy na kiszonkę</w:t>
      </w:r>
      <w:r>
        <w:rPr>
          <w:spacing w:val="39"/>
        </w:rPr>
        <w:t xml:space="preserve"> </w:t>
      </w:r>
      <w:r>
        <w:t>obejmuje prasowanie siana w baloty o średnicy 0,8 - 1,2 m za pomocą prasy wysokiego zgniotu. W przypadku kiszonki należy wykonać foliowanie balotów.</w:t>
      </w:r>
    </w:p>
    <w:p w14:paraId="7A17F3F8" w14:textId="77777777" w:rsidR="00A40DAE" w:rsidRDefault="00836025">
      <w:pPr>
        <w:pStyle w:val="Akapitzlist"/>
        <w:numPr>
          <w:ilvl w:val="1"/>
          <w:numId w:val="5"/>
        </w:numPr>
        <w:tabs>
          <w:tab w:val="left" w:pos="997"/>
        </w:tabs>
        <w:ind w:right="288"/>
        <w:jc w:val="both"/>
        <w:rPr>
          <w:rFonts w:ascii="Symbol" w:hAnsi="Symbol"/>
        </w:rPr>
      </w:pPr>
      <w: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03F777AB" w14:textId="77777777" w:rsidR="00A40DAE" w:rsidRDefault="00836025">
      <w:pPr>
        <w:pStyle w:val="Nagwek1"/>
        <w:spacing w:before="121"/>
        <w:jc w:val="both"/>
      </w:pPr>
      <w:r>
        <w:t>Procedura odbioru:</w:t>
      </w:r>
    </w:p>
    <w:p w14:paraId="47B6974A" w14:textId="77777777" w:rsidR="00A40DAE" w:rsidRDefault="00836025">
      <w:pPr>
        <w:pStyle w:val="Akapitzlist"/>
        <w:numPr>
          <w:ilvl w:val="1"/>
          <w:numId w:val="5"/>
        </w:numPr>
        <w:tabs>
          <w:tab w:val="left" w:pos="997"/>
        </w:tabs>
        <w:spacing w:before="119"/>
        <w:ind w:right="290"/>
        <w:jc w:val="both"/>
        <w:rPr>
          <w:rFonts w:ascii="Symbol" w:hAnsi="Symbol"/>
        </w:rPr>
      </w:pPr>
      <w: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w:t>
      </w:r>
      <w:r>
        <w:rPr>
          <w:spacing w:val="-13"/>
        </w:rPr>
        <w:t xml:space="preserve"> </w:t>
      </w:r>
      <w:r>
        <w:t>itp..</w:t>
      </w:r>
    </w:p>
    <w:p w14:paraId="42D6C641" w14:textId="77777777" w:rsidR="00A40DAE" w:rsidRDefault="00836025">
      <w:pPr>
        <w:spacing w:before="119"/>
        <w:ind w:left="984"/>
        <w:jc w:val="both"/>
        <w:rPr>
          <w:i/>
        </w:rPr>
      </w:pPr>
      <w:r>
        <w:rPr>
          <w:i/>
        </w:rPr>
        <w:t>(jedn. rozliczeniowa z dokładnością do dwóch miejsc po przecinku)</w:t>
      </w:r>
    </w:p>
    <w:p w14:paraId="44807352" w14:textId="77777777" w:rsidR="00A40DAE" w:rsidRDefault="00A40DAE">
      <w:pPr>
        <w:pStyle w:val="Tekstpodstawowy"/>
        <w:ind w:left="0" w:firstLine="0"/>
        <w:rPr>
          <w:i/>
          <w:sz w:val="26"/>
        </w:rPr>
      </w:pPr>
    </w:p>
    <w:p w14:paraId="0ED4E41D" w14:textId="77777777" w:rsidR="00A40DAE" w:rsidRDefault="00836025">
      <w:pPr>
        <w:pStyle w:val="Nagwek1"/>
        <w:spacing w:before="194"/>
        <w:ind w:left="288" w:right="302"/>
        <w:jc w:val="center"/>
      </w:pPr>
      <w:r>
        <w:t>Indywidualne zabezpieczenie drzew oraz grodzenia poletek łowieckich</w:t>
      </w:r>
    </w:p>
    <w:p w14:paraId="183FDF6A" w14:textId="77777777" w:rsidR="00A40DAE" w:rsidRDefault="00A40DAE">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31511358" w14:textId="77777777">
        <w:trPr>
          <w:trHeight w:val="1012"/>
        </w:trPr>
        <w:tc>
          <w:tcPr>
            <w:tcW w:w="670" w:type="dxa"/>
          </w:tcPr>
          <w:p w14:paraId="656AA5CB" w14:textId="77777777" w:rsidR="00A40DAE" w:rsidRDefault="00836025">
            <w:pPr>
              <w:pStyle w:val="TableParagraph"/>
              <w:ind w:left="129" w:right="120"/>
              <w:jc w:val="center"/>
              <w:rPr>
                <w:b/>
                <w:i/>
              </w:rPr>
            </w:pPr>
            <w:r>
              <w:rPr>
                <w:b/>
                <w:i/>
              </w:rPr>
              <w:t>Nr</w:t>
            </w:r>
          </w:p>
        </w:tc>
        <w:tc>
          <w:tcPr>
            <w:tcW w:w="1794" w:type="dxa"/>
          </w:tcPr>
          <w:p w14:paraId="4767571B" w14:textId="77777777" w:rsidR="00A40DAE" w:rsidRDefault="00836025">
            <w:pPr>
              <w:pStyle w:val="TableParagraph"/>
              <w:ind w:left="109" w:right="265"/>
              <w:rPr>
                <w:b/>
                <w:i/>
              </w:rPr>
            </w:pPr>
            <w:r>
              <w:rPr>
                <w:b/>
                <w:i/>
              </w:rPr>
              <w:t>Kod czynności do rozliczenia</w:t>
            </w:r>
          </w:p>
        </w:tc>
        <w:tc>
          <w:tcPr>
            <w:tcW w:w="1702" w:type="dxa"/>
          </w:tcPr>
          <w:p w14:paraId="62857209"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474AB32" w14:textId="77777777" w:rsidR="00A40DAE" w:rsidRDefault="00836025">
            <w:pPr>
              <w:pStyle w:val="TableParagraph"/>
              <w:spacing w:before="0"/>
              <w:ind w:left="0" w:right="95"/>
              <w:jc w:val="right"/>
              <w:rPr>
                <w:b/>
                <w:i/>
              </w:rPr>
            </w:pPr>
            <w:r>
              <w:rPr>
                <w:b/>
                <w:i/>
                <w:spacing w:val="-1"/>
              </w:rPr>
              <w:t>wyceny</w:t>
            </w:r>
          </w:p>
        </w:tc>
        <w:tc>
          <w:tcPr>
            <w:tcW w:w="3861" w:type="dxa"/>
          </w:tcPr>
          <w:p w14:paraId="7AD87487" w14:textId="77777777" w:rsidR="00A40DAE" w:rsidRDefault="00836025">
            <w:pPr>
              <w:pStyle w:val="TableParagraph"/>
              <w:rPr>
                <w:b/>
                <w:i/>
              </w:rPr>
            </w:pPr>
            <w:r>
              <w:rPr>
                <w:b/>
                <w:i/>
              </w:rPr>
              <w:t>Opis kodu czynności</w:t>
            </w:r>
          </w:p>
        </w:tc>
        <w:tc>
          <w:tcPr>
            <w:tcW w:w="1333" w:type="dxa"/>
          </w:tcPr>
          <w:p w14:paraId="5CFB574D" w14:textId="77777777" w:rsidR="00A40DAE" w:rsidRDefault="00836025">
            <w:pPr>
              <w:pStyle w:val="TableParagraph"/>
              <w:ind w:left="105" w:right="221"/>
              <w:rPr>
                <w:b/>
                <w:i/>
              </w:rPr>
            </w:pPr>
            <w:r>
              <w:rPr>
                <w:b/>
                <w:i/>
              </w:rPr>
              <w:t>Jednostka miary</w:t>
            </w:r>
          </w:p>
        </w:tc>
      </w:tr>
      <w:tr w:rsidR="00A40DAE" w14:paraId="2A0A94E2" w14:textId="77777777">
        <w:trPr>
          <w:trHeight w:val="625"/>
        </w:trPr>
        <w:tc>
          <w:tcPr>
            <w:tcW w:w="670" w:type="dxa"/>
          </w:tcPr>
          <w:p w14:paraId="0E5FDFCD" w14:textId="77777777" w:rsidR="00A40DAE" w:rsidRDefault="00836025">
            <w:pPr>
              <w:pStyle w:val="TableParagraph"/>
              <w:spacing w:before="122"/>
              <w:ind w:left="129" w:right="120"/>
              <w:jc w:val="center"/>
            </w:pPr>
            <w:r>
              <w:t>195</w:t>
            </w:r>
          </w:p>
        </w:tc>
        <w:tc>
          <w:tcPr>
            <w:tcW w:w="1794" w:type="dxa"/>
          </w:tcPr>
          <w:p w14:paraId="0F19843B" w14:textId="77777777" w:rsidR="00A40DAE" w:rsidRDefault="00836025">
            <w:pPr>
              <w:pStyle w:val="TableParagraph"/>
              <w:spacing w:before="122"/>
              <w:ind w:left="109"/>
            </w:pPr>
            <w:r>
              <w:t>ŁR-GRODZN</w:t>
            </w:r>
          </w:p>
        </w:tc>
        <w:tc>
          <w:tcPr>
            <w:tcW w:w="1702" w:type="dxa"/>
          </w:tcPr>
          <w:p w14:paraId="60F28D38" w14:textId="77777777" w:rsidR="00A40DAE" w:rsidRDefault="00836025">
            <w:pPr>
              <w:pStyle w:val="TableParagraph"/>
              <w:spacing w:before="122"/>
            </w:pPr>
            <w:r>
              <w:t>ŁR-GRODZN</w:t>
            </w:r>
          </w:p>
        </w:tc>
        <w:tc>
          <w:tcPr>
            <w:tcW w:w="3861" w:type="dxa"/>
          </w:tcPr>
          <w:p w14:paraId="5420899D" w14:textId="77777777" w:rsidR="00A40DAE" w:rsidRDefault="00836025">
            <w:pPr>
              <w:pStyle w:val="TableParagraph"/>
              <w:spacing w:before="122"/>
            </w:pPr>
            <w:r>
              <w:t>Grodzenie pól siatką</w:t>
            </w:r>
          </w:p>
        </w:tc>
        <w:tc>
          <w:tcPr>
            <w:tcW w:w="1333" w:type="dxa"/>
          </w:tcPr>
          <w:p w14:paraId="7F4C37EE" w14:textId="77777777" w:rsidR="00A40DAE" w:rsidRDefault="00836025">
            <w:pPr>
              <w:pStyle w:val="TableParagraph"/>
              <w:spacing w:before="122"/>
              <w:ind w:left="348" w:right="347"/>
              <w:jc w:val="center"/>
            </w:pPr>
            <w:r>
              <w:t>HM</w:t>
            </w:r>
          </w:p>
        </w:tc>
      </w:tr>
    </w:tbl>
    <w:p w14:paraId="72FE5979" w14:textId="77777777" w:rsidR="00A40DAE" w:rsidRDefault="00836025">
      <w:pPr>
        <w:spacing w:before="120"/>
        <w:ind w:left="276"/>
        <w:rPr>
          <w:b/>
        </w:rPr>
      </w:pPr>
      <w:r>
        <w:rPr>
          <w:b/>
        </w:rPr>
        <w:t>Standard technologii prac obejmuje:</w:t>
      </w:r>
    </w:p>
    <w:p w14:paraId="22BB59B7" w14:textId="77777777" w:rsidR="00A40DAE" w:rsidRDefault="00836025">
      <w:pPr>
        <w:pStyle w:val="Akapitzlist"/>
        <w:numPr>
          <w:ilvl w:val="1"/>
          <w:numId w:val="5"/>
        </w:numPr>
        <w:tabs>
          <w:tab w:val="left" w:pos="996"/>
          <w:tab w:val="left" w:pos="997"/>
        </w:tabs>
        <w:spacing w:before="121" w:line="269" w:lineRule="exact"/>
        <w:ind w:hanging="361"/>
        <w:rPr>
          <w:rFonts w:ascii="Symbol" w:hAnsi="Symbol"/>
        </w:rPr>
      </w:pPr>
      <w:r>
        <w:t>dostarczenie materiałów na miejsce wykonania</w:t>
      </w:r>
      <w:r>
        <w:rPr>
          <w:spacing w:val="-8"/>
        </w:rPr>
        <w:t xml:space="preserve"> </w:t>
      </w:r>
      <w:r>
        <w:t>ogrodzenia,</w:t>
      </w:r>
    </w:p>
    <w:p w14:paraId="086D848C" w14:textId="77777777" w:rsidR="00A40DAE" w:rsidRDefault="00836025">
      <w:pPr>
        <w:pStyle w:val="Akapitzlist"/>
        <w:numPr>
          <w:ilvl w:val="1"/>
          <w:numId w:val="5"/>
        </w:numPr>
        <w:tabs>
          <w:tab w:val="left" w:pos="996"/>
          <w:tab w:val="left" w:pos="997"/>
        </w:tabs>
        <w:ind w:right="292"/>
        <w:rPr>
          <w:rFonts w:ascii="Symbol" w:hAnsi="Symbol"/>
        </w:rPr>
      </w:pPr>
      <w:r>
        <w:t>przygotowanie powierzchni do montażu ogrodzenia poprzez usunięcie przeszkadzających w prawidłowym wykonaniu ogrodzenia krzewów, krzewinek i roślinności</w:t>
      </w:r>
      <w:r>
        <w:rPr>
          <w:spacing w:val="-11"/>
        </w:rPr>
        <w:t xml:space="preserve"> </w:t>
      </w:r>
      <w:r>
        <w:t>zielnej,</w:t>
      </w:r>
    </w:p>
    <w:p w14:paraId="6C8291C6" w14:textId="77777777" w:rsidR="00A40DAE" w:rsidRDefault="00836025">
      <w:pPr>
        <w:pStyle w:val="Akapitzlist"/>
        <w:numPr>
          <w:ilvl w:val="1"/>
          <w:numId w:val="5"/>
        </w:numPr>
        <w:tabs>
          <w:tab w:val="left" w:pos="996"/>
          <w:tab w:val="left" w:pos="997"/>
        </w:tabs>
        <w:ind w:hanging="361"/>
        <w:rPr>
          <w:rFonts w:ascii="Symbol" w:hAnsi="Symbol"/>
        </w:rPr>
      </w:pPr>
      <w:r>
        <w:t>rozniesienie i wkopanie słupków (stroną opaloną lub</w:t>
      </w:r>
      <w:r>
        <w:rPr>
          <w:spacing w:val="-9"/>
        </w:rPr>
        <w:t xml:space="preserve"> </w:t>
      </w:r>
      <w:r>
        <w:t>zaimpregnowaną)</w:t>
      </w:r>
    </w:p>
    <w:p w14:paraId="681F4B7E"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rozwinięcie, zawieszenie, napięcie i przymocowanie siatki do słupków i</w:t>
      </w:r>
      <w:r>
        <w:rPr>
          <w:spacing w:val="-13"/>
        </w:rPr>
        <w:t xml:space="preserve"> </w:t>
      </w:r>
      <w:r>
        <w:t>gruntu,</w:t>
      </w:r>
    </w:p>
    <w:p w14:paraId="13A016A3" w14:textId="77777777" w:rsidR="00A40DAE" w:rsidRDefault="00836025">
      <w:pPr>
        <w:pStyle w:val="Akapitzlist"/>
        <w:numPr>
          <w:ilvl w:val="1"/>
          <w:numId w:val="5"/>
        </w:numPr>
        <w:tabs>
          <w:tab w:val="left" w:pos="997"/>
        </w:tabs>
        <w:ind w:right="291"/>
        <w:jc w:val="both"/>
        <w:rPr>
          <w:rFonts w:ascii="Symbol" w:hAnsi="Symbol"/>
        </w:rPr>
      </w:pPr>
      <w:r>
        <w:t>zabezpieczenie słupków przed wychylaniem poprzez wykonanie ukośnych słupków podporowych ustawianych w linii ogrodzenia, zagłębionych dołem w podłożu gruntowym i przybitych zaciosem do</w:t>
      </w:r>
      <w:r>
        <w:rPr>
          <w:spacing w:val="-2"/>
        </w:rPr>
        <w:t xml:space="preserve"> </w:t>
      </w:r>
      <w:r>
        <w:t>słupka,</w:t>
      </w:r>
    </w:p>
    <w:p w14:paraId="7F913A56" w14:textId="77777777" w:rsidR="00A40DAE" w:rsidRDefault="00836025">
      <w:pPr>
        <w:pStyle w:val="Akapitzlist"/>
        <w:numPr>
          <w:ilvl w:val="1"/>
          <w:numId w:val="5"/>
        </w:numPr>
        <w:tabs>
          <w:tab w:val="left" w:pos="997"/>
        </w:tabs>
        <w:spacing w:line="269" w:lineRule="exact"/>
        <w:ind w:hanging="361"/>
        <w:jc w:val="both"/>
        <w:rPr>
          <w:rFonts w:ascii="Symbol" w:hAnsi="Symbol"/>
        </w:rPr>
      </w:pPr>
      <w:r>
        <w:t>przygotowanie, rozniesienie i przybicie</w:t>
      </w:r>
      <w:r>
        <w:rPr>
          <w:spacing w:val="-1"/>
        </w:rPr>
        <w:t xml:space="preserve"> </w:t>
      </w:r>
      <w:r>
        <w:t>żerdzi;</w:t>
      </w:r>
    </w:p>
    <w:p w14:paraId="0177EE41" w14:textId="77777777" w:rsidR="00A40DAE" w:rsidRDefault="00836025">
      <w:pPr>
        <w:pStyle w:val="Akapitzlist"/>
        <w:numPr>
          <w:ilvl w:val="1"/>
          <w:numId w:val="5"/>
        </w:numPr>
        <w:tabs>
          <w:tab w:val="left" w:pos="997"/>
        </w:tabs>
        <w:ind w:right="295"/>
        <w:jc w:val="both"/>
        <w:rPr>
          <w:rFonts w:ascii="Symbol" w:hAnsi="Symbol"/>
        </w:rPr>
      </w:pPr>
      <w:r>
        <w:t>wykonanie</w:t>
      </w:r>
      <w:r>
        <w:rPr>
          <w:spacing w:val="-11"/>
        </w:rPr>
        <w:t xml:space="preserve"> </w:t>
      </w:r>
      <w:r>
        <w:t>przełazów</w:t>
      </w:r>
      <w:r>
        <w:rPr>
          <w:spacing w:val="-10"/>
        </w:rPr>
        <w:t xml:space="preserve"> </w:t>
      </w:r>
      <w:r>
        <w:t>i</w:t>
      </w:r>
      <w:r>
        <w:rPr>
          <w:spacing w:val="-9"/>
        </w:rPr>
        <w:t xml:space="preserve"> </w:t>
      </w:r>
      <w:r>
        <w:t>bram</w:t>
      </w:r>
      <w:r>
        <w:rPr>
          <w:spacing w:val="-9"/>
        </w:rPr>
        <w:t xml:space="preserve"> </w:t>
      </w:r>
      <w:r>
        <w:t>wjazdowych</w:t>
      </w:r>
      <w:r>
        <w:rPr>
          <w:spacing w:val="29"/>
        </w:rPr>
        <w:t xml:space="preserve"> </w:t>
      </w:r>
      <w:r>
        <w:t>w</w:t>
      </w:r>
      <w:r>
        <w:rPr>
          <w:spacing w:val="-11"/>
        </w:rPr>
        <w:t xml:space="preserve"> </w:t>
      </w:r>
      <w:r>
        <w:t>wyznaczonych</w:t>
      </w:r>
      <w:r>
        <w:rPr>
          <w:spacing w:val="-11"/>
        </w:rPr>
        <w:t xml:space="preserve"> </w:t>
      </w:r>
      <w:r>
        <w:t>miejscach</w:t>
      </w:r>
      <w:r>
        <w:rPr>
          <w:spacing w:val="-10"/>
        </w:rPr>
        <w:t xml:space="preserve"> </w:t>
      </w:r>
      <w:r>
        <w:t>w</w:t>
      </w:r>
      <w:r>
        <w:rPr>
          <w:spacing w:val="-11"/>
        </w:rPr>
        <w:t xml:space="preserve"> </w:t>
      </w:r>
      <w:r>
        <w:t>liczbie</w:t>
      </w:r>
      <w:r>
        <w:rPr>
          <w:spacing w:val="-10"/>
        </w:rPr>
        <w:t xml:space="preserve"> </w:t>
      </w:r>
      <w:r>
        <w:t>….</w:t>
      </w:r>
      <w:r>
        <w:rPr>
          <w:spacing w:val="-10"/>
        </w:rPr>
        <w:t xml:space="preserve"> </w:t>
      </w:r>
      <w:r>
        <w:t>sztuk</w:t>
      </w:r>
      <w:r>
        <w:rPr>
          <w:spacing w:val="-10"/>
        </w:rPr>
        <w:t xml:space="preserve"> </w:t>
      </w:r>
      <w:r>
        <w:t>na każdą ogrodzoną powierzchnię o ciągłej</w:t>
      </w:r>
      <w:r>
        <w:rPr>
          <w:spacing w:val="-3"/>
        </w:rPr>
        <w:t xml:space="preserve"> </w:t>
      </w:r>
      <w:r>
        <w:t>granicy.</w:t>
      </w:r>
    </w:p>
    <w:p w14:paraId="70FBF493" w14:textId="77777777" w:rsidR="00A40DAE" w:rsidRDefault="00A40DAE">
      <w:pPr>
        <w:jc w:val="both"/>
        <w:rPr>
          <w:rFonts w:ascii="Symbol" w:hAnsi="Symbol"/>
        </w:rPr>
        <w:sectPr w:rsidR="00A40DAE">
          <w:pgSz w:w="11910" w:h="16840"/>
          <w:pgMar w:top="1320" w:right="980" w:bottom="280" w:left="1140" w:header="708" w:footer="708" w:gutter="0"/>
          <w:cols w:space="708"/>
        </w:sectPr>
      </w:pPr>
    </w:p>
    <w:p w14:paraId="0CE297C1" w14:textId="77777777" w:rsidR="00A40DAE" w:rsidRDefault="00836025">
      <w:pPr>
        <w:pStyle w:val="Nagwek1"/>
        <w:spacing w:before="77"/>
      </w:pPr>
      <w:r>
        <w:t>Uwagi:</w:t>
      </w:r>
    </w:p>
    <w:p w14:paraId="6BE478CA" w14:textId="77777777" w:rsidR="00A40DAE" w:rsidRDefault="00836025">
      <w:pPr>
        <w:pStyle w:val="Akapitzlist"/>
        <w:numPr>
          <w:ilvl w:val="1"/>
          <w:numId w:val="5"/>
        </w:numPr>
        <w:tabs>
          <w:tab w:val="left" w:pos="997"/>
        </w:tabs>
        <w:spacing w:before="122"/>
        <w:ind w:right="289"/>
        <w:jc w:val="both"/>
        <w:rPr>
          <w:rFonts w:ascii="Symbol" w:hAnsi="Symbol"/>
        </w:rPr>
      </w:pPr>
      <w: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w:t>
      </w:r>
      <w:r>
        <w:rPr>
          <w:spacing w:val="-31"/>
        </w:rPr>
        <w:t xml:space="preserve"> </w:t>
      </w:r>
      <w:r>
        <w:t>ziemią.</w:t>
      </w:r>
    </w:p>
    <w:p w14:paraId="36FAC7A2" w14:textId="77777777" w:rsidR="00A40DAE" w:rsidRDefault="00836025">
      <w:pPr>
        <w:pStyle w:val="Akapitzlist"/>
        <w:numPr>
          <w:ilvl w:val="1"/>
          <w:numId w:val="5"/>
        </w:numPr>
        <w:tabs>
          <w:tab w:val="left" w:pos="997"/>
        </w:tabs>
        <w:spacing w:line="270" w:lineRule="exact"/>
        <w:ind w:hanging="361"/>
        <w:jc w:val="both"/>
        <w:rPr>
          <w:rFonts w:ascii="Symbol" w:hAnsi="Symbol"/>
        </w:rPr>
      </w:pPr>
      <w:r>
        <w:t>odległość dowozu materiałów na miejsce wykonania ogrodzenia – nie więcej niż …..</w:t>
      </w:r>
      <w:r>
        <w:rPr>
          <w:spacing w:val="-18"/>
        </w:rPr>
        <w:t xml:space="preserve"> </w:t>
      </w:r>
      <w:r>
        <w:t>km.</w:t>
      </w:r>
    </w:p>
    <w:p w14:paraId="4DC95B35" w14:textId="77777777" w:rsidR="00A40DAE" w:rsidRDefault="00836025">
      <w:pPr>
        <w:pStyle w:val="Akapitzlist"/>
        <w:numPr>
          <w:ilvl w:val="1"/>
          <w:numId w:val="5"/>
        </w:numPr>
        <w:tabs>
          <w:tab w:val="left" w:pos="997"/>
        </w:tabs>
        <w:ind w:right="293"/>
        <w:jc w:val="both"/>
        <w:rPr>
          <w:rFonts w:ascii="Symbol" w:hAnsi="Symbol"/>
          <w:sz w:val="14"/>
        </w:rPr>
      </w:pPr>
      <w:r>
        <w:t>w przypadku słupków z drewna liściastego twardego (Db, Ak) korowanie nie jest wymagane, w wypadku słupków z drewna iglastego okorowanie całych słupków i zabezpieczenie jednego z końców poprzez (do wyboru przez Zamawiającego na etapie tworzenia</w:t>
      </w:r>
      <w:r>
        <w:rPr>
          <w:spacing w:val="-1"/>
        </w:rPr>
        <w:t xml:space="preserve"> </w:t>
      </w:r>
      <w:r>
        <w:t>SWZ):</w:t>
      </w:r>
    </w:p>
    <w:p w14:paraId="40BCD36D" w14:textId="77777777" w:rsidR="00A40DAE" w:rsidRDefault="00836025">
      <w:pPr>
        <w:pStyle w:val="Akapitzlist"/>
        <w:numPr>
          <w:ilvl w:val="1"/>
          <w:numId w:val="5"/>
        </w:numPr>
        <w:tabs>
          <w:tab w:val="left" w:pos="997"/>
        </w:tabs>
        <w:ind w:hanging="361"/>
        <w:jc w:val="both"/>
        <w:rPr>
          <w:rFonts w:ascii="Symbol" w:hAnsi="Symbol"/>
        </w:rPr>
      </w:pPr>
      <w:r>
        <w:t>opalenie</w:t>
      </w:r>
    </w:p>
    <w:p w14:paraId="2707C7E7"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posmarowanie preparatem drewnochronnym</w:t>
      </w:r>
    </w:p>
    <w:p w14:paraId="708CB172"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na długości 0,7</w:t>
      </w:r>
      <w:r>
        <w:rPr>
          <w:spacing w:val="-2"/>
        </w:rPr>
        <w:t xml:space="preserve"> </w:t>
      </w:r>
      <w:r>
        <w:t>m.</w:t>
      </w:r>
    </w:p>
    <w:p w14:paraId="60805C05" w14:textId="77777777" w:rsidR="00A40DAE" w:rsidRDefault="00836025">
      <w:pPr>
        <w:pStyle w:val="Akapitzlist"/>
        <w:numPr>
          <w:ilvl w:val="1"/>
          <w:numId w:val="5"/>
        </w:numPr>
        <w:tabs>
          <w:tab w:val="left" w:pos="996"/>
          <w:tab w:val="left" w:pos="997"/>
        </w:tabs>
        <w:spacing w:before="2" w:line="269" w:lineRule="exact"/>
        <w:ind w:hanging="361"/>
        <w:rPr>
          <w:rFonts w:ascii="Symbol" w:hAnsi="Symbol"/>
        </w:rPr>
      </w:pPr>
      <w:r>
        <w:t>słupki należy wkopać na głębokość 0,6 m (z dokładnością +/-</w:t>
      </w:r>
      <w:r>
        <w:rPr>
          <w:spacing w:val="-4"/>
        </w:rPr>
        <w:t xml:space="preserve"> </w:t>
      </w:r>
      <w:r>
        <w:t>5cm).</w:t>
      </w:r>
    </w:p>
    <w:p w14:paraId="37572487"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odległość między wkopanymi słupkami nie może przekroczyć 5 m (+/-</w:t>
      </w:r>
      <w:r>
        <w:rPr>
          <w:spacing w:val="-7"/>
        </w:rPr>
        <w:t xml:space="preserve"> </w:t>
      </w:r>
      <w:r>
        <w:t>10cm).</w:t>
      </w:r>
    </w:p>
    <w:p w14:paraId="25211A6C" w14:textId="77777777" w:rsidR="00A40DAE" w:rsidRDefault="00836025">
      <w:pPr>
        <w:pStyle w:val="Akapitzlist"/>
        <w:numPr>
          <w:ilvl w:val="1"/>
          <w:numId w:val="5"/>
        </w:numPr>
        <w:tabs>
          <w:tab w:val="left" w:pos="997"/>
        </w:tabs>
        <w:spacing w:before="1"/>
        <w:ind w:right="293"/>
        <w:jc w:val="both"/>
        <w:rPr>
          <w:rFonts w:ascii="Symbol" w:hAnsi="Symbol"/>
        </w:rPr>
      </w:pPr>
      <w:r>
        <w:t>zabezpieczone przed wychylaniem muszą być: słupki naciągowe, słupki na załamaniach przebiegu ogrodzenia oraz na odcinakach, gdzie ogrodzenie przebiega w linii prostej wzdłuż 5 kolejnych słupków. Słupki narożne zabezpieczamy w dwóch</w:t>
      </w:r>
      <w:r>
        <w:rPr>
          <w:spacing w:val="-16"/>
        </w:rPr>
        <w:t xml:space="preserve"> </w:t>
      </w:r>
      <w:r>
        <w:t>kierunkach.</w:t>
      </w:r>
    </w:p>
    <w:p w14:paraId="01FF70BD" w14:textId="77777777" w:rsidR="00A40DAE" w:rsidRDefault="00836025">
      <w:pPr>
        <w:pStyle w:val="Akapitzlist"/>
        <w:numPr>
          <w:ilvl w:val="1"/>
          <w:numId w:val="5"/>
        </w:numPr>
        <w:tabs>
          <w:tab w:val="left" w:pos="997"/>
        </w:tabs>
        <w:spacing w:line="269" w:lineRule="exact"/>
        <w:ind w:hanging="361"/>
        <w:jc w:val="both"/>
        <w:rPr>
          <w:rFonts w:ascii="Symbol" w:hAnsi="Symbol"/>
        </w:rPr>
      </w:pPr>
      <w:r>
        <w:t>słupki naciągowe ustawia się nie rzadziej jak 50 m linii</w:t>
      </w:r>
      <w:r>
        <w:rPr>
          <w:spacing w:val="-10"/>
        </w:rPr>
        <w:t xml:space="preserve"> </w:t>
      </w:r>
      <w:r>
        <w:t>ogrodzenia.</w:t>
      </w:r>
    </w:p>
    <w:p w14:paraId="3F94AB6C" w14:textId="77777777" w:rsidR="00A40DAE" w:rsidRDefault="00836025">
      <w:pPr>
        <w:pStyle w:val="Akapitzlist"/>
        <w:numPr>
          <w:ilvl w:val="1"/>
          <w:numId w:val="5"/>
        </w:numPr>
        <w:tabs>
          <w:tab w:val="left" w:pos="996"/>
          <w:tab w:val="left" w:pos="997"/>
        </w:tabs>
        <w:spacing w:before="1"/>
        <w:ind w:right="293"/>
        <w:rPr>
          <w:rFonts w:ascii="Symbol" w:hAnsi="Symbol"/>
        </w:rPr>
      </w:pPr>
      <w:r>
        <w:t>siatka pod przełazami powinna być zamontowana do wysokości 0,90 m; maksymalna wysokość szczytu przełazu do 1,00</w:t>
      </w:r>
      <w:r>
        <w:rPr>
          <w:spacing w:val="-6"/>
        </w:rPr>
        <w:t xml:space="preserve"> </w:t>
      </w:r>
      <w:r>
        <w:t>m.</w:t>
      </w:r>
    </w:p>
    <w:p w14:paraId="458120E2" w14:textId="77777777" w:rsidR="00A40DAE" w:rsidRDefault="00836025">
      <w:pPr>
        <w:pStyle w:val="Akapitzlist"/>
        <w:numPr>
          <w:ilvl w:val="1"/>
          <w:numId w:val="5"/>
        </w:numPr>
        <w:tabs>
          <w:tab w:val="left" w:pos="996"/>
          <w:tab w:val="left" w:pos="997"/>
        </w:tabs>
        <w:spacing w:line="270" w:lineRule="exact"/>
        <w:ind w:hanging="361"/>
        <w:rPr>
          <w:rFonts w:ascii="Symbol" w:hAnsi="Symbol"/>
        </w:rPr>
      </w:pPr>
      <w:r>
        <w:t>preparat zapewnia</w:t>
      </w:r>
      <w:r>
        <w:rPr>
          <w:spacing w:val="-2"/>
        </w:rPr>
        <w:t xml:space="preserve"> </w:t>
      </w:r>
      <w:r>
        <w:t>Zamawiający/Wykonawca.</w:t>
      </w:r>
    </w:p>
    <w:p w14:paraId="05D755FF" w14:textId="77777777" w:rsidR="00A40DAE" w:rsidRDefault="00836025">
      <w:pPr>
        <w:pStyle w:val="Akapitzlist"/>
        <w:numPr>
          <w:ilvl w:val="1"/>
          <w:numId w:val="5"/>
        </w:numPr>
        <w:tabs>
          <w:tab w:val="left" w:pos="996"/>
          <w:tab w:val="left" w:pos="997"/>
        </w:tabs>
        <w:spacing w:line="270" w:lineRule="exact"/>
        <w:ind w:hanging="361"/>
        <w:rPr>
          <w:rFonts w:ascii="Symbol" w:hAnsi="Symbol"/>
        </w:rPr>
      </w:pPr>
      <w:r>
        <w:t>drewno na słupki oraz siatkę zapewnia</w:t>
      </w:r>
      <w:r>
        <w:rPr>
          <w:spacing w:val="-5"/>
        </w:rPr>
        <w:t xml:space="preserve"> </w:t>
      </w:r>
      <w:r>
        <w:t>Zamawiający.</w:t>
      </w:r>
    </w:p>
    <w:p w14:paraId="310ACD96" w14:textId="77777777" w:rsidR="00A40DAE" w:rsidRDefault="00836025">
      <w:pPr>
        <w:pStyle w:val="Nagwek1"/>
        <w:spacing w:before="121"/>
      </w:pPr>
      <w:r>
        <w:t>Procedura odbioru:</w:t>
      </w:r>
    </w:p>
    <w:p w14:paraId="067DC4F1" w14:textId="77777777" w:rsidR="00A40DAE" w:rsidRDefault="00836025">
      <w:pPr>
        <w:pStyle w:val="Akapitzlist"/>
        <w:numPr>
          <w:ilvl w:val="1"/>
          <w:numId w:val="5"/>
        </w:numPr>
        <w:tabs>
          <w:tab w:val="left" w:pos="997"/>
        </w:tabs>
        <w:spacing w:before="119"/>
        <w:ind w:right="294"/>
        <w:jc w:val="both"/>
        <w:rPr>
          <w:rFonts w:ascii="Symbol" w:hAnsi="Symbol"/>
        </w:rPr>
      </w:pPr>
      <w:r>
        <w:t>odbiór prac nastąpi poprzez sprawdzenie prawidłowości wykonania prac z opisem czynności i zleceniem oraz poprzez dokonanie pomiaru długości (np. przy pomocy: dalmierza, taśmy mierniczej, GPS,</w:t>
      </w:r>
      <w:r>
        <w:rPr>
          <w:spacing w:val="-6"/>
        </w:rPr>
        <w:t xml:space="preserve"> </w:t>
      </w:r>
      <w:r>
        <w:t>itp),.</w:t>
      </w:r>
    </w:p>
    <w:p w14:paraId="21F9160A" w14:textId="77777777" w:rsidR="00A40DAE" w:rsidRDefault="00836025">
      <w:pPr>
        <w:spacing w:before="121"/>
        <w:ind w:left="984"/>
        <w:jc w:val="both"/>
        <w:rPr>
          <w:i/>
        </w:rPr>
      </w:pPr>
      <w:r>
        <w:rPr>
          <w:i/>
        </w:rPr>
        <w:t>(rozliczenie z dokładnością do dwóch miejsc po przecinku)</w:t>
      </w:r>
    </w:p>
    <w:p w14:paraId="6BCF31DB" w14:textId="77777777" w:rsidR="00A40DAE" w:rsidRDefault="00A40DAE">
      <w:pPr>
        <w:pStyle w:val="Tekstpodstawowy"/>
        <w:ind w:left="0" w:firstLine="0"/>
        <w:rPr>
          <w:i/>
          <w:sz w:val="20"/>
        </w:rPr>
      </w:pPr>
    </w:p>
    <w:p w14:paraId="06B88F8E" w14:textId="77777777" w:rsidR="00A40DAE" w:rsidRDefault="00A40DAE">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0466EFC1" w14:textId="77777777">
        <w:trPr>
          <w:trHeight w:val="1010"/>
        </w:trPr>
        <w:tc>
          <w:tcPr>
            <w:tcW w:w="670" w:type="dxa"/>
            <w:tcBorders>
              <w:bottom w:val="single" w:sz="6" w:space="0" w:color="000000"/>
            </w:tcBorders>
          </w:tcPr>
          <w:p w14:paraId="7167EAC3" w14:textId="77777777" w:rsidR="00A40DAE" w:rsidRDefault="00836025">
            <w:pPr>
              <w:pStyle w:val="TableParagraph"/>
              <w:ind w:left="129" w:right="120"/>
              <w:jc w:val="center"/>
              <w:rPr>
                <w:b/>
                <w:i/>
              </w:rPr>
            </w:pPr>
            <w:r>
              <w:rPr>
                <w:b/>
                <w:i/>
              </w:rPr>
              <w:t>Nr</w:t>
            </w:r>
          </w:p>
        </w:tc>
        <w:tc>
          <w:tcPr>
            <w:tcW w:w="1794" w:type="dxa"/>
            <w:tcBorders>
              <w:bottom w:val="single" w:sz="6" w:space="0" w:color="000000"/>
            </w:tcBorders>
          </w:tcPr>
          <w:p w14:paraId="3AA6332D" w14:textId="77777777" w:rsidR="00A40DAE" w:rsidRDefault="00836025">
            <w:pPr>
              <w:pStyle w:val="TableParagraph"/>
              <w:ind w:left="109" w:right="265"/>
              <w:rPr>
                <w:b/>
                <w:i/>
              </w:rPr>
            </w:pPr>
            <w:r>
              <w:rPr>
                <w:b/>
                <w:i/>
              </w:rPr>
              <w:t>Kod czynności do rozliczenia</w:t>
            </w:r>
          </w:p>
        </w:tc>
        <w:tc>
          <w:tcPr>
            <w:tcW w:w="1702" w:type="dxa"/>
            <w:tcBorders>
              <w:bottom w:val="single" w:sz="6" w:space="0" w:color="000000"/>
            </w:tcBorders>
          </w:tcPr>
          <w:p w14:paraId="15061466"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54958BC" w14:textId="77777777" w:rsidR="00A40DAE" w:rsidRDefault="00836025">
            <w:pPr>
              <w:pStyle w:val="TableParagraph"/>
              <w:spacing w:before="0"/>
              <w:ind w:left="0" w:right="95"/>
              <w:jc w:val="right"/>
              <w:rPr>
                <w:b/>
                <w:i/>
              </w:rPr>
            </w:pPr>
            <w:r>
              <w:rPr>
                <w:b/>
                <w:i/>
                <w:spacing w:val="-1"/>
              </w:rPr>
              <w:t>wyceny</w:t>
            </w:r>
          </w:p>
        </w:tc>
        <w:tc>
          <w:tcPr>
            <w:tcW w:w="3861" w:type="dxa"/>
            <w:tcBorders>
              <w:bottom w:val="single" w:sz="6" w:space="0" w:color="000000"/>
            </w:tcBorders>
          </w:tcPr>
          <w:p w14:paraId="09DDE94F" w14:textId="77777777" w:rsidR="00A40DAE" w:rsidRDefault="00836025">
            <w:pPr>
              <w:pStyle w:val="TableParagraph"/>
              <w:rPr>
                <w:b/>
                <w:i/>
              </w:rPr>
            </w:pPr>
            <w:r>
              <w:rPr>
                <w:b/>
                <w:i/>
              </w:rPr>
              <w:t>Opis kodu czynności</w:t>
            </w:r>
          </w:p>
        </w:tc>
        <w:tc>
          <w:tcPr>
            <w:tcW w:w="1333" w:type="dxa"/>
            <w:tcBorders>
              <w:bottom w:val="single" w:sz="6" w:space="0" w:color="000000"/>
            </w:tcBorders>
          </w:tcPr>
          <w:p w14:paraId="214C3A57" w14:textId="77777777" w:rsidR="00A40DAE" w:rsidRDefault="00836025">
            <w:pPr>
              <w:pStyle w:val="TableParagraph"/>
              <w:ind w:left="105" w:right="221"/>
              <w:rPr>
                <w:b/>
                <w:i/>
              </w:rPr>
            </w:pPr>
            <w:r>
              <w:rPr>
                <w:b/>
                <w:i/>
              </w:rPr>
              <w:t>Jednostka miary</w:t>
            </w:r>
          </w:p>
        </w:tc>
      </w:tr>
      <w:tr w:rsidR="00A40DAE" w14:paraId="04F14EBD" w14:textId="77777777">
        <w:trPr>
          <w:trHeight w:val="623"/>
        </w:trPr>
        <w:tc>
          <w:tcPr>
            <w:tcW w:w="670" w:type="dxa"/>
            <w:tcBorders>
              <w:top w:val="single" w:sz="6" w:space="0" w:color="000000"/>
            </w:tcBorders>
          </w:tcPr>
          <w:p w14:paraId="7C0871E9" w14:textId="77777777" w:rsidR="00A40DAE" w:rsidRDefault="00836025">
            <w:pPr>
              <w:pStyle w:val="TableParagraph"/>
              <w:spacing w:before="117"/>
              <w:ind w:left="129" w:right="120"/>
              <w:jc w:val="center"/>
            </w:pPr>
            <w:r>
              <w:t>196</w:t>
            </w:r>
          </w:p>
        </w:tc>
        <w:tc>
          <w:tcPr>
            <w:tcW w:w="1794" w:type="dxa"/>
            <w:tcBorders>
              <w:top w:val="single" w:sz="6" w:space="0" w:color="000000"/>
            </w:tcBorders>
          </w:tcPr>
          <w:p w14:paraId="6B06FDB0" w14:textId="77777777" w:rsidR="00A40DAE" w:rsidRDefault="00836025">
            <w:pPr>
              <w:pStyle w:val="TableParagraph"/>
              <w:spacing w:before="117"/>
              <w:ind w:left="109"/>
            </w:pPr>
            <w:r>
              <w:t>ŁR-GRODZR</w:t>
            </w:r>
          </w:p>
        </w:tc>
        <w:tc>
          <w:tcPr>
            <w:tcW w:w="1702" w:type="dxa"/>
            <w:tcBorders>
              <w:top w:val="single" w:sz="6" w:space="0" w:color="000000"/>
            </w:tcBorders>
          </w:tcPr>
          <w:p w14:paraId="063F477F" w14:textId="77777777" w:rsidR="00A40DAE" w:rsidRDefault="00836025">
            <w:pPr>
              <w:pStyle w:val="TableParagraph"/>
              <w:spacing w:before="117"/>
            </w:pPr>
            <w:r>
              <w:t>ŁR-GRODZR</w:t>
            </w:r>
          </w:p>
        </w:tc>
        <w:tc>
          <w:tcPr>
            <w:tcW w:w="3861" w:type="dxa"/>
            <w:tcBorders>
              <w:top w:val="single" w:sz="6" w:space="0" w:color="000000"/>
            </w:tcBorders>
          </w:tcPr>
          <w:p w14:paraId="44A67EAC" w14:textId="77777777" w:rsidR="00A40DAE" w:rsidRDefault="00836025">
            <w:pPr>
              <w:pStyle w:val="TableParagraph"/>
              <w:spacing w:before="117"/>
            </w:pPr>
            <w:r>
              <w:t>Rozgrodzenie pól</w:t>
            </w:r>
          </w:p>
        </w:tc>
        <w:tc>
          <w:tcPr>
            <w:tcW w:w="1333" w:type="dxa"/>
            <w:tcBorders>
              <w:top w:val="single" w:sz="6" w:space="0" w:color="000000"/>
            </w:tcBorders>
          </w:tcPr>
          <w:p w14:paraId="4256546A" w14:textId="77777777" w:rsidR="00A40DAE" w:rsidRDefault="00836025">
            <w:pPr>
              <w:pStyle w:val="TableParagraph"/>
              <w:spacing w:before="117"/>
              <w:ind w:left="348" w:right="347"/>
              <w:jc w:val="center"/>
            </w:pPr>
            <w:r>
              <w:t>HM</w:t>
            </w:r>
          </w:p>
        </w:tc>
      </w:tr>
    </w:tbl>
    <w:p w14:paraId="38664F2D" w14:textId="77777777" w:rsidR="00A40DAE" w:rsidRDefault="00836025">
      <w:pPr>
        <w:pStyle w:val="Nagwek1"/>
      </w:pPr>
      <w:r>
        <w:t>Standard technologii prac obejmuje:</w:t>
      </w:r>
    </w:p>
    <w:p w14:paraId="47F832C3" w14:textId="77777777" w:rsidR="00A40DAE" w:rsidRDefault="00836025">
      <w:pPr>
        <w:pStyle w:val="Akapitzlist"/>
        <w:numPr>
          <w:ilvl w:val="1"/>
          <w:numId w:val="5"/>
        </w:numPr>
        <w:tabs>
          <w:tab w:val="left" w:pos="996"/>
          <w:tab w:val="left" w:pos="997"/>
        </w:tabs>
        <w:spacing w:before="119"/>
        <w:ind w:hanging="361"/>
        <w:rPr>
          <w:rFonts w:ascii="Symbol" w:hAnsi="Symbol"/>
        </w:rPr>
      </w:pPr>
      <w:r>
        <w:t>oczyszczenie siatki z pozostałości</w:t>
      </w:r>
      <w:r>
        <w:rPr>
          <w:spacing w:val="-3"/>
        </w:rPr>
        <w:t xml:space="preserve"> </w:t>
      </w:r>
      <w:r>
        <w:t>roślinnych,</w:t>
      </w:r>
    </w:p>
    <w:p w14:paraId="17C02C46" w14:textId="77777777" w:rsidR="00A40DAE" w:rsidRDefault="00836025">
      <w:pPr>
        <w:pStyle w:val="Akapitzlist"/>
        <w:numPr>
          <w:ilvl w:val="1"/>
          <w:numId w:val="5"/>
        </w:numPr>
        <w:tabs>
          <w:tab w:val="left" w:pos="996"/>
          <w:tab w:val="left" w:pos="997"/>
        </w:tabs>
        <w:spacing w:before="1"/>
        <w:ind w:hanging="361"/>
        <w:rPr>
          <w:rFonts w:ascii="Symbol" w:hAnsi="Symbol"/>
        </w:rPr>
      </w:pPr>
      <w:r>
        <w:t>wydobycie części</w:t>
      </w:r>
      <w:r>
        <w:rPr>
          <w:spacing w:val="-3"/>
        </w:rPr>
        <w:t xml:space="preserve"> </w:t>
      </w:r>
      <w:r>
        <w:t>zawiniętej,</w:t>
      </w:r>
    </w:p>
    <w:p w14:paraId="426F2D35"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demontaż</w:t>
      </w:r>
      <w:r>
        <w:rPr>
          <w:spacing w:val="-1"/>
        </w:rPr>
        <w:t xml:space="preserve"> </w:t>
      </w:r>
      <w:r>
        <w:t>żerdzi,</w:t>
      </w:r>
    </w:p>
    <w:p w14:paraId="3E261170"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zdjęcie siatki, dokonanie pomiaru oraz opisanie ilości mb na zwiniętych</w:t>
      </w:r>
      <w:r>
        <w:rPr>
          <w:spacing w:val="-13"/>
        </w:rPr>
        <w:t xml:space="preserve"> </w:t>
      </w:r>
      <w:r>
        <w:t>rolkach,</w:t>
      </w:r>
    </w:p>
    <w:p w14:paraId="5577BE97" w14:textId="77777777" w:rsidR="00A40DAE" w:rsidRDefault="00836025">
      <w:pPr>
        <w:pStyle w:val="Akapitzlist"/>
        <w:numPr>
          <w:ilvl w:val="1"/>
          <w:numId w:val="5"/>
        </w:numPr>
        <w:tabs>
          <w:tab w:val="left" w:pos="996"/>
          <w:tab w:val="left" w:pos="997"/>
        </w:tabs>
        <w:spacing w:before="2" w:line="269" w:lineRule="exact"/>
        <w:ind w:hanging="361"/>
        <w:rPr>
          <w:rFonts w:ascii="Symbol" w:hAnsi="Symbol"/>
        </w:rPr>
      </w:pPr>
      <w:r>
        <w:t>rozbiórkę</w:t>
      </w:r>
      <w:r>
        <w:rPr>
          <w:spacing w:val="-1"/>
        </w:rPr>
        <w:t xml:space="preserve"> </w:t>
      </w:r>
      <w:r>
        <w:t>przełazów,</w:t>
      </w:r>
    </w:p>
    <w:p w14:paraId="6DD79CF1"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wykopanie lub ścięcie równo z ziemią</w:t>
      </w:r>
      <w:r>
        <w:rPr>
          <w:spacing w:val="-6"/>
        </w:rPr>
        <w:t xml:space="preserve"> </w:t>
      </w:r>
      <w:r>
        <w:t>słupków,</w:t>
      </w:r>
    </w:p>
    <w:p w14:paraId="03ACAD96"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wyrównanie powierzchni</w:t>
      </w:r>
      <w:r>
        <w:rPr>
          <w:spacing w:val="-3"/>
        </w:rPr>
        <w:t xml:space="preserve"> </w:t>
      </w:r>
      <w:r>
        <w:t>gleby,</w:t>
      </w:r>
    </w:p>
    <w:p w14:paraId="128BF37D" w14:textId="77777777" w:rsidR="00A40DAE" w:rsidRDefault="00836025">
      <w:pPr>
        <w:pStyle w:val="Akapitzlist"/>
        <w:numPr>
          <w:ilvl w:val="1"/>
          <w:numId w:val="5"/>
        </w:numPr>
        <w:tabs>
          <w:tab w:val="left" w:pos="996"/>
          <w:tab w:val="left" w:pos="997"/>
        </w:tabs>
        <w:ind w:right="294"/>
        <w:rPr>
          <w:rFonts w:ascii="Symbol" w:hAnsi="Symbol"/>
        </w:rPr>
      </w:pPr>
      <w:r>
        <w:t>załadunek i przewiezienie odzyskanych materiałów do miejsca składowania na odległość nie większą niż …</w:t>
      </w:r>
      <w:r>
        <w:rPr>
          <w:spacing w:val="-2"/>
        </w:rPr>
        <w:t xml:space="preserve"> </w:t>
      </w:r>
      <w:r>
        <w:t>km,</w:t>
      </w:r>
    </w:p>
    <w:p w14:paraId="1E08CB65" w14:textId="77777777" w:rsidR="00A40DAE" w:rsidRDefault="00836025">
      <w:pPr>
        <w:pStyle w:val="Akapitzlist"/>
        <w:numPr>
          <w:ilvl w:val="1"/>
          <w:numId w:val="5"/>
        </w:numPr>
        <w:tabs>
          <w:tab w:val="left" w:pos="996"/>
          <w:tab w:val="left" w:pos="997"/>
        </w:tabs>
        <w:ind w:hanging="361"/>
        <w:rPr>
          <w:rFonts w:ascii="Symbol" w:hAnsi="Symbol"/>
        </w:rPr>
      </w:pPr>
      <w:r>
        <w:t>rozładunek i ułożenie odzyskanych materiałów we wskazanym</w:t>
      </w:r>
      <w:r>
        <w:rPr>
          <w:spacing w:val="-13"/>
        </w:rPr>
        <w:t xml:space="preserve"> </w:t>
      </w:r>
      <w:r>
        <w:t>miejscu,</w:t>
      </w:r>
    </w:p>
    <w:p w14:paraId="526F9205" w14:textId="77777777" w:rsidR="00A40DAE" w:rsidRDefault="00A40DAE">
      <w:pPr>
        <w:rPr>
          <w:rFonts w:ascii="Symbol" w:hAnsi="Symbol"/>
        </w:rPr>
        <w:sectPr w:rsidR="00A40DAE">
          <w:pgSz w:w="11910" w:h="16840"/>
          <w:pgMar w:top="1320" w:right="980" w:bottom="280" w:left="1140" w:header="708" w:footer="708" w:gutter="0"/>
          <w:cols w:space="708"/>
        </w:sectPr>
      </w:pPr>
    </w:p>
    <w:p w14:paraId="1D41A9BA" w14:textId="77777777" w:rsidR="00A40DAE" w:rsidRDefault="00836025">
      <w:pPr>
        <w:pStyle w:val="Akapitzlist"/>
        <w:numPr>
          <w:ilvl w:val="1"/>
          <w:numId w:val="5"/>
        </w:numPr>
        <w:tabs>
          <w:tab w:val="left" w:pos="997"/>
        </w:tabs>
        <w:spacing w:before="77"/>
        <w:ind w:right="292"/>
        <w:jc w:val="both"/>
        <w:rPr>
          <w:rFonts w:ascii="Symbol" w:hAnsi="Symbol"/>
        </w:rPr>
      </w:pPr>
      <w:r>
        <w:t>przewiezienie</w:t>
      </w:r>
      <w:r>
        <w:rPr>
          <w:spacing w:val="-11"/>
        </w:rPr>
        <w:t xml:space="preserve"> </w:t>
      </w:r>
      <w:r>
        <w:t>siatki</w:t>
      </w:r>
      <w:r>
        <w:rPr>
          <w:spacing w:val="-9"/>
        </w:rPr>
        <w:t xml:space="preserve"> </w:t>
      </w:r>
      <w:r>
        <w:t>przeznaczonej</w:t>
      </w:r>
      <w:r>
        <w:rPr>
          <w:spacing w:val="-10"/>
        </w:rPr>
        <w:t xml:space="preserve"> </w:t>
      </w:r>
      <w:r>
        <w:t>do</w:t>
      </w:r>
      <w:r>
        <w:rPr>
          <w:spacing w:val="-6"/>
        </w:rPr>
        <w:t xml:space="preserve"> </w:t>
      </w:r>
      <w:r>
        <w:t>likwidacji</w:t>
      </w:r>
      <w:r>
        <w:rPr>
          <w:spacing w:val="-8"/>
        </w:rPr>
        <w:t xml:space="preserve"> </w:t>
      </w:r>
      <w:r>
        <w:t>do</w:t>
      </w:r>
      <w:r>
        <w:rPr>
          <w:spacing w:val="-5"/>
        </w:rPr>
        <w:t xml:space="preserve"> </w:t>
      </w:r>
      <w:r>
        <w:t>punktu</w:t>
      </w:r>
      <w:r>
        <w:rPr>
          <w:spacing w:val="-3"/>
        </w:rPr>
        <w:t xml:space="preserve"> </w:t>
      </w:r>
      <w:r>
        <w:t>skupu</w:t>
      </w:r>
      <w:r>
        <w:rPr>
          <w:spacing w:val="-7"/>
        </w:rPr>
        <w:t xml:space="preserve"> </w:t>
      </w:r>
      <w:r>
        <w:t>złomu</w:t>
      </w:r>
      <w:r>
        <w:rPr>
          <w:spacing w:val="-6"/>
        </w:rPr>
        <w:t xml:space="preserve"> </w:t>
      </w:r>
      <w:r>
        <w:t>oraz</w:t>
      </w:r>
      <w:r>
        <w:rPr>
          <w:spacing w:val="-6"/>
        </w:rPr>
        <w:t xml:space="preserve"> </w:t>
      </w:r>
      <w:r>
        <w:t>dostarczenie przedstawicielowi zamawiającego potwierdzenia zezłomowania</w:t>
      </w:r>
      <w:r>
        <w:rPr>
          <w:spacing w:val="-5"/>
        </w:rPr>
        <w:t xml:space="preserve"> </w:t>
      </w:r>
      <w:r>
        <w:t>siatki.</w:t>
      </w:r>
    </w:p>
    <w:p w14:paraId="7B190B39" w14:textId="77777777" w:rsidR="00A40DAE" w:rsidRDefault="00836025">
      <w:pPr>
        <w:pStyle w:val="Nagwek1"/>
        <w:spacing w:before="120"/>
        <w:jc w:val="both"/>
      </w:pPr>
      <w:r>
        <w:t>Procedura odbioru:</w:t>
      </w:r>
    </w:p>
    <w:p w14:paraId="0AD094ED" w14:textId="77777777" w:rsidR="00A40DAE" w:rsidRDefault="00836025">
      <w:pPr>
        <w:pStyle w:val="Akapitzlist"/>
        <w:numPr>
          <w:ilvl w:val="1"/>
          <w:numId w:val="5"/>
        </w:numPr>
        <w:tabs>
          <w:tab w:val="left" w:pos="997"/>
        </w:tabs>
        <w:spacing w:before="122"/>
        <w:ind w:right="294"/>
        <w:jc w:val="both"/>
        <w:rPr>
          <w:rFonts w:ascii="Symbol" w:hAnsi="Symbol"/>
        </w:rPr>
      </w:pPr>
      <w:r>
        <w:t>odbiór prac nastąpi poprzez sprawdzenie prawidłowości wykonania prac z opisem czynności i zleceniem oraz poprzez dokonanie pomiaru długości (np. przy pomocy: dalmierza, taśmy mierniczej, GPS,</w:t>
      </w:r>
      <w:r>
        <w:rPr>
          <w:spacing w:val="-6"/>
        </w:rPr>
        <w:t xml:space="preserve"> </w:t>
      </w:r>
      <w:r>
        <w:t>itp),.</w:t>
      </w:r>
    </w:p>
    <w:p w14:paraId="7EEE0E74" w14:textId="77777777" w:rsidR="00A40DAE" w:rsidRDefault="00836025">
      <w:pPr>
        <w:spacing w:before="119"/>
        <w:ind w:left="276"/>
        <w:jc w:val="both"/>
        <w:rPr>
          <w:i/>
        </w:rPr>
      </w:pPr>
      <w:r>
        <w:rPr>
          <w:i/>
        </w:rPr>
        <w:t>(rozliczenie z dokładnością do dwóch miejsc po przecinku)</w:t>
      </w:r>
    </w:p>
    <w:p w14:paraId="0DAD677D" w14:textId="77777777" w:rsidR="00A40DAE" w:rsidRDefault="00A40DAE">
      <w:pPr>
        <w:pStyle w:val="Tekstpodstawowy"/>
        <w:ind w:left="0" w:firstLine="0"/>
        <w:rPr>
          <w:i/>
          <w:sz w:val="20"/>
        </w:rPr>
      </w:pPr>
    </w:p>
    <w:p w14:paraId="5067D6E3" w14:textId="77777777" w:rsidR="00A40DAE" w:rsidRDefault="00A40DAE">
      <w:pPr>
        <w:pStyle w:val="Tekstpodstawowy"/>
        <w:ind w:left="0" w:firstLine="0"/>
        <w:rPr>
          <w:i/>
          <w:sz w:val="20"/>
        </w:rPr>
      </w:pPr>
    </w:p>
    <w:p w14:paraId="3AABB04F" w14:textId="77777777" w:rsidR="00A40DAE" w:rsidRDefault="00A40DAE">
      <w:pPr>
        <w:pStyle w:val="Tekstpodstawowy"/>
        <w:spacing w:before="8"/>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6A291FEC" w14:textId="77777777">
        <w:trPr>
          <w:trHeight w:val="1013"/>
        </w:trPr>
        <w:tc>
          <w:tcPr>
            <w:tcW w:w="670" w:type="dxa"/>
          </w:tcPr>
          <w:p w14:paraId="6797AB7A" w14:textId="77777777" w:rsidR="00A40DAE" w:rsidRDefault="00836025">
            <w:pPr>
              <w:pStyle w:val="TableParagraph"/>
              <w:ind w:left="129" w:right="120"/>
              <w:jc w:val="center"/>
              <w:rPr>
                <w:b/>
                <w:i/>
              </w:rPr>
            </w:pPr>
            <w:r>
              <w:rPr>
                <w:b/>
                <w:i/>
              </w:rPr>
              <w:t>Nr</w:t>
            </w:r>
          </w:p>
        </w:tc>
        <w:tc>
          <w:tcPr>
            <w:tcW w:w="1794" w:type="dxa"/>
          </w:tcPr>
          <w:p w14:paraId="409A4CEC" w14:textId="77777777" w:rsidR="00A40DAE" w:rsidRDefault="00836025">
            <w:pPr>
              <w:pStyle w:val="TableParagraph"/>
              <w:ind w:left="109" w:right="265"/>
              <w:rPr>
                <w:b/>
                <w:i/>
              </w:rPr>
            </w:pPr>
            <w:r>
              <w:rPr>
                <w:b/>
                <w:i/>
              </w:rPr>
              <w:t>Kod czynności do rozliczenia</w:t>
            </w:r>
          </w:p>
        </w:tc>
        <w:tc>
          <w:tcPr>
            <w:tcW w:w="1702" w:type="dxa"/>
          </w:tcPr>
          <w:p w14:paraId="7A85DF42"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CD2EBE5" w14:textId="77777777" w:rsidR="00A40DAE" w:rsidRDefault="00836025">
            <w:pPr>
              <w:pStyle w:val="TableParagraph"/>
              <w:spacing w:before="1"/>
              <w:ind w:left="0" w:right="95"/>
              <w:jc w:val="right"/>
              <w:rPr>
                <w:b/>
                <w:i/>
              </w:rPr>
            </w:pPr>
            <w:r>
              <w:rPr>
                <w:b/>
                <w:i/>
                <w:spacing w:val="-1"/>
              </w:rPr>
              <w:t>wyceny</w:t>
            </w:r>
          </w:p>
        </w:tc>
        <w:tc>
          <w:tcPr>
            <w:tcW w:w="3861" w:type="dxa"/>
          </w:tcPr>
          <w:p w14:paraId="42B0B963" w14:textId="77777777" w:rsidR="00A40DAE" w:rsidRDefault="00836025">
            <w:pPr>
              <w:pStyle w:val="TableParagraph"/>
              <w:rPr>
                <w:b/>
                <w:i/>
              </w:rPr>
            </w:pPr>
            <w:r>
              <w:rPr>
                <w:b/>
                <w:i/>
              </w:rPr>
              <w:t>Opis kodu czynności</w:t>
            </w:r>
          </w:p>
        </w:tc>
        <w:tc>
          <w:tcPr>
            <w:tcW w:w="1333" w:type="dxa"/>
          </w:tcPr>
          <w:p w14:paraId="10C4D4EC" w14:textId="77777777" w:rsidR="00A40DAE" w:rsidRDefault="00836025">
            <w:pPr>
              <w:pStyle w:val="TableParagraph"/>
              <w:ind w:left="105" w:right="221"/>
              <w:rPr>
                <w:b/>
                <w:i/>
              </w:rPr>
            </w:pPr>
            <w:r>
              <w:rPr>
                <w:b/>
                <w:i/>
              </w:rPr>
              <w:t>Jednostka miary</w:t>
            </w:r>
          </w:p>
        </w:tc>
      </w:tr>
      <w:tr w:rsidR="00A40DAE" w14:paraId="26FDBA80" w14:textId="77777777">
        <w:trPr>
          <w:trHeight w:val="757"/>
        </w:trPr>
        <w:tc>
          <w:tcPr>
            <w:tcW w:w="670" w:type="dxa"/>
          </w:tcPr>
          <w:p w14:paraId="46BA97CC" w14:textId="77777777" w:rsidR="00A40DAE" w:rsidRDefault="00836025">
            <w:pPr>
              <w:pStyle w:val="TableParagraph"/>
              <w:ind w:left="129" w:right="120"/>
              <w:jc w:val="center"/>
            </w:pPr>
            <w:r>
              <w:t>197</w:t>
            </w:r>
          </w:p>
        </w:tc>
        <w:tc>
          <w:tcPr>
            <w:tcW w:w="1794" w:type="dxa"/>
          </w:tcPr>
          <w:p w14:paraId="7F5E38A2" w14:textId="77777777" w:rsidR="00A40DAE" w:rsidRDefault="00836025">
            <w:pPr>
              <w:pStyle w:val="TableParagraph"/>
              <w:ind w:left="109"/>
            </w:pPr>
            <w:r>
              <w:t>ŁR-ZABDRZ</w:t>
            </w:r>
          </w:p>
        </w:tc>
        <w:tc>
          <w:tcPr>
            <w:tcW w:w="1702" w:type="dxa"/>
          </w:tcPr>
          <w:p w14:paraId="5CAFA2A6" w14:textId="77777777" w:rsidR="00A40DAE" w:rsidRDefault="00836025">
            <w:pPr>
              <w:pStyle w:val="TableParagraph"/>
            </w:pPr>
            <w:r>
              <w:t>ŁR-ZABDRZ</w:t>
            </w:r>
          </w:p>
        </w:tc>
        <w:tc>
          <w:tcPr>
            <w:tcW w:w="3861" w:type="dxa"/>
          </w:tcPr>
          <w:p w14:paraId="58FFA7A0" w14:textId="77777777" w:rsidR="00A40DAE" w:rsidRDefault="00836025">
            <w:pPr>
              <w:pStyle w:val="TableParagraph"/>
              <w:ind w:right="93"/>
            </w:pPr>
            <w:r>
              <w:t>Indywidualne zabezpieczenie drzewek siatką</w:t>
            </w:r>
          </w:p>
        </w:tc>
        <w:tc>
          <w:tcPr>
            <w:tcW w:w="1333" w:type="dxa"/>
          </w:tcPr>
          <w:p w14:paraId="62CE7F7D" w14:textId="77777777" w:rsidR="00A40DAE" w:rsidRDefault="00836025">
            <w:pPr>
              <w:pStyle w:val="TableParagraph"/>
              <w:ind w:left="419"/>
            </w:pPr>
            <w:r>
              <w:t>TSZT</w:t>
            </w:r>
          </w:p>
        </w:tc>
      </w:tr>
    </w:tbl>
    <w:p w14:paraId="6EE87D0A" w14:textId="77777777" w:rsidR="00A40DAE" w:rsidRDefault="00836025">
      <w:pPr>
        <w:pStyle w:val="Nagwek1"/>
      </w:pPr>
      <w:r>
        <w:t>Standard technologii prac obejmuje:</w:t>
      </w:r>
    </w:p>
    <w:p w14:paraId="6811DFD7" w14:textId="77777777" w:rsidR="00A40DAE" w:rsidRDefault="00836025">
      <w:pPr>
        <w:pStyle w:val="Akapitzlist"/>
        <w:numPr>
          <w:ilvl w:val="1"/>
          <w:numId w:val="5"/>
        </w:numPr>
        <w:tabs>
          <w:tab w:val="left" w:pos="996"/>
          <w:tab w:val="left" w:pos="997"/>
        </w:tabs>
        <w:spacing w:before="119"/>
        <w:ind w:hanging="361"/>
        <w:rPr>
          <w:rFonts w:ascii="Symbol" w:hAnsi="Symbol"/>
        </w:rPr>
      </w:pPr>
      <w:r>
        <w:t>dowóz</w:t>
      </w:r>
      <w:r>
        <w:rPr>
          <w:spacing w:val="-4"/>
        </w:rPr>
        <w:t xml:space="preserve"> </w:t>
      </w:r>
      <w:r>
        <w:t>materiałów,</w:t>
      </w:r>
    </w:p>
    <w:p w14:paraId="10C53B03"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przygotowanie słupków oraz ich wbicie lub wkopanie (4 słupki na każde</w:t>
      </w:r>
      <w:r>
        <w:rPr>
          <w:spacing w:val="-15"/>
        </w:rPr>
        <w:t xml:space="preserve"> </w:t>
      </w:r>
      <w:r>
        <w:t>drzewo),</w:t>
      </w:r>
    </w:p>
    <w:p w14:paraId="797597E3"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zamocowaniu do słupków siatki przy pomocy</w:t>
      </w:r>
      <w:r>
        <w:rPr>
          <w:spacing w:val="-8"/>
        </w:rPr>
        <w:t xml:space="preserve"> </w:t>
      </w:r>
      <w:r>
        <w:t>skobli.</w:t>
      </w:r>
    </w:p>
    <w:p w14:paraId="2F50C957" w14:textId="77777777" w:rsidR="00A40DAE" w:rsidRDefault="00836025">
      <w:pPr>
        <w:pStyle w:val="Nagwek1"/>
        <w:spacing w:before="122"/>
      </w:pPr>
      <w:r>
        <w:t>Uwagi:</w:t>
      </w:r>
    </w:p>
    <w:p w14:paraId="4948DB68" w14:textId="77777777" w:rsidR="00A40DAE" w:rsidRDefault="00836025">
      <w:pPr>
        <w:pStyle w:val="Akapitzlist"/>
        <w:numPr>
          <w:ilvl w:val="1"/>
          <w:numId w:val="5"/>
        </w:numPr>
        <w:tabs>
          <w:tab w:val="left" w:pos="996"/>
          <w:tab w:val="left" w:pos="997"/>
        </w:tabs>
        <w:spacing w:before="118"/>
        <w:ind w:hanging="361"/>
        <w:rPr>
          <w:rFonts w:ascii="Symbol" w:hAnsi="Symbol"/>
        </w:rPr>
      </w:pPr>
      <w:r>
        <w:t>drewno na słupki i siatkę zapewnia</w:t>
      </w:r>
      <w:r>
        <w:rPr>
          <w:spacing w:val="-4"/>
        </w:rPr>
        <w:t xml:space="preserve"> </w:t>
      </w:r>
      <w:r>
        <w:t>Zamawiający.</w:t>
      </w:r>
    </w:p>
    <w:p w14:paraId="0B160598" w14:textId="77777777" w:rsidR="00A40DAE" w:rsidRDefault="00836025">
      <w:pPr>
        <w:pStyle w:val="Nagwek1"/>
        <w:spacing w:before="122"/>
      </w:pPr>
      <w:r>
        <w:t>Procedura odbioru:</w:t>
      </w:r>
    </w:p>
    <w:p w14:paraId="66E13F67" w14:textId="77777777" w:rsidR="00A40DAE" w:rsidRDefault="00836025">
      <w:pPr>
        <w:pStyle w:val="Akapitzlist"/>
        <w:numPr>
          <w:ilvl w:val="1"/>
          <w:numId w:val="5"/>
        </w:numPr>
        <w:tabs>
          <w:tab w:val="left" w:pos="997"/>
        </w:tabs>
        <w:spacing w:before="119"/>
        <w:ind w:right="294"/>
        <w:jc w:val="both"/>
        <w:rPr>
          <w:rFonts w:ascii="Symbol" w:hAnsi="Symbol"/>
        </w:rPr>
      </w:pPr>
      <w:r>
        <w:t>odbiór prac nastąpi poprzez sprawdzenie prawidłowości wykonania prac z opisem czynności i zleceniem oraz poprzez określenie ilości wykonanych jednostek poprzez ich policzenie na powierzchniach</w:t>
      </w:r>
      <w:r>
        <w:rPr>
          <w:spacing w:val="-1"/>
        </w:rPr>
        <w:t xml:space="preserve"> </w:t>
      </w:r>
      <w:r>
        <w:t>próbnych.</w:t>
      </w:r>
    </w:p>
    <w:p w14:paraId="6A4A528B" w14:textId="77777777" w:rsidR="00A40DAE" w:rsidRDefault="00836025">
      <w:pPr>
        <w:spacing w:before="121"/>
        <w:ind w:left="984"/>
        <w:jc w:val="both"/>
        <w:rPr>
          <w:i/>
        </w:rPr>
      </w:pPr>
      <w:r>
        <w:rPr>
          <w:i/>
        </w:rPr>
        <w:t>(rozliczenie z dokładnością do dwóch miejsc po przecinku)</w:t>
      </w:r>
    </w:p>
    <w:p w14:paraId="404D8F90" w14:textId="77777777" w:rsidR="00A40DAE" w:rsidRDefault="00A40DAE">
      <w:pPr>
        <w:jc w:val="both"/>
        <w:sectPr w:rsidR="00A40DAE">
          <w:pgSz w:w="11910" w:h="16840"/>
          <w:pgMar w:top="1320" w:right="980" w:bottom="280" w:left="1140" w:header="708" w:footer="708" w:gutter="0"/>
          <w:cols w:space="708"/>
        </w:sectPr>
      </w:pPr>
    </w:p>
    <w:p w14:paraId="7A8964D2" w14:textId="77777777" w:rsidR="00A40DAE" w:rsidRDefault="00836025">
      <w:pPr>
        <w:pStyle w:val="Nagwek1"/>
        <w:spacing w:before="77"/>
        <w:ind w:left="288" w:right="304"/>
        <w:jc w:val="center"/>
      </w:pPr>
      <w:r>
        <w:t>GOSPODARKA SZKÓŁKARSKA</w:t>
      </w:r>
    </w:p>
    <w:p w14:paraId="03EDC082" w14:textId="77777777" w:rsidR="00A40DAE" w:rsidRDefault="00A40DAE">
      <w:pPr>
        <w:pStyle w:val="Tekstpodstawowy"/>
        <w:ind w:left="0" w:firstLine="0"/>
        <w:rPr>
          <w:b/>
          <w:sz w:val="26"/>
        </w:rPr>
      </w:pPr>
    </w:p>
    <w:p w14:paraId="52FEE436" w14:textId="7448AC7D" w:rsidR="00A40DAE" w:rsidRDefault="00836025">
      <w:pPr>
        <w:pStyle w:val="Tekstpodstawowy"/>
        <w:spacing w:before="194"/>
        <w:ind w:left="276" w:right="287" w:firstLine="0"/>
        <w:jc w:val="both"/>
      </w:pPr>
      <w:r>
        <w:t>Prace mające na celu wyprodukowanie sadzonek przeznaczonych do zakładania upraw le</w:t>
      </w:r>
      <w:r w:rsidR="005773CF">
        <w:t>ś</w:t>
      </w:r>
      <w:r>
        <w:t>nych. Prace obejmują uprawę gleby, nawo</w:t>
      </w:r>
      <w:r w:rsidR="005773CF">
        <w:t>ż</w:t>
      </w:r>
      <w:r>
        <w:t>enie mineralne i organiczne, siew nasion drzew i krzew</w:t>
      </w:r>
      <w:r w:rsidR="005773CF">
        <w:t>ó</w:t>
      </w:r>
      <w:r>
        <w:t>w, usuwanie chwast</w:t>
      </w:r>
      <w:r w:rsidR="005773CF">
        <w:t>ó</w:t>
      </w:r>
      <w:r>
        <w:t>w, spulchnianie gleby, zabezpieczanie przed niekorzystnymi warunkami pogodowymi poprzez osłony z wł</w:t>
      </w:r>
      <w:r w:rsidR="005773CF">
        <w:t>ó</w:t>
      </w:r>
      <w:r>
        <w:t>kniny, mat lub materiału organicznego. Opryski chemiczne przeciw chorobom grzybowym, owadom lub mające na celu zwalczanie chwast</w:t>
      </w:r>
      <w:r w:rsidR="005773CF">
        <w:t>ó</w:t>
      </w:r>
      <w:r>
        <w:t>w. Mechaniczne podcinanie korzeni sadzonek w drugim i kolejnych latach ich produkcji. Szk</w:t>
      </w:r>
      <w:r w:rsidR="005773CF">
        <w:t>ó</w:t>
      </w:r>
      <w:r>
        <w:t>łkowanie sadzonek i zrzez</w:t>
      </w:r>
      <w:r w:rsidR="005773CF">
        <w:t>ó</w:t>
      </w:r>
      <w:r>
        <w:t>w. Prace związane z deszczowaniem powierzchni produkcyjnej szk</w:t>
      </w:r>
      <w:r w:rsidR="005773CF">
        <w:t>ó</w:t>
      </w:r>
      <w:r>
        <w:t>łki. Wyjmowanie sadzonek, przygotowanie do wywozu i załadunek.</w:t>
      </w:r>
    </w:p>
    <w:p w14:paraId="1785D32C" w14:textId="77777777" w:rsidR="00A40DAE" w:rsidRDefault="00A40DAE">
      <w:pPr>
        <w:pStyle w:val="Tekstpodstawowy"/>
        <w:ind w:left="0" w:firstLine="0"/>
        <w:rPr>
          <w:sz w:val="26"/>
        </w:rPr>
      </w:pPr>
    </w:p>
    <w:p w14:paraId="0402F383" w14:textId="77777777" w:rsidR="00A40DAE" w:rsidRDefault="00836025">
      <w:pPr>
        <w:pStyle w:val="Nagwek1"/>
        <w:spacing w:before="195"/>
        <w:ind w:left="288" w:right="303"/>
        <w:jc w:val="center"/>
      </w:pPr>
      <w:r>
        <w:t>Gospodarka szkółkarska na powierzchniach otwartych</w:t>
      </w:r>
    </w:p>
    <w:p w14:paraId="0044A8BC" w14:textId="77777777" w:rsidR="00A40DAE" w:rsidRDefault="00A40DAE">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5337C886" w14:textId="77777777">
        <w:trPr>
          <w:trHeight w:val="1014"/>
        </w:trPr>
        <w:tc>
          <w:tcPr>
            <w:tcW w:w="670" w:type="dxa"/>
          </w:tcPr>
          <w:p w14:paraId="6509D3FD" w14:textId="77777777" w:rsidR="00A40DAE" w:rsidRDefault="00836025">
            <w:pPr>
              <w:pStyle w:val="TableParagraph"/>
              <w:ind w:left="129" w:right="120"/>
              <w:jc w:val="center"/>
              <w:rPr>
                <w:b/>
                <w:i/>
              </w:rPr>
            </w:pPr>
            <w:r>
              <w:rPr>
                <w:b/>
                <w:i/>
              </w:rPr>
              <w:t>Nr</w:t>
            </w:r>
          </w:p>
        </w:tc>
        <w:tc>
          <w:tcPr>
            <w:tcW w:w="1794" w:type="dxa"/>
          </w:tcPr>
          <w:p w14:paraId="45168ABF" w14:textId="77777777" w:rsidR="00A40DAE" w:rsidRDefault="00836025">
            <w:pPr>
              <w:pStyle w:val="TableParagraph"/>
              <w:ind w:left="109" w:right="265"/>
              <w:rPr>
                <w:b/>
                <w:i/>
              </w:rPr>
            </w:pPr>
            <w:r>
              <w:rPr>
                <w:b/>
                <w:i/>
              </w:rPr>
              <w:t>Kod czynności do rozliczenia</w:t>
            </w:r>
          </w:p>
        </w:tc>
        <w:tc>
          <w:tcPr>
            <w:tcW w:w="1702" w:type="dxa"/>
          </w:tcPr>
          <w:p w14:paraId="0CD59097"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818A41A" w14:textId="77777777" w:rsidR="00A40DAE" w:rsidRDefault="00836025">
            <w:pPr>
              <w:pStyle w:val="TableParagraph"/>
              <w:spacing w:before="0"/>
              <w:ind w:left="0" w:right="95"/>
              <w:jc w:val="right"/>
              <w:rPr>
                <w:b/>
                <w:i/>
              </w:rPr>
            </w:pPr>
            <w:r>
              <w:rPr>
                <w:b/>
                <w:i/>
                <w:spacing w:val="-1"/>
              </w:rPr>
              <w:t>wyceny</w:t>
            </w:r>
          </w:p>
        </w:tc>
        <w:tc>
          <w:tcPr>
            <w:tcW w:w="3861" w:type="dxa"/>
          </w:tcPr>
          <w:p w14:paraId="645C82F0" w14:textId="77777777" w:rsidR="00A40DAE" w:rsidRDefault="00836025">
            <w:pPr>
              <w:pStyle w:val="TableParagraph"/>
              <w:rPr>
                <w:b/>
                <w:i/>
              </w:rPr>
            </w:pPr>
            <w:r>
              <w:rPr>
                <w:b/>
                <w:i/>
              </w:rPr>
              <w:t>Opis kodu czynności</w:t>
            </w:r>
          </w:p>
        </w:tc>
        <w:tc>
          <w:tcPr>
            <w:tcW w:w="1333" w:type="dxa"/>
          </w:tcPr>
          <w:p w14:paraId="4C181704" w14:textId="77777777" w:rsidR="00A40DAE" w:rsidRDefault="00836025">
            <w:pPr>
              <w:pStyle w:val="TableParagraph"/>
              <w:ind w:left="105" w:right="221"/>
              <w:rPr>
                <w:b/>
                <w:i/>
              </w:rPr>
            </w:pPr>
            <w:r>
              <w:rPr>
                <w:b/>
                <w:i/>
              </w:rPr>
              <w:t>Jednostka miary</w:t>
            </w:r>
          </w:p>
        </w:tc>
      </w:tr>
      <w:tr w:rsidR="00A40DAE" w14:paraId="0F9C51C1" w14:textId="77777777">
        <w:trPr>
          <w:trHeight w:val="755"/>
        </w:trPr>
        <w:tc>
          <w:tcPr>
            <w:tcW w:w="670" w:type="dxa"/>
          </w:tcPr>
          <w:p w14:paraId="1E148EE1" w14:textId="77777777" w:rsidR="00A40DAE" w:rsidRDefault="00836025">
            <w:pPr>
              <w:pStyle w:val="TableParagraph"/>
              <w:ind w:left="129" w:right="120"/>
              <w:jc w:val="center"/>
            </w:pPr>
            <w:r>
              <w:t>198</w:t>
            </w:r>
          </w:p>
        </w:tc>
        <w:tc>
          <w:tcPr>
            <w:tcW w:w="1794" w:type="dxa"/>
          </w:tcPr>
          <w:p w14:paraId="15BA0B2F" w14:textId="77777777" w:rsidR="00A40DAE" w:rsidRDefault="00836025">
            <w:pPr>
              <w:pStyle w:val="TableParagraph"/>
              <w:ind w:left="109"/>
            </w:pPr>
            <w:r>
              <w:t>SPUL-C</w:t>
            </w:r>
          </w:p>
        </w:tc>
        <w:tc>
          <w:tcPr>
            <w:tcW w:w="1702" w:type="dxa"/>
          </w:tcPr>
          <w:p w14:paraId="1D4BBB74" w14:textId="77777777" w:rsidR="00A40DAE" w:rsidRDefault="00836025">
            <w:pPr>
              <w:pStyle w:val="TableParagraph"/>
              <w:ind w:right="574"/>
            </w:pPr>
            <w:r>
              <w:t>SPUL-C SPUL POM</w:t>
            </w:r>
          </w:p>
        </w:tc>
        <w:tc>
          <w:tcPr>
            <w:tcW w:w="3861" w:type="dxa"/>
          </w:tcPr>
          <w:p w14:paraId="7D631F83" w14:textId="77777777" w:rsidR="00A40DAE" w:rsidRDefault="00836025">
            <w:pPr>
              <w:pStyle w:val="TableParagraph"/>
              <w:ind w:right="198"/>
            </w:pPr>
            <w:r>
              <w:t>Spulchnianie gleby na międzyrzędach opielaczem wielorzędowym</w:t>
            </w:r>
          </w:p>
        </w:tc>
        <w:tc>
          <w:tcPr>
            <w:tcW w:w="1333" w:type="dxa"/>
          </w:tcPr>
          <w:p w14:paraId="5EBCE4A4" w14:textId="77777777" w:rsidR="00A40DAE" w:rsidRDefault="00836025">
            <w:pPr>
              <w:pStyle w:val="TableParagraph"/>
              <w:ind w:left="348" w:right="347"/>
              <w:jc w:val="center"/>
            </w:pPr>
            <w:r>
              <w:t>AR</w:t>
            </w:r>
          </w:p>
        </w:tc>
      </w:tr>
      <w:tr w:rsidR="00A40DAE" w14:paraId="3AD10D50" w14:textId="77777777">
        <w:trPr>
          <w:trHeight w:val="623"/>
        </w:trPr>
        <w:tc>
          <w:tcPr>
            <w:tcW w:w="670" w:type="dxa"/>
          </w:tcPr>
          <w:p w14:paraId="7AF91B59" w14:textId="77777777" w:rsidR="00A40DAE" w:rsidRDefault="00836025">
            <w:pPr>
              <w:pStyle w:val="TableParagraph"/>
              <w:ind w:left="129" w:right="120"/>
              <w:jc w:val="center"/>
            </w:pPr>
            <w:r>
              <w:t>199</w:t>
            </w:r>
          </w:p>
        </w:tc>
        <w:tc>
          <w:tcPr>
            <w:tcW w:w="1794" w:type="dxa"/>
          </w:tcPr>
          <w:p w14:paraId="419B150D" w14:textId="77777777" w:rsidR="00A40DAE" w:rsidRDefault="00836025">
            <w:pPr>
              <w:pStyle w:val="TableParagraph"/>
              <w:ind w:left="109"/>
            </w:pPr>
            <w:r>
              <w:t>SPUL-SC</w:t>
            </w:r>
          </w:p>
        </w:tc>
        <w:tc>
          <w:tcPr>
            <w:tcW w:w="1702" w:type="dxa"/>
          </w:tcPr>
          <w:p w14:paraId="758366F7" w14:textId="77777777" w:rsidR="00A40DAE" w:rsidRDefault="00836025">
            <w:pPr>
              <w:pStyle w:val="TableParagraph"/>
            </w:pPr>
            <w:r>
              <w:t>SPUL-SC</w:t>
            </w:r>
          </w:p>
        </w:tc>
        <w:tc>
          <w:tcPr>
            <w:tcW w:w="3861" w:type="dxa"/>
          </w:tcPr>
          <w:p w14:paraId="4D120A5D" w14:textId="77777777" w:rsidR="00A40DAE" w:rsidRDefault="00836025">
            <w:pPr>
              <w:pStyle w:val="TableParagraph"/>
            </w:pPr>
            <w:r>
              <w:t>Spulchnianie gleby</w:t>
            </w:r>
          </w:p>
        </w:tc>
        <w:tc>
          <w:tcPr>
            <w:tcW w:w="1333" w:type="dxa"/>
          </w:tcPr>
          <w:p w14:paraId="48247CB5" w14:textId="77777777" w:rsidR="00A40DAE" w:rsidRDefault="00836025">
            <w:pPr>
              <w:pStyle w:val="TableParagraph"/>
              <w:ind w:left="348" w:right="347"/>
              <w:jc w:val="center"/>
            </w:pPr>
            <w:r>
              <w:t>AR</w:t>
            </w:r>
          </w:p>
        </w:tc>
      </w:tr>
      <w:tr w:rsidR="00A40DAE" w14:paraId="342EAD45" w14:textId="77777777">
        <w:trPr>
          <w:trHeight w:val="626"/>
        </w:trPr>
        <w:tc>
          <w:tcPr>
            <w:tcW w:w="670" w:type="dxa"/>
          </w:tcPr>
          <w:p w14:paraId="00F87C93" w14:textId="77777777" w:rsidR="00A40DAE" w:rsidRDefault="00836025">
            <w:pPr>
              <w:pStyle w:val="TableParagraph"/>
              <w:ind w:left="129" w:right="120"/>
              <w:jc w:val="center"/>
            </w:pPr>
            <w:r>
              <w:t>200</w:t>
            </w:r>
          </w:p>
        </w:tc>
        <w:tc>
          <w:tcPr>
            <w:tcW w:w="1794" w:type="dxa"/>
          </w:tcPr>
          <w:p w14:paraId="57CFC3F4" w14:textId="77777777" w:rsidR="00A40DAE" w:rsidRDefault="00836025">
            <w:pPr>
              <w:pStyle w:val="TableParagraph"/>
              <w:ind w:left="109"/>
            </w:pPr>
            <w:r>
              <w:t>BRON-SC</w:t>
            </w:r>
          </w:p>
        </w:tc>
        <w:tc>
          <w:tcPr>
            <w:tcW w:w="1702" w:type="dxa"/>
          </w:tcPr>
          <w:p w14:paraId="589D5C74" w14:textId="77777777" w:rsidR="00A40DAE" w:rsidRDefault="00836025">
            <w:pPr>
              <w:pStyle w:val="TableParagraph"/>
            </w:pPr>
            <w:r>
              <w:t>BRON-SC</w:t>
            </w:r>
          </w:p>
        </w:tc>
        <w:tc>
          <w:tcPr>
            <w:tcW w:w="3861" w:type="dxa"/>
          </w:tcPr>
          <w:p w14:paraId="27F0BA44" w14:textId="77777777" w:rsidR="00A40DAE" w:rsidRDefault="00836025">
            <w:pPr>
              <w:pStyle w:val="TableParagraph"/>
            </w:pPr>
            <w:r>
              <w:t>Bronowanie</w:t>
            </w:r>
          </w:p>
        </w:tc>
        <w:tc>
          <w:tcPr>
            <w:tcW w:w="1333" w:type="dxa"/>
          </w:tcPr>
          <w:p w14:paraId="59267A4C" w14:textId="77777777" w:rsidR="00A40DAE" w:rsidRDefault="00836025">
            <w:pPr>
              <w:pStyle w:val="TableParagraph"/>
              <w:ind w:left="348" w:right="347"/>
              <w:jc w:val="center"/>
            </w:pPr>
            <w:r>
              <w:t>AR</w:t>
            </w:r>
          </w:p>
        </w:tc>
      </w:tr>
      <w:tr w:rsidR="00A40DAE" w14:paraId="214047E5" w14:textId="77777777">
        <w:trPr>
          <w:trHeight w:val="623"/>
        </w:trPr>
        <w:tc>
          <w:tcPr>
            <w:tcW w:w="670" w:type="dxa"/>
          </w:tcPr>
          <w:p w14:paraId="7DBA0CF9" w14:textId="77777777" w:rsidR="00A40DAE" w:rsidRDefault="00836025">
            <w:pPr>
              <w:pStyle w:val="TableParagraph"/>
              <w:ind w:left="129" w:right="120"/>
              <w:jc w:val="center"/>
            </w:pPr>
            <w:r>
              <w:t>201</w:t>
            </w:r>
          </w:p>
        </w:tc>
        <w:tc>
          <w:tcPr>
            <w:tcW w:w="1794" w:type="dxa"/>
          </w:tcPr>
          <w:p w14:paraId="6590B5A6" w14:textId="77777777" w:rsidR="00A40DAE" w:rsidRDefault="00836025">
            <w:pPr>
              <w:pStyle w:val="TableParagraph"/>
              <w:ind w:left="109"/>
            </w:pPr>
            <w:r>
              <w:t>ORKA-SC</w:t>
            </w:r>
          </w:p>
        </w:tc>
        <w:tc>
          <w:tcPr>
            <w:tcW w:w="1702" w:type="dxa"/>
          </w:tcPr>
          <w:p w14:paraId="7B95919E" w14:textId="77777777" w:rsidR="00A40DAE" w:rsidRDefault="00836025">
            <w:pPr>
              <w:pStyle w:val="TableParagraph"/>
            </w:pPr>
            <w:r>
              <w:t>ORKA-SC</w:t>
            </w:r>
          </w:p>
        </w:tc>
        <w:tc>
          <w:tcPr>
            <w:tcW w:w="3861" w:type="dxa"/>
          </w:tcPr>
          <w:p w14:paraId="34006551" w14:textId="77777777" w:rsidR="00A40DAE" w:rsidRDefault="00836025">
            <w:pPr>
              <w:pStyle w:val="TableParagraph"/>
            </w:pPr>
            <w:r>
              <w:t>Orka pełna</w:t>
            </w:r>
          </w:p>
        </w:tc>
        <w:tc>
          <w:tcPr>
            <w:tcW w:w="1333" w:type="dxa"/>
          </w:tcPr>
          <w:p w14:paraId="0E3BA547" w14:textId="77777777" w:rsidR="00A40DAE" w:rsidRDefault="00836025">
            <w:pPr>
              <w:pStyle w:val="TableParagraph"/>
              <w:ind w:left="348" w:right="347"/>
              <w:jc w:val="center"/>
            </w:pPr>
            <w:r>
              <w:t>AR</w:t>
            </w:r>
          </w:p>
        </w:tc>
      </w:tr>
      <w:tr w:rsidR="00A40DAE" w14:paraId="464925F4" w14:textId="77777777">
        <w:trPr>
          <w:trHeight w:val="758"/>
        </w:trPr>
        <w:tc>
          <w:tcPr>
            <w:tcW w:w="670" w:type="dxa"/>
          </w:tcPr>
          <w:p w14:paraId="3A12F163" w14:textId="77777777" w:rsidR="00A40DAE" w:rsidRDefault="00836025">
            <w:pPr>
              <w:pStyle w:val="TableParagraph"/>
              <w:spacing w:before="122"/>
              <w:ind w:left="129" w:right="120"/>
              <w:jc w:val="center"/>
            </w:pPr>
            <w:r>
              <w:t>202</w:t>
            </w:r>
          </w:p>
        </w:tc>
        <w:tc>
          <w:tcPr>
            <w:tcW w:w="1794" w:type="dxa"/>
          </w:tcPr>
          <w:p w14:paraId="03C32A9A" w14:textId="77777777" w:rsidR="00A40DAE" w:rsidRDefault="00836025">
            <w:pPr>
              <w:pStyle w:val="TableParagraph"/>
              <w:spacing w:before="122"/>
              <w:ind w:left="109"/>
            </w:pPr>
            <w:r>
              <w:t>ORSP-SC</w:t>
            </w:r>
          </w:p>
        </w:tc>
        <w:tc>
          <w:tcPr>
            <w:tcW w:w="1702" w:type="dxa"/>
          </w:tcPr>
          <w:p w14:paraId="7145FBEE" w14:textId="77777777" w:rsidR="00A40DAE" w:rsidRDefault="00836025">
            <w:pPr>
              <w:pStyle w:val="TableParagraph"/>
              <w:spacing w:before="122"/>
            </w:pPr>
            <w:r>
              <w:t>ORSP-SC</w:t>
            </w:r>
          </w:p>
        </w:tc>
        <w:tc>
          <w:tcPr>
            <w:tcW w:w="3861" w:type="dxa"/>
          </w:tcPr>
          <w:p w14:paraId="24DEDD30" w14:textId="77777777" w:rsidR="00A40DAE" w:rsidRDefault="00836025">
            <w:pPr>
              <w:pStyle w:val="TableParagraph"/>
              <w:spacing w:before="122"/>
              <w:ind w:right="454"/>
            </w:pPr>
            <w:r>
              <w:t>Orka pełna wraz ze spulchnieniem gleby</w:t>
            </w:r>
          </w:p>
        </w:tc>
        <w:tc>
          <w:tcPr>
            <w:tcW w:w="1333" w:type="dxa"/>
          </w:tcPr>
          <w:p w14:paraId="14D83A81" w14:textId="77777777" w:rsidR="00A40DAE" w:rsidRDefault="00836025">
            <w:pPr>
              <w:pStyle w:val="TableParagraph"/>
              <w:spacing w:before="122"/>
              <w:ind w:left="348" w:right="347"/>
              <w:jc w:val="center"/>
            </w:pPr>
            <w:r>
              <w:t>AR</w:t>
            </w:r>
          </w:p>
        </w:tc>
      </w:tr>
      <w:tr w:rsidR="00A40DAE" w14:paraId="7720A2AE" w14:textId="77777777">
        <w:trPr>
          <w:trHeight w:val="1012"/>
        </w:trPr>
        <w:tc>
          <w:tcPr>
            <w:tcW w:w="670" w:type="dxa"/>
          </w:tcPr>
          <w:p w14:paraId="7F41D93A" w14:textId="77777777" w:rsidR="00A40DAE" w:rsidRDefault="00836025">
            <w:pPr>
              <w:pStyle w:val="TableParagraph"/>
              <w:ind w:left="129" w:right="120"/>
              <w:jc w:val="center"/>
            </w:pPr>
            <w:r>
              <w:t>203</w:t>
            </w:r>
          </w:p>
        </w:tc>
        <w:tc>
          <w:tcPr>
            <w:tcW w:w="1794" w:type="dxa"/>
          </w:tcPr>
          <w:p w14:paraId="1C37933D" w14:textId="77777777" w:rsidR="00A40DAE" w:rsidRDefault="00836025">
            <w:pPr>
              <w:pStyle w:val="TableParagraph"/>
              <w:ind w:left="109"/>
            </w:pPr>
            <w:r>
              <w:t>WYOR-CK</w:t>
            </w:r>
          </w:p>
        </w:tc>
        <w:tc>
          <w:tcPr>
            <w:tcW w:w="1702" w:type="dxa"/>
          </w:tcPr>
          <w:p w14:paraId="1B1846BB" w14:textId="77777777" w:rsidR="00A40DAE" w:rsidRDefault="00836025">
            <w:pPr>
              <w:pStyle w:val="TableParagraph"/>
            </w:pPr>
            <w:r>
              <w:t>WYOR-CK</w:t>
            </w:r>
          </w:p>
        </w:tc>
        <w:tc>
          <w:tcPr>
            <w:tcW w:w="3861" w:type="dxa"/>
          </w:tcPr>
          <w:p w14:paraId="0D5E36EC" w14:textId="77777777" w:rsidR="00A40DAE" w:rsidRDefault="00836025">
            <w:pPr>
              <w:pStyle w:val="TableParagraph"/>
              <w:ind w:right="390"/>
            </w:pPr>
            <w:r>
              <w:t>Wyorywanie i podcinanie sadzonek ciągnikowym wyorywaczem klamrowych</w:t>
            </w:r>
          </w:p>
        </w:tc>
        <w:tc>
          <w:tcPr>
            <w:tcW w:w="1333" w:type="dxa"/>
          </w:tcPr>
          <w:p w14:paraId="726DBE0B" w14:textId="77777777" w:rsidR="00A40DAE" w:rsidRDefault="00836025">
            <w:pPr>
              <w:pStyle w:val="TableParagraph"/>
              <w:ind w:left="348" w:right="347"/>
              <w:jc w:val="center"/>
            </w:pPr>
            <w:r>
              <w:t>AR</w:t>
            </w:r>
          </w:p>
        </w:tc>
      </w:tr>
      <w:tr w:rsidR="00A40DAE" w14:paraId="6BC1CCFA" w14:textId="77777777">
        <w:trPr>
          <w:trHeight w:val="756"/>
        </w:trPr>
        <w:tc>
          <w:tcPr>
            <w:tcW w:w="670" w:type="dxa"/>
          </w:tcPr>
          <w:p w14:paraId="3A0DE2A0" w14:textId="77777777" w:rsidR="00A40DAE" w:rsidRDefault="00836025">
            <w:pPr>
              <w:pStyle w:val="TableParagraph"/>
              <w:ind w:left="129" w:right="120"/>
              <w:jc w:val="center"/>
            </w:pPr>
            <w:r>
              <w:t>204</w:t>
            </w:r>
          </w:p>
        </w:tc>
        <w:tc>
          <w:tcPr>
            <w:tcW w:w="1794" w:type="dxa"/>
          </w:tcPr>
          <w:p w14:paraId="41BBDFE1" w14:textId="77777777" w:rsidR="00A40DAE" w:rsidRDefault="00836025">
            <w:pPr>
              <w:pStyle w:val="TableParagraph"/>
              <w:ind w:left="109"/>
            </w:pPr>
            <w:r>
              <w:t>WYOR-CS</w:t>
            </w:r>
          </w:p>
        </w:tc>
        <w:tc>
          <w:tcPr>
            <w:tcW w:w="1702" w:type="dxa"/>
          </w:tcPr>
          <w:p w14:paraId="5F8886B7" w14:textId="77777777" w:rsidR="00A40DAE" w:rsidRDefault="00836025">
            <w:pPr>
              <w:pStyle w:val="TableParagraph"/>
              <w:ind w:right="306"/>
            </w:pPr>
            <w:r>
              <w:t>WYOR-CS WYORSPOM</w:t>
            </w:r>
          </w:p>
        </w:tc>
        <w:tc>
          <w:tcPr>
            <w:tcW w:w="3861" w:type="dxa"/>
          </w:tcPr>
          <w:p w14:paraId="13A4FB5E" w14:textId="77777777" w:rsidR="00A40DAE" w:rsidRDefault="00836025">
            <w:pPr>
              <w:pStyle w:val="TableParagraph"/>
              <w:ind w:right="136"/>
            </w:pPr>
            <w:r>
              <w:t>Wyorywanie lub podcinanie sadzonek ciągnikowym podcinaczem sekcyjnym</w:t>
            </w:r>
          </w:p>
        </w:tc>
        <w:tc>
          <w:tcPr>
            <w:tcW w:w="1333" w:type="dxa"/>
          </w:tcPr>
          <w:p w14:paraId="3B4BF34E" w14:textId="77777777" w:rsidR="00A40DAE" w:rsidRDefault="00836025">
            <w:pPr>
              <w:pStyle w:val="TableParagraph"/>
              <w:ind w:left="348" w:right="347"/>
              <w:jc w:val="center"/>
            </w:pPr>
            <w:r>
              <w:t>AR</w:t>
            </w:r>
          </w:p>
        </w:tc>
      </w:tr>
      <w:tr w:rsidR="00A40DAE" w14:paraId="54CDABBA" w14:textId="77777777">
        <w:trPr>
          <w:trHeight w:val="626"/>
        </w:trPr>
        <w:tc>
          <w:tcPr>
            <w:tcW w:w="670" w:type="dxa"/>
          </w:tcPr>
          <w:p w14:paraId="04E18444" w14:textId="77777777" w:rsidR="00A40DAE" w:rsidRDefault="00836025">
            <w:pPr>
              <w:pStyle w:val="TableParagraph"/>
              <w:ind w:left="129" w:right="120"/>
              <w:jc w:val="center"/>
            </w:pPr>
            <w:r>
              <w:t>205</w:t>
            </w:r>
          </w:p>
        </w:tc>
        <w:tc>
          <w:tcPr>
            <w:tcW w:w="1794" w:type="dxa"/>
          </w:tcPr>
          <w:p w14:paraId="5A9BD87A" w14:textId="77777777" w:rsidR="00A40DAE" w:rsidRDefault="00836025">
            <w:pPr>
              <w:pStyle w:val="TableParagraph"/>
              <w:ind w:left="109"/>
            </w:pPr>
            <w:r>
              <w:t>ORKA-ŁOP</w:t>
            </w:r>
          </w:p>
        </w:tc>
        <w:tc>
          <w:tcPr>
            <w:tcW w:w="1702" w:type="dxa"/>
          </w:tcPr>
          <w:p w14:paraId="27CCADDE" w14:textId="77777777" w:rsidR="00A40DAE" w:rsidRDefault="00836025">
            <w:pPr>
              <w:pStyle w:val="TableParagraph"/>
            </w:pPr>
            <w:r>
              <w:t>ORKA-ŁOP</w:t>
            </w:r>
          </w:p>
        </w:tc>
        <w:tc>
          <w:tcPr>
            <w:tcW w:w="3861" w:type="dxa"/>
          </w:tcPr>
          <w:p w14:paraId="7236E68D" w14:textId="77777777" w:rsidR="00A40DAE" w:rsidRDefault="00836025">
            <w:pPr>
              <w:pStyle w:val="TableParagraph"/>
            </w:pPr>
            <w:r>
              <w:t>Orka łopatą mechaniczną</w:t>
            </w:r>
          </w:p>
        </w:tc>
        <w:tc>
          <w:tcPr>
            <w:tcW w:w="1333" w:type="dxa"/>
          </w:tcPr>
          <w:p w14:paraId="3F37A54F" w14:textId="77777777" w:rsidR="00A40DAE" w:rsidRDefault="00836025">
            <w:pPr>
              <w:pStyle w:val="TableParagraph"/>
              <w:ind w:left="348" w:right="347"/>
              <w:jc w:val="center"/>
            </w:pPr>
            <w:r>
              <w:t>AR</w:t>
            </w:r>
          </w:p>
        </w:tc>
      </w:tr>
      <w:tr w:rsidR="00A40DAE" w14:paraId="0D0ED4F7" w14:textId="77777777">
        <w:trPr>
          <w:trHeight w:val="623"/>
        </w:trPr>
        <w:tc>
          <w:tcPr>
            <w:tcW w:w="670" w:type="dxa"/>
          </w:tcPr>
          <w:p w14:paraId="7141EB37" w14:textId="77777777" w:rsidR="00A40DAE" w:rsidRDefault="00836025">
            <w:pPr>
              <w:pStyle w:val="TableParagraph"/>
              <w:ind w:left="129" w:right="120"/>
              <w:jc w:val="center"/>
            </w:pPr>
            <w:r>
              <w:t>206</w:t>
            </w:r>
          </w:p>
        </w:tc>
        <w:tc>
          <w:tcPr>
            <w:tcW w:w="1794" w:type="dxa"/>
          </w:tcPr>
          <w:p w14:paraId="08E9855C" w14:textId="77777777" w:rsidR="00A40DAE" w:rsidRDefault="00836025">
            <w:pPr>
              <w:pStyle w:val="TableParagraph"/>
              <w:ind w:left="109"/>
            </w:pPr>
            <w:r>
              <w:t>WŁO K-SC</w:t>
            </w:r>
          </w:p>
        </w:tc>
        <w:tc>
          <w:tcPr>
            <w:tcW w:w="1702" w:type="dxa"/>
          </w:tcPr>
          <w:p w14:paraId="01ADCEF3" w14:textId="77777777" w:rsidR="00A40DAE" w:rsidRDefault="00836025">
            <w:pPr>
              <w:pStyle w:val="TableParagraph"/>
            </w:pPr>
            <w:r>
              <w:t>WŁO K-SC</w:t>
            </w:r>
          </w:p>
        </w:tc>
        <w:tc>
          <w:tcPr>
            <w:tcW w:w="3861" w:type="dxa"/>
          </w:tcPr>
          <w:p w14:paraId="03E9006C" w14:textId="77777777" w:rsidR="00A40DAE" w:rsidRDefault="00A40DAE">
            <w:pPr>
              <w:pStyle w:val="TableParagraph"/>
              <w:spacing w:before="0"/>
              <w:ind w:left="0"/>
              <w:rPr>
                <w:b/>
                <w:sz w:val="21"/>
              </w:rPr>
            </w:pPr>
          </w:p>
          <w:p w14:paraId="1CC1CEEF" w14:textId="77777777" w:rsidR="00A40DAE" w:rsidRDefault="00836025">
            <w:pPr>
              <w:pStyle w:val="TableParagraph"/>
              <w:spacing w:before="0"/>
            </w:pPr>
            <w:r>
              <w:t>Wyrównywanie powierzchni włóką</w:t>
            </w:r>
          </w:p>
        </w:tc>
        <w:tc>
          <w:tcPr>
            <w:tcW w:w="1333" w:type="dxa"/>
          </w:tcPr>
          <w:p w14:paraId="522C6AED" w14:textId="77777777" w:rsidR="00A40DAE" w:rsidRDefault="00836025">
            <w:pPr>
              <w:pStyle w:val="TableParagraph"/>
              <w:ind w:left="348" w:right="347"/>
              <w:jc w:val="center"/>
            </w:pPr>
            <w:r>
              <w:t>AR</w:t>
            </w:r>
          </w:p>
        </w:tc>
      </w:tr>
      <w:tr w:rsidR="00A40DAE" w14:paraId="745586EF" w14:textId="77777777">
        <w:trPr>
          <w:trHeight w:val="625"/>
        </w:trPr>
        <w:tc>
          <w:tcPr>
            <w:tcW w:w="670" w:type="dxa"/>
          </w:tcPr>
          <w:p w14:paraId="0D0CAED9" w14:textId="77777777" w:rsidR="00A40DAE" w:rsidRDefault="00836025">
            <w:pPr>
              <w:pStyle w:val="TableParagraph"/>
              <w:spacing w:before="122"/>
              <w:ind w:left="129" w:right="120"/>
              <w:jc w:val="center"/>
            </w:pPr>
            <w:r>
              <w:t>207</w:t>
            </w:r>
          </w:p>
        </w:tc>
        <w:tc>
          <w:tcPr>
            <w:tcW w:w="1794" w:type="dxa"/>
          </w:tcPr>
          <w:p w14:paraId="3A9C6744" w14:textId="77777777" w:rsidR="00A40DAE" w:rsidRDefault="00836025">
            <w:pPr>
              <w:pStyle w:val="TableParagraph"/>
              <w:spacing w:before="122"/>
              <w:ind w:left="109"/>
            </w:pPr>
            <w:r>
              <w:t>WAŁ-SC</w:t>
            </w:r>
          </w:p>
        </w:tc>
        <w:tc>
          <w:tcPr>
            <w:tcW w:w="1702" w:type="dxa"/>
          </w:tcPr>
          <w:p w14:paraId="1D326A88" w14:textId="77777777" w:rsidR="00A40DAE" w:rsidRDefault="00836025">
            <w:pPr>
              <w:pStyle w:val="TableParagraph"/>
              <w:spacing w:before="122"/>
            </w:pPr>
            <w:r>
              <w:t>WAŁ-SC</w:t>
            </w:r>
          </w:p>
        </w:tc>
        <w:tc>
          <w:tcPr>
            <w:tcW w:w="3861" w:type="dxa"/>
          </w:tcPr>
          <w:p w14:paraId="322D9A2E" w14:textId="77777777" w:rsidR="00A40DAE" w:rsidRDefault="00A40DAE">
            <w:pPr>
              <w:pStyle w:val="TableParagraph"/>
              <w:spacing w:before="0"/>
              <w:ind w:left="0"/>
              <w:rPr>
                <w:b/>
                <w:sz w:val="21"/>
              </w:rPr>
            </w:pPr>
          </w:p>
          <w:p w14:paraId="1A80A816" w14:textId="77777777" w:rsidR="00A40DAE" w:rsidRDefault="00836025">
            <w:pPr>
              <w:pStyle w:val="TableParagraph"/>
              <w:spacing w:before="0"/>
            </w:pPr>
            <w:r>
              <w:t>Wałowanie pełnej orki - jednokrotne</w:t>
            </w:r>
          </w:p>
        </w:tc>
        <w:tc>
          <w:tcPr>
            <w:tcW w:w="1333" w:type="dxa"/>
          </w:tcPr>
          <w:p w14:paraId="54BD1182" w14:textId="77777777" w:rsidR="00A40DAE" w:rsidRDefault="00836025">
            <w:pPr>
              <w:pStyle w:val="TableParagraph"/>
              <w:spacing w:before="122"/>
              <w:ind w:left="348" w:right="347"/>
              <w:jc w:val="center"/>
            </w:pPr>
            <w:r>
              <w:t>AR</w:t>
            </w:r>
          </w:p>
        </w:tc>
      </w:tr>
      <w:tr w:rsidR="00A40DAE" w14:paraId="67952D50" w14:textId="77777777">
        <w:trPr>
          <w:trHeight w:val="755"/>
        </w:trPr>
        <w:tc>
          <w:tcPr>
            <w:tcW w:w="670" w:type="dxa"/>
          </w:tcPr>
          <w:p w14:paraId="10266F72" w14:textId="77777777" w:rsidR="00A40DAE" w:rsidRDefault="00836025">
            <w:pPr>
              <w:pStyle w:val="TableParagraph"/>
              <w:ind w:left="129" w:right="120"/>
              <w:jc w:val="center"/>
            </w:pPr>
            <w:r>
              <w:t>208</w:t>
            </w:r>
          </w:p>
        </w:tc>
        <w:tc>
          <w:tcPr>
            <w:tcW w:w="1794" w:type="dxa"/>
          </w:tcPr>
          <w:p w14:paraId="2D8E1C31" w14:textId="77777777" w:rsidR="00A40DAE" w:rsidRDefault="00836025">
            <w:pPr>
              <w:pStyle w:val="TableParagraph"/>
              <w:ind w:left="109"/>
            </w:pPr>
            <w:r>
              <w:t>WYC-SC</w:t>
            </w:r>
          </w:p>
        </w:tc>
        <w:tc>
          <w:tcPr>
            <w:tcW w:w="1702" w:type="dxa"/>
          </w:tcPr>
          <w:p w14:paraId="3FDC4AFC" w14:textId="77777777" w:rsidR="00A40DAE" w:rsidRDefault="00836025">
            <w:pPr>
              <w:pStyle w:val="TableParagraph"/>
            </w:pPr>
            <w:r>
              <w:t>WYC-SC</w:t>
            </w:r>
          </w:p>
        </w:tc>
        <w:tc>
          <w:tcPr>
            <w:tcW w:w="3861" w:type="dxa"/>
          </w:tcPr>
          <w:p w14:paraId="01356E75" w14:textId="77777777" w:rsidR="00A40DAE" w:rsidRDefault="00836025">
            <w:pPr>
              <w:pStyle w:val="TableParagraph"/>
              <w:ind w:right="489"/>
            </w:pPr>
            <w:r>
              <w:t>Wyciskanie rządków siewnych lub wyciskanie szpar</w:t>
            </w:r>
          </w:p>
        </w:tc>
        <w:tc>
          <w:tcPr>
            <w:tcW w:w="1333" w:type="dxa"/>
          </w:tcPr>
          <w:p w14:paraId="79DB27DC" w14:textId="77777777" w:rsidR="00A40DAE" w:rsidRDefault="00836025">
            <w:pPr>
              <w:pStyle w:val="TableParagraph"/>
              <w:ind w:left="348" w:right="347"/>
              <w:jc w:val="center"/>
            </w:pPr>
            <w:r>
              <w:t>AR</w:t>
            </w:r>
          </w:p>
        </w:tc>
      </w:tr>
    </w:tbl>
    <w:p w14:paraId="60F84E52" w14:textId="77777777" w:rsidR="00A40DAE" w:rsidRDefault="00836025">
      <w:pPr>
        <w:spacing w:before="119"/>
        <w:ind w:left="276"/>
        <w:rPr>
          <w:b/>
        </w:rPr>
      </w:pPr>
      <w:r>
        <w:rPr>
          <w:b/>
        </w:rPr>
        <w:t>Standard technologii prac obejmuje:</w:t>
      </w:r>
    </w:p>
    <w:p w14:paraId="30E18E16" w14:textId="77777777" w:rsidR="00A40DAE" w:rsidRDefault="00836025">
      <w:pPr>
        <w:pStyle w:val="Akapitzlist"/>
        <w:numPr>
          <w:ilvl w:val="2"/>
          <w:numId w:val="5"/>
        </w:numPr>
        <w:tabs>
          <w:tab w:val="left" w:pos="1202"/>
          <w:tab w:val="left" w:pos="1203"/>
        </w:tabs>
        <w:spacing w:before="122" w:line="269" w:lineRule="exact"/>
        <w:ind w:left="1202" w:hanging="361"/>
      </w:pPr>
      <w:r>
        <w:t>zawieszenie lub doczepienie sprzętu do</w:t>
      </w:r>
      <w:r>
        <w:rPr>
          <w:spacing w:val="-6"/>
        </w:rPr>
        <w:t xml:space="preserve"> </w:t>
      </w:r>
      <w:r>
        <w:t>ciągnika,</w:t>
      </w:r>
    </w:p>
    <w:p w14:paraId="5814A3DA" w14:textId="77777777" w:rsidR="00A40DAE" w:rsidRDefault="00836025">
      <w:pPr>
        <w:pStyle w:val="Akapitzlist"/>
        <w:numPr>
          <w:ilvl w:val="2"/>
          <w:numId w:val="5"/>
        </w:numPr>
        <w:tabs>
          <w:tab w:val="left" w:pos="1202"/>
          <w:tab w:val="left" w:pos="1203"/>
        </w:tabs>
        <w:spacing w:line="269" w:lineRule="exact"/>
        <w:ind w:left="1202" w:hanging="361"/>
      </w:pPr>
      <w:r>
        <w:t xml:space="preserve">regulację i drobne </w:t>
      </w:r>
      <w:r>
        <w:rPr>
          <w:spacing w:val="-3"/>
        </w:rPr>
        <w:t>naprawy</w:t>
      </w:r>
      <w:r>
        <w:rPr>
          <w:spacing w:val="-2"/>
        </w:rPr>
        <w:t xml:space="preserve"> </w:t>
      </w:r>
      <w:r>
        <w:t>sprzętu,</w:t>
      </w:r>
    </w:p>
    <w:p w14:paraId="2ADED570" w14:textId="77777777" w:rsidR="00A40DAE" w:rsidRDefault="00836025">
      <w:pPr>
        <w:pStyle w:val="Akapitzlist"/>
        <w:numPr>
          <w:ilvl w:val="2"/>
          <w:numId w:val="5"/>
        </w:numPr>
        <w:tabs>
          <w:tab w:val="left" w:pos="1202"/>
          <w:tab w:val="left" w:pos="1203"/>
        </w:tabs>
        <w:spacing w:before="1"/>
        <w:ind w:left="1202" w:hanging="361"/>
      </w:pPr>
      <w:r>
        <w:rPr>
          <w:spacing w:val="-3"/>
        </w:rPr>
        <w:t xml:space="preserve">uprawę </w:t>
      </w:r>
      <w:r>
        <w:rPr>
          <w:spacing w:val="-5"/>
        </w:rPr>
        <w:t xml:space="preserve">gleby, </w:t>
      </w:r>
      <w:r>
        <w:t>wykonanie</w:t>
      </w:r>
      <w:r>
        <w:rPr>
          <w:spacing w:val="7"/>
        </w:rPr>
        <w:t xml:space="preserve"> </w:t>
      </w:r>
      <w:r>
        <w:t>zabiegu,</w:t>
      </w:r>
    </w:p>
    <w:p w14:paraId="41AEEB1A" w14:textId="77777777" w:rsidR="00A40DAE" w:rsidRDefault="00A40DAE">
      <w:pPr>
        <w:sectPr w:rsidR="00A40DAE">
          <w:pgSz w:w="11910" w:h="16840"/>
          <w:pgMar w:top="1320" w:right="980" w:bottom="280" w:left="1140" w:header="708" w:footer="708" w:gutter="0"/>
          <w:cols w:space="708"/>
        </w:sectPr>
      </w:pPr>
    </w:p>
    <w:p w14:paraId="6E7E0DDF" w14:textId="77777777" w:rsidR="00A40DAE" w:rsidRDefault="00836025">
      <w:pPr>
        <w:pStyle w:val="Akapitzlist"/>
        <w:numPr>
          <w:ilvl w:val="2"/>
          <w:numId w:val="5"/>
        </w:numPr>
        <w:tabs>
          <w:tab w:val="left" w:pos="1202"/>
          <w:tab w:val="left" w:pos="1203"/>
        </w:tabs>
        <w:spacing w:before="77"/>
        <w:ind w:left="1202" w:hanging="361"/>
      </w:pPr>
      <w:r>
        <w:t>oczyszczenie sprzętu oraz odstawienie go do miejsca</w:t>
      </w:r>
      <w:r>
        <w:rPr>
          <w:spacing w:val="-1"/>
        </w:rPr>
        <w:t xml:space="preserve"> </w:t>
      </w:r>
      <w:r>
        <w:t>postoju.</w:t>
      </w:r>
    </w:p>
    <w:p w14:paraId="74E72483" w14:textId="77777777" w:rsidR="00A40DAE" w:rsidRDefault="00836025">
      <w:pPr>
        <w:pStyle w:val="Nagwek1"/>
        <w:spacing w:before="122"/>
      </w:pPr>
      <w:r>
        <w:t>Uwagi:</w:t>
      </w:r>
    </w:p>
    <w:p w14:paraId="6270A335" w14:textId="7F9C60FB" w:rsidR="00A40DAE" w:rsidRDefault="00836025">
      <w:pPr>
        <w:pStyle w:val="Akapitzlist"/>
        <w:numPr>
          <w:ilvl w:val="1"/>
          <w:numId w:val="5"/>
        </w:numPr>
        <w:tabs>
          <w:tab w:val="left" w:pos="997"/>
        </w:tabs>
        <w:spacing w:before="118"/>
        <w:ind w:right="288"/>
        <w:jc w:val="both"/>
        <w:rPr>
          <w:rFonts w:ascii="Symbol" w:hAnsi="Symbol"/>
        </w:rPr>
      </w:pPr>
      <w:r>
        <w:t xml:space="preserve">dla </w:t>
      </w:r>
      <w:r>
        <w:rPr>
          <w:spacing w:val="-3"/>
        </w:rPr>
        <w:t>czynno</w:t>
      </w:r>
      <w:r w:rsidR="005773CF">
        <w:rPr>
          <w:spacing w:val="-3"/>
        </w:rPr>
        <w:t>ś</w:t>
      </w:r>
      <w:r>
        <w:t xml:space="preserve">ci SPUL-C zabieg obejmuje </w:t>
      </w:r>
      <w:r>
        <w:rPr>
          <w:spacing w:val="-6"/>
        </w:rPr>
        <w:t>tak</w:t>
      </w:r>
      <w:r w:rsidR="005773CF">
        <w:rPr>
          <w:spacing w:val="-6"/>
        </w:rPr>
        <w:t>ż</w:t>
      </w:r>
      <w:r>
        <w:t xml:space="preserve">e udział pracownika pomocniczego.  </w:t>
      </w:r>
      <w:r>
        <w:rPr>
          <w:spacing w:val="-28"/>
        </w:rPr>
        <w:t>D</w:t>
      </w:r>
      <w:r w:rsidR="005773CF">
        <w:rPr>
          <w:spacing w:val="-28"/>
        </w:rPr>
        <w:t xml:space="preserve">la </w:t>
      </w:r>
      <w:r>
        <w:rPr>
          <w:spacing w:val="-28"/>
        </w:rPr>
        <w:t xml:space="preserve">  </w:t>
      </w:r>
      <w:r>
        <w:rPr>
          <w:spacing w:val="-3"/>
        </w:rPr>
        <w:t>czynno</w:t>
      </w:r>
      <w:r w:rsidR="005773CF">
        <w:rPr>
          <w:spacing w:val="-3"/>
        </w:rPr>
        <w:t>ś</w:t>
      </w:r>
      <w:r>
        <w:t xml:space="preserve">ci </w:t>
      </w:r>
      <w:r>
        <w:rPr>
          <w:spacing w:val="-3"/>
        </w:rPr>
        <w:t xml:space="preserve">WYOR-CK </w:t>
      </w:r>
      <w:r>
        <w:t xml:space="preserve">i </w:t>
      </w:r>
      <w:r>
        <w:rPr>
          <w:spacing w:val="-3"/>
        </w:rPr>
        <w:t xml:space="preserve">WYOR-CS </w:t>
      </w:r>
      <w:r>
        <w:t xml:space="preserve">obejmuje </w:t>
      </w:r>
      <w:r>
        <w:rPr>
          <w:spacing w:val="-5"/>
        </w:rPr>
        <w:t>bie</w:t>
      </w:r>
      <w:r w:rsidR="005773CF">
        <w:rPr>
          <w:spacing w:val="-5"/>
        </w:rPr>
        <w:t>ż</w:t>
      </w:r>
      <w:r>
        <w:t xml:space="preserve">ące ostrzenie podcinacza i </w:t>
      </w:r>
      <w:r>
        <w:rPr>
          <w:spacing w:val="-9"/>
        </w:rPr>
        <w:t xml:space="preserve">poprawianie </w:t>
      </w:r>
      <w:r>
        <w:t>stabilizacji sadzonek po podcięciu</w:t>
      </w:r>
      <w:r>
        <w:rPr>
          <w:spacing w:val="-4"/>
        </w:rPr>
        <w:t xml:space="preserve"> </w:t>
      </w:r>
      <w:r>
        <w:t>korzeni.</w:t>
      </w:r>
    </w:p>
    <w:p w14:paraId="16321E92" w14:textId="77777777" w:rsidR="00A40DAE" w:rsidRDefault="00A40DAE">
      <w:pPr>
        <w:pStyle w:val="Tekstpodstawowy"/>
        <w:ind w:left="0" w:firstLine="0"/>
        <w:rPr>
          <w:sz w:val="26"/>
        </w:rPr>
      </w:pPr>
    </w:p>
    <w:p w14:paraId="1BCB7340" w14:textId="77777777" w:rsidR="00A40DAE" w:rsidRDefault="00836025">
      <w:pPr>
        <w:pStyle w:val="Nagwek1"/>
        <w:spacing w:before="194"/>
        <w:jc w:val="both"/>
      </w:pPr>
      <w:r>
        <w:t>Procedura odbioru:</w:t>
      </w:r>
    </w:p>
    <w:p w14:paraId="6711182B" w14:textId="77777777" w:rsidR="00A40DAE" w:rsidRDefault="00836025">
      <w:pPr>
        <w:pStyle w:val="Akapitzlist"/>
        <w:numPr>
          <w:ilvl w:val="1"/>
          <w:numId w:val="5"/>
        </w:numPr>
        <w:tabs>
          <w:tab w:val="left" w:pos="997"/>
        </w:tabs>
        <w:spacing w:before="121"/>
        <w:ind w:right="29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15D9131F" w14:textId="77777777" w:rsidR="00A40DAE" w:rsidRDefault="00836025">
      <w:pPr>
        <w:spacing w:before="120"/>
        <w:ind w:left="984"/>
        <w:jc w:val="both"/>
        <w:rPr>
          <w:i/>
        </w:rPr>
      </w:pPr>
      <w:r>
        <w:rPr>
          <w:i/>
        </w:rPr>
        <w:t>(rozliczenie z dokładnością do dwóch miejsc po przecinku)</w:t>
      </w:r>
    </w:p>
    <w:p w14:paraId="43BF5C83" w14:textId="77777777" w:rsidR="00A40DAE" w:rsidRDefault="00A40DAE">
      <w:pPr>
        <w:pStyle w:val="Tekstpodstawowy"/>
        <w:ind w:left="0" w:firstLine="0"/>
        <w:rPr>
          <w:i/>
          <w:sz w:val="20"/>
        </w:rPr>
      </w:pPr>
    </w:p>
    <w:p w14:paraId="1F4CD5AC" w14:textId="77777777" w:rsidR="00A40DAE" w:rsidRDefault="00A40DAE">
      <w:pPr>
        <w:pStyle w:val="Tekstpodstawowy"/>
        <w:spacing w:before="5"/>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7E29E485" w14:textId="77777777">
        <w:trPr>
          <w:trHeight w:val="1014"/>
        </w:trPr>
        <w:tc>
          <w:tcPr>
            <w:tcW w:w="670" w:type="dxa"/>
          </w:tcPr>
          <w:p w14:paraId="61ADF748" w14:textId="77777777" w:rsidR="00A40DAE" w:rsidRDefault="00836025">
            <w:pPr>
              <w:pStyle w:val="TableParagraph"/>
              <w:ind w:left="129" w:right="120"/>
              <w:jc w:val="center"/>
              <w:rPr>
                <w:b/>
                <w:i/>
              </w:rPr>
            </w:pPr>
            <w:r>
              <w:rPr>
                <w:b/>
                <w:i/>
              </w:rPr>
              <w:t>Nr</w:t>
            </w:r>
          </w:p>
        </w:tc>
        <w:tc>
          <w:tcPr>
            <w:tcW w:w="1794" w:type="dxa"/>
          </w:tcPr>
          <w:p w14:paraId="69F47027" w14:textId="77777777" w:rsidR="00A40DAE" w:rsidRDefault="00836025">
            <w:pPr>
              <w:pStyle w:val="TableParagraph"/>
              <w:ind w:left="109" w:right="265"/>
              <w:rPr>
                <w:b/>
                <w:i/>
              </w:rPr>
            </w:pPr>
            <w:r>
              <w:rPr>
                <w:b/>
                <w:i/>
              </w:rPr>
              <w:t>Kod czynności do rozliczenia</w:t>
            </w:r>
          </w:p>
        </w:tc>
        <w:tc>
          <w:tcPr>
            <w:tcW w:w="1702" w:type="dxa"/>
          </w:tcPr>
          <w:p w14:paraId="617F70B1"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1131F0C" w14:textId="77777777" w:rsidR="00A40DAE" w:rsidRDefault="00836025">
            <w:pPr>
              <w:pStyle w:val="TableParagraph"/>
              <w:spacing w:before="0"/>
              <w:ind w:left="0" w:right="95"/>
              <w:jc w:val="right"/>
              <w:rPr>
                <w:b/>
                <w:i/>
              </w:rPr>
            </w:pPr>
            <w:r>
              <w:rPr>
                <w:b/>
                <w:i/>
                <w:spacing w:val="-1"/>
              </w:rPr>
              <w:t>wyceny</w:t>
            </w:r>
          </w:p>
        </w:tc>
        <w:tc>
          <w:tcPr>
            <w:tcW w:w="3861" w:type="dxa"/>
          </w:tcPr>
          <w:p w14:paraId="059B0D05" w14:textId="77777777" w:rsidR="00A40DAE" w:rsidRDefault="00836025">
            <w:pPr>
              <w:pStyle w:val="TableParagraph"/>
              <w:rPr>
                <w:b/>
                <w:i/>
              </w:rPr>
            </w:pPr>
            <w:r>
              <w:rPr>
                <w:b/>
                <w:i/>
              </w:rPr>
              <w:t>Opis kodu czynności</w:t>
            </w:r>
          </w:p>
        </w:tc>
        <w:tc>
          <w:tcPr>
            <w:tcW w:w="1333" w:type="dxa"/>
          </w:tcPr>
          <w:p w14:paraId="284F1D75" w14:textId="77777777" w:rsidR="00A40DAE" w:rsidRDefault="00836025">
            <w:pPr>
              <w:pStyle w:val="TableParagraph"/>
              <w:ind w:left="105" w:right="221"/>
              <w:rPr>
                <w:b/>
                <w:i/>
              </w:rPr>
            </w:pPr>
            <w:r>
              <w:rPr>
                <w:b/>
                <w:i/>
              </w:rPr>
              <w:t>Jednostka miary</w:t>
            </w:r>
          </w:p>
        </w:tc>
      </w:tr>
      <w:tr w:rsidR="00A40DAE" w14:paraId="14AAC0CF" w14:textId="77777777">
        <w:trPr>
          <w:trHeight w:val="755"/>
        </w:trPr>
        <w:tc>
          <w:tcPr>
            <w:tcW w:w="670" w:type="dxa"/>
          </w:tcPr>
          <w:p w14:paraId="2830CC69" w14:textId="77777777" w:rsidR="00A40DAE" w:rsidRDefault="00836025">
            <w:pPr>
              <w:pStyle w:val="TableParagraph"/>
              <w:ind w:left="129" w:right="120"/>
              <w:jc w:val="center"/>
            </w:pPr>
            <w:r>
              <w:t>209</w:t>
            </w:r>
          </w:p>
        </w:tc>
        <w:tc>
          <w:tcPr>
            <w:tcW w:w="1794" w:type="dxa"/>
          </w:tcPr>
          <w:p w14:paraId="731EA8FD" w14:textId="77777777" w:rsidR="00A40DAE" w:rsidRDefault="00836025">
            <w:pPr>
              <w:pStyle w:val="TableParagraph"/>
              <w:ind w:left="109"/>
            </w:pPr>
            <w:r>
              <w:t>SPUL-O</w:t>
            </w:r>
          </w:p>
        </w:tc>
        <w:tc>
          <w:tcPr>
            <w:tcW w:w="1702" w:type="dxa"/>
          </w:tcPr>
          <w:p w14:paraId="7A45F1BC" w14:textId="77777777" w:rsidR="00A40DAE" w:rsidRDefault="00836025">
            <w:pPr>
              <w:pStyle w:val="TableParagraph"/>
            </w:pPr>
            <w:r>
              <w:t>SPUL-O</w:t>
            </w:r>
          </w:p>
        </w:tc>
        <w:tc>
          <w:tcPr>
            <w:tcW w:w="3861" w:type="dxa"/>
          </w:tcPr>
          <w:p w14:paraId="6857B500" w14:textId="77777777" w:rsidR="00A40DAE" w:rsidRDefault="00836025">
            <w:pPr>
              <w:pStyle w:val="TableParagraph"/>
              <w:ind w:right="303"/>
            </w:pPr>
            <w:r>
              <w:t>Wzruszanie gleby na międzyrzędach opielaczem ręcznym</w:t>
            </w:r>
          </w:p>
        </w:tc>
        <w:tc>
          <w:tcPr>
            <w:tcW w:w="1333" w:type="dxa"/>
          </w:tcPr>
          <w:p w14:paraId="07C7BD03" w14:textId="77777777" w:rsidR="00A40DAE" w:rsidRDefault="00836025">
            <w:pPr>
              <w:pStyle w:val="TableParagraph"/>
              <w:ind w:left="348" w:right="347"/>
              <w:jc w:val="center"/>
            </w:pPr>
            <w:r>
              <w:t>AR</w:t>
            </w:r>
          </w:p>
        </w:tc>
      </w:tr>
      <w:tr w:rsidR="00A40DAE" w14:paraId="18C8BEE1" w14:textId="77777777">
        <w:trPr>
          <w:trHeight w:val="1012"/>
        </w:trPr>
        <w:tc>
          <w:tcPr>
            <w:tcW w:w="670" w:type="dxa"/>
          </w:tcPr>
          <w:p w14:paraId="75B378D2" w14:textId="77777777" w:rsidR="00A40DAE" w:rsidRDefault="00836025">
            <w:pPr>
              <w:pStyle w:val="TableParagraph"/>
              <w:ind w:left="129" w:right="120"/>
              <w:jc w:val="center"/>
            </w:pPr>
            <w:r>
              <w:t>210</w:t>
            </w:r>
          </w:p>
        </w:tc>
        <w:tc>
          <w:tcPr>
            <w:tcW w:w="1794" w:type="dxa"/>
          </w:tcPr>
          <w:p w14:paraId="012F1644" w14:textId="77777777" w:rsidR="00A40DAE" w:rsidRDefault="00836025">
            <w:pPr>
              <w:pStyle w:val="TableParagraph"/>
              <w:ind w:left="109"/>
            </w:pPr>
            <w:r>
              <w:t>SPUL-R</w:t>
            </w:r>
          </w:p>
        </w:tc>
        <w:tc>
          <w:tcPr>
            <w:tcW w:w="1702" w:type="dxa"/>
          </w:tcPr>
          <w:p w14:paraId="0675D97E" w14:textId="77777777" w:rsidR="00A40DAE" w:rsidRDefault="00836025">
            <w:pPr>
              <w:pStyle w:val="TableParagraph"/>
            </w:pPr>
            <w:r>
              <w:t>SPUL-R</w:t>
            </w:r>
          </w:p>
        </w:tc>
        <w:tc>
          <w:tcPr>
            <w:tcW w:w="3861" w:type="dxa"/>
          </w:tcPr>
          <w:p w14:paraId="72255F62" w14:textId="77777777" w:rsidR="00A40DAE" w:rsidRDefault="00836025">
            <w:pPr>
              <w:pStyle w:val="TableParagraph"/>
              <w:spacing w:line="257" w:lineRule="exact"/>
            </w:pPr>
            <w:r>
              <w:t>Spulchnianie gleby na międzyrzędach</w:t>
            </w:r>
          </w:p>
          <w:p w14:paraId="1EC9292C" w14:textId="5DE452AF" w:rsidR="00A40DAE" w:rsidRDefault="00836025">
            <w:pPr>
              <w:pStyle w:val="TableParagraph"/>
              <w:spacing w:before="0"/>
              <w:ind w:right="727"/>
            </w:pPr>
            <w:r>
              <w:t>- dla DB i BK r</w:t>
            </w:r>
            <w:r w:rsidR="00445845">
              <w:t>ó</w:t>
            </w:r>
            <w:r>
              <w:t>wnie</w:t>
            </w:r>
            <w:r w:rsidR="00445845">
              <w:t>ż</w:t>
            </w:r>
            <w:r>
              <w:t xml:space="preserve"> w okresie wschod</w:t>
            </w:r>
            <w:r w:rsidR="00445845">
              <w:t>ó</w:t>
            </w:r>
            <w:r>
              <w:t>w</w:t>
            </w:r>
          </w:p>
        </w:tc>
        <w:tc>
          <w:tcPr>
            <w:tcW w:w="1333" w:type="dxa"/>
          </w:tcPr>
          <w:p w14:paraId="263D4D3C" w14:textId="77777777" w:rsidR="00A40DAE" w:rsidRDefault="00836025">
            <w:pPr>
              <w:pStyle w:val="TableParagraph"/>
              <w:ind w:left="348" w:right="347"/>
              <w:jc w:val="center"/>
            </w:pPr>
            <w:r>
              <w:t>AR</w:t>
            </w:r>
          </w:p>
        </w:tc>
      </w:tr>
      <w:tr w:rsidR="00A40DAE" w14:paraId="176CF38F" w14:textId="77777777">
        <w:trPr>
          <w:trHeight w:val="757"/>
        </w:trPr>
        <w:tc>
          <w:tcPr>
            <w:tcW w:w="670" w:type="dxa"/>
          </w:tcPr>
          <w:p w14:paraId="684F8D89" w14:textId="77777777" w:rsidR="00A40DAE" w:rsidRDefault="00836025">
            <w:pPr>
              <w:pStyle w:val="TableParagraph"/>
              <w:spacing w:before="122"/>
              <w:ind w:left="129" w:right="120"/>
              <w:jc w:val="center"/>
            </w:pPr>
            <w:r>
              <w:t>211</w:t>
            </w:r>
          </w:p>
        </w:tc>
        <w:tc>
          <w:tcPr>
            <w:tcW w:w="1794" w:type="dxa"/>
          </w:tcPr>
          <w:p w14:paraId="4EF5ABC4" w14:textId="77777777" w:rsidR="00A40DAE" w:rsidRDefault="00836025">
            <w:pPr>
              <w:pStyle w:val="TableParagraph"/>
              <w:spacing w:before="122"/>
              <w:ind w:left="109"/>
            </w:pPr>
            <w:r>
              <w:t>SPUL-R1</w:t>
            </w:r>
          </w:p>
        </w:tc>
        <w:tc>
          <w:tcPr>
            <w:tcW w:w="1702" w:type="dxa"/>
          </w:tcPr>
          <w:p w14:paraId="41CB66BA" w14:textId="77777777" w:rsidR="00A40DAE" w:rsidRDefault="00836025">
            <w:pPr>
              <w:pStyle w:val="TableParagraph"/>
              <w:spacing w:before="122"/>
            </w:pPr>
            <w:r>
              <w:t>SPUL-R1</w:t>
            </w:r>
          </w:p>
        </w:tc>
        <w:tc>
          <w:tcPr>
            <w:tcW w:w="3861" w:type="dxa"/>
          </w:tcPr>
          <w:p w14:paraId="3330D652" w14:textId="57D21465" w:rsidR="00A40DAE" w:rsidRDefault="00836025">
            <w:pPr>
              <w:pStyle w:val="TableParagraph"/>
              <w:spacing w:before="122"/>
              <w:ind w:right="198"/>
            </w:pPr>
            <w:r>
              <w:t>Spulchnianie gleby na międzyrzędach w okresie wschod</w:t>
            </w:r>
            <w:r w:rsidR="00445845">
              <w:t>ó</w:t>
            </w:r>
            <w:r>
              <w:t>w motyką.</w:t>
            </w:r>
          </w:p>
        </w:tc>
        <w:tc>
          <w:tcPr>
            <w:tcW w:w="1333" w:type="dxa"/>
          </w:tcPr>
          <w:p w14:paraId="739ADF14" w14:textId="77777777" w:rsidR="00A40DAE" w:rsidRDefault="00836025">
            <w:pPr>
              <w:pStyle w:val="TableParagraph"/>
              <w:spacing w:before="122"/>
              <w:ind w:left="348" w:right="347"/>
              <w:jc w:val="center"/>
            </w:pPr>
            <w:r>
              <w:t>AR</w:t>
            </w:r>
          </w:p>
        </w:tc>
      </w:tr>
    </w:tbl>
    <w:p w14:paraId="49C88100" w14:textId="77777777" w:rsidR="00A40DAE" w:rsidRDefault="00836025">
      <w:pPr>
        <w:pStyle w:val="Nagwek1"/>
        <w:jc w:val="both"/>
      </w:pPr>
      <w:r>
        <w:t>Standard technologii prac obejmuje:</w:t>
      </w:r>
    </w:p>
    <w:p w14:paraId="2C09C4DA" w14:textId="30B3C22C" w:rsidR="00A40DAE" w:rsidRDefault="00836025">
      <w:pPr>
        <w:pStyle w:val="Akapitzlist"/>
        <w:numPr>
          <w:ilvl w:val="2"/>
          <w:numId w:val="5"/>
        </w:numPr>
        <w:tabs>
          <w:tab w:val="left" w:pos="1203"/>
        </w:tabs>
        <w:spacing w:before="119"/>
        <w:ind w:left="1202" w:right="290"/>
        <w:jc w:val="both"/>
      </w:pPr>
      <w:r>
        <w:t xml:space="preserve">wzruszenie gleby narzędziami ręcznymi (motyka, opielacz, haczki, pazurki) między rzędami lub </w:t>
      </w:r>
      <w:r>
        <w:rPr>
          <w:spacing w:val="-6"/>
        </w:rPr>
        <w:t>ta</w:t>
      </w:r>
      <w:r w:rsidR="00445845">
        <w:rPr>
          <w:spacing w:val="-6"/>
        </w:rPr>
        <w:t>ś</w:t>
      </w:r>
      <w:r>
        <w:t xml:space="preserve">mami siewnymi w okresie </w:t>
      </w:r>
      <w:r>
        <w:rPr>
          <w:spacing w:val="-6"/>
        </w:rPr>
        <w:t>wschod</w:t>
      </w:r>
      <w:r w:rsidR="00445845">
        <w:rPr>
          <w:spacing w:val="-6"/>
        </w:rPr>
        <w:t>ó</w:t>
      </w:r>
      <w:r>
        <w:rPr>
          <w:spacing w:val="-9"/>
        </w:rPr>
        <w:t>w,</w:t>
      </w:r>
    </w:p>
    <w:p w14:paraId="0DD1AF99" w14:textId="5FB6A463" w:rsidR="00A40DAE" w:rsidRDefault="00836025">
      <w:pPr>
        <w:pStyle w:val="Akapitzlist"/>
        <w:numPr>
          <w:ilvl w:val="2"/>
          <w:numId w:val="5"/>
        </w:numPr>
        <w:tabs>
          <w:tab w:val="left" w:pos="1203"/>
        </w:tabs>
        <w:ind w:left="1202" w:hanging="361"/>
        <w:jc w:val="both"/>
      </w:pPr>
      <w:r>
        <w:t xml:space="preserve">usunięcie </w:t>
      </w:r>
      <w:r>
        <w:rPr>
          <w:spacing w:val="-7"/>
        </w:rPr>
        <w:t>chwast</w:t>
      </w:r>
      <w:r w:rsidR="00445845">
        <w:rPr>
          <w:spacing w:val="-7"/>
        </w:rPr>
        <w:t>ó</w:t>
      </w:r>
      <w:r>
        <w:t>w z miejsca</w:t>
      </w:r>
      <w:r>
        <w:rPr>
          <w:spacing w:val="-12"/>
        </w:rPr>
        <w:t xml:space="preserve"> </w:t>
      </w:r>
      <w:r>
        <w:t>wzruszenia,</w:t>
      </w:r>
    </w:p>
    <w:p w14:paraId="404A303D" w14:textId="28F2FC88" w:rsidR="00A40DAE" w:rsidRDefault="00836025">
      <w:pPr>
        <w:pStyle w:val="Akapitzlist"/>
        <w:numPr>
          <w:ilvl w:val="2"/>
          <w:numId w:val="5"/>
        </w:numPr>
        <w:tabs>
          <w:tab w:val="left" w:pos="1203"/>
        </w:tabs>
        <w:spacing w:before="1"/>
        <w:ind w:left="1202" w:right="297"/>
        <w:jc w:val="both"/>
      </w:pPr>
      <w:r>
        <w:t xml:space="preserve">wyniesienie usuniętych </w:t>
      </w:r>
      <w:r>
        <w:rPr>
          <w:spacing w:val="-7"/>
        </w:rPr>
        <w:t>ro</w:t>
      </w:r>
      <w:r w:rsidR="00445845">
        <w:rPr>
          <w:spacing w:val="-7"/>
        </w:rPr>
        <w:t>śl</w:t>
      </w:r>
      <w:r>
        <w:t xml:space="preserve">in z powierzchni spulchnianej, załadunek na przyczepę </w:t>
      </w:r>
      <w:r>
        <w:rPr>
          <w:spacing w:val="-36"/>
        </w:rPr>
        <w:t xml:space="preserve">i </w:t>
      </w:r>
      <w:r>
        <w:t xml:space="preserve">wywiezienie na </w:t>
      </w:r>
      <w:r>
        <w:rPr>
          <w:spacing w:val="-3"/>
        </w:rPr>
        <w:t>odległo</w:t>
      </w:r>
      <w:r w:rsidR="00445845">
        <w:rPr>
          <w:spacing w:val="-3"/>
        </w:rPr>
        <w:t>ś</w:t>
      </w:r>
      <w:r w:rsidR="00445845">
        <w:t xml:space="preserve">ć </w:t>
      </w:r>
      <w:r w:rsidR="00A63685">
        <w:t xml:space="preserve">1 </w:t>
      </w:r>
      <w:r>
        <w:t xml:space="preserve">km od </w:t>
      </w:r>
      <w:r>
        <w:rPr>
          <w:spacing w:val="-9"/>
        </w:rPr>
        <w:t>szk</w:t>
      </w:r>
      <w:r w:rsidR="00445845">
        <w:rPr>
          <w:spacing w:val="-9"/>
        </w:rPr>
        <w:t>ó</w:t>
      </w:r>
      <w:r>
        <w:t>łki.</w:t>
      </w:r>
    </w:p>
    <w:p w14:paraId="79295BB7" w14:textId="77777777" w:rsidR="00A40DAE" w:rsidRDefault="00836025">
      <w:pPr>
        <w:pStyle w:val="Nagwek1"/>
        <w:spacing w:before="121"/>
        <w:jc w:val="both"/>
      </w:pPr>
      <w:r>
        <w:t>Procedura odbioru:</w:t>
      </w:r>
    </w:p>
    <w:p w14:paraId="42B0673A" w14:textId="77777777" w:rsidR="00A40DAE" w:rsidRDefault="00836025">
      <w:pPr>
        <w:pStyle w:val="Akapitzlist"/>
        <w:numPr>
          <w:ilvl w:val="1"/>
          <w:numId w:val="5"/>
        </w:numPr>
        <w:tabs>
          <w:tab w:val="left" w:pos="997"/>
        </w:tabs>
        <w:spacing w:before="119"/>
        <w:ind w:right="29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0474FDB5" w14:textId="7EB52301" w:rsidR="00A40DAE" w:rsidRDefault="00836025">
      <w:pPr>
        <w:spacing w:before="121"/>
        <w:ind w:left="984"/>
        <w:jc w:val="both"/>
        <w:rPr>
          <w:i/>
        </w:rPr>
      </w:pPr>
      <w:r>
        <w:rPr>
          <w:i/>
        </w:rPr>
        <w:t>(rozliczenie z dokładnością do dwóch miejsc po przecinku)</w:t>
      </w:r>
    </w:p>
    <w:p w14:paraId="060CE549" w14:textId="77777777" w:rsidR="00445845" w:rsidRDefault="00445845">
      <w:pPr>
        <w:spacing w:before="121"/>
        <w:ind w:left="984"/>
        <w:jc w:val="both"/>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7E704DF4" w14:textId="77777777">
        <w:trPr>
          <w:trHeight w:val="1015"/>
        </w:trPr>
        <w:tc>
          <w:tcPr>
            <w:tcW w:w="670" w:type="dxa"/>
          </w:tcPr>
          <w:p w14:paraId="05BEAB0F" w14:textId="77777777" w:rsidR="00445845" w:rsidRDefault="00445845">
            <w:pPr>
              <w:pStyle w:val="TableParagraph"/>
              <w:spacing w:before="120"/>
              <w:ind w:left="129" w:right="120"/>
              <w:jc w:val="center"/>
              <w:rPr>
                <w:b/>
                <w:i/>
              </w:rPr>
            </w:pPr>
          </w:p>
          <w:p w14:paraId="01A8AA73" w14:textId="7B2CEE4B" w:rsidR="00A40DAE" w:rsidRDefault="00836025">
            <w:pPr>
              <w:pStyle w:val="TableParagraph"/>
              <w:spacing w:before="120"/>
              <w:ind w:left="129" w:right="120"/>
              <w:jc w:val="center"/>
              <w:rPr>
                <w:b/>
                <w:i/>
              </w:rPr>
            </w:pPr>
            <w:r>
              <w:rPr>
                <w:b/>
                <w:i/>
              </w:rPr>
              <w:t>Nr</w:t>
            </w:r>
          </w:p>
        </w:tc>
        <w:tc>
          <w:tcPr>
            <w:tcW w:w="1794" w:type="dxa"/>
          </w:tcPr>
          <w:p w14:paraId="3E9FA63D" w14:textId="77777777" w:rsidR="00A40DAE" w:rsidRDefault="00836025">
            <w:pPr>
              <w:pStyle w:val="TableParagraph"/>
              <w:spacing w:before="120"/>
              <w:ind w:left="109" w:right="265"/>
              <w:rPr>
                <w:b/>
                <w:i/>
              </w:rPr>
            </w:pPr>
            <w:r>
              <w:rPr>
                <w:b/>
                <w:i/>
              </w:rPr>
              <w:t>Kod czynności do rozliczenia</w:t>
            </w:r>
          </w:p>
        </w:tc>
        <w:tc>
          <w:tcPr>
            <w:tcW w:w="1702" w:type="dxa"/>
          </w:tcPr>
          <w:p w14:paraId="0DB94F4D" w14:textId="77777777" w:rsidR="00A40DAE" w:rsidRDefault="00836025">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923F373" w14:textId="77777777" w:rsidR="00A40DAE" w:rsidRDefault="00836025">
            <w:pPr>
              <w:pStyle w:val="TableParagraph"/>
              <w:spacing w:before="0"/>
              <w:ind w:left="0" w:right="95"/>
              <w:jc w:val="right"/>
              <w:rPr>
                <w:b/>
                <w:i/>
              </w:rPr>
            </w:pPr>
            <w:r>
              <w:rPr>
                <w:b/>
                <w:i/>
                <w:spacing w:val="-1"/>
              </w:rPr>
              <w:t>wyceny</w:t>
            </w:r>
          </w:p>
        </w:tc>
        <w:tc>
          <w:tcPr>
            <w:tcW w:w="3861" w:type="dxa"/>
          </w:tcPr>
          <w:p w14:paraId="133F3847" w14:textId="77777777" w:rsidR="00A40DAE" w:rsidRDefault="00836025">
            <w:pPr>
              <w:pStyle w:val="TableParagraph"/>
              <w:spacing w:before="120"/>
              <w:rPr>
                <w:b/>
                <w:i/>
              </w:rPr>
            </w:pPr>
            <w:r>
              <w:rPr>
                <w:b/>
                <w:i/>
              </w:rPr>
              <w:t>Opis kodu czynności</w:t>
            </w:r>
          </w:p>
        </w:tc>
        <w:tc>
          <w:tcPr>
            <w:tcW w:w="1333" w:type="dxa"/>
          </w:tcPr>
          <w:p w14:paraId="7B5EC9CA" w14:textId="77777777" w:rsidR="00A40DAE" w:rsidRDefault="00836025">
            <w:pPr>
              <w:pStyle w:val="TableParagraph"/>
              <w:spacing w:before="120"/>
              <w:ind w:left="105" w:right="221"/>
              <w:rPr>
                <w:b/>
                <w:i/>
              </w:rPr>
            </w:pPr>
            <w:r>
              <w:rPr>
                <w:b/>
                <w:i/>
              </w:rPr>
              <w:t>Jednostka miary</w:t>
            </w:r>
          </w:p>
        </w:tc>
      </w:tr>
      <w:tr w:rsidR="00A40DAE" w14:paraId="0F25A300" w14:textId="77777777">
        <w:trPr>
          <w:trHeight w:val="625"/>
        </w:trPr>
        <w:tc>
          <w:tcPr>
            <w:tcW w:w="670" w:type="dxa"/>
          </w:tcPr>
          <w:p w14:paraId="356B8858" w14:textId="77777777" w:rsidR="00A40DAE" w:rsidRDefault="00836025">
            <w:pPr>
              <w:pStyle w:val="TableParagraph"/>
              <w:spacing w:before="117"/>
              <w:ind w:left="129" w:right="120"/>
              <w:jc w:val="center"/>
            </w:pPr>
            <w:r>
              <w:t>212</w:t>
            </w:r>
          </w:p>
        </w:tc>
        <w:tc>
          <w:tcPr>
            <w:tcW w:w="1794" w:type="dxa"/>
          </w:tcPr>
          <w:p w14:paraId="795A77CD" w14:textId="77777777" w:rsidR="00A40DAE" w:rsidRDefault="00836025">
            <w:pPr>
              <w:pStyle w:val="TableParagraph"/>
              <w:spacing w:before="117"/>
              <w:ind w:left="109"/>
            </w:pPr>
            <w:r>
              <w:t>ZB-KAM</w:t>
            </w:r>
          </w:p>
        </w:tc>
        <w:tc>
          <w:tcPr>
            <w:tcW w:w="1702" w:type="dxa"/>
          </w:tcPr>
          <w:p w14:paraId="1EB2D987" w14:textId="77777777" w:rsidR="00A40DAE" w:rsidRDefault="00836025">
            <w:pPr>
              <w:pStyle w:val="TableParagraph"/>
              <w:spacing w:before="117"/>
            </w:pPr>
            <w:r>
              <w:t>ZB-KAM</w:t>
            </w:r>
          </w:p>
        </w:tc>
        <w:tc>
          <w:tcPr>
            <w:tcW w:w="3861" w:type="dxa"/>
          </w:tcPr>
          <w:p w14:paraId="4E4FD2CE" w14:textId="385BCC58" w:rsidR="00A40DAE" w:rsidRDefault="00836025">
            <w:pPr>
              <w:pStyle w:val="TableParagraph"/>
              <w:spacing w:before="117"/>
            </w:pPr>
            <w:r>
              <w:t>Zbi</w:t>
            </w:r>
            <w:r w:rsidR="00A63685">
              <w:t>ó</w:t>
            </w:r>
            <w:r>
              <w:t>r i wyw</w:t>
            </w:r>
            <w:r w:rsidR="00A63685">
              <w:t>ó</w:t>
            </w:r>
            <w:r>
              <w:t>z kamieni</w:t>
            </w:r>
          </w:p>
        </w:tc>
        <w:tc>
          <w:tcPr>
            <w:tcW w:w="1333" w:type="dxa"/>
          </w:tcPr>
          <w:p w14:paraId="6756FC9B" w14:textId="77777777" w:rsidR="00A40DAE" w:rsidRDefault="00836025">
            <w:pPr>
              <w:pStyle w:val="TableParagraph"/>
              <w:spacing w:before="117"/>
              <w:ind w:left="348" w:right="347"/>
              <w:jc w:val="center"/>
            </w:pPr>
            <w:r>
              <w:t>AR</w:t>
            </w:r>
          </w:p>
        </w:tc>
      </w:tr>
    </w:tbl>
    <w:p w14:paraId="31EADE90" w14:textId="77777777" w:rsidR="00A40DAE" w:rsidRDefault="00836025">
      <w:pPr>
        <w:pStyle w:val="Nagwek1"/>
        <w:spacing w:before="117"/>
        <w:jc w:val="both"/>
      </w:pPr>
      <w:r>
        <w:t>Standard technologii prac obejmuje:</w:t>
      </w:r>
    </w:p>
    <w:p w14:paraId="1A69108F" w14:textId="0506AA15" w:rsidR="00A40DAE" w:rsidRDefault="00836025">
      <w:pPr>
        <w:pStyle w:val="Akapitzlist"/>
        <w:numPr>
          <w:ilvl w:val="2"/>
          <w:numId w:val="5"/>
        </w:numPr>
        <w:tabs>
          <w:tab w:val="left" w:pos="1203"/>
        </w:tabs>
        <w:spacing w:before="119"/>
        <w:ind w:left="1202" w:hanging="361"/>
        <w:jc w:val="both"/>
      </w:pPr>
      <w:r>
        <w:rPr>
          <w:spacing w:val="-7"/>
        </w:rPr>
        <w:t>zbi</w:t>
      </w:r>
      <w:r w:rsidR="00445845">
        <w:rPr>
          <w:spacing w:val="-7"/>
        </w:rPr>
        <w:t>ó</w:t>
      </w:r>
      <w:r>
        <w:t xml:space="preserve">r kamieni i </w:t>
      </w:r>
      <w:r>
        <w:rPr>
          <w:spacing w:val="-3"/>
        </w:rPr>
        <w:t>innych pozostało</w:t>
      </w:r>
      <w:r w:rsidR="00445845">
        <w:rPr>
          <w:spacing w:val="-3"/>
        </w:rPr>
        <w:t>ś</w:t>
      </w:r>
      <w:r>
        <w:t xml:space="preserve">ci </w:t>
      </w:r>
      <w:r>
        <w:rPr>
          <w:spacing w:val="-7"/>
        </w:rPr>
        <w:t>ro</w:t>
      </w:r>
      <w:r w:rsidR="00445845">
        <w:rPr>
          <w:spacing w:val="-7"/>
        </w:rPr>
        <w:t>ś</w:t>
      </w:r>
      <w:r>
        <w:t xml:space="preserve">linnych z powierzchni </w:t>
      </w:r>
      <w:r>
        <w:rPr>
          <w:spacing w:val="-2"/>
        </w:rPr>
        <w:t>uprawy</w:t>
      </w:r>
      <w:r>
        <w:rPr>
          <w:spacing w:val="-7"/>
        </w:rPr>
        <w:t xml:space="preserve"> </w:t>
      </w:r>
      <w:r>
        <w:rPr>
          <w:spacing w:val="-5"/>
        </w:rPr>
        <w:t>gleby,</w:t>
      </w:r>
    </w:p>
    <w:p w14:paraId="4BACF40C" w14:textId="77777777" w:rsidR="00A40DAE" w:rsidRDefault="00836025">
      <w:pPr>
        <w:pStyle w:val="Akapitzlist"/>
        <w:numPr>
          <w:ilvl w:val="2"/>
          <w:numId w:val="5"/>
        </w:numPr>
        <w:tabs>
          <w:tab w:val="left" w:pos="1203"/>
        </w:tabs>
        <w:spacing w:before="1" w:line="269" w:lineRule="exact"/>
        <w:ind w:left="1202" w:hanging="361"/>
        <w:jc w:val="both"/>
      </w:pPr>
      <w:r>
        <w:t>załadunek kamieni i pozostałości roślinnych na przyczepę lub inne</w:t>
      </w:r>
      <w:r>
        <w:rPr>
          <w:spacing w:val="-6"/>
        </w:rPr>
        <w:t xml:space="preserve"> </w:t>
      </w:r>
      <w:r>
        <w:t>pojazdy,</w:t>
      </w:r>
    </w:p>
    <w:p w14:paraId="451B4FBE" w14:textId="4558DD67" w:rsidR="00A40DAE" w:rsidRDefault="00836025">
      <w:pPr>
        <w:pStyle w:val="Akapitzlist"/>
        <w:numPr>
          <w:ilvl w:val="2"/>
          <w:numId w:val="5"/>
        </w:numPr>
        <w:tabs>
          <w:tab w:val="left" w:pos="1203"/>
        </w:tabs>
        <w:ind w:left="1202" w:right="615"/>
        <w:jc w:val="both"/>
      </w:pPr>
      <w:r>
        <w:rPr>
          <w:spacing w:val="-9"/>
        </w:rPr>
        <w:t>wyw</w:t>
      </w:r>
      <w:r w:rsidR="00445845">
        <w:rPr>
          <w:spacing w:val="-9"/>
        </w:rPr>
        <w:t>ó</w:t>
      </w:r>
      <w:r>
        <w:t xml:space="preserve">z i rozładunek kamieni i innych </w:t>
      </w:r>
      <w:r>
        <w:rPr>
          <w:spacing w:val="-3"/>
        </w:rPr>
        <w:t>pozostało</w:t>
      </w:r>
      <w:r w:rsidR="00445845">
        <w:rPr>
          <w:spacing w:val="-3"/>
        </w:rPr>
        <w:t>ś</w:t>
      </w:r>
      <w:r>
        <w:t xml:space="preserve">ci </w:t>
      </w:r>
      <w:r>
        <w:rPr>
          <w:spacing w:val="-8"/>
        </w:rPr>
        <w:t>ro</w:t>
      </w:r>
      <w:r w:rsidR="00445845">
        <w:rPr>
          <w:spacing w:val="-8"/>
        </w:rPr>
        <w:t>ś</w:t>
      </w:r>
      <w:r>
        <w:rPr>
          <w:spacing w:val="-3"/>
        </w:rPr>
        <w:t xml:space="preserve">linnych </w:t>
      </w:r>
      <w:r>
        <w:t xml:space="preserve">na wskazane miejsce </w:t>
      </w:r>
      <w:r>
        <w:rPr>
          <w:spacing w:val="-127"/>
        </w:rPr>
        <w:t>w</w:t>
      </w:r>
      <w:r>
        <w:rPr>
          <w:spacing w:val="-47"/>
        </w:rPr>
        <w:t xml:space="preserve"> </w:t>
      </w:r>
      <w:r>
        <w:rPr>
          <w:spacing w:val="-3"/>
        </w:rPr>
        <w:t>odległo</w:t>
      </w:r>
      <w:r w:rsidR="00445845">
        <w:rPr>
          <w:spacing w:val="-3"/>
        </w:rPr>
        <w:t>ś</w:t>
      </w:r>
      <w:r>
        <w:t xml:space="preserve">ci …… km od </w:t>
      </w:r>
      <w:r>
        <w:rPr>
          <w:spacing w:val="-9"/>
        </w:rPr>
        <w:t>szk</w:t>
      </w:r>
      <w:r w:rsidR="00445845">
        <w:rPr>
          <w:spacing w:val="-9"/>
        </w:rPr>
        <w:t>ó</w:t>
      </w:r>
      <w:r>
        <w:t>łki.</w:t>
      </w:r>
    </w:p>
    <w:p w14:paraId="43CF0EA1" w14:textId="77777777" w:rsidR="00A40DAE" w:rsidRDefault="00836025">
      <w:pPr>
        <w:pStyle w:val="Nagwek1"/>
        <w:spacing w:before="120"/>
        <w:jc w:val="both"/>
      </w:pPr>
      <w:r>
        <w:t>Procedura odbioru:</w:t>
      </w:r>
    </w:p>
    <w:p w14:paraId="797111D3" w14:textId="77777777" w:rsidR="00A40DAE" w:rsidRDefault="00836025">
      <w:pPr>
        <w:pStyle w:val="Akapitzlist"/>
        <w:numPr>
          <w:ilvl w:val="1"/>
          <w:numId w:val="5"/>
        </w:numPr>
        <w:tabs>
          <w:tab w:val="left" w:pos="997"/>
        </w:tabs>
        <w:spacing w:before="121"/>
        <w:ind w:right="29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01C5B59B" w14:textId="77777777" w:rsidR="00A40DAE" w:rsidRDefault="00836025">
      <w:pPr>
        <w:spacing w:before="119"/>
        <w:ind w:left="984"/>
        <w:jc w:val="both"/>
        <w:rPr>
          <w:i/>
        </w:rPr>
      </w:pPr>
      <w:r>
        <w:rPr>
          <w:i/>
        </w:rPr>
        <w:t>(rozliczenie z dokładnością do dwóch miejsc po przecinku)</w:t>
      </w:r>
    </w:p>
    <w:p w14:paraId="18D4A8CB" w14:textId="77777777" w:rsidR="00A40DAE" w:rsidRDefault="00A40DAE">
      <w:pPr>
        <w:pStyle w:val="Tekstpodstawowy"/>
        <w:ind w:left="0" w:firstLine="0"/>
        <w:rPr>
          <w:i/>
          <w:sz w:val="20"/>
        </w:rPr>
      </w:pPr>
    </w:p>
    <w:p w14:paraId="315C310A" w14:textId="77777777" w:rsidR="00A40DAE" w:rsidRDefault="00A40DAE">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1D9A88D6" w14:textId="77777777">
        <w:trPr>
          <w:trHeight w:val="1014"/>
        </w:trPr>
        <w:tc>
          <w:tcPr>
            <w:tcW w:w="670" w:type="dxa"/>
          </w:tcPr>
          <w:p w14:paraId="38D22D71" w14:textId="77777777" w:rsidR="00A40DAE" w:rsidRDefault="00836025">
            <w:pPr>
              <w:pStyle w:val="TableParagraph"/>
              <w:ind w:left="129" w:right="120"/>
              <w:jc w:val="center"/>
              <w:rPr>
                <w:b/>
                <w:i/>
              </w:rPr>
            </w:pPr>
            <w:r>
              <w:rPr>
                <w:b/>
                <w:i/>
              </w:rPr>
              <w:t>Nr</w:t>
            </w:r>
          </w:p>
        </w:tc>
        <w:tc>
          <w:tcPr>
            <w:tcW w:w="1794" w:type="dxa"/>
          </w:tcPr>
          <w:p w14:paraId="72261599" w14:textId="77777777" w:rsidR="00A40DAE" w:rsidRDefault="00836025">
            <w:pPr>
              <w:pStyle w:val="TableParagraph"/>
              <w:ind w:left="109" w:right="265"/>
              <w:rPr>
                <w:b/>
                <w:i/>
              </w:rPr>
            </w:pPr>
            <w:r>
              <w:rPr>
                <w:b/>
                <w:i/>
              </w:rPr>
              <w:t>Kod czynności do rozliczenia</w:t>
            </w:r>
          </w:p>
        </w:tc>
        <w:tc>
          <w:tcPr>
            <w:tcW w:w="1702" w:type="dxa"/>
          </w:tcPr>
          <w:p w14:paraId="3A178EB6"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4CAA6F9" w14:textId="77777777" w:rsidR="00A40DAE" w:rsidRDefault="00836025">
            <w:pPr>
              <w:pStyle w:val="TableParagraph"/>
              <w:spacing w:before="0"/>
              <w:ind w:left="0" w:right="95"/>
              <w:jc w:val="right"/>
              <w:rPr>
                <w:b/>
                <w:i/>
              </w:rPr>
            </w:pPr>
            <w:r>
              <w:rPr>
                <w:b/>
                <w:i/>
                <w:spacing w:val="-1"/>
              </w:rPr>
              <w:t>wyceny</w:t>
            </w:r>
          </w:p>
        </w:tc>
        <w:tc>
          <w:tcPr>
            <w:tcW w:w="3861" w:type="dxa"/>
          </w:tcPr>
          <w:p w14:paraId="5D74638A" w14:textId="77777777" w:rsidR="00A40DAE" w:rsidRDefault="00836025">
            <w:pPr>
              <w:pStyle w:val="TableParagraph"/>
              <w:rPr>
                <w:b/>
                <w:i/>
              </w:rPr>
            </w:pPr>
            <w:r>
              <w:rPr>
                <w:b/>
                <w:i/>
              </w:rPr>
              <w:t>Opis kodu czynności</w:t>
            </w:r>
          </w:p>
        </w:tc>
        <w:tc>
          <w:tcPr>
            <w:tcW w:w="1333" w:type="dxa"/>
          </w:tcPr>
          <w:p w14:paraId="551B911B" w14:textId="77777777" w:rsidR="00A40DAE" w:rsidRDefault="00836025">
            <w:pPr>
              <w:pStyle w:val="TableParagraph"/>
              <w:ind w:left="105" w:right="221"/>
              <w:rPr>
                <w:b/>
                <w:i/>
              </w:rPr>
            </w:pPr>
            <w:r>
              <w:rPr>
                <w:b/>
                <w:i/>
              </w:rPr>
              <w:t>Jednostka miary</w:t>
            </w:r>
          </w:p>
        </w:tc>
      </w:tr>
      <w:tr w:rsidR="00A40DAE" w14:paraId="11F8501E" w14:textId="77777777">
        <w:trPr>
          <w:trHeight w:val="756"/>
        </w:trPr>
        <w:tc>
          <w:tcPr>
            <w:tcW w:w="670" w:type="dxa"/>
          </w:tcPr>
          <w:p w14:paraId="4C802CEB" w14:textId="77777777" w:rsidR="00A40DAE" w:rsidRDefault="00836025">
            <w:pPr>
              <w:pStyle w:val="TableParagraph"/>
              <w:spacing w:before="120"/>
              <w:ind w:left="129" w:right="120"/>
              <w:jc w:val="center"/>
            </w:pPr>
            <w:r>
              <w:t>213</w:t>
            </w:r>
          </w:p>
        </w:tc>
        <w:tc>
          <w:tcPr>
            <w:tcW w:w="1794" w:type="dxa"/>
          </w:tcPr>
          <w:p w14:paraId="6C480F88" w14:textId="77777777" w:rsidR="00A40DAE" w:rsidRDefault="00836025">
            <w:pPr>
              <w:pStyle w:val="TableParagraph"/>
              <w:spacing w:before="120"/>
              <w:ind w:left="109"/>
            </w:pPr>
            <w:r>
              <w:t>NAW-MINEC</w:t>
            </w:r>
          </w:p>
        </w:tc>
        <w:tc>
          <w:tcPr>
            <w:tcW w:w="1702" w:type="dxa"/>
          </w:tcPr>
          <w:p w14:paraId="2388BE48" w14:textId="77777777" w:rsidR="00A40DAE" w:rsidRDefault="00836025">
            <w:pPr>
              <w:pStyle w:val="TableParagraph"/>
              <w:spacing w:before="120"/>
            </w:pPr>
            <w:r>
              <w:t>NAW-MINEC</w:t>
            </w:r>
          </w:p>
        </w:tc>
        <w:tc>
          <w:tcPr>
            <w:tcW w:w="3861" w:type="dxa"/>
          </w:tcPr>
          <w:p w14:paraId="4FF89CF5" w14:textId="75378874" w:rsidR="00A40DAE" w:rsidRDefault="00836025">
            <w:pPr>
              <w:pStyle w:val="TableParagraph"/>
              <w:spacing w:before="120"/>
              <w:ind w:right="92"/>
            </w:pPr>
            <w:r>
              <w:t>Nawo</w:t>
            </w:r>
            <w:r w:rsidR="00A63685">
              <w:t>ż</w:t>
            </w:r>
            <w:r>
              <w:t>enie mineralne w sadzonkach – wykonywane mechanicznie</w:t>
            </w:r>
          </w:p>
        </w:tc>
        <w:tc>
          <w:tcPr>
            <w:tcW w:w="1333" w:type="dxa"/>
          </w:tcPr>
          <w:p w14:paraId="0FAA43D1" w14:textId="77777777" w:rsidR="00A40DAE" w:rsidRDefault="00836025">
            <w:pPr>
              <w:pStyle w:val="TableParagraph"/>
              <w:spacing w:before="120"/>
              <w:ind w:left="348" w:right="347"/>
              <w:jc w:val="center"/>
            </w:pPr>
            <w:r>
              <w:t>AR</w:t>
            </w:r>
          </w:p>
        </w:tc>
      </w:tr>
      <w:tr w:rsidR="00A40DAE" w14:paraId="77ABF52C" w14:textId="77777777">
        <w:trPr>
          <w:trHeight w:val="623"/>
        </w:trPr>
        <w:tc>
          <w:tcPr>
            <w:tcW w:w="670" w:type="dxa"/>
          </w:tcPr>
          <w:p w14:paraId="7E26424C" w14:textId="77777777" w:rsidR="00A40DAE" w:rsidRDefault="00836025">
            <w:pPr>
              <w:pStyle w:val="TableParagraph"/>
              <w:ind w:left="129" w:right="120"/>
              <w:jc w:val="center"/>
            </w:pPr>
            <w:r>
              <w:t>214</w:t>
            </w:r>
          </w:p>
        </w:tc>
        <w:tc>
          <w:tcPr>
            <w:tcW w:w="1794" w:type="dxa"/>
          </w:tcPr>
          <w:p w14:paraId="1CCA4EAE" w14:textId="77777777" w:rsidR="00A40DAE" w:rsidRDefault="00836025">
            <w:pPr>
              <w:pStyle w:val="TableParagraph"/>
              <w:ind w:left="109"/>
            </w:pPr>
            <w:r>
              <w:t>SIEW-KC</w:t>
            </w:r>
          </w:p>
        </w:tc>
        <w:tc>
          <w:tcPr>
            <w:tcW w:w="1702" w:type="dxa"/>
          </w:tcPr>
          <w:p w14:paraId="18392070" w14:textId="77777777" w:rsidR="00A40DAE" w:rsidRDefault="00836025">
            <w:pPr>
              <w:pStyle w:val="TableParagraph"/>
            </w:pPr>
            <w:r>
              <w:t>SIEW-KC</w:t>
            </w:r>
          </w:p>
        </w:tc>
        <w:tc>
          <w:tcPr>
            <w:tcW w:w="3861" w:type="dxa"/>
          </w:tcPr>
          <w:p w14:paraId="629E1724" w14:textId="77777777" w:rsidR="00A40DAE" w:rsidRDefault="00836025">
            <w:pPr>
              <w:pStyle w:val="TableParagraph"/>
            </w:pPr>
            <w:r>
              <w:t>Rozsiew kompostu rozrzutnikiem</w:t>
            </w:r>
          </w:p>
        </w:tc>
        <w:tc>
          <w:tcPr>
            <w:tcW w:w="1333" w:type="dxa"/>
          </w:tcPr>
          <w:p w14:paraId="65EAB198" w14:textId="77777777" w:rsidR="00A40DAE" w:rsidRDefault="00836025">
            <w:pPr>
              <w:pStyle w:val="TableParagraph"/>
              <w:ind w:left="350" w:right="346"/>
              <w:jc w:val="center"/>
            </w:pPr>
            <w:r>
              <w:t>M</w:t>
            </w:r>
            <w:r>
              <w:rPr>
                <w:position w:val="5"/>
                <w:sz w:val="14"/>
              </w:rPr>
              <w:t>3</w:t>
            </w:r>
            <w:r>
              <w:t>P</w:t>
            </w:r>
          </w:p>
        </w:tc>
      </w:tr>
      <w:tr w:rsidR="00A40DAE" w14:paraId="62289DC0" w14:textId="77777777">
        <w:trPr>
          <w:trHeight w:val="755"/>
        </w:trPr>
        <w:tc>
          <w:tcPr>
            <w:tcW w:w="670" w:type="dxa"/>
          </w:tcPr>
          <w:p w14:paraId="1AE99AD6" w14:textId="77777777" w:rsidR="00A40DAE" w:rsidRDefault="00836025">
            <w:pPr>
              <w:pStyle w:val="TableParagraph"/>
              <w:spacing w:before="122"/>
              <w:ind w:left="129" w:right="120"/>
              <w:jc w:val="center"/>
            </w:pPr>
            <w:r>
              <w:t>215</w:t>
            </w:r>
          </w:p>
        </w:tc>
        <w:tc>
          <w:tcPr>
            <w:tcW w:w="1794" w:type="dxa"/>
          </w:tcPr>
          <w:p w14:paraId="0EE5D558" w14:textId="77777777" w:rsidR="00A40DAE" w:rsidRDefault="00836025">
            <w:pPr>
              <w:pStyle w:val="TableParagraph"/>
              <w:spacing w:before="122"/>
              <w:ind w:left="109"/>
            </w:pPr>
            <w:r>
              <w:t>SIEW-NC</w:t>
            </w:r>
          </w:p>
        </w:tc>
        <w:tc>
          <w:tcPr>
            <w:tcW w:w="1702" w:type="dxa"/>
          </w:tcPr>
          <w:p w14:paraId="22363D07" w14:textId="77777777" w:rsidR="00A40DAE" w:rsidRDefault="00836025">
            <w:pPr>
              <w:pStyle w:val="TableParagraph"/>
              <w:spacing w:before="122"/>
            </w:pPr>
            <w:r>
              <w:t>SIEW-NC</w:t>
            </w:r>
          </w:p>
        </w:tc>
        <w:tc>
          <w:tcPr>
            <w:tcW w:w="3861" w:type="dxa"/>
          </w:tcPr>
          <w:p w14:paraId="15D007E4" w14:textId="77777777" w:rsidR="00A40DAE" w:rsidRDefault="00836025">
            <w:pPr>
              <w:pStyle w:val="TableParagraph"/>
              <w:spacing w:before="122"/>
              <w:ind w:right="1091"/>
            </w:pPr>
            <w:r>
              <w:t>Rozsiew nawozów startowo rozrzutnikiem</w:t>
            </w:r>
          </w:p>
        </w:tc>
        <w:tc>
          <w:tcPr>
            <w:tcW w:w="1333" w:type="dxa"/>
          </w:tcPr>
          <w:p w14:paraId="68CB8134" w14:textId="77777777" w:rsidR="00A40DAE" w:rsidRDefault="00836025">
            <w:pPr>
              <w:pStyle w:val="TableParagraph"/>
              <w:spacing w:before="122"/>
              <w:ind w:left="349" w:right="347"/>
              <w:jc w:val="center"/>
            </w:pPr>
            <w:r>
              <w:t>HA</w:t>
            </w:r>
          </w:p>
        </w:tc>
      </w:tr>
      <w:tr w:rsidR="00A40DAE" w14:paraId="60B227FC" w14:textId="77777777">
        <w:trPr>
          <w:trHeight w:val="625"/>
        </w:trPr>
        <w:tc>
          <w:tcPr>
            <w:tcW w:w="670" w:type="dxa"/>
          </w:tcPr>
          <w:p w14:paraId="4B38C43D" w14:textId="77777777" w:rsidR="00A40DAE" w:rsidRDefault="00836025">
            <w:pPr>
              <w:pStyle w:val="TableParagraph"/>
              <w:spacing w:before="122"/>
              <w:ind w:left="129" w:right="120"/>
              <w:jc w:val="center"/>
            </w:pPr>
            <w:r>
              <w:t>216</w:t>
            </w:r>
          </w:p>
        </w:tc>
        <w:tc>
          <w:tcPr>
            <w:tcW w:w="1794" w:type="dxa"/>
          </w:tcPr>
          <w:p w14:paraId="5BCD2ACE" w14:textId="77777777" w:rsidR="00A40DAE" w:rsidRDefault="00836025">
            <w:pPr>
              <w:pStyle w:val="TableParagraph"/>
              <w:spacing w:before="122"/>
              <w:ind w:left="109"/>
            </w:pPr>
            <w:r>
              <w:t>SIEW-WAP</w:t>
            </w:r>
          </w:p>
        </w:tc>
        <w:tc>
          <w:tcPr>
            <w:tcW w:w="1702" w:type="dxa"/>
          </w:tcPr>
          <w:p w14:paraId="68F00816" w14:textId="77777777" w:rsidR="00A40DAE" w:rsidRDefault="00836025">
            <w:pPr>
              <w:pStyle w:val="TableParagraph"/>
              <w:spacing w:before="122"/>
            </w:pPr>
            <w:r>
              <w:t>SIEW-WAP</w:t>
            </w:r>
          </w:p>
        </w:tc>
        <w:tc>
          <w:tcPr>
            <w:tcW w:w="3861" w:type="dxa"/>
          </w:tcPr>
          <w:p w14:paraId="5B73195E" w14:textId="77777777" w:rsidR="00A40DAE" w:rsidRDefault="00A40DAE">
            <w:pPr>
              <w:pStyle w:val="TableParagraph"/>
              <w:spacing w:before="2"/>
              <w:ind w:left="0"/>
              <w:rPr>
                <w:i/>
                <w:sz w:val="21"/>
              </w:rPr>
            </w:pPr>
          </w:p>
          <w:p w14:paraId="69A12222" w14:textId="77777777" w:rsidR="00A40DAE" w:rsidRDefault="00836025">
            <w:pPr>
              <w:pStyle w:val="TableParagraph"/>
              <w:spacing w:before="1"/>
            </w:pPr>
            <w:r>
              <w:t>Rozsiew wapna nawozowego</w:t>
            </w:r>
          </w:p>
        </w:tc>
        <w:tc>
          <w:tcPr>
            <w:tcW w:w="1333" w:type="dxa"/>
          </w:tcPr>
          <w:p w14:paraId="65A75D46" w14:textId="77777777" w:rsidR="00A40DAE" w:rsidRDefault="00836025">
            <w:pPr>
              <w:pStyle w:val="TableParagraph"/>
              <w:spacing w:before="122"/>
              <w:ind w:left="349" w:right="347"/>
              <w:jc w:val="center"/>
            </w:pPr>
            <w:r>
              <w:t>HA</w:t>
            </w:r>
          </w:p>
        </w:tc>
      </w:tr>
      <w:tr w:rsidR="00A40DAE" w14:paraId="1CA28EE5" w14:textId="77777777">
        <w:trPr>
          <w:trHeight w:val="625"/>
        </w:trPr>
        <w:tc>
          <w:tcPr>
            <w:tcW w:w="670" w:type="dxa"/>
          </w:tcPr>
          <w:p w14:paraId="2DB4DB6B" w14:textId="77777777" w:rsidR="00A40DAE" w:rsidRDefault="00836025">
            <w:pPr>
              <w:pStyle w:val="TableParagraph"/>
              <w:ind w:left="129" w:right="120"/>
              <w:jc w:val="center"/>
            </w:pPr>
            <w:r>
              <w:t>217</w:t>
            </w:r>
          </w:p>
        </w:tc>
        <w:tc>
          <w:tcPr>
            <w:tcW w:w="1794" w:type="dxa"/>
          </w:tcPr>
          <w:p w14:paraId="0E526ECB" w14:textId="77777777" w:rsidR="00A40DAE" w:rsidRDefault="00836025">
            <w:pPr>
              <w:pStyle w:val="TableParagraph"/>
              <w:ind w:left="109"/>
            </w:pPr>
            <w:r>
              <w:t>NAW-MIND</w:t>
            </w:r>
          </w:p>
        </w:tc>
        <w:tc>
          <w:tcPr>
            <w:tcW w:w="1702" w:type="dxa"/>
          </w:tcPr>
          <w:p w14:paraId="0B7109D6" w14:textId="77777777" w:rsidR="00A40DAE" w:rsidRDefault="00836025">
            <w:pPr>
              <w:pStyle w:val="TableParagraph"/>
            </w:pPr>
            <w:r>
              <w:t>NAW-MIND</w:t>
            </w:r>
          </w:p>
        </w:tc>
        <w:tc>
          <w:tcPr>
            <w:tcW w:w="3861" w:type="dxa"/>
          </w:tcPr>
          <w:p w14:paraId="0A93110A" w14:textId="41C33450" w:rsidR="00A40DAE" w:rsidRDefault="00836025">
            <w:pPr>
              <w:pStyle w:val="TableParagraph"/>
            </w:pPr>
            <w:r>
              <w:t>Nawo</w:t>
            </w:r>
            <w:r w:rsidR="00A63685">
              <w:t>ż</w:t>
            </w:r>
            <w:r>
              <w:t>enie mineralne – dolistne</w:t>
            </w:r>
          </w:p>
        </w:tc>
        <w:tc>
          <w:tcPr>
            <w:tcW w:w="1333" w:type="dxa"/>
          </w:tcPr>
          <w:p w14:paraId="47016C3F" w14:textId="77777777" w:rsidR="00A40DAE" w:rsidRDefault="00836025">
            <w:pPr>
              <w:pStyle w:val="TableParagraph"/>
              <w:ind w:left="348" w:right="347"/>
              <w:jc w:val="center"/>
            </w:pPr>
            <w:r>
              <w:t>AR</w:t>
            </w:r>
          </w:p>
        </w:tc>
      </w:tr>
      <w:tr w:rsidR="00A40DAE" w14:paraId="23A1213F" w14:textId="77777777">
        <w:trPr>
          <w:trHeight w:val="624"/>
        </w:trPr>
        <w:tc>
          <w:tcPr>
            <w:tcW w:w="670" w:type="dxa"/>
          </w:tcPr>
          <w:p w14:paraId="2350B126" w14:textId="77777777" w:rsidR="00A40DAE" w:rsidRDefault="00836025">
            <w:pPr>
              <w:pStyle w:val="TableParagraph"/>
              <w:spacing w:before="120"/>
              <w:ind w:left="129" w:right="120"/>
              <w:jc w:val="center"/>
            </w:pPr>
            <w:r>
              <w:t>218</w:t>
            </w:r>
          </w:p>
        </w:tc>
        <w:tc>
          <w:tcPr>
            <w:tcW w:w="1794" w:type="dxa"/>
          </w:tcPr>
          <w:p w14:paraId="69A8BCFE" w14:textId="77777777" w:rsidR="00A40DAE" w:rsidRDefault="00836025">
            <w:pPr>
              <w:pStyle w:val="TableParagraph"/>
              <w:spacing w:before="120"/>
              <w:ind w:left="109"/>
            </w:pPr>
            <w:r>
              <w:t>SIEW-OC</w:t>
            </w:r>
          </w:p>
        </w:tc>
        <w:tc>
          <w:tcPr>
            <w:tcW w:w="1702" w:type="dxa"/>
          </w:tcPr>
          <w:p w14:paraId="09675357" w14:textId="77777777" w:rsidR="00A40DAE" w:rsidRDefault="00836025">
            <w:pPr>
              <w:pStyle w:val="TableParagraph"/>
              <w:spacing w:before="120"/>
            </w:pPr>
            <w:r>
              <w:t>SIEW-OC</w:t>
            </w:r>
          </w:p>
        </w:tc>
        <w:tc>
          <w:tcPr>
            <w:tcW w:w="3861" w:type="dxa"/>
          </w:tcPr>
          <w:p w14:paraId="5BF4D5C5" w14:textId="77777777" w:rsidR="00A40DAE" w:rsidRDefault="00836025">
            <w:pPr>
              <w:pStyle w:val="TableParagraph"/>
              <w:spacing w:before="120"/>
            </w:pPr>
            <w:r>
              <w:t>Rozsiew obornika rozrzutnikiem</w:t>
            </w:r>
          </w:p>
        </w:tc>
        <w:tc>
          <w:tcPr>
            <w:tcW w:w="1333" w:type="dxa"/>
          </w:tcPr>
          <w:p w14:paraId="5AB9C400" w14:textId="77777777" w:rsidR="00A40DAE" w:rsidRDefault="00836025">
            <w:pPr>
              <w:pStyle w:val="TableParagraph"/>
              <w:spacing w:before="120"/>
              <w:ind w:left="350" w:right="343"/>
              <w:jc w:val="center"/>
            </w:pPr>
            <w:r>
              <w:t>TONA</w:t>
            </w:r>
          </w:p>
        </w:tc>
      </w:tr>
    </w:tbl>
    <w:p w14:paraId="77854147" w14:textId="77777777" w:rsidR="00A40DAE" w:rsidRDefault="00836025">
      <w:pPr>
        <w:pStyle w:val="Nagwek1"/>
      </w:pPr>
      <w:r>
        <w:t>Standard technologii prac obejmuje:</w:t>
      </w:r>
    </w:p>
    <w:p w14:paraId="4E26475D" w14:textId="321A3A8F" w:rsidR="00A40DAE" w:rsidRDefault="00836025">
      <w:pPr>
        <w:pStyle w:val="Akapitzlist"/>
        <w:numPr>
          <w:ilvl w:val="1"/>
          <w:numId w:val="5"/>
        </w:numPr>
        <w:tabs>
          <w:tab w:val="left" w:pos="996"/>
          <w:tab w:val="left" w:pos="997"/>
        </w:tabs>
        <w:spacing w:before="122"/>
        <w:ind w:right="297"/>
        <w:rPr>
          <w:rFonts w:ascii="Symbol" w:hAnsi="Symbol"/>
        </w:rPr>
      </w:pPr>
      <w:r>
        <w:t xml:space="preserve">dostarczenie nawozu, obornika </w:t>
      </w:r>
      <w:r>
        <w:rPr>
          <w:spacing w:val="-6"/>
        </w:rPr>
        <w:t>bąd</w:t>
      </w:r>
      <w:r w:rsidR="00445845">
        <w:rPr>
          <w:spacing w:val="-6"/>
        </w:rPr>
        <w:t>ź</w:t>
      </w:r>
      <w:r>
        <w:rPr>
          <w:spacing w:val="-6"/>
        </w:rPr>
        <w:t xml:space="preserve"> </w:t>
      </w:r>
      <w:r>
        <w:t xml:space="preserve">kompostu z magazynu </w:t>
      </w:r>
      <w:r>
        <w:rPr>
          <w:spacing w:val="-9"/>
        </w:rPr>
        <w:t>szk</w:t>
      </w:r>
      <w:r w:rsidR="00445845">
        <w:rPr>
          <w:spacing w:val="-9"/>
        </w:rPr>
        <w:t>ó</w:t>
      </w:r>
      <w:r>
        <w:t xml:space="preserve">łki na </w:t>
      </w:r>
      <w:r>
        <w:rPr>
          <w:spacing w:val="-9"/>
        </w:rPr>
        <w:t xml:space="preserve">powierzchnię </w:t>
      </w:r>
      <w:r>
        <w:t xml:space="preserve">(załadunek i </w:t>
      </w:r>
      <w:r>
        <w:rPr>
          <w:spacing w:val="-10"/>
        </w:rPr>
        <w:t>dow</w:t>
      </w:r>
      <w:r w:rsidR="00445845">
        <w:rPr>
          <w:spacing w:val="-10"/>
        </w:rPr>
        <w:t>ó</w:t>
      </w:r>
      <w:r>
        <w:t>z),</w:t>
      </w:r>
    </w:p>
    <w:p w14:paraId="2D8C9D51" w14:textId="69E34D73" w:rsidR="00A40DAE" w:rsidRDefault="00836025">
      <w:pPr>
        <w:pStyle w:val="Akapitzlist"/>
        <w:numPr>
          <w:ilvl w:val="1"/>
          <w:numId w:val="5"/>
        </w:numPr>
        <w:tabs>
          <w:tab w:val="left" w:pos="996"/>
          <w:tab w:val="left" w:pos="997"/>
        </w:tabs>
        <w:spacing w:line="269" w:lineRule="exact"/>
        <w:ind w:hanging="361"/>
        <w:rPr>
          <w:rFonts w:ascii="Symbol" w:hAnsi="Symbol"/>
        </w:rPr>
      </w:pPr>
      <w:r>
        <w:t xml:space="preserve">rozrzucenie </w:t>
      </w:r>
      <w:r>
        <w:rPr>
          <w:spacing w:val="-16"/>
        </w:rPr>
        <w:t>r</w:t>
      </w:r>
      <w:r w:rsidR="00445845">
        <w:rPr>
          <w:spacing w:val="-16"/>
        </w:rPr>
        <w:t>ó</w:t>
      </w:r>
      <w:r>
        <w:t xml:space="preserve">wnomierne na powierzchnię, </w:t>
      </w:r>
      <w:r>
        <w:rPr>
          <w:spacing w:val="-9"/>
        </w:rPr>
        <w:t>wyr</w:t>
      </w:r>
      <w:r w:rsidR="00445845">
        <w:rPr>
          <w:spacing w:val="-9"/>
        </w:rPr>
        <w:t>ó</w:t>
      </w:r>
      <w:r>
        <w:t>wnanie</w:t>
      </w:r>
      <w:r>
        <w:rPr>
          <w:spacing w:val="-31"/>
        </w:rPr>
        <w:t xml:space="preserve"> </w:t>
      </w:r>
      <w:r>
        <w:t>powierzchni,</w:t>
      </w:r>
    </w:p>
    <w:p w14:paraId="067C00CD" w14:textId="2A277EAD" w:rsidR="00A40DAE" w:rsidRDefault="00836025">
      <w:pPr>
        <w:pStyle w:val="Akapitzlist"/>
        <w:numPr>
          <w:ilvl w:val="1"/>
          <w:numId w:val="5"/>
        </w:numPr>
        <w:tabs>
          <w:tab w:val="left" w:pos="996"/>
          <w:tab w:val="left" w:pos="997"/>
        </w:tabs>
        <w:spacing w:line="269" w:lineRule="exact"/>
        <w:ind w:hanging="361"/>
        <w:rPr>
          <w:rFonts w:ascii="Symbol" w:hAnsi="Symbol"/>
        </w:rPr>
      </w:pPr>
      <w:r>
        <w:t xml:space="preserve">uprzątnięcie </w:t>
      </w:r>
      <w:r>
        <w:rPr>
          <w:spacing w:val="-6"/>
        </w:rPr>
        <w:t>opakowa</w:t>
      </w:r>
      <w:r w:rsidR="00445845">
        <w:rPr>
          <w:spacing w:val="-6"/>
        </w:rPr>
        <w:t>ń</w:t>
      </w:r>
      <w:r>
        <w:rPr>
          <w:spacing w:val="-6"/>
        </w:rPr>
        <w:t xml:space="preserve"> </w:t>
      </w:r>
      <w:r>
        <w:t xml:space="preserve">na wskazane przez Zamawiającego miejsce na </w:t>
      </w:r>
      <w:r>
        <w:rPr>
          <w:spacing w:val="-9"/>
        </w:rPr>
        <w:t>szk</w:t>
      </w:r>
      <w:r w:rsidR="00445845">
        <w:rPr>
          <w:spacing w:val="-9"/>
        </w:rPr>
        <w:t>ó</w:t>
      </w:r>
      <w:r>
        <w:t>łce,</w:t>
      </w:r>
    </w:p>
    <w:p w14:paraId="5E3759D0" w14:textId="77777777" w:rsidR="00A40DAE" w:rsidRDefault="00836025">
      <w:pPr>
        <w:pStyle w:val="Akapitzlist"/>
        <w:numPr>
          <w:ilvl w:val="1"/>
          <w:numId w:val="5"/>
        </w:numPr>
        <w:tabs>
          <w:tab w:val="left" w:pos="996"/>
          <w:tab w:val="left" w:pos="997"/>
        </w:tabs>
        <w:spacing w:before="1"/>
        <w:ind w:right="296"/>
        <w:rPr>
          <w:rFonts w:ascii="Symbol" w:hAnsi="Symbol"/>
        </w:rPr>
      </w:pPr>
      <w:r>
        <w:t>zawieszenie lub doczepienie sprzętu, regulację, oczyszczenie sprzętu oraz odstawienie go do miejsca</w:t>
      </w:r>
      <w:r>
        <w:rPr>
          <w:spacing w:val="-1"/>
        </w:rPr>
        <w:t xml:space="preserve"> </w:t>
      </w:r>
      <w:r>
        <w:t>postoju,</w:t>
      </w:r>
    </w:p>
    <w:p w14:paraId="0C7D7A40" w14:textId="366046EF" w:rsidR="00A40DAE" w:rsidRDefault="00836025">
      <w:pPr>
        <w:pStyle w:val="Akapitzlist"/>
        <w:numPr>
          <w:ilvl w:val="1"/>
          <w:numId w:val="5"/>
        </w:numPr>
        <w:tabs>
          <w:tab w:val="left" w:pos="996"/>
          <w:tab w:val="left" w:pos="997"/>
        </w:tabs>
        <w:ind w:right="294"/>
        <w:rPr>
          <w:rFonts w:ascii="Symbol" w:hAnsi="Symbol"/>
        </w:rPr>
      </w:pPr>
      <w:r>
        <w:t xml:space="preserve">w przypadku </w:t>
      </w:r>
      <w:r>
        <w:rPr>
          <w:spacing w:val="-6"/>
        </w:rPr>
        <w:t>nawo</w:t>
      </w:r>
      <w:r w:rsidR="00445845">
        <w:rPr>
          <w:spacing w:val="-6"/>
        </w:rPr>
        <w:t>ż</w:t>
      </w:r>
      <w:r>
        <w:t xml:space="preserve">enia dolistnego, przygotowanie cieczy roboczej i oprysk </w:t>
      </w:r>
      <w:r>
        <w:rPr>
          <w:spacing w:val="-16"/>
        </w:rPr>
        <w:t>r</w:t>
      </w:r>
      <w:r w:rsidR="00445845">
        <w:rPr>
          <w:spacing w:val="-16"/>
        </w:rPr>
        <w:t>ó</w:t>
      </w:r>
      <w:r>
        <w:rPr>
          <w:spacing w:val="-11"/>
        </w:rPr>
        <w:t xml:space="preserve">wnomierny </w:t>
      </w:r>
      <w:r>
        <w:t>sadzonek w dawce ustalonej przez</w:t>
      </w:r>
      <w:r>
        <w:rPr>
          <w:spacing w:val="-6"/>
        </w:rPr>
        <w:t xml:space="preserve"> </w:t>
      </w:r>
      <w:r>
        <w:t>Zamawiającego.</w:t>
      </w:r>
    </w:p>
    <w:p w14:paraId="44C79C20" w14:textId="77777777" w:rsidR="00A40DAE" w:rsidRDefault="00836025">
      <w:pPr>
        <w:pStyle w:val="Nagwek1"/>
        <w:spacing w:before="120"/>
      </w:pPr>
      <w:r>
        <w:t>Uwagi:</w:t>
      </w:r>
    </w:p>
    <w:p w14:paraId="38BD5E47" w14:textId="77777777" w:rsidR="00A40DAE" w:rsidRDefault="00836025">
      <w:pPr>
        <w:pStyle w:val="Akapitzlist"/>
        <w:numPr>
          <w:ilvl w:val="1"/>
          <w:numId w:val="5"/>
        </w:numPr>
        <w:tabs>
          <w:tab w:val="left" w:pos="996"/>
          <w:tab w:val="left" w:pos="997"/>
        </w:tabs>
        <w:spacing w:before="119"/>
        <w:ind w:hanging="361"/>
        <w:rPr>
          <w:rFonts w:ascii="Symbol" w:hAnsi="Symbol"/>
        </w:rPr>
      </w:pPr>
      <w:r>
        <w:t>materiał zapewnia</w:t>
      </w:r>
      <w:r>
        <w:rPr>
          <w:spacing w:val="-1"/>
        </w:rPr>
        <w:t xml:space="preserve"> </w:t>
      </w:r>
      <w:r>
        <w:rPr>
          <w:spacing w:val="-3"/>
        </w:rPr>
        <w:t>Zamawiający.</w:t>
      </w:r>
    </w:p>
    <w:p w14:paraId="53D69DC9" w14:textId="77777777" w:rsidR="00A40DAE" w:rsidRDefault="00A40DAE">
      <w:pPr>
        <w:rPr>
          <w:rFonts w:ascii="Symbol" w:hAnsi="Symbol"/>
        </w:rPr>
        <w:sectPr w:rsidR="00A40DAE">
          <w:pgSz w:w="11910" w:h="16840"/>
          <w:pgMar w:top="1400" w:right="980" w:bottom="280" w:left="1140" w:header="708" w:footer="708" w:gutter="0"/>
          <w:cols w:space="708"/>
        </w:sectPr>
      </w:pPr>
    </w:p>
    <w:p w14:paraId="6B70199C" w14:textId="77777777" w:rsidR="00A40DAE" w:rsidRDefault="00836025">
      <w:pPr>
        <w:pStyle w:val="Nagwek1"/>
        <w:spacing w:before="197"/>
        <w:jc w:val="both"/>
      </w:pPr>
      <w:r>
        <w:t>Procedura odbioru:</w:t>
      </w:r>
    </w:p>
    <w:p w14:paraId="46935D99" w14:textId="77777777" w:rsidR="00A40DAE" w:rsidRDefault="00836025">
      <w:pPr>
        <w:pStyle w:val="Akapitzlist"/>
        <w:numPr>
          <w:ilvl w:val="1"/>
          <w:numId w:val="5"/>
        </w:numPr>
        <w:tabs>
          <w:tab w:val="left" w:pos="997"/>
        </w:tabs>
        <w:spacing w:before="118"/>
        <w:ind w:right="292"/>
        <w:jc w:val="both"/>
        <w:rPr>
          <w:rFonts w:ascii="Symbol" w:hAnsi="Symbol"/>
        </w:rPr>
      </w:pPr>
      <w: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1E7A8E07" w14:textId="77777777" w:rsidR="00A40DAE" w:rsidRDefault="00836025">
      <w:pPr>
        <w:spacing w:before="121"/>
        <w:ind w:left="984"/>
        <w:jc w:val="both"/>
        <w:rPr>
          <w:i/>
        </w:rPr>
      </w:pPr>
      <w:r>
        <w:rPr>
          <w:i/>
        </w:rPr>
        <w:t>(rozliczenie z dokładnością do dwóch miejsc po przecinku)</w:t>
      </w:r>
    </w:p>
    <w:p w14:paraId="5EA7550B" w14:textId="77777777" w:rsidR="00A40DAE" w:rsidRDefault="00836025">
      <w:pPr>
        <w:pStyle w:val="Akapitzlist"/>
        <w:numPr>
          <w:ilvl w:val="1"/>
          <w:numId w:val="5"/>
        </w:numPr>
        <w:tabs>
          <w:tab w:val="left" w:pos="997"/>
        </w:tabs>
        <w:spacing w:before="121"/>
        <w:ind w:right="292"/>
        <w:jc w:val="both"/>
        <w:rPr>
          <w:rFonts w:ascii="Symbol" w:hAnsi="Symbol"/>
        </w:rPr>
      </w:pPr>
      <w: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5476712B" w14:textId="77777777" w:rsidR="00A40DAE" w:rsidRDefault="00836025">
      <w:pPr>
        <w:spacing w:before="121"/>
        <w:ind w:left="984"/>
        <w:jc w:val="both"/>
        <w:rPr>
          <w:i/>
        </w:rPr>
      </w:pPr>
      <w:r>
        <w:rPr>
          <w:i/>
        </w:rPr>
        <w:t>(rozliczenie z dokładnością do dwóch miejsc po przecinku)</w:t>
      </w:r>
    </w:p>
    <w:p w14:paraId="5EE06738" w14:textId="77777777" w:rsidR="00A40DAE" w:rsidRDefault="00836025">
      <w:pPr>
        <w:pStyle w:val="Akapitzlist"/>
        <w:numPr>
          <w:ilvl w:val="1"/>
          <w:numId w:val="5"/>
        </w:numPr>
        <w:tabs>
          <w:tab w:val="left" w:pos="997"/>
        </w:tabs>
        <w:spacing w:before="119"/>
        <w:ind w:right="292"/>
        <w:jc w:val="both"/>
        <w:rPr>
          <w:rFonts w:ascii="Symbol" w:hAnsi="Symbol"/>
        </w:rPr>
      </w:pPr>
      <w:r>
        <w:t>dla prac, gdzie jednostką przeliczeniową jest metr przestrzenny [M3P] odbiór prac nastąpi poprzez</w:t>
      </w:r>
      <w:r>
        <w:rPr>
          <w:spacing w:val="-16"/>
        </w:rPr>
        <w:t xml:space="preserve"> </w:t>
      </w:r>
      <w:r>
        <w:t>zweryfikowanie</w:t>
      </w:r>
      <w:r>
        <w:rPr>
          <w:spacing w:val="-16"/>
        </w:rPr>
        <w:t xml:space="preserve"> </w:t>
      </w:r>
      <w:r>
        <w:t>prawidłowości</w:t>
      </w:r>
      <w:r>
        <w:rPr>
          <w:spacing w:val="-15"/>
        </w:rPr>
        <w:t xml:space="preserve"> </w:t>
      </w:r>
      <w:r>
        <w:t>ich</w:t>
      </w:r>
      <w:r>
        <w:rPr>
          <w:spacing w:val="-13"/>
        </w:rPr>
        <w:t xml:space="preserve"> </w:t>
      </w:r>
      <w:r>
        <w:t>wykonania</w:t>
      </w:r>
      <w:r>
        <w:rPr>
          <w:spacing w:val="-13"/>
        </w:rPr>
        <w:t xml:space="preserve"> </w:t>
      </w:r>
      <w:r>
        <w:t>z</w:t>
      </w:r>
      <w:r>
        <w:rPr>
          <w:spacing w:val="-15"/>
        </w:rPr>
        <w:t xml:space="preserve"> </w:t>
      </w:r>
      <w:r>
        <w:t>opisem</w:t>
      </w:r>
      <w:r>
        <w:rPr>
          <w:spacing w:val="-14"/>
        </w:rPr>
        <w:t xml:space="preserve"> </w:t>
      </w:r>
      <w:r>
        <w:t>czynności</w:t>
      </w:r>
      <w:r>
        <w:rPr>
          <w:spacing w:val="-14"/>
        </w:rPr>
        <w:t xml:space="preserve"> </w:t>
      </w:r>
      <w:r>
        <w:t>i</w:t>
      </w:r>
      <w:r>
        <w:rPr>
          <w:spacing w:val="-15"/>
        </w:rPr>
        <w:t xml:space="preserve"> </w:t>
      </w:r>
      <w:r>
        <w:t>zleceniem</w:t>
      </w:r>
      <w:r>
        <w:rPr>
          <w:spacing w:val="-14"/>
        </w:rPr>
        <w:t xml:space="preserve"> </w:t>
      </w:r>
      <w:r>
        <w:t>oraz poprzez</w:t>
      </w:r>
      <w:r>
        <w:rPr>
          <w:spacing w:val="-13"/>
        </w:rPr>
        <w:t xml:space="preserve"> </w:t>
      </w:r>
      <w:r>
        <w:t>zmierzenie</w:t>
      </w:r>
      <w:r>
        <w:rPr>
          <w:spacing w:val="-12"/>
        </w:rPr>
        <w:t xml:space="preserve"> </w:t>
      </w:r>
      <w:r>
        <w:t>materiału</w:t>
      </w:r>
      <w:r>
        <w:rPr>
          <w:spacing w:val="-12"/>
        </w:rPr>
        <w:t xml:space="preserve"> </w:t>
      </w:r>
      <w:r>
        <w:t>kompostowego</w:t>
      </w:r>
      <w:r>
        <w:rPr>
          <w:spacing w:val="-13"/>
        </w:rPr>
        <w:t xml:space="preserve"> </w:t>
      </w:r>
      <w:r>
        <w:t>przed</w:t>
      </w:r>
      <w:r>
        <w:rPr>
          <w:spacing w:val="-15"/>
        </w:rPr>
        <w:t xml:space="preserve"> </w:t>
      </w:r>
      <w:r>
        <w:t>jego</w:t>
      </w:r>
      <w:r>
        <w:rPr>
          <w:spacing w:val="-12"/>
        </w:rPr>
        <w:t xml:space="preserve"> </w:t>
      </w:r>
      <w:r>
        <w:t>rozrzuceniem</w:t>
      </w:r>
      <w:r>
        <w:rPr>
          <w:spacing w:val="-13"/>
        </w:rPr>
        <w:t xml:space="preserve"> </w:t>
      </w:r>
      <w:r>
        <w:t>przy</w:t>
      </w:r>
      <w:r>
        <w:rPr>
          <w:spacing w:val="-14"/>
        </w:rPr>
        <w:t xml:space="preserve"> </w:t>
      </w:r>
      <w:r>
        <w:t>pomocy</w:t>
      </w:r>
      <w:r>
        <w:rPr>
          <w:spacing w:val="-13"/>
        </w:rPr>
        <w:t xml:space="preserve"> </w:t>
      </w:r>
      <w:r>
        <w:t>taśmy mierniczej.</w:t>
      </w:r>
    </w:p>
    <w:p w14:paraId="61E4BF0F" w14:textId="77777777" w:rsidR="00A40DAE" w:rsidRDefault="00836025">
      <w:pPr>
        <w:spacing w:before="120"/>
        <w:ind w:left="984"/>
        <w:jc w:val="both"/>
        <w:rPr>
          <w:i/>
        </w:rPr>
      </w:pPr>
      <w:r>
        <w:rPr>
          <w:i/>
        </w:rPr>
        <w:t>(rozliczenie z dokładnością do dwóch miejsc po przecinku)</w:t>
      </w:r>
    </w:p>
    <w:p w14:paraId="1F829BFC" w14:textId="77777777" w:rsidR="00A40DAE" w:rsidRDefault="00836025">
      <w:pPr>
        <w:pStyle w:val="Akapitzlist"/>
        <w:numPr>
          <w:ilvl w:val="1"/>
          <w:numId w:val="5"/>
        </w:numPr>
        <w:tabs>
          <w:tab w:val="left" w:pos="997"/>
        </w:tabs>
        <w:spacing w:before="121"/>
        <w:ind w:right="294"/>
        <w:jc w:val="both"/>
        <w:rPr>
          <w:rFonts w:ascii="Symbol" w:hAnsi="Symbol"/>
        </w:rPr>
      </w:pPr>
      <w: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w:t>
      </w:r>
      <w:r>
        <w:rPr>
          <w:spacing w:val="-2"/>
        </w:rPr>
        <w:t xml:space="preserve"> </w:t>
      </w:r>
      <w:r>
        <w:t>zakupu.</w:t>
      </w:r>
    </w:p>
    <w:p w14:paraId="70A6DDD9" w14:textId="77777777" w:rsidR="00A40DAE" w:rsidRDefault="00836025">
      <w:pPr>
        <w:spacing w:before="118"/>
        <w:ind w:left="984"/>
        <w:jc w:val="both"/>
        <w:rPr>
          <w:i/>
        </w:rPr>
      </w:pPr>
      <w:r>
        <w:rPr>
          <w:i/>
        </w:rPr>
        <w:t>(rozliczenie z dokładnością do dwóch miejsc po przecinku)</w:t>
      </w:r>
    </w:p>
    <w:p w14:paraId="4C99BCBA" w14:textId="77777777" w:rsidR="00A40DAE" w:rsidRDefault="00A40DAE">
      <w:pPr>
        <w:pStyle w:val="Tekstpodstawowy"/>
        <w:ind w:left="0" w:firstLine="0"/>
        <w:rPr>
          <w:i/>
          <w:sz w:val="20"/>
        </w:rPr>
      </w:pPr>
    </w:p>
    <w:p w14:paraId="40E9FED1" w14:textId="77777777" w:rsidR="00A40DAE" w:rsidRDefault="00A40DAE">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238B6C28" w14:textId="77777777">
        <w:trPr>
          <w:trHeight w:val="1014"/>
        </w:trPr>
        <w:tc>
          <w:tcPr>
            <w:tcW w:w="670" w:type="dxa"/>
          </w:tcPr>
          <w:p w14:paraId="6BE16A32" w14:textId="77777777" w:rsidR="00A40DAE" w:rsidRDefault="00836025">
            <w:pPr>
              <w:pStyle w:val="TableParagraph"/>
              <w:spacing w:before="122"/>
              <w:ind w:left="129" w:right="120"/>
              <w:jc w:val="center"/>
              <w:rPr>
                <w:b/>
                <w:i/>
              </w:rPr>
            </w:pPr>
            <w:r>
              <w:rPr>
                <w:b/>
                <w:i/>
              </w:rPr>
              <w:t>Nr</w:t>
            </w:r>
          </w:p>
        </w:tc>
        <w:tc>
          <w:tcPr>
            <w:tcW w:w="1794" w:type="dxa"/>
          </w:tcPr>
          <w:p w14:paraId="41B3EAF0" w14:textId="77777777" w:rsidR="00A40DAE" w:rsidRDefault="00836025">
            <w:pPr>
              <w:pStyle w:val="TableParagraph"/>
              <w:spacing w:before="122"/>
              <w:ind w:left="109" w:right="265"/>
              <w:rPr>
                <w:b/>
                <w:i/>
              </w:rPr>
            </w:pPr>
            <w:r>
              <w:rPr>
                <w:b/>
                <w:i/>
              </w:rPr>
              <w:t>Kod czynności do rozliczenia</w:t>
            </w:r>
          </w:p>
        </w:tc>
        <w:tc>
          <w:tcPr>
            <w:tcW w:w="1702" w:type="dxa"/>
          </w:tcPr>
          <w:p w14:paraId="2E48CCE2" w14:textId="77777777" w:rsidR="00A40DAE" w:rsidRDefault="00836025">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9E8CFD2" w14:textId="77777777" w:rsidR="00A40DAE" w:rsidRDefault="00836025">
            <w:pPr>
              <w:pStyle w:val="TableParagraph"/>
              <w:spacing w:before="0" w:line="256" w:lineRule="exact"/>
              <w:ind w:left="0" w:right="95"/>
              <w:jc w:val="right"/>
              <w:rPr>
                <w:b/>
                <w:i/>
              </w:rPr>
            </w:pPr>
            <w:r>
              <w:rPr>
                <w:b/>
                <w:i/>
                <w:spacing w:val="-1"/>
              </w:rPr>
              <w:t>wyceny</w:t>
            </w:r>
          </w:p>
        </w:tc>
        <w:tc>
          <w:tcPr>
            <w:tcW w:w="3861" w:type="dxa"/>
          </w:tcPr>
          <w:p w14:paraId="33797D56" w14:textId="77777777" w:rsidR="00A40DAE" w:rsidRDefault="00836025">
            <w:pPr>
              <w:pStyle w:val="TableParagraph"/>
              <w:spacing w:before="122"/>
              <w:rPr>
                <w:b/>
                <w:i/>
              </w:rPr>
            </w:pPr>
            <w:r>
              <w:rPr>
                <w:b/>
                <w:i/>
              </w:rPr>
              <w:t>Opis kodu czynności</w:t>
            </w:r>
          </w:p>
        </w:tc>
        <w:tc>
          <w:tcPr>
            <w:tcW w:w="1333" w:type="dxa"/>
          </w:tcPr>
          <w:p w14:paraId="56CA221C" w14:textId="77777777" w:rsidR="00A40DAE" w:rsidRDefault="00836025">
            <w:pPr>
              <w:pStyle w:val="TableParagraph"/>
              <w:spacing w:before="122"/>
              <w:ind w:left="105" w:right="221"/>
              <w:rPr>
                <w:b/>
                <w:i/>
              </w:rPr>
            </w:pPr>
            <w:r>
              <w:rPr>
                <w:b/>
                <w:i/>
              </w:rPr>
              <w:t>Jednostka miary</w:t>
            </w:r>
          </w:p>
        </w:tc>
      </w:tr>
      <w:tr w:rsidR="00A40DAE" w14:paraId="3786FB34" w14:textId="77777777">
        <w:trPr>
          <w:trHeight w:val="755"/>
        </w:trPr>
        <w:tc>
          <w:tcPr>
            <w:tcW w:w="670" w:type="dxa"/>
          </w:tcPr>
          <w:p w14:paraId="36C10828" w14:textId="77777777" w:rsidR="00A40DAE" w:rsidRDefault="00836025">
            <w:pPr>
              <w:pStyle w:val="TableParagraph"/>
              <w:ind w:left="129" w:right="120"/>
              <w:jc w:val="center"/>
            </w:pPr>
            <w:r>
              <w:t>219</w:t>
            </w:r>
          </w:p>
        </w:tc>
        <w:tc>
          <w:tcPr>
            <w:tcW w:w="1794" w:type="dxa"/>
          </w:tcPr>
          <w:p w14:paraId="2662C744" w14:textId="77777777" w:rsidR="00A40DAE" w:rsidRDefault="00836025">
            <w:pPr>
              <w:pStyle w:val="TableParagraph"/>
              <w:ind w:left="109"/>
            </w:pPr>
            <w:r>
              <w:t>NAW-MINER</w:t>
            </w:r>
          </w:p>
        </w:tc>
        <w:tc>
          <w:tcPr>
            <w:tcW w:w="1702" w:type="dxa"/>
          </w:tcPr>
          <w:p w14:paraId="36834249" w14:textId="77777777" w:rsidR="00A40DAE" w:rsidRDefault="00836025">
            <w:pPr>
              <w:pStyle w:val="TableParagraph"/>
            </w:pPr>
            <w:r>
              <w:t>NAW-MINER</w:t>
            </w:r>
          </w:p>
        </w:tc>
        <w:tc>
          <w:tcPr>
            <w:tcW w:w="3861" w:type="dxa"/>
          </w:tcPr>
          <w:p w14:paraId="6492C867" w14:textId="03F35654" w:rsidR="00A40DAE" w:rsidRDefault="00836025">
            <w:pPr>
              <w:pStyle w:val="TableParagraph"/>
              <w:ind w:right="92"/>
            </w:pPr>
            <w:r>
              <w:t>Nawo</w:t>
            </w:r>
            <w:r w:rsidR="00445845">
              <w:t>ż</w:t>
            </w:r>
            <w:r>
              <w:t>enie mineralne w sadzonkach – wykonywane ręcznie</w:t>
            </w:r>
          </w:p>
        </w:tc>
        <w:tc>
          <w:tcPr>
            <w:tcW w:w="1333" w:type="dxa"/>
          </w:tcPr>
          <w:p w14:paraId="6E1F081C" w14:textId="77777777" w:rsidR="00A40DAE" w:rsidRDefault="00836025">
            <w:pPr>
              <w:pStyle w:val="TableParagraph"/>
              <w:ind w:left="348" w:right="347"/>
              <w:jc w:val="center"/>
            </w:pPr>
            <w:r>
              <w:t>AR</w:t>
            </w:r>
          </w:p>
        </w:tc>
      </w:tr>
      <w:tr w:rsidR="00A40DAE" w14:paraId="58009E46" w14:textId="77777777">
        <w:trPr>
          <w:trHeight w:val="626"/>
        </w:trPr>
        <w:tc>
          <w:tcPr>
            <w:tcW w:w="670" w:type="dxa"/>
          </w:tcPr>
          <w:p w14:paraId="505FDC6C" w14:textId="77777777" w:rsidR="00A40DAE" w:rsidRDefault="00836025">
            <w:pPr>
              <w:pStyle w:val="TableParagraph"/>
              <w:ind w:left="129" w:right="120"/>
              <w:jc w:val="center"/>
            </w:pPr>
            <w:r>
              <w:t>220</w:t>
            </w:r>
          </w:p>
        </w:tc>
        <w:tc>
          <w:tcPr>
            <w:tcW w:w="1794" w:type="dxa"/>
          </w:tcPr>
          <w:p w14:paraId="0897EF9B" w14:textId="77777777" w:rsidR="00A40DAE" w:rsidRDefault="00836025">
            <w:pPr>
              <w:pStyle w:val="TableParagraph"/>
              <w:ind w:left="109"/>
            </w:pPr>
            <w:r>
              <w:t>NAW MINES</w:t>
            </w:r>
          </w:p>
        </w:tc>
        <w:tc>
          <w:tcPr>
            <w:tcW w:w="1702" w:type="dxa"/>
          </w:tcPr>
          <w:p w14:paraId="47CFD504" w14:textId="77777777" w:rsidR="00A40DAE" w:rsidRDefault="00836025">
            <w:pPr>
              <w:pStyle w:val="TableParagraph"/>
            </w:pPr>
            <w:r>
              <w:t>NAW MINES</w:t>
            </w:r>
          </w:p>
        </w:tc>
        <w:tc>
          <w:tcPr>
            <w:tcW w:w="3861" w:type="dxa"/>
          </w:tcPr>
          <w:p w14:paraId="0B2BCDC7" w14:textId="4B25A62B" w:rsidR="00A40DAE" w:rsidRDefault="00836025">
            <w:pPr>
              <w:pStyle w:val="TableParagraph"/>
            </w:pPr>
            <w:r>
              <w:t>Startowy wysiew nawoz</w:t>
            </w:r>
            <w:r w:rsidR="00445845">
              <w:t>ó</w:t>
            </w:r>
            <w:r>
              <w:t>w ręcznie</w:t>
            </w:r>
          </w:p>
        </w:tc>
        <w:tc>
          <w:tcPr>
            <w:tcW w:w="1333" w:type="dxa"/>
          </w:tcPr>
          <w:p w14:paraId="2A81FE2C" w14:textId="77777777" w:rsidR="00A40DAE" w:rsidRDefault="00836025">
            <w:pPr>
              <w:pStyle w:val="TableParagraph"/>
              <w:ind w:left="348" w:right="347"/>
              <w:jc w:val="center"/>
            </w:pPr>
            <w:r>
              <w:t>AR</w:t>
            </w:r>
          </w:p>
        </w:tc>
      </w:tr>
    </w:tbl>
    <w:p w14:paraId="2AC4B76D" w14:textId="77777777" w:rsidR="00A40DAE" w:rsidRDefault="00836025">
      <w:pPr>
        <w:pStyle w:val="Nagwek1"/>
        <w:spacing w:before="120"/>
      </w:pPr>
      <w:r>
        <w:t>Standard technologii prac obejmuje:</w:t>
      </w:r>
    </w:p>
    <w:p w14:paraId="57BD9BD3" w14:textId="37583A81" w:rsidR="00A40DAE" w:rsidRDefault="00836025">
      <w:pPr>
        <w:pStyle w:val="Akapitzlist"/>
        <w:numPr>
          <w:ilvl w:val="1"/>
          <w:numId w:val="5"/>
        </w:numPr>
        <w:tabs>
          <w:tab w:val="left" w:pos="996"/>
          <w:tab w:val="left" w:pos="997"/>
        </w:tabs>
        <w:spacing w:before="119"/>
        <w:ind w:hanging="361"/>
        <w:rPr>
          <w:rFonts w:ascii="Symbol" w:hAnsi="Symbol"/>
        </w:rPr>
      </w:pPr>
      <w:r>
        <w:t xml:space="preserve">dostarczenie nawozu z magazynu </w:t>
      </w:r>
      <w:r>
        <w:rPr>
          <w:spacing w:val="-9"/>
        </w:rPr>
        <w:t>szk</w:t>
      </w:r>
      <w:r w:rsidR="00445845">
        <w:rPr>
          <w:spacing w:val="-9"/>
        </w:rPr>
        <w:t>ó</w:t>
      </w:r>
      <w:r>
        <w:t xml:space="preserve">łki na powierzchnię (załadunek i </w:t>
      </w:r>
      <w:r>
        <w:rPr>
          <w:spacing w:val="-10"/>
        </w:rPr>
        <w:t>dow</w:t>
      </w:r>
      <w:r w:rsidR="00445845">
        <w:rPr>
          <w:spacing w:val="-10"/>
        </w:rPr>
        <w:t>ó</w:t>
      </w:r>
      <w:r>
        <w:t>z),</w:t>
      </w:r>
    </w:p>
    <w:p w14:paraId="200FD595" w14:textId="51F162F4" w:rsidR="00A40DAE" w:rsidRDefault="00836025">
      <w:pPr>
        <w:pStyle w:val="Akapitzlist"/>
        <w:numPr>
          <w:ilvl w:val="1"/>
          <w:numId w:val="5"/>
        </w:numPr>
        <w:tabs>
          <w:tab w:val="left" w:pos="996"/>
          <w:tab w:val="left" w:pos="997"/>
        </w:tabs>
        <w:spacing w:before="1" w:line="269" w:lineRule="exact"/>
        <w:ind w:hanging="361"/>
        <w:rPr>
          <w:rFonts w:ascii="Symbol" w:hAnsi="Symbol"/>
        </w:rPr>
      </w:pPr>
      <w:r>
        <w:t xml:space="preserve">rozrzucenie </w:t>
      </w:r>
      <w:r>
        <w:rPr>
          <w:spacing w:val="-16"/>
        </w:rPr>
        <w:t>r</w:t>
      </w:r>
      <w:r w:rsidR="00445845">
        <w:rPr>
          <w:spacing w:val="-16"/>
        </w:rPr>
        <w:t>ó</w:t>
      </w:r>
      <w:r>
        <w:t xml:space="preserve">wnomierne na powierzchnię, </w:t>
      </w:r>
      <w:r>
        <w:rPr>
          <w:spacing w:val="-9"/>
        </w:rPr>
        <w:t>wyr</w:t>
      </w:r>
      <w:r w:rsidR="00445845">
        <w:rPr>
          <w:spacing w:val="-9"/>
        </w:rPr>
        <w:t>ó</w:t>
      </w:r>
      <w:r>
        <w:t>wnanie</w:t>
      </w:r>
      <w:r>
        <w:rPr>
          <w:spacing w:val="-31"/>
        </w:rPr>
        <w:t xml:space="preserve"> </w:t>
      </w:r>
      <w:r>
        <w:t>powierzchni,</w:t>
      </w:r>
    </w:p>
    <w:p w14:paraId="1A816622"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wymieszanie nawozu z</w:t>
      </w:r>
      <w:r>
        <w:rPr>
          <w:spacing w:val="-4"/>
        </w:rPr>
        <w:t xml:space="preserve"> </w:t>
      </w:r>
      <w:r>
        <w:t>glebą,</w:t>
      </w:r>
    </w:p>
    <w:p w14:paraId="7137F83F" w14:textId="27ADB273" w:rsidR="00A40DAE" w:rsidRDefault="00836025">
      <w:pPr>
        <w:pStyle w:val="Akapitzlist"/>
        <w:numPr>
          <w:ilvl w:val="1"/>
          <w:numId w:val="5"/>
        </w:numPr>
        <w:tabs>
          <w:tab w:val="left" w:pos="996"/>
          <w:tab w:val="left" w:pos="997"/>
        </w:tabs>
        <w:spacing w:before="1"/>
        <w:ind w:hanging="361"/>
        <w:rPr>
          <w:rFonts w:ascii="Symbol" w:hAnsi="Symbol"/>
        </w:rPr>
      </w:pPr>
      <w:r>
        <w:t xml:space="preserve">uprzątnięcie </w:t>
      </w:r>
      <w:r>
        <w:rPr>
          <w:spacing w:val="-6"/>
        </w:rPr>
        <w:t>opakowa</w:t>
      </w:r>
      <w:r w:rsidR="00445845">
        <w:rPr>
          <w:spacing w:val="-6"/>
        </w:rPr>
        <w:t>ń</w:t>
      </w:r>
      <w:r>
        <w:rPr>
          <w:spacing w:val="-6"/>
        </w:rPr>
        <w:t xml:space="preserve"> </w:t>
      </w:r>
      <w:r>
        <w:t xml:space="preserve">na wskazane przez Zamawiającego miejsce na </w:t>
      </w:r>
      <w:r>
        <w:rPr>
          <w:spacing w:val="-9"/>
        </w:rPr>
        <w:t>szk</w:t>
      </w:r>
      <w:r w:rsidR="00445845">
        <w:rPr>
          <w:spacing w:val="-9"/>
        </w:rPr>
        <w:t>ó</w:t>
      </w:r>
      <w:r>
        <w:t>łce.</w:t>
      </w:r>
    </w:p>
    <w:p w14:paraId="0B3B772F" w14:textId="77777777" w:rsidR="00A40DAE" w:rsidRDefault="00836025">
      <w:pPr>
        <w:pStyle w:val="Nagwek1"/>
      </w:pPr>
      <w:r>
        <w:t>Uwagi:</w:t>
      </w:r>
    </w:p>
    <w:p w14:paraId="035807F1" w14:textId="77777777" w:rsidR="00A40DAE" w:rsidRDefault="00836025">
      <w:pPr>
        <w:pStyle w:val="Akapitzlist"/>
        <w:numPr>
          <w:ilvl w:val="1"/>
          <w:numId w:val="5"/>
        </w:numPr>
        <w:tabs>
          <w:tab w:val="left" w:pos="996"/>
          <w:tab w:val="left" w:pos="997"/>
        </w:tabs>
        <w:spacing w:before="121"/>
        <w:ind w:hanging="361"/>
        <w:rPr>
          <w:rFonts w:ascii="Symbol" w:hAnsi="Symbol"/>
        </w:rPr>
      </w:pPr>
      <w:r>
        <w:t>materiał zapewnia</w:t>
      </w:r>
      <w:r>
        <w:rPr>
          <w:spacing w:val="-1"/>
        </w:rPr>
        <w:t xml:space="preserve"> </w:t>
      </w:r>
      <w:r>
        <w:rPr>
          <w:spacing w:val="-3"/>
        </w:rPr>
        <w:t>Zamawiający.</w:t>
      </w:r>
    </w:p>
    <w:p w14:paraId="63354F10" w14:textId="77777777" w:rsidR="00A40DAE" w:rsidRDefault="00836025">
      <w:pPr>
        <w:pStyle w:val="Nagwek1"/>
      </w:pPr>
      <w:r>
        <w:t>Procedura odbioru:</w:t>
      </w:r>
    </w:p>
    <w:p w14:paraId="0F270097" w14:textId="77777777" w:rsidR="00A40DAE" w:rsidRDefault="00836025">
      <w:pPr>
        <w:pStyle w:val="Akapitzlist"/>
        <w:numPr>
          <w:ilvl w:val="1"/>
          <w:numId w:val="5"/>
        </w:numPr>
        <w:tabs>
          <w:tab w:val="left" w:pos="997"/>
        </w:tabs>
        <w:spacing w:before="121"/>
        <w:ind w:right="292"/>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664E6A48" w14:textId="77777777" w:rsidR="00A40DAE" w:rsidRDefault="00836025">
      <w:pPr>
        <w:spacing w:before="120"/>
        <w:ind w:left="984"/>
        <w:jc w:val="both"/>
        <w:rPr>
          <w:i/>
        </w:rPr>
      </w:pPr>
      <w:r>
        <w:rPr>
          <w:i/>
        </w:rPr>
        <w:t>(rozliczenie z dokładnością do dwóch miejsc po przecinku)</w:t>
      </w:r>
    </w:p>
    <w:p w14:paraId="69504CA8" w14:textId="77777777" w:rsidR="00A40DAE" w:rsidRDefault="00A40DAE">
      <w:pPr>
        <w:jc w:val="both"/>
        <w:sectPr w:rsidR="00A40DAE">
          <w:pgSz w:w="11910" w:h="16840"/>
          <w:pgMar w:top="158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499BF289" w14:textId="77777777">
        <w:trPr>
          <w:trHeight w:val="1015"/>
        </w:trPr>
        <w:tc>
          <w:tcPr>
            <w:tcW w:w="670" w:type="dxa"/>
          </w:tcPr>
          <w:p w14:paraId="4899B694" w14:textId="77777777" w:rsidR="00A40DAE" w:rsidRDefault="00836025">
            <w:pPr>
              <w:pStyle w:val="TableParagraph"/>
              <w:spacing w:before="120"/>
              <w:ind w:left="129" w:right="120"/>
              <w:jc w:val="center"/>
              <w:rPr>
                <w:b/>
                <w:i/>
              </w:rPr>
            </w:pPr>
            <w:r>
              <w:rPr>
                <w:b/>
                <w:i/>
              </w:rPr>
              <w:t>Nr</w:t>
            </w:r>
          </w:p>
        </w:tc>
        <w:tc>
          <w:tcPr>
            <w:tcW w:w="1794" w:type="dxa"/>
          </w:tcPr>
          <w:p w14:paraId="4BFE14AC" w14:textId="77777777" w:rsidR="00A40DAE" w:rsidRDefault="00836025">
            <w:pPr>
              <w:pStyle w:val="TableParagraph"/>
              <w:spacing w:before="120"/>
              <w:ind w:left="109" w:right="265"/>
              <w:rPr>
                <w:b/>
                <w:i/>
              </w:rPr>
            </w:pPr>
            <w:r>
              <w:rPr>
                <w:b/>
                <w:i/>
              </w:rPr>
              <w:t>Kod czynności do rozliczenia</w:t>
            </w:r>
          </w:p>
        </w:tc>
        <w:tc>
          <w:tcPr>
            <w:tcW w:w="1702" w:type="dxa"/>
          </w:tcPr>
          <w:p w14:paraId="6D6BDA35" w14:textId="77777777" w:rsidR="00A40DAE" w:rsidRDefault="00836025">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D9F0748" w14:textId="77777777" w:rsidR="00A40DAE" w:rsidRDefault="00836025">
            <w:pPr>
              <w:pStyle w:val="TableParagraph"/>
              <w:spacing w:before="0"/>
              <w:ind w:left="0" w:right="95"/>
              <w:jc w:val="right"/>
              <w:rPr>
                <w:b/>
                <w:i/>
              </w:rPr>
            </w:pPr>
            <w:r>
              <w:rPr>
                <w:b/>
                <w:i/>
                <w:spacing w:val="-1"/>
              </w:rPr>
              <w:t>wyceny</w:t>
            </w:r>
          </w:p>
        </w:tc>
        <w:tc>
          <w:tcPr>
            <w:tcW w:w="3861" w:type="dxa"/>
          </w:tcPr>
          <w:p w14:paraId="38E741E1" w14:textId="77777777" w:rsidR="00A40DAE" w:rsidRDefault="00836025">
            <w:pPr>
              <w:pStyle w:val="TableParagraph"/>
              <w:spacing w:before="120"/>
              <w:rPr>
                <w:b/>
                <w:i/>
              </w:rPr>
            </w:pPr>
            <w:r>
              <w:rPr>
                <w:b/>
                <w:i/>
              </w:rPr>
              <w:t>Opis kodu czynności</w:t>
            </w:r>
          </w:p>
        </w:tc>
        <w:tc>
          <w:tcPr>
            <w:tcW w:w="1333" w:type="dxa"/>
          </w:tcPr>
          <w:p w14:paraId="1AD71DB9" w14:textId="77777777" w:rsidR="00A40DAE" w:rsidRDefault="00836025">
            <w:pPr>
              <w:pStyle w:val="TableParagraph"/>
              <w:spacing w:before="120"/>
              <w:ind w:left="105" w:right="221"/>
              <w:rPr>
                <w:b/>
                <w:i/>
              </w:rPr>
            </w:pPr>
            <w:r>
              <w:rPr>
                <w:b/>
                <w:i/>
              </w:rPr>
              <w:t>Jednostka miary</w:t>
            </w:r>
          </w:p>
        </w:tc>
      </w:tr>
      <w:tr w:rsidR="00A40DAE" w14:paraId="7D7C000C" w14:textId="77777777">
        <w:trPr>
          <w:trHeight w:val="755"/>
        </w:trPr>
        <w:tc>
          <w:tcPr>
            <w:tcW w:w="670" w:type="dxa"/>
          </w:tcPr>
          <w:p w14:paraId="7EB451AD" w14:textId="77777777" w:rsidR="00A40DAE" w:rsidRDefault="00836025">
            <w:pPr>
              <w:pStyle w:val="TableParagraph"/>
              <w:spacing w:before="117"/>
              <w:ind w:left="129" w:right="120"/>
              <w:jc w:val="center"/>
            </w:pPr>
            <w:r>
              <w:t>221</w:t>
            </w:r>
          </w:p>
        </w:tc>
        <w:tc>
          <w:tcPr>
            <w:tcW w:w="1794" w:type="dxa"/>
          </w:tcPr>
          <w:p w14:paraId="66AE46DE" w14:textId="77777777" w:rsidR="00A40DAE" w:rsidRDefault="00836025">
            <w:pPr>
              <w:pStyle w:val="TableParagraph"/>
              <w:spacing w:before="117"/>
              <w:ind w:left="109"/>
            </w:pPr>
            <w:r>
              <w:t>OPR-SC</w:t>
            </w:r>
          </w:p>
        </w:tc>
        <w:tc>
          <w:tcPr>
            <w:tcW w:w="1702" w:type="dxa"/>
          </w:tcPr>
          <w:p w14:paraId="46E19794" w14:textId="77777777" w:rsidR="00A40DAE" w:rsidRDefault="00836025">
            <w:pPr>
              <w:pStyle w:val="TableParagraph"/>
              <w:spacing w:before="117"/>
            </w:pPr>
            <w:r>
              <w:t>OPR-SC</w:t>
            </w:r>
          </w:p>
        </w:tc>
        <w:tc>
          <w:tcPr>
            <w:tcW w:w="3861" w:type="dxa"/>
          </w:tcPr>
          <w:p w14:paraId="5780D5F1" w14:textId="77777777" w:rsidR="00A40DAE" w:rsidRDefault="00836025">
            <w:pPr>
              <w:pStyle w:val="TableParagraph"/>
              <w:spacing w:before="117"/>
              <w:ind w:right="125"/>
            </w:pPr>
            <w:r>
              <w:t>Opryskiwanie szkółek opryskiwaczem ciągnikowym</w:t>
            </w:r>
          </w:p>
        </w:tc>
        <w:tc>
          <w:tcPr>
            <w:tcW w:w="1333" w:type="dxa"/>
          </w:tcPr>
          <w:p w14:paraId="049C5BD7" w14:textId="77777777" w:rsidR="00A40DAE" w:rsidRDefault="00836025">
            <w:pPr>
              <w:pStyle w:val="TableParagraph"/>
              <w:spacing w:before="117"/>
              <w:ind w:left="349" w:right="347"/>
              <w:jc w:val="center"/>
            </w:pPr>
            <w:r>
              <w:t>HA</w:t>
            </w:r>
          </w:p>
        </w:tc>
      </w:tr>
    </w:tbl>
    <w:p w14:paraId="191ACE5D" w14:textId="77777777" w:rsidR="00A40DAE" w:rsidRDefault="00836025">
      <w:pPr>
        <w:pStyle w:val="Nagwek1"/>
        <w:spacing w:before="117"/>
      </w:pPr>
      <w:r>
        <w:t>Standard technologii prac obejmuje:</w:t>
      </w:r>
    </w:p>
    <w:p w14:paraId="346B7EF5" w14:textId="527014FF" w:rsidR="00A40DAE" w:rsidRDefault="00836025">
      <w:pPr>
        <w:pStyle w:val="Akapitzlist"/>
        <w:numPr>
          <w:ilvl w:val="1"/>
          <w:numId w:val="5"/>
        </w:numPr>
        <w:tabs>
          <w:tab w:val="left" w:pos="984"/>
          <w:tab w:val="left" w:pos="985"/>
        </w:tabs>
        <w:spacing w:before="121" w:line="269" w:lineRule="exact"/>
        <w:ind w:left="984" w:hanging="349"/>
        <w:rPr>
          <w:rFonts w:ascii="Symbol" w:hAnsi="Symbol"/>
        </w:rPr>
      </w:pPr>
      <w:r>
        <w:rPr>
          <w:spacing w:val="-6"/>
        </w:rPr>
        <w:t>odbi</w:t>
      </w:r>
      <w:r w:rsidR="00445845">
        <w:rPr>
          <w:spacing w:val="-6"/>
        </w:rPr>
        <w:t>ó</w:t>
      </w:r>
      <w:r>
        <w:t xml:space="preserve">r </w:t>
      </w:r>
      <w:r w:rsidR="00445845">
        <w:rPr>
          <w:spacing w:val="-16"/>
        </w:rPr>
        <w:t>ś</w:t>
      </w:r>
      <w:r>
        <w:rPr>
          <w:spacing w:val="-8"/>
        </w:rPr>
        <w:t>rodk</w:t>
      </w:r>
      <w:r w:rsidR="00445845">
        <w:rPr>
          <w:spacing w:val="-8"/>
        </w:rPr>
        <w:t>ó</w:t>
      </w:r>
      <w:r>
        <w:t xml:space="preserve">w chemicznych z magazynu </w:t>
      </w:r>
      <w:r w:rsidR="00445845">
        <w:rPr>
          <w:spacing w:val="-16"/>
        </w:rPr>
        <w:t>ś</w:t>
      </w:r>
      <w:r>
        <w:rPr>
          <w:spacing w:val="-8"/>
        </w:rPr>
        <w:t>rodk</w:t>
      </w:r>
      <w:r w:rsidR="00445845">
        <w:rPr>
          <w:spacing w:val="-8"/>
        </w:rPr>
        <w:t>ó</w:t>
      </w:r>
      <w:r>
        <w:t xml:space="preserve">w chemicznych </w:t>
      </w:r>
      <w:r>
        <w:rPr>
          <w:spacing w:val="-4"/>
        </w:rPr>
        <w:t>nadle</w:t>
      </w:r>
      <w:r w:rsidR="00445845">
        <w:rPr>
          <w:spacing w:val="-4"/>
        </w:rPr>
        <w:t>ś</w:t>
      </w:r>
      <w:r>
        <w:t>nictwa,</w:t>
      </w:r>
    </w:p>
    <w:p w14:paraId="1AF2472F" w14:textId="77777777" w:rsidR="00A40DAE" w:rsidRDefault="00836025">
      <w:pPr>
        <w:pStyle w:val="Akapitzlist"/>
        <w:numPr>
          <w:ilvl w:val="1"/>
          <w:numId w:val="5"/>
        </w:numPr>
        <w:tabs>
          <w:tab w:val="left" w:pos="984"/>
          <w:tab w:val="left" w:pos="985"/>
        </w:tabs>
        <w:spacing w:line="269" w:lineRule="exact"/>
        <w:ind w:left="984" w:hanging="349"/>
        <w:rPr>
          <w:rFonts w:ascii="Symbol" w:hAnsi="Symbol"/>
        </w:rPr>
      </w:pPr>
      <w:r>
        <w:t>przygotowanie cieczy</w:t>
      </w:r>
      <w:r>
        <w:rPr>
          <w:spacing w:val="-2"/>
        </w:rPr>
        <w:t xml:space="preserve"> </w:t>
      </w:r>
      <w:r>
        <w:t>roboczej,</w:t>
      </w:r>
    </w:p>
    <w:p w14:paraId="5BA1A92B" w14:textId="48DEC1D1" w:rsidR="00A40DAE" w:rsidRDefault="00836025">
      <w:pPr>
        <w:pStyle w:val="Akapitzlist"/>
        <w:numPr>
          <w:ilvl w:val="1"/>
          <w:numId w:val="5"/>
        </w:numPr>
        <w:tabs>
          <w:tab w:val="left" w:pos="984"/>
          <w:tab w:val="left" w:pos="985"/>
        </w:tabs>
        <w:spacing w:before="1" w:line="269" w:lineRule="exact"/>
        <w:ind w:left="984" w:hanging="349"/>
        <w:rPr>
          <w:rFonts w:ascii="Symbol" w:hAnsi="Symbol"/>
        </w:rPr>
      </w:pPr>
      <w:r>
        <w:t xml:space="preserve">opryskiwanie </w:t>
      </w:r>
      <w:r>
        <w:rPr>
          <w:spacing w:val="-16"/>
        </w:rPr>
        <w:t>r</w:t>
      </w:r>
      <w:r w:rsidR="00445845">
        <w:rPr>
          <w:spacing w:val="-16"/>
        </w:rPr>
        <w:t>ó</w:t>
      </w:r>
      <w:r>
        <w:t>wnomiernie sadzonek w dawce ustalonej przez</w:t>
      </w:r>
      <w:r>
        <w:rPr>
          <w:spacing w:val="-7"/>
        </w:rPr>
        <w:t xml:space="preserve"> </w:t>
      </w:r>
      <w:r>
        <w:t>Zamawiającego,</w:t>
      </w:r>
    </w:p>
    <w:p w14:paraId="63E3C151" w14:textId="19F4B2A1" w:rsidR="00A40DAE" w:rsidRDefault="00836025">
      <w:pPr>
        <w:pStyle w:val="Akapitzlist"/>
        <w:numPr>
          <w:ilvl w:val="1"/>
          <w:numId w:val="5"/>
        </w:numPr>
        <w:tabs>
          <w:tab w:val="left" w:pos="984"/>
          <w:tab w:val="left" w:pos="985"/>
        </w:tabs>
        <w:spacing w:line="269" w:lineRule="exact"/>
        <w:ind w:left="984" w:hanging="349"/>
        <w:rPr>
          <w:rFonts w:ascii="Symbol" w:hAnsi="Symbol"/>
        </w:rPr>
      </w:pPr>
      <w:r>
        <w:t xml:space="preserve">uprzątnięcie </w:t>
      </w:r>
      <w:r>
        <w:rPr>
          <w:spacing w:val="-5"/>
        </w:rPr>
        <w:t>pojemnik</w:t>
      </w:r>
      <w:r w:rsidR="00445845">
        <w:rPr>
          <w:spacing w:val="-5"/>
        </w:rPr>
        <w:t>ó</w:t>
      </w:r>
      <w:r>
        <w:t xml:space="preserve">w po </w:t>
      </w:r>
      <w:r w:rsidR="00445845">
        <w:rPr>
          <w:spacing w:val="-17"/>
        </w:rPr>
        <w:t>ś</w:t>
      </w:r>
      <w:r>
        <w:rPr>
          <w:spacing w:val="-17"/>
        </w:rPr>
        <w:t xml:space="preserve"> </w:t>
      </w:r>
      <w:r>
        <w:t>rodkach</w:t>
      </w:r>
      <w:r>
        <w:rPr>
          <w:spacing w:val="-14"/>
        </w:rPr>
        <w:t xml:space="preserve"> </w:t>
      </w:r>
      <w:r>
        <w:t>chemicznych,</w:t>
      </w:r>
    </w:p>
    <w:p w14:paraId="337C3371" w14:textId="77777777" w:rsidR="00A40DAE" w:rsidRDefault="00836025">
      <w:pPr>
        <w:pStyle w:val="Akapitzlist"/>
        <w:numPr>
          <w:ilvl w:val="1"/>
          <w:numId w:val="5"/>
        </w:numPr>
        <w:tabs>
          <w:tab w:val="left" w:pos="984"/>
          <w:tab w:val="left" w:pos="985"/>
        </w:tabs>
        <w:spacing w:before="2"/>
        <w:ind w:right="296"/>
        <w:rPr>
          <w:rFonts w:ascii="Symbol" w:hAnsi="Symbol"/>
        </w:rPr>
      </w:pPr>
      <w:r>
        <w:t xml:space="preserve">zawieszanie lub doczepienie sprzętu, regulację, oczyszczenie wraz z </w:t>
      </w:r>
      <w:r>
        <w:rPr>
          <w:spacing w:val="-3"/>
        </w:rPr>
        <w:t xml:space="preserve">myciem </w:t>
      </w:r>
      <w:r>
        <w:t>na wyznaczonym stanowisku sprzętu oraz odstawienie do miejsca</w:t>
      </w:r>
      <w:r>
        <w:rPr>
          <w:spacing w:val="-7"/>
        </w:rPr>
        <w:t xml:space="preserve"> </w:t>
      </w:r>
      <w:r>
        <w:t>postoju.</w:t>
      </w:r>
    </w:p>
    <w:p w14:paraId="3ECE48EC" w14:textId="2FDBE0CE" w:rsidR="00A40DAE" w:rsidRDefault="00836025">
      <w:pPr>
        <w:pStyle w:val="Akapitzlist"/>
        <w:numPr>
          <w:ilvl w:val="1"/>
          <w:numId w:val="5"/>
        </w:numPr>
        <w:tabs>
          <w:tab w:val="left" w:pos="984"/>
          <w:tab w:val="left" w:pos="985"/>
        </w:tabs>
        <w:ind w:left="984" w:hanging="349"/>
        <w:rPr>
          <w:rFonts w:ascii="Symbol" w:hAnsi="Symbol"/>
        </w:rPr>
      </w:pPr>
      <w:r>
        <w:t>dostarczenie opakowań po zużytych środkach chemicznych do</w:t>
      </w:r>
      <w:r>
        <w:rPr>
          <w:spacing w:val="-4"/>
        </w:rPr>
        <w:t xml:space="preserve"> </w:t>
      </w:r>
      <w:r w:rsidR="00A63685">
        <w:t>magazynu środków chemicznych na szkółce</w:t>
      </w:r>
    </w:p>
    <w:p w14:paraId="0AD05B88" w14:textId="77777777" w:rsidR="00A40DAE" w:rsidRDefault="00836025">
      <w:pPr>
        <w:pStyle w:val="Nagwek1"/>
      </w:pPr>
      <w:r>
        <w:t>Uwagi:</w:t>
      </w:r>
    </w:p>
    <w:p w14:paraId="7654230E" w14:textId="77777777" w:rsidR="00A40DAE" w:rsidRDefault="00836025">
      <w:pPr>
        <w:pStyle w:val="Akapitzlist"/>
        <w:numPr>
          <w:ilvl w:val="1"/>
          <w:numId w:val="5"/>
        </w:numPr>
        <w:tabs>
          <w:tab w:val="left" w:pos="996"/>
          <w:tab w:val="left" w:pos="997"/>
        </w:tabs>
        <w:spacing w:before="121"/>
        <w:ind w:hanging="361"/>
        <w:rPr>
          <w:rFonts w:ascii="Symbol" w:hAnsi="Symbol"/>
        </w:rPr>
      </w:pPr>
      <w:r>
        <w:t>materiał zapewnia</w:t>
      </w:r>
      <w:r>
        <w:rPr>
          <w:spacing w:val="-1"/>
        </w:rPr>
        <w:t xml:space="preserve"> </w:t>
      </w:r>
      <w:r>
        <w:rPr>
          <w:spacing w:val="-3"/>
        </w:rPr>
        <w:t>Zamawiający.</w:t>
      </w:r>
    </w:p>
    <w:p w14:paraId="14D1C833" w14:textId="77777777" w:rsidR="00A40DAE" w:rsidRDefault="00836025">
      <w:pPr>
        <w:pStyle w:val="Nagwek1"/>
      </w:pPr>
      <w:r>
        <w:t>Procedura odbioru:</w:t>
      </w:r>
    </w:p>
    <w:p w14:paraId="4EFA0699" w14:textId="77777777" w:rsidR="00A40DAE" w:rsidRDefault="00836025">
      <w:pPr>
        <w:pStyle w:val="Akapitzlist"/>
        <w:numPr>
          <w:ilvl w:val="1"/>
          <w:numId w:val="5"/>
        </w:numPr>
        <w:tabs>
          <w:tab w:val="left" w:pos="997"/>
        </w:tabs>
        <w:spacing w:before="121"/>
        <w:ind w:right="29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68DBECA7" w14:textId="77777777" w:rsidR="00A40DAE" w:rsidRDefault="00836025">
      <w:pPr>
        <w:spacing w:before="119"/>
        <w:ind w:left="984"/>
        <w:jc w:val="both"/>
        <w:rPr>
          <w:i/>
        </w:rPr>
      </w:pPr>
      <w:r>
        <w:rPr>
          <w:i/>
        </w:rPr>
        <w:t>(rozliczenie z dokładnością do dwóch miejsc po przecinku)</w:t>
      </w:r>
    </w:p>
    <w:p w14:paraId="5812B109" w14:textId="77777777" w:rsidR="00A40DAE" w:rsidRDefault="00A40DAE">
      <w:pPr>
        <w:pStyle w:val="Tekstpodstawowy"/>
        <w:ind w:left="0" w:firstLine="0"/>
        <w:rPr>
          <w:i/>
          <w:sz w:val="20"/>
        </w:rPr>
      </w:pPr>
    </w:p>
    <w:p w14:paraId="601E9576" w14:textId="77777777" w:rsidR="00A40DAE" w:rsidRDefault="00A40DAE">
      <w:pPr>
        <w:pStyle w:val="Tekstpodstawowy"/>
        <w:spacing w:before="6"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406FB6A8" w14:textId="77777777">
        <w:trPr>
          <w:trHeight w:val="1014"/>
        </w:trPr>
        <w:tc>
          <w:tcPr>
            <w:tcW w:w="670" w:type="dxa"/>
          </w:tcPr>
          <w:p w14:paraId="1058BEFD" w14:textId="77777777" w:rsidR="00A40DAE" w:rsidRDefault="00836025">
            <w:pPr>
              <w:pStyle w:val="TableParagraph"/>
              <w:ind w:left="129" w:right="120"/>
              <w:jc w:val="center"/>
              <w:rPr>
                <w:b/>
                <w:i/>
              </w:rPr>
            </w:pPr>
            <w:r>
              <w:rPr>
                <w:b/>
                <w:i/>
              </w:rPr>
              <w:t>Nr</w:t>
            </w:r>
          </w:p>
        </w:tc>
        <w:tc>
          <w:tcPr>
            <w:tcW w:w="1794" w:type="dxa"/>
          </w:tcPr>
          <w:p w14:paraId="37A3B1B3" w14:textId="77777777" w:rsidR="00A40DAE" w:rsidRDefault="00836025">
            <w:pPr>
              <w:pStyle w:val="TableParagraph"/>
              <w:ind w:left="109" w:right="265"/>
              <w:rPr>
                <w:b/>
                <w:i/>
              </w:rPr>
            </w:pPr>
            <w:r>
              <w:rPr>
                <w:b/>
                <w:i/>
              </w:rPr>
              <w:t>Kod czynności do rozliczenia</w:t>
            </w:r>
          </w:p>
        </w:tc>
        <w:tc>
          <w:tcPr>
            <w:tcW w:w="1702" w:type="dxa"/>
          </w:tcPr>
          <w:p w14:paraId="1DE4E5F0"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155EDB8" w14:textId="77777777" w:rsidR="00A40DAE" w:rsidRDefault="00836025">
            <w:pPr>
              <w:pStyle w:val="TableParagraph"/>
              <w:spacing w:before="0"/>
              <w:ind w:left="0" w:right="95"/>
              <w:jc w:val="right"/>
              <w:rPr>
                <w:b/>
                <w:i/>
              </w:rPr>
            </w:pPr>
            <w:r>
              <w:rPr>
                <w:b/>
                <w:i/>
                <w:spacing w:val="-1"/>
              </w:rPr>
              <w:t>wyceny</w:t>
            </w:r>
          </w:p>
        </w:tc>
        <w:tc>
          <w:tcPr>
            <w:tcW w:w="3861" w:type="dxa"/>
          </w:tcPr>
          <w:p w14:paraId="088D9B44" w14:textId="77777777" w:rsidR="00A40DAE" w:rsidRDefault="00836025">
            <w:pPr>
              <w:pStyle w:val="TableParagraph"/>
              <w:rPr>
                <w:b/>
                <w:i/>
              </w:rPr>
            </w:pPr>
            <w:r>
              <w:rPr>
                <w:b/>
                <w:i/>
              </w:rPr>
              <w:t>Opis kodu czynności</w:t>
            </w:r>
          </w:p>
        </w:tc>
        <w:tc>
          <w:tcPr>
            <w:tcW w:w="1333" w:type="dxa"/>
          </w:tcPr>
          <w:p w14:paraId="3B8A3713" w14:textId="77777777" w:rsidR="00A40DAE" w:rsidRDefault="00836025">
            <w:pPr>
              <w:pStyle w:val="TableParagraph"/>
              <w:ind w:left="105" w:right="221"/>
              <w:rPr>
                <w:b/>
                <w:i/>
              </w:rPr>
            </w:pPr>
            <w:r>
              <w:rPr>
                <w:b/>
                <w:i/>
              </w:rPr>
              <w:t>Jednostka miary</w:t>
            </w:r>
          </w:p>
        </w:tc>
      </w:tr>
      <w:tr w:rsidR="00A40DAE" w14:paraId="0489FBF2" w14:textId="77777777">
        <w:trPr>
          <w:trHeight w:val="755"/>
        </w:trPr>
        <w:tc>
          <w:tcPr>
            <w:tcW w:w="670" w:type="dxa"/>
          </w:tcPr>
          <w:p w14:paraId="18BF344F" w14:textId="77777777" w:rsidR="00A40DAE" w:rsidRDefault="00836025">
            <w:pPr>
              <w:pStyle w:val="TableParagraph"/>
              <w:ind w:left="129" w:right="120"/>
              <w:jc w:val="center"/>
            </w:pPr>
            <w:r>
              <w:t>222</w:t>
            </w:r>
          </w:p>
        </w:tc>
        <w:tc>
          <w:tcPr>
            <w:tcW w:w="1794" w:type="dxa"/>
          </w:tcPr>
          <w:p w14:paraId="7A46760A" w14:textId="77777777" w:rsidR="00A40DAE" w:rsidRDefault="00836025">
            <w:pPr>
              <w:pStyle w:val="TableParagraph"/>
              <w:ind w:left="109"/>
            </w:pPr>
            <w:r>
              <w:t>PIEL-RN</w:t>
            </w:r>
          </w:p>
        </w:tc>
        <w:tc>
          <w:tcPr>
            <w:tcW w:w="1702" w:type="dxa"/>
          </w:tcPr>
          <w:p w14:paraId="7C2B5870" w14:textId="77777777" w:rsidR="00A40DAE" w:rsidRDefault="00836025">
            <w:pPr>
              <w:pStyle w:val="TableParagraph"/>
              <w:ind w:right="574"/>
            </w:pPr>
            <w:r>
              <w:t>PIEL-RN, GODZ RN</w:t>
            </w:r>
          </w:p>
        </w:tc>
        <w:tc>
          <w:tcPr>
            <w:tcW w:w="3861" w:type="dxa"/>
          </w:tcPr>
          <w:p w14:paraId="25ECB5CD" w14:textId="77777777" w:rsidR="00A40DAE" w:rsidRDefault="00836025">
            <w:pPr>
              <w:pStyle w:val="TableParagraph"/>
              <w:ind w:right="137"/>
            </w:pPr>
            <w:r>
              <w:t>Pielenie w rzędach lub pasach - dla Db i Bk również w okresie wschodów</w:t>
            </w:r>
          </w:p>
        </w:tc>
        <w:tc>
          <w:tcPr>
            <w:tcW w:w="1333" w:type="dxa"/>
          </w:tcPr>
          <w:p w14:paraId="05074FB8" w14:textId="77777777" w:rsidR="00A40DAE" w:rsidRDefault="00836025">
            <w:pPr>
              <w:pStyle w:val="TableParagraph"/>
              <w:ind w:left="348" w:right="347"/>
              <w:jc w:val="center"/>
            </w:pPr>
            <w:r>
              <w:t>AR</w:t>
            </w:r>
          </w:p>
        </w:tc>
      </w:tr>
      <w:tr w:rsidR="00A40DAE" w14:paraId="5995C78D" w14:textId="77777777">
        <w:trPr>
          <w:trHeight w:val="755"/>
        </w:trPr>
        <w:tc>
          <w:tcPr>
            <w:tcW w:w="670" w:type="dxa"/>
          </w:tcPr>
          <w:p w14:paraId="3C932BEF" w14:textId="77777777" w:rsidR="00A40DAE" w:rsidRDefault="00836025">
            <w:pPr>
              <w:pStyle w:val="TableParagraph"/>
              <w:ind w:left="129" w:right="120"/>
              <w:jc w:val="center"/>
            </w:pPr>
            <w:r>
              <w:t>223</w:t>
            </w:r>
          </w:p>
        </w:tc>
        <w:tc>
          <w:tcPr>
            <w:tcW w:w="1794" w:type="dxa"/>
          </w:tcPr>
          <w:p w14:paraId="7509526D" w14:textId="77777777" w:rsidR="00A40DAE" w:rsidRDefault="00836025">
            <w:pPr>
              <w:pStyle w:val="TableParagraph"/>
              <w:ind w:left="109"/>
            </w:pPr>
            <w:r>
              <w:t>PIEL-RN1</w:t>
            </w:r>
          </w:p>
        </w:tc>
        <w:tc>
          <w:tcPr>
            <w:tcW w:w="1702" w:type="dxa"/>
          </w:tcPr>
          <w:p w14:paraId="01AC214D" w14:textId="77777777" w:rsidR="00A40DAE" w:rsidRDefault="00836025">
            <w:pPr>
              <w:pStyle w:val="TableParagraph"/>
              <w:ind w:right="567"/>
            </w:pPr>
            <w:r>
              <w:t>PIEL-RN1, GODZ RN1</w:t>
            </w:r>
          </w:p>
        </w:tc>
        <w:tc>
          <w:tcPr>
            <w:tcW w:w="3861" w:type="dxa"/>
          </w:tcPr>
          <w:p w14:paraId="43864AA2" w14:textId="38F85F10" w:rsidR="00A40DAE" w:rsidRDefault="00836025">
            <w:pPr>
              <w:pStyle w:val="TableParagraph"/>
              <w:ind w:right="692"/>
            </w:pPr>
            <w:r>
              <w:t>Pielenie w rzędach lub pasach w okresie wschod</w:t>
            </w:r>
            <w:r w:rsidR="00445845">
              <w:t>ó</w:t>
            </w:r>
            <w:r>
              <w:t>w</w:t>
            </w:r>
          </w:p>
        </w:tc>
        <w:tc>
          <w:tcPr>
            <w:tcW w:w="1333" w:type="dxa"/>
          </w:tcPr>
          <w:p w14:paraId="11EA0385" w14:textId="77777777" w:rsidR="00A40DAE" w:rsidRDefault="00836025">
            <w:pPr>
              <w:pStyle w:val="TableParagraph"/>
              <w:ind w:left="348" w:right="347"/>
              <w:jc w:val="center"/>
            </w:pPr>
            <w:r>
              <w:t>AR</w:t>
            </w:r>
          </w:p>
        </w:tc>
      </w:tr>
      <w:tr w:rsidR="00A40DAE" w14:paraId="12CF0CEA" w14:textId="77777777">
        <w:trPr>
          <w:trHeight w:val="756"/>
        </w:trPr>
        <w:tc>
          <w:tcPr>
            <w:tcW w:w="670" w:type="dxa"/>
          </w:tcPr>
          <w:p w14:paraId="62155BF0" w14:textId="77777777" w:rsidR="00A40DAE" w:rsidRDefault="00836025">
            <w:pPr>
              <w:pStyle w:val="TableParagraph"/>
              <w:spacing w:before="120"/>
              <w:ind w:left="129" w:right="120"/>
              <w:jc w:val="center"/>
            </w:pPr>
            <w:r>
              <w:t>224</w:t>
            </w:r>
          </w:p>
        </w:tc>
        <w:tc>
          <w:tcPr>
            <w:tcW w:w="1794" w:type="dxa"/>
          </w:tcPr>
          <w:p w14:paraId="6874FFB8" w14:textId="77777777" w:rsidR="00A40DAE" w:rsidRDefault="00836025">
            <w:pPr>
              <w:pStyle w:val="TableParagraph"/>
              <w:spacing w:before="120"/>
              <w:ind w:left="109"/>
            </w:pPr>
            <w:r>
              <w:t>PIEL-P</w:t>
            </w:r>
          </w:p>
        </w:tc>
        <w:tc>
          <w:tcPr>
            <w:tcW w:w="1702" w:type="dxa"/>
          </w:tcPr>
          <w:p w14:paraId="6B832782" w14:textId="77777777" w:rsidR="00A40DAE" w:rsidRDefault="00836025">
            <w:pPr>
              <w:pStyle w:val="TableParagraph"/>
              <w:spacing w:before="120"/>
            </w:pPr>
            <w:r>
              <w:t>PIEL-P,</w:t>
            </w:r>
          </w:p>
          <w:p w14:paraId="218F951F" w14:textId="77777777" w:rsidR="00A40DAE" w:rsidRDefault="00836025">
            <w:pPr>
              <w:pStyle w:val="TableParagraph"/>
              <w:spacing w:before="1"/>
            </w:pPr>
            <w:r>
              <w:t>GODZ PP</w:t>
            </w:r>
          </w:p>
        </w:tc>
        <w:tc>
          <w:tcPr>
            <w:tcW w:w="3861" w:type="dxa"/>
          </w:tcPr>
          <w:p w14:paraId="1C589982" w14:textId="77777777" w:rsidR="00A40DAE" w:rsidRDefault="00836025">
            <w:pPr>
              <w:pStyle w:val="TableParagraph"/>
              <w:spacing w:before="120"/>
            </w:pPr>
            <w:r>
              <w:t>Pielenie - siewy pełne</w:t>
            </w:r>
          </w:p>
        </w:tc>
        <w:tc>
          <w:tcPr>
            <w:tcW w:w="1333" w:type="dxa"/>
          </w:tcPr>
          <w:p w14:paraId="0E05E280" w14:textId="77777777" w:rsidR="00A40DAE" w:rsidRDefault="00836025">
            <w:pPr>
              <w:pStyle w:val="TableParagraph"/>
              <w:spacing w:before="120"/>
              <w:ind w:left="348" w:right="347"/>
              <w:jc w:val="center"/>
            </w:pPr>
            <w:r>
              <w:t>AR</w:t>
            </w:r>
          </w:p>
        </w:tc>
      </w:tr>
      <w:tr w:rsidR="00A40DAE" w14:paraId="77F86690" w14:textId="77777777">
        <w:trPr>
          <w:trHeight w:val="755"/>
        </w:trPr>
        <w:tc>
          <w:tcPr>
            <w:tcW w:w="670" w:type="dxa"/>
          </w:tcPr>
          <w:p w14:paraId="2C2F1A44" w14:textId="77777777" w:rsidR="00A40DAE" w:rsidRDefault="00836025">
            <w:pPr>
              <w:pStyle w:val="TableParagraph"/>
              <w:ind w:left="129" w:right="120"/>
              <w:jc w:val="center"/>
            </w:pPr>
            <w:r>
              <w:t>225</w:t>
            </w:r>
          </w:p>
        </w:tc>
        <w:tc>
          <w:tcPr>
            <w:tcW w:w="1794" w:type="dxa"/>
          </w:tcPr>
          <w:p w14:paraId="260F7174" w14:textId="77777777" w:rsidR="00A40DAE" w:rsidRDefault="00836025">
            <w:pPr>
              <w:pStyle w:val="TableParagraph"/>
              <w:ind w:left="109"/>
            </w:pPr>
            <w:r>
              <w:t>PIEL-P1</w:t>
            </w:r>
          </w:p>
        </w:tc>
        <w:tc>
          <w:tcPr>
            <w:tcW w:w="1702" w:type="dxa"/>
          </w:tcPr>
          <w:p w14:paraId="3980454F" w14:textId="77777777" w:rsidR="00A40DAE" w:rsidRDefault="00836025">
            <w:pPr>
              <w:pStyle w:val="TableParagraph"/>
              <w:ind w:right="574"/>
            </w:pPr>
            <w:r>
              <w:t>PIEL-P1, GODZ PP1</w:t>
            </w:r>
          </w:p>
        </w:tc>
        <w:tc>
          <w:tcPr>
            <w:tcW w:w="3861" w:type="dxa"/>
          </w:tcPr>
          <w:p w14:paraId="08EFBD32" w14:textId="600A9933" w:rsidR="00A40DAE" w:rsidRDefault="00836025">
            <w:pPr>
              <w:pStyle w:val="TableParagraph"/>
              <w:ind w:right="722"/>
            </w:pPr>
            <w:r>
              <w:t>Pielenie - siewy pełne w okresie wschod</w:t>
            </w:r>
            <w:r w:rsidR="00445845">
              <w:t>ó</w:t>
            </w:r>
            <w:r>
              <w:t>w</w:t>
            </w:r>
          </w:p>
        </w:tc>
        <w:tc>
          <w:tcPr>
            <w:tcW w:w="1333" w:type="dxa"/>
          </w:tcPr>
          <w:p w14:paraId="7039E44E" w14:textId="77777777" w:rsidR="00A40DAE" w:rsidRDefault="00836025">
            <w:pPr>
              <w:pStyle w:val="TableParagraph"/>
              <w:ind w:left="348" w:right="347"/>
              <w:jc w:val="center"/>
            </w:pPr>
            <w:r>
              <w:t>AR</w:t>
            </w:r>
          </w:p>
        </w:tc>
      </w:tr>
      <w:tr w:rsidR="00A40DAE" w14:paraId="2114F638" w14:textId="77777777">
        <w:trPr>
          <w:trHeight w:val="755"/>
        </w:trPr>
        <w:tc>
          <w:tcPr>
            <w:tcW w:w="670" w:type="dxa"/>
          </w:tcPr>
          <w:p w14:paraId="0F83A79D" w14:textId="77777777" w:rsidR="00A40DAE" w:rsidRDefault="00836025">
            <w:pPr>
              <w:pStyle w:val="TableParagraph"/>
              <w:ind w:left="129" w:right="120"/>
              <w:jc w:val="center"/>
            </w:pPr>
            <w:r>
              <w:t>226</w:t>
            </w:r>
          </w:p>
        </w:tc>
        <w:tc>
          <w:tcPr>
            <w:tcW w:w="1794" w:type="dxa"/>
          </w:tcPr>
          <w:p w14:paraId="48C1EAE8" w14:textId="77777777" w:rsidR="00A40DAE" w:rsidRDefault="00836025">
            <w:pPr>
              <w:pStyle w:val="TableParagraph"/>
              <w:ind w:left="109"/>
            </w:pPr>
            <w:r>
              <w:t>PRZER-NAS</w:t>
            </w:r>
          </w:p>
        </w:tc>
        <w:tc>
          <w:tcPr>
            <w:tcW w:w="1702" w:type="dxa"/>
          </w:tcPr>
          <w:p w14:paraId="525D9AF3" w14:textId="77777777" w:rsidR="00A40DAE" w:rsidRDefault="00836025">
            <w:pPr>
              <w:pStyle w:val="TableParagraph"/>
              <w:ind w:right="306"/>
            </w:pPr>
            <w:r>
              <w:t>PRZER-NAS , GODZ PRZ</w:t>
            </w:r>
          </w:p>
        </w:tc>
        <w:tc>
          <w:tcPr>
            <w:tcW w:w="3861" w:type="dxa"/>
          </w:tcPr>
          <w:p w14:paraId="6C0E3FDB" w14:textId="72B4B410" w:rsidR="00A40DAE" w:rsidRDefault="00836025">
            <w:pPr>
              <w:pStyle w:val="TableParagraph"/>
            </w:pPr>
            <w:r>
              <w:t>Przerywanie nadmiar</w:t>
            </w:r>
            <w:r w:rsidR="00445845">
              <w:t>ó</w:t>
            </w:r>
            <w:r>
              <w:t>w sie</w:t>
            </w:r>
            <w:r w:rsidR="00445845">
              <w:t>wó</w:t>
            </w:r>
            <w:r>
              <w:t>w</w:t>
            </w:r>
          </w:p>
        </w:tc>
        <w:tc>
          <w:tcPr>
            <w:tcW w:w="1333" w:type="dxa"/>
          </w:tcPr>
          <w:p w14:paraId="79B49DC1" w14:textId="77777777" w:rsidR="00A40DAE" w:rsidRDefault="00836025">
            <w:pPr>
              <w:pStyle w:val="TableParagraph"/>
              <w:ind w:left="348" w:right="347"/>
              <w:jc w:val="center"/>
            </w:pPr>
            <w:r>
              <w:t>AR</w:t>
            </w:r>
          </w:p>
        </w:tc>
      </w:tr>
    </w:tbl>
    <w:p w14:paraId="3C36749F" w14:textId="77777777" w:rsidR="00A40DAE" w:rsidRDefault="00836025">
      <w:pPr>
        <w:pStyle w:val="Nagwek1"/>
      </w:pPr>
      <w:r>
        <w:t>Standard technologii prac obejmuje:</w:t>
      </w:r>
    </w:p>
    <w:p w14:paraId="1024CD09" w14:textId="575E153F" w:rsidR="00A40DAE" w:rsidRDefault="00836025">
      <w:pPr>
        <w:pStyle w:val="Akapitzlist"/>
        <w:numPr>
          <w:ilvl w:val="1"/>
          <w:numId w:val="5"/>
        </w:numPr>
        <w:tabs>
          <w:tab w:val="left" w:pos="984"/>
          <w:tab w:val="left" w:pos="985"/>
        </w:tabs>
        <w:spacing w:before="122" w:line="269" w:lineRule="exact"/>
        <w:ind w:left="984" w:hanging="349"/>
        <w:rPr>
          <w:rFonts w:ascii="Symbol" w:hAnsi="Symbol"/>
        </w:rPr>
      </w:pPr>
      <w:r>
        <w:t xml:space="preserve">ręczne </w:t>
      </w:r>
      <w:r>
        <w:rPr>
          <w:spacing w:val="-3"/>
        </w:rPr>
        <w:t xml:space="preserve">usuwanie </w:t>
      </w:r>
      <w:r>
        <w:rPr>
          <w:spacing w:val="-7"/>
        </w:rPr>
        <w:t>chwast</w:t>
      </w:r>
      <w:r w:rsidR="00445845">
        <w:rPr>
          <w:spacing w:val="-7"/>
        </w:rPr>
        <w:t>ó</w:t>
      </w:r>
      <w:r>
        <w:t>w z powierzchni z sadzonkami w</w:t>
      </w:r>
      <w:r>
        <w:rPr>
          <w:spacing w:val="-13"/>
        </w:rPr>
        <w:t xml:space="preserve"> </w:t>
      </w:r>
      <w:r>
        <w:t>międzyrzędziach,</w:t>
      </w:r>
    </w:p>
    <w:p w14:paraId="6EDA7A81" w14:textId="31857F8A" w:rsidR="00A40DAE" w:rsidRDefault="00836025">
      <w:pPr>
        <w:pStyle w:val="Akapitzlist"/>
        <w:numPr>
          <w:ilvl w:val="1"/>
          <w:numId w:val="5"/>
        </w:numPr>
        <w:tabs>
          <w:tab w:val="left" w:pos="984"/>
          <w:tab w:val="left" w:pos="985"/>
        </w:tabs>
        <w:spacing w:line="269" w:lineRule="exact"/>
        <w:ind w:left="984" w:hanging="349"/>
        <w:rPr>
          <w:rFonts w:ascii="Symbol" w:hAnsi="Symbol"/>
        </w:rPr>
      </w:pPr>
      <w:r>
        <w:t xml:space="preserve">wybranie </w:t>
      </w:r>
      <w:r>
        <w:rPr>
          <w:spacing w:val="-7"/>
        </w:rPr>
        <w:t>chwast</w:t>
      </w:r>
      <w:r w:rsidR="00445845">
        <w:rPr>
          <w:spacing w:val="-7"/>
        </w:rPr>
        <w:t>ó</w:t>
      </w:r>
      <w:r>
        <w:rPr>
          <w:spacing w:val="-9"/>
        </w:rPr>
        <w:t>w,</w:t>
      </w:r>
    </w:p>
    <w:p w14:paraId="4E9A9575" w14:textId="0A1EDEF7" w:rsidR="00A40DAE" w:rsidRDefault="00836025">
      <w:pPr>
        <w:pStyle w:val="Akapitzlist"/>
        <w:numPr>
          <w:ilvl w:val="1"/>
          <w:numId w:val="5"/>
        </w:numPr>
        <w:tabs>
          <w:tab w:val="left" w:pos="984"/>
          <w:tab w:val="left" w:pos="985"/>
        </w:tabs>
        <w:spacing w:before="1" w:line="269" w:lineRule="exact"/>
        <w:ind w:left="984" w:hanging="349"/>
        <w:rPr>
          <w:rFonts w:ascii="Symbol" w:hAnsi="Symbol"/>
        </w:rPr>
      </w:pPr>
      <w:r>
        <w:t xml:space="preserve">przerywanie </w:t>
      </w:r>
      <w:r>
        <w:rPr>
          <w:spacing w:val="-6"/>
        </w:rPr>
        <w:t>nadmiar</w:t>
      </w:r>
      <w:r w:rsidR="00445845">
        <w:rPr>
          <w:spacing w:val="-6"/>
        </w:rPr>
        <w:t>ó</w:t>
      </w:r>
      <w:r>
        <w:t xml:space="preserve">w </w:t>
      </w:r>
      <w:r>
        <w:rPr>
          <w:spacing w:val="-7"/>
        </w:rPr>
        <w:t>siew</w:t>
      </w:r>
      <w:r w:rsidR="00445845">
        <w:rPr>
          <w:spacing w:val="-7"/>
        </w:rPr>
        <w:t>ó</w:t>
      </w:r>
      <w:r>
        <w:rPr>
          <w:spacing w:val="-9"/>
        </w:rPr>
        <w:t>w,</w:t>
      </w:r>
    </w:p>
    <w:p w14:paraId="1B64873E" w14:textId="4A269758" w:rsidR="00A40DAE" w:rsidRDefault="00836025">
      <w:pPr>
        <w:pStyle w:val="Akapitzlist"/>
        <w:numPr>
          <w:ilvl w:val="1"/>
          <w:numId w:val="5"/>
        </w:numPr>
        <w:tabs>
          <w:tab w:val="left" w:pos="984"/>
          <w:tab w:val="left" w:pos="985"/>
          <w:tab w:val="left" w:leader="dot" w:pos="5773"/>
        </w:tabs>
        <w:ind w:right="294"/>
        <w:rPr>
          <w:rFonts w:ascii="Symbol" w:hAnsi="Symbol"/>
        </w:rPr>
      </w:pPr>
      <w:r>
        <w:t xml:space="preserve">wyniesienie usuniętych </w:t>
      </w:r>
      <w:r>
        <w:rPr>
          <w:spacing w:val="-7"/>
        </w:rPr>
        <w:t>ro</w:t>
      </w:r>
      <w:r w:rsidR="00854128">
        <w:rPr>
          <w:spacing w:val="-7"/>
        </w:rPr>
        <w:t>ś</w:t>
      </w:r>
      <w:r>
        <w:t xml:space="preserve">lin z powierzchni pielonej, załadunek na przyczepę </w:t>
      </w:r>
      <w:r>
        <w:rPr>
          <w:spacing w:val="-32"/>
        </w:rPr>
        <w:t xml:space="preserve">i </w:t>
      </w:r>
      <w:r>
        <w:t>wywiezienie wraz z rozładunkiem na</w:t>
      </w:r>
      <w:r>
        <w:rPr>
          <w:spacing w:val="-7"/>
        </w:rPr>
        <w:t xml:space="preserve"> </w:t>
      </w:r>
      <w:r>
        <w:rPr>
          <w:spacing w:val="-3"/>
        </w:rPr>
        <w:t>odległo</w:t>
      </w:r>
      <w:r w:rsidR="00445845">
        <w:rPr>
          <w:spacing w:val="-3"/>
        </w:rPr>
        <w:t>ść</w:t>
      </w:r>
      <w:r w:rsidR="00854128">
        <w:rPr>
          <w:spacing w:val="-3"/>
        </w:rPr>
        <w:t xml:space="preserve"> ok 1 </w:t>
      </w:r>
      <w:r>
        <w:t xml:space="preserve">km od </w:t>
      </w:r>
      <w:r>
        <w:rPr>
          <w:spacing w:val="-9"/>
        </w:rPr>
        <w:t>szk</w:t>
      </w:r>
      <w:r w:rsidR="00445845">
        <w:rPr>
          <w:spacing w:val="-9"/>
        </w:rPr>
        <w:t>ó</w:t>
      </w:r>
      <w:r>
        <w:t>łki.</w:t>
      </w:r>
    </w:p>
    <w:p w14:paraId="7AA511EA" w14:textId="77777777" w:rsidR="00A40DAE" w:rsidRDefault="00A40DAE">
      <w:pPr>
        <w:rPr>
          <w:rFonts w:ascii="Symbol" w:hAnsi="Symbol"/>
        </w:rPr>
        <w:sectPr w:rsidR="00A40DAE">
          <w:pgSz w:w="11910" w:h="16840"/>
          <w:pgMar w:top="1400" w:right="980" w:bottom="280" w:left="1140" w:header="708" w:footer="708" w:gutter="0"/>
          <w:cols w:space="708"/>
        </w:sectPr>
      </w:pPr>
    </w:p>
    <w:p w14:paraId="29AD2749" w14:textId="77777777" w:rsidR="00A40DAE" w:rsidRDefault="00836025">
      <w:pPr>
        <w:pStyle w:val="Nagwek1"/>
        <w:spacing w:before="77"/>
      </w:pPr>
      <w:r>
        <w:t>Uwagi:</w:t>
      </w:r>
    </w:p>
    <w:p w14:paraId="72C8D6EF" w14:textId="5578A2E7" w:rsidR="00A40DAE" w:rsidRDefault="00836025">
      <w:pPr>
        <w:pStyle w:val="Akapitzlist"/>
        <w:numPr>
          <w:ilvl w:val="1"/>
          <w:numId w:val="5"/>
        </w:numPr>
        <w:tabs>
          <w:tab w:val="left" w:pos="843"/>
        </w:tabs>
        <w:spacing w:before="122"/>
        <w:ind w:left="842" w:hanging="207"/>
        <w:rPr>
          <w:rFonts w:ascii="Symbol" w:hAnsi="Symbol"/>
        </w:rPr>
      </w:pPr>
      <w:r>
        <w:rPr>
          <w:spacing w:val="-3"/>
        </w:rPr>
        <w:t>czynno</w:t>
      </w:r>
      <w:r w:rsidR="00445845">
        <w:rPr>
          <w:spacing w:val="-3"/>
        </w:rPr>
        <w:t>ś</w:t>
      </w:r>
      <w:r>
        <w:t xml:space="preserve">ci pielenia obejmują </w:t>
      </w:r>
      <w:r>
        <w:rPr>
          <w:spacing w:val="-16"/>
        </w:rPr>
        <w:t>r</w:t>
      </w:r>
      <w:r w:rsidR="00445845">
        <w:rPr>
          <w:spacing w:val="-16"/>
        </w:rPr>
        <w:t>ó</w:t>
      </w:r>
      <w:r>
        <w:rPr>
          <w:spacing w:val="-5"/>
        </w:rPr>
        <w:t>wnie</w:t>
      </w:r>
      <w:r w:rsidR="00445845">
        <w:rPr>
          <w:spacing w:val="-5"/>
        </w:rPr>
        <w:t>ż</w:t>
      </w:r>
      <w:r>
        <w:rPr>
          <w:spacing w:val="-5"/>
        </w:rPr>
        <w:t xml:space="preserve"> </w:t>
      </w:r>
      <w:r>
        <w:t xml:space="preserve">powierzchnię </w:t>
      </w:r>
      <w:r w:rsidR="00445845">
        <w:rPr>
          <w:spacing w:val="-17"/>
        </w:rPr>
        <w:t>ś</w:t>
      </w:r>
      <w:r>
        <w:rPr>
          <w:spacing w:val="-6"/>
        </w:rPr>
        <w:t>cie</w:t>
      </w:r>
      <w:r w:rsidR="00445845">
        <w:rPr>
          <w:spacing w:val="-6"/>
        </w:rPr>
        <w:t>ż</w:t>
      </w:r>
      <w:r>
        <w:t>ki między</w:t>
      </w:r>
      <w:r>
        <w:rPr>
          <w:spacing w:val="-5"/>
        </w:rPr>
        <w:t xml:space="preserve"> </w:t>
      </w:r>
      <w:r>
        <w:t>grzędami.</w:t>
      </w:r>
    </w:p>
    <w:p w14:paraId="1DEA909A" w14:textId="77777777" w:rsidR="00A40DAE" w:rsidRDefault="00836025">
      <w:pPr>
        <w:pStyle w:val="Nagwek1"/>
        <w:spacing w:before="118"/>
        <w:jc w:val="both"/>
      </w:pPr>
      <w:r>
        <w:t>Procedura odbioru:</w:t>
      </w:r>
    </w:p>
    <w:p w14:paraId="4ABA2E80" w14:textId="77777777" w:rsidR="00A40DAE" w:rsidRDefault="00836025">
      <w:pPr>
        <w:pStyle w:val="Tekstpodstawowy"/>
        <w:spacing w:before="122"/>
        <w:ind w:left="276" w:right="295" w:firstLine="0"/>
        <w:jc w:val="both"/>
      </w:pPr>
      <w:r>
        <w:t>Odbiór prac nastąpi poprzez zweryfikowanie prawidłowości ich wykonania z opisem czynności i zleceniem oraz pomiarem powierzchni objętej zabiegiem (np. przy pomocy: dalmierza, taśmy mierniczej, GPS, itp)</w:t>
      </w:r>
    </w:p>
    <w:p w14:paraId="6396B412" w14:textId="77777777" w:rsidR="00A40DAE" w:rsidRDefault="00836025">
      <w:pPr>
        <w:spacing w:before="119"/>
        <w:ind w:left="276"/>
        <w:jc w:val="both"/>
        <w:rPr>
          <w:i/>
        </w:rPr>
      </w:pPr>
      <w:r>
        <w:rPr>
          <w:i/>
        </w:rPr>
        <w:t>(rozliczenie z dokładnością do dwóch miejsc po przecinku)</w:t>
      </w:r>
    </w:p>
    <w:p w14:paraId="278712FF" w14:textId="77777777" w:rsidR="00A40DAE" w:rsidRDefault="00A40DAE">
      <w:pPr>
        <w:pStyle w:val="Tekstpodstawowy"/>
        <w:ind w:left="0" w:firstLine="0"/>
        <w:rPr>
          <w:i/>
          <w:sz w:val="20"/>
        </w:rPr>
      </w:pPr>
    </w:p>
    <w:p w14:paraId="03F08F2A" w14:textId="77777777" w:rsidR="00A40DAE" w:rsidRDefault="00A40DAE">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6D19802C" w14:textId="77777777">
        <w:trPr>
          <w:trHeight w:val="1015"/>
        </w:trPr>
        <w:tc>
          <w:tcPr>
            <w:tcW w:w="670" w:type="dxa"/>
          </w:tcPr>
          <w:p w14:paraId="3EB0FF85" w14:textId="77777777" w:rsidR="00A40DAE" w:rsidRDefault="00836025">
            <w:pPr>
              <w:pStyle w:val="TableParagraph"/>
              <w:ind w:left="129" w:right="120"/>
              <w:jc w:val="center"/>
              <w:rPr>
                <w:b/>
                <w:i/>
              </w:rPr>
            </w:pPr>
            <w:r>
              <w:rPr>
                <w:b/>
                <w:i/>
              </w:rPr>
              <w:t>Nr</w:t>
            </w:r>
          </w:p>
        </w:tc>
        <w:tc>
          <w:tcPr>
            <w:tcW w:w="1794" w:type="dxa"/>
          </w:tcPr>
          <w:p w14:paraId="2747732D" w14:textId="77777777" w:rsidR="00A40DAE" w:rsidRDefault="00836025">
            <w:pPr>
              <w:pStyle w:val="TableParagraph"/>
              <w:ind w:left="109" w:right="265"/>
              <w:rPr>
                <w:b/>
                <w:i/>
              </w:rPr>
            </w:pPr>
            <w:r>
              <w:rPr>
                <w:b/>
                <w:i/>
              </w:rPr>
              <w:t>Kod czynności do rozliczenia</w:t>
            </w:r>
          </w:p>
        </w:tc>
        <w:tc>
          <w:tcPr>
            <w:tcW w:w="1702" w:type="dxa"/>
          </w:tcPr>
          <w:p w14:paraId="7B1A415D"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94A7995" w14:textId="77777777" w:rsidR="00A40DAE" w:rsidRDefault="00836025">
            <w:pPr>
              <w:pStyle w:val="TableParagraph"/>
              <w:spacing w:before="1"/>
              <w:ind w:left="0" w:right="95"/>
              <w:jc w:val="right"/>
              <w:rPr>
                <w:b/>
                <w:i/>
              </w:rPr>
            </w:pPr>
            <w:r>
              <w:rPr>
                <w:b/>
                <w:i/>
                <w:spacing w:val="-1"/>
              </w:rPr>
              <w:t>wyceny</w:t>
            </w:r>
          </w:p>
        </w:tc>
        <w:tc>
          <w:tcPr>
            <w:tcW w:w="3861" w:type="dxa"/>
          </w:tcPr>
          <w:p w14:paraId="79271913" w14:textId="77777777" w:rsidR="00A40DAE" w:rsidRDefault="00836025">
            <w:pPr>
              <w:pStyle w:val="TableParagraph"/>
              <w:rPr>
                <w:b/>
                <w:i/>
              </w:rPr>
            </w:pPr>
            <w:r>
              <w:rPr>
                <w:b/>
                <w:i/>
              </w:rPr>
              <w:t>Opis kodu czynności</w:t>
            </w:r>
          </w:p>
        </w:tc>
        <w:tc>
          <w:tcPr>
            <w:tcW w:w="1333" w:type="dxa"/>
          </w:tcPr>
          <w:p w14:paraId="6BF9E6D6" w14:textId="77777777" w:rsidR="00A40DAE" w:rsidRDefault="00836025">
            <w:pPr>
              <w:pStyle w:val="TableParagraph"/>
              <w:ind w:left="105" w:right="221"/>
              <w:rPr>
                <w:b/>
                <w:i/>
              </w:rPr>
            </w:pPr>
            <w:r>
              <w:rPr>
                <w:b/>
                <w:i/>
              </w:rPr>
              <w:t>Jednostka miary</w:t>
            </w:r>
          </w:p>
        </w:tc>
      </w:tr>
      <w:tr w:rsidR="00A40DAE" w14:paraId="61EA95FF" w14:textId="77777777">
        <w:trPr>
          <w:trHeight w:val="625"/>
        </w:trPr>
        <w:tc>
          <w:tcPr>
            <w:tcW w:w="670" w:type="dxa"/>
          </w:tcPr>
          <w:p w14:paraId="06570F80" w14:textId="77777777" w:rsidR="00A40DAE" w:rsidRDefault="00836025">
            <w:pPr>
              <w:pStyle w:val="TableParagraph"/>
              <w:ind w:left="129" w:right="120"/>
              <w:jc w:val="center"/>
            </w:pPr>
            <w:r>
              <w:t>227</w:t>
            </w:r>
          </w:p>
        </w:tc>
        <w:tc>
          <w:tcPr>
            <w:tcW w:w="1794" w:type="dxa"/>
          </w:tcPr>
          <w:p w14:paraId="54FA4A2F" w14:textId="77777777" w:rsidR="00A40DAE" w:rsidRDefault="00836025">
            <w:pPr>
              <w:pStyle w:val="TableParagraph"/>
              <w:ind w:left="109"/>
            </w:pPr>
            <w:r>
              <w:t>WYW-GRZ</w:t>
            </w:r>
          </w:p>
        </w:tc>
        <w:tc>
          <w:tcPr>
            <w:tcW w:w="1702" w:type="dxa"/>
          </w:tcPr>
          <w:p w14:paraId="20FCDF1E" w14:textId="77777777" w:rsidR="00A40DAE" w:rsidRDefault="00836025">
            <w:pPr>
              <w:pStyle w:val="TableParagraph"/>
            </w:pPr>
            <w:r>
              <w:t>WYW-GRZ</w:t>
            </w:r>
          </w:p>
        </w:tc>
        <w:tc>
          <w:tcPr>
            <w:tcW w:w="3861" w:type="dxa"/>
          </w:tcPr>
          <w:p w14:paraId="200846E9" w14:textId="77777777" w:rsidR="00A40DAE" w:rsidRDefault="00A40DAE">
            <w:pPr>
              <w:pStyle w:val="TableParagraph"/>
              <w:spacing w:before="0"/>
              <w:ind w:left="0"/>
              <w:rPr>
                <w:i/>
                <w:sz w:val="21"/>
              </w:rPr>
            </w:pPr>
          </w:p>
          <w:p w14:paraId="78951748" w14:textId="77777777" w:rsidR="00A40DAE" w:rsidRDefault="00836025">
            <w:pPr>
              <w:pStyle w:val="TableParagraph"/>
              <w:spacing w:before="0"/>
            </w:pPr>
            <w:r>
              <w:t>Formowanie grzędy siewnej</w:t>
            </w:r>
          </w:p>
        </w:tc>
        <w:tc>
          <w:tcPr>
            <w:tcW w:w="1333" w:type="dxa"/>
          </w:tcPr>
          <w:p w14:paraId="0AAB1FAB" w14:textId="77777777" w:rsidR="00A40DAE" w:rsidRDefault="00836025">
            <w:pPr>
              <w:pStyle w:val="TableParagraph"/>
              <w:ind w:left="348" w:right="347"/>
              <w:jc w:val="center"/>
            </w:pPr>
            <w:r>
              <w:t>AR</w:t>
            </w:r>
          </w:p>
        </w:tc>
      </w:tr>
    </w:tbl>
    <w:p w14:paraId="7F893E49" w14:textId="77777777" w:rsidR="00A40DAE" w:rsidRDefault="00836025">
      <w:pPr>
        <w:pStyle w:val="Nagwek1"/>
      </w:pPr>
      <w:r>
        <w:t>Standard technologii prac obejmuje:</w:t>
      </w:r>
    </w:p>
    <w:p w14:paraId="4F2770E0" w14:textId="77777777" w:rsidR="00A40DAE" w:rsidRDefault="00836025">
      <w:pPr>
        <w:pStyle w:val="Akapitzlist"/>
        <w:numPr>
          <w:ilvl w:val="2"/>
          <w:numId w:val="5"/>
        </w:numPr>
        <w:tabs>
          <w:tab w:val="left" w:pos="1202"/>
          <w:tab w:val="left" w:pos="1203"/>
        </w:tabs>
        <w:spacing w:before="119"/>
        <w:ind w:left="1202" w:hanging="361"/>
      </w:pPr>
      <w:r>
        <w:t>zawieszenie lub doczepienie sprzętu do</w:t>
      </w:r>
      <w:r>
        <w:rPr>
          <w:spacing w:val="-6"/>
        </w:rPr>
        <w:t xml:space="preserve"> </w:t>
      </w:r>
      <w:r>
        <w:t>ciągnika,</w:t>
      </w:r>
    </w:p>
    <w:p w14:paraId="3722330B" w14:textId="77777777" w:rsidR="00A40DAE" w:rsidRDefault="00836025">
      <w:pPr>
        <w:pStyle w:val="Akapitzlist"/>
        <w:numPr>
          <w:ilvl w:val="2"/>
          <w:numId w:val="5"/>
        </w:numPr>
        <w:tabs>
          <w:tab w:val="left" w:pos="1202"/>
          <w:tab w:val="left" w:pos="1203"/>
        </w:tabs>
        <w:spacing w:before="1" w:line="269" w:lineRule="exact"/>
        <w:ind w:left="1202" w:hanging="361"/>
      </w:pPr>
      <w:r>
        <w:t xml:space="preserve">regulację i drobne </w:t>
      </w:r>
      <w:r>
        <w:rPr>
          <w:spacing w:val="-3"/>
        </w:rPr>
        <w:t>naprawy</w:t>
      </w:r>
      <w:r>
        <w:rPr>
          <w:spacing w:val="-2"/>
        </w:rPr>
        <w:t xml:space="preserve"> </w:t>
      </w:r>
      <w:r>
        <w:t>sprzętu,</w:t>
      </w:r>
    </w:p>
    <w:p w14:paraId="360CF587" w14:textId="64609915" w:rsidR="00A40DAE" w:rsidRDefault="00836025">
      <w:pPr>
        <w:pStyle w:val="Akapitzlist"/>
        <w:numPr>
          <w:ilvl w:val="2"/>
          <w:numId w:val="5"/>
        </w:numPr>
        <w:tabs>
          <w:tab w:val="left" w:pos="1202"/>
          <w:tab w:val="left" w:pos="1203"/>
        </w:tabs>
        <w:spacing w:line="269" w:lineRule="exact"/>
        <w:ind w:left="1202" w:hanging="361"/>
      </w:pPr>
      <w:r>
        <w:t xml:space="preserve">przemieszczenie </w:t>
      </w:r>
      <w:r>
        <w:rPr>
          <w:spacing w:val="-5"/>
        </w:rPr>
        <w:t>czę</w:t>
      </w:r>
      <w:r w:rsidR="00445845">
        <w:rPr>
          <w:spacing w:val="-5"/>
        </w:rPr>
        <w:t>ś</w:t>
      </w:r>
      <w:r>
        <w:t xml:space="preserve">ci gleby ze </w:t>
      </w:r>
      <w:r w:rsidR="00445845">
        <w:rPr>
          <w:spacing w:val="-17"/>
        </w:rPr>
        <w:t>ś</w:t>
      </w:r>
      <w:r>
        <w:rPr>
          <w:spacing w:val="-6"/>
        </w:rPr>
        <w:t>cie</w:t>
      </w:r>
      <w:r w:rsidR="00445845">
        <w:rPr>
          <w:spacing w:val="-6"/>
        </w:rPr>
        <w:t>ż</w:t>
      </w:r>
      <w:r>
        <w:t xml:space="preserve">ek po </w:t>
      </w:r>
      <w:r>
        <w:rPr>
          <w:spacing w:val="-12"/>
        </w:rPr>
        <w:t>kt</w:t>
      </w:r>
      <w:r w:rsidR="00445845">
        <w:rPr>
          <w:spacing w:val="-12"/>
        </w:rPr>
        <w:t>ó</w:t>
      </w:r>
      <w:r>
        <w:t>rych porusza się</w:t>
      </w:r>
      <w:r>
        <w:rPr>
          <w:spacing w:val="-7"/>
        </w:rPr>
        <w:t xml:space="preserve"> </w:t>
      </w:r>
      <w:r>
        <w:t>ciągnik,</w:t>
      </w:r>
    </w:p>
    <w:p w14:paraId="2A340F4A" w14:textId="23B0B150" w:rsidR="00A40DAE" w:rsidRDefault="00836025">
      <w:pPr>
        <w:pStyle w:val="Akapitzlist"/>
        <w:numPr>
          <w:ilvl w:val="2"/>
          <w:numId w:val="5"/>
        </w:numPr>
        <w:tabs>
          <w:tab w:val="left" w:pos="1202"/>
          <w:tab w:val="left" w:pos="1203"/>
        </w:tabs>
        <w:spacing w:before="1" w:line="269" w:lineRule="exact"/>
        <w:ind w:left="1202" w:hanging="361"/>
      </w:pPr>
      <w:r>
        <w:t xml:space="preserve">kultywatorowanie i </w:t>
      </w:r>
      <w:r>
        <w:rPr>
          <w:spacing w:val="-3"/>
        </w:rPr>
        <w:t xml:space="preserve">wałowanie </w:t>
      </w:r>
      <w:r>
        <w:rPr>
          <w:spacing w:val="-5"/>
        </w:rPr>
        <w:t>wywy</w:t>
      </w:r>
      <w:r w:rsidR="00445845">
        <w:rPr>
          <w:spacing w:val="-5"/>
        </w:rPr>
        <w:t>ż</w:t>
      </w:r>
      <w:r>
        <w:t>szonej</w:t>
      </w:r>
      <w:r>
        <w:rPr>
          <w:spacing w:val="-22"/>
        </w:rPr>
        <w:t xml:space="preserve"> </w:t>
      </w:r>
      <w:r>
        <w:rPr>
          <w:spacing w:val="-5"/>
        </w:rPr>
        <w:t>grzędy,</w:t>
      </w:r>
    </w:p>
    <w:p w14:paraId="2A3B5C28" w14:textId="77777777" w:rsidR="00A40DAE" w:rsidRDefault="00836025">
      <w:pPr>
        <w:pStyle w:val="Akapitzlist"/>
        <w:numPr>
          <w:ilvl w:val="2"/>
          <w:numId w:val="5"/>
        </w:numPr>
        <w:tabs>
          <w:tab w:val="left" w:pos="1202"/>
          <w:tab w:val="left" w:pos="1203"/>
        </w:tabs>
        <w:spacing w:line="269" w:lineRule="exact"/>
        <w:ind w:left="1202" w:hanging="361"/>
      </w:pPr>
      <w:r>
        <w:t xml:space="preserve">oczyszczenie sprzętu </w:t>
      </w:r>
      <w:r>
        <w:rPr>
          <w:spacing w:val="-3"/>
        </w:rPr>
        <w:t xml:space="preserve">oraz </w:t>
      </w:r>
      <w:r>
        <w:t>odstawienie go do miejsca</w:t>
      </w:r>
      <w:r>
        <w:rPr>
          <w:spacing w:val="-4"/>
        </w:rPr>
        <w:t xml:space="preserve"> </w:t>
      </w:r>
      <w:r>
        <w:t>postoju.</w:t>
      </w:r>
    </w:p>
    <w:p w14:paraId="424B2EF1" w14:textId="77777777" w:rsidR="00A40DAE" w:rsidRDefault="00836025">
      <w:pPr>
        <w:pStyle w:val="Nagwek1"/>
        <w:spacing w:before="122"/>
      </w:pPr>
      <w:r>
        <w:t>Uwagi:</w:t>
      </w:r>
    </w:p>
    <w:p w14:paraId="5954A72B" w14:textId="5288EEDF" w:rsidR="00A40DAE" w:rsidRDefault="00836025">
      <w:pPr>
        <w:pStyle w:val="Akapitzlist"/>
        <w:numPr>
          <w:ilvl w:val="1"/>
          <w:numId w:val="5"/>
        </w:numPr>
        <w:tabs>
          <w:tab w:val="left" w:pos="996"/>
          <w:tab w:val="left" w:pos="997"/>
        </w:tabs>
        <w:spacing w:before="119"/>
        <w:ind w:right="289"/>
        <w:rPr>
          <w:rFonts w:ascii="Symbol" w:hAnsi="Symbol"/>
        </w:rPr>
      </w:pPr>
      <w:r>
        <w:t xml:space="preserve">wymagane wymiary: </w:t>
      </w:r>
      <w:r>
        <w:rPr>
          <w:spacing w:val="-4"/>
        </w:rPr>
        <w:t>wysoko</w:t>
      </w:r>
      <w:r w:rsidR="00445845">
        <w:rPr>
          <w:spacing w:val="-4"/>
        </w:rPr>
        <w:t>ś</w:t>
      </w:r>
      <w:r w:rsidR="00445845">
        <w:rPr>
          <w:spacing w:val="-9"/>
        </w:rPr>
        <w:t>ć</w:t>
      </w:r>
      <w:r>
        <w:rPr>
          <w:spacing w:val="-9"/>
        </w:rPr>
        <w:t xml:space="preserve"> </w:t>
      </w:r>
      <w:r>
        <w:rPr>
          <w:spacing w:val="-5"/>
        </w:rPr>
        <w:t>wywy</w:t>
      </w:r>
      <w:r w:rsidR="00445845">
        <w:rPr>
          <w:spacing w:val="-5"/>
        </w:rPr>
        <w:t>ż</w:t>
      </w:r>
      <w:r>
        <w:t xml:space="preserve">szenia </w:t>
      </w:r>
      <w:r w:rsidR="00A63685">
        <w:t>150</w:t>
      </w:r>
      <w:r>
        <w:t xml:space="preserve"> mm (+/- 10%), </w:t>
      </w:r>
      <w:r>
        <w:rPr>
          <w:spacing w:val="-4"/>
        </w:rPr>
        <w:t>szeroko</w:t>
      </w:r>
      <w:r w:rsidR="00445845">
        <w:rPr>
          <w:spacing w:val="-4"/>
        </w:rPr>
        <w:t>ś</w:t>
      </w:r>
      <w:r w:rsidR="00445845">
        <w:rPr>
          <w:spacing w:val="-9"/>
        </w:rPr>
        <w:t>ć</w:t>
      </w:r>
      <w:r>
        <w:rPr>
          <w:spacing w:val="-9"/>
        </w:rPr>
        <w:t xml:space="preserve"> </w:t>
      </w:r>
      <w:r>
        <w:t xml:space="preserve">grzędy </w:t>
      </w:r>
      <w:r w:rsidR="00A63685">
        <w:t>1000</w:t>
      </w:r>
      <w:r>
        <w:t xml:space="preserve"> </w:t>
      </w:r>
      <w:r>
        <w:rPr>
          <w:spacing w:val="-114"/>
        </w:rPr>
        <w:t>mm</w:t>
      </w:r>
      <w:r>
        <w:rPr>
          <w:spacing w:val="64"/>
        </w:rPr>
        <w:t xml:space="preserve"> </w:t>
      </w:r>
      <w:r>
        <w:t>(+/- 10%).</w:t>
      </w:r>
    </w:p>
    <w:p w14:paraId="1F9E11BC" w14:textId="77777777" w:rsidR="00A40DAE" w:rsidRDefault="00836025">
      <w:pPr>
        <w:pStyle w:val="Nagwek1"/>
        <w:spacing w:before="120"/>
      </w:pPr>
      <w:r>
        <w:t>Procedura odbioru:</w:t>
      </w:r>
    </w:p>
    <w:p w14:paraId="0E1B2F78" w14:textId="77777777" w:rsidR="00A40DAE" w:rsidRDefault="00836025">
      <w:pPr>
        <w:pStyle w:val="Akapitzlist"/>
        <w:numPr>
          <w:ilvl w:val="1"/>
          <w:numId w:val="5"/>
        </w:numPr>
        <w:tabs>
          <w:tab w:val="left" w:pos="997"/>
        </w:tabs>
        <w:spacing w:before="121"/>
        <w:ind w:right="293"/>
        <w:jc w:val="both"/>
        <w:rPr>
          <w:rFonts w:ascii="Symbol" w:hAnsi="Symbol"/>
        </w:rPr>
      </w:pPr>
      <w: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w:t>
      </w:r>
      <w:r>
        <w:rPr>
          <w:spacing w:val="-2"/>
        </w:rPr>
        <w:t xml:space="preserve"> </w:t>
      </w:r>
      <w:r>
        <w:t>podłoża.</w:t>
      </w:r>
    </w:p>
    <w:p w14:paraId="43F8BDB9" w14:textId="77777777" w:rsidR="00A40DAE" w:rsidRDefault="00836025">
      <w:pPr>
        <w:spacing w:before="118"/>
        <w:ind w:left="984"/>
        <w:jc w:val="both"/>
        <w:rPr>
          <w:i/>
        </w:rPr>
      </w:pPr>
      <w:r>
        <w:rPr>
          <w:i/>
        </w:rPr>
        <w:t>(rozliczenie z dokładnością do dwóch miejsc po przecinku)</w:t>
      </w:r>
    </w:p>
    <w:p w14:paraId="389345B6" w14:textId="77777777" w:rsidR="00A40DAE" w:rsidRDefault="00A40DAE">
      <w:pPr>
        <w:pStyle w:val="Tekstpodstawowy"/>
        <w:ind w:left="0" w:firstLine="0"/>
        <w:rPr>
          <w:i/>
          <w:sz w:val="20"/>
        </w:rPr>
      </w:pPr>
    </w:p>
    <w:p w14:paraId="04E6395A" w14:textId="77777777" w:rsidR="00A40DAE" w:rsidRDefault="00A40DAE">
      <w:pPr>
        <w:pStyle w:val="Tekstpodstawowy"/>
        <w:ind w:left="0" w:firstLine="0"/>
        <w:rPr>
          <w:i/>
          <w:sz w:val="20"/>
        </w:rPr>
      </w:pPr>
    </w:p>
    <w:p w14:paraId="0F32EA32" w14:textId="77777777" w:rsidR="00A40DAE" w:rsidRDefault="00A40DAE">
      <w:pPr>
        <w:pStyle w:val="Tekstpodstawowy"/>
        <w:spacing w:before="9"/>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14EFCFDE" w14:textId="77777777">
        <w:trPr>
          <w:trHeight w:val="1012"/>
        </w:trPr>
        <w:tc>
          <w:tcPr>
            <w:tcW w:w="670" w:type="dxa"/>
          </w:tcPr>
          <w:p w14:paraId="2F4F31FE" w14:textId="77777777" w:rsidR="00A40DAE" w:rsidRDefault="00836025">
            <w:pPr>
              <w:pStyle w:val="TableParagraph"/>
              <w:spacing w:before="120"/>
              <w:ind w:left="129" w:right="120"/>
              <w:jc w:val="center"/>
              <w:rPr>
                <w:b/>
                <w:i/>
              </w:rPr>
            </w:pPr>
            <w:r>
              <w:rPr>
                <w:b/>
                <w:i/>
              </w:rPr>
              <w:t>Nr</w:t>
            </w:r>
          </w:p>
        </w:tc>
        <w:tc>
          <w:tcPr>
            <w:tcW w:w="1794" w:type="dxa"/>
          </w:tcPr>
          <w:p w14:paraId="0C3DAF19" w14:textId="77777777" w:rsidR="00A40DAE" w:rsidRDefault="00836025">
            <w:pPr>
              <w:pStyle w:val="TableParagraph"/>
              <w:spacing w:before="120"/>
              <w:ind w:left="109" w:right="265"/>
              <w:rPr>
                <w:b/>
                <w:i/>
              </w:rPr>
            </w:pPr>
            <w:r>
              <w:rPr>
                <w:b/>
                <w:i/>
              </w:rPr>
              <w:t>Kod czynności do rozliczenia</w:t>
            </w:r>
          </w:p>
        </w:tc>
        <w:tc>
          <w:tcPr>
            <w:tcW w:w="1702" w:type="dxa"/>
          </w:tcPr>
          <w:p w14:paraId="3573130C" w14:textId="77777777" w:rsidR="00A40DAE" w:rsidRDefault="00836025">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AAE7958" w14:textId="77777777" w:rsidR="00A40DAE" w:rsidRDefault="00836025">
            <w:pPr>
              <w:pStyle w:val="TableParagraph"/>
              <w:spacing w:before="0"/>
              <w:ind w:left="0" w:right="95"/>
              <w:jc w:val="right"/>
              <w:rPr>
                <w:b/>
                <w:i/>
              </w:rPr>
            </w:pPr>
            <w:r>
              <w:rPr>
                <w:b/>
                <w:i/>
                <w:spacing w:val="-1"/>
              </w:rPr>
              <w:t>wyceny</w:t>
            </w:r>
          </w:p>
        </w:tc>
        <w:tc>
          <w:tcPr>
            <w:tcW w:w="3861" w:type="dxa"/>
          </w:tcPr>
          <w:p w14:paraId="3271F179" w14:textId="77777777" w:rsidR="00A40DAE" w:rsidRDefault="00836025">
            <w:pPr>
              <w:pStyle w:val="TableParagraph"/>
              <w:spacing w:before="120"/>
              <w:rPr>
                <w:b/>
                <w:i/>
              </w:rPr>
            </w:pPr>
            <w:r>
              <w:rPr>
                <w:b/>
                <w:i/>
              </w:rPr>
              <w:t>Opis kodu czynności</w:t>
            </w:r>
          </w:p>
        </w:tc>
        <w:tc>
          <w:tcPr>
            <w:tcW w:w="1333" w:type="dxa"/>
          </w:tcPr>
          <w:p w14:paraId="584973E4" w14:textId="77777777" w:rsidR="00A40DAE" w:rsidRDefault="00836025">
            <w:pPr>
              <w:pStyle w:val="TableParagraph"/>
              <w:spacing w:before="120"/>
              <w:ind w:left="105" w:right="221"/>
              <w:rPr>
                <w:b/>
                <w:i/>
              </w:rPr>
            </w:pPr>
            <w:r>
              <w:rPr>
                <w:b/>
                <w:i/>
              </w:rPr>
              <w:t>Jednostka miary</w:t>
            </w:r>
          </w:p>
        </w:tc>
      </w:tr>
      <w:tr w:rsidR="00A40DAE" w14:paraId="0D19E4BF" w14:textId="77777777">
        <w:trPr>
          <w:trHeight w:val="758"/>
        </w:trPr>
        <w:tc>
          <w:tcPr>
            <w:tcW w:w="670" w:type="dxa"/>
          </w:tcPr>
          <w:p w14:paraId="4F06298D" w14:textId="77777777" w:rsidR="00A40DAE" w:rsidRDefault="00836025">
            <w:pPr>
              <w:pStyle w:val="TableParagraph"/>
              <w:spacing w:before="122"/>
              <w:ind w:left="129" w:right="120"/>
              <w:jc w:val="center"/>
            </w:pPr>
            <w:r>
              <w:t>228</w:t>
            </w:r>
          </w:p>
        </w:tc>
        <w:tc>
          <w:tcPr>
            <w:tcW w:w="1794" w:type="dxa"/>
          </w:tcPr>
          <w:p w14:paraId="3A74DF03" w14:textId="77777777" w:rsidR="00A40DAE" w:rsidRDefault="00836025">
            <w:pPr>
              <w:pStyle w:val="TableParagraph"/>
              <w:spacing w:before="122"/>
              <w:ind w:left="109"/>
            </w:pPr>
            <w:r>
              <w:t>OSŁ-ATM</w:t>
            </w:r>
          </w:p>
        </w:tc>
        <w:tc>
          <w:tcPr>
            <w:tcW w:w="1702" w:type="dxa"/>
          </w:tcPr>
          <w:p w14:paraId="309C594C" w14:textId="77777777" w:rsidR="00A40DAE" w:rsidRDefault="00836025">
            <w:pPr>
              <w:pStyle w:val="TableParagraph"/>
              <w:spacing w:before="122"/>
            </w:pPr>
            <w:r>
              <w:t>OSŁ-ATM</w:t>
            </w:r>
          </w:p>
        </w:tc>
        <w:tc>
          <w:tcPr>
            <w:tcW w:w="3861" w:type="dxa"/>
          </w:tcPr>
          <w:p w14:paraId="791A7EF7" w14:textId="77777777" w:rsidR="00A40DAE" w:rsidRDefault="00836025">
            <w:pPr>
              <w:pStyle w:val="TableParagraph"/>
              <w:spacing w:before="122"/>
              <w:ind w:right="764"/>
            </w:pPr>
            <w:r>
              <w:t>Osłona szkółki przed ujemnymi wpływami atmosferycznymi</w:t>
            </w:r>
          </w:p>
        </w:tc>
        <w:tc>
          <w:tcPr>
            <w:tcW w:w="1333" w:type="dxa"/>
          </w:tcPr>
          <w:p w14:paraId="0885B914" w14:textId="77777777" w:rsidR="00A40DAE" w:rsidRDefault="00836025">
            <w:pPr>
              <w:pStyle w:val="TableParagraph"/>
              <w:spacing w:before="122"/>
              <w:ind w:left="348" w:right="347"/>
              <w:jc w:val="center"/>
            </w:pPr>
            <w:r>
              <w:t>AR</w:t>
            </w:r>
          </w:p>
        </w:tc>
      </w:tr>
      <w:tr w:rsidR="00A40DAE" w14:paraId="121D03A0" w14:textId="77777777">
        <w:trPr>
          <w:trHeight w:val="623"/>
        </w:trPr>
        <w:tc>
          <w:tcPr>
            <w:tcW w:w="670" w:type="dxa"/>
          </w:tcPr>
          <w:p w14:paraId="35693ADF" w14:textId="77777777" w:rsidR="00A40DAE" w:rsidRDefault="00836025">
            <w:pPr>
              <w:pStyle w:val="TableParagraph"/>
              <w:ind w:left="129" w:right="120"/>
              <w:jc w:val="center"/>
            </w:pPr>
            <w:r>
              <w:t>229</w:t>
            </w:r>
          </w:p>
        </w:tc>
        <w:tc>
          <w:tcPr>
            <w:tcW w:w="1794" w:type="dxa"/>
          </w:tcPr>
          <w:p w14:paraId="21043B6E" w14:textId="77777777" w:rsidR="00A40DAE" w:rsidRDefault="00836025">
            <w:pPr>
              <w:pStyle w:val="TableParagraph"/>
              <w:ind w:left="109"/>
            </w:pPr>
            <w:r>
              <w:t>OSŁ-REG</w:t>
            </w:r>
          </w:p>
        </w:tc>
        <w:tc>
          <w:tcPr>
            <w:tcW w:w="1702" w:type="dxa"/>
          </w:tcPr>
          <w:p w14:paraId="3A68AA33" w14:textId="77777777" w:rsidR="00A40DAE" w:rsidRDefault="00836025">
            <w:pPr>
              <w:pStyle w:val="TableParagraph"/>
            </w:pPr>
            <w:r>
              <w:t>OSŁ-REG</w:t>
            </w:r>
          </w:p>
        </w:tc>
        <w:tc>
          <w:tcPr>
            <w:tcW w:w="3861" w:type="dxa"/>
          </w:tcPr>
          <w:p w14:paraId="5C564C0E" w14:textId="6C8F75E8" w:rsidR="00A40DAE" w:rsidRDefault="00836025">
            <w:pPr>
              <w:pStyle w:val="TableParagraph"/>
            </w:pPr>
            <w:r>
              <w:t>Regulowanie poło</w:t>
            </w:r>
            <w:r w:rsidR="00445845">
              <w:t>ż</w:t>
            </w:r>
            <w:r>
              <w:t>enia osłon</w:t>
            </w:r>
          </w:p>
        </w:tc>
        <w:tc>
          <w:tcPr>
            <w:tcW w:w="1333" w:type="dxa"/>
          </w:tcPr>
          <w:p w14:paraId="75B093A4" w14:textId="77777777" w:rsidR="00A40DAE" w:rsidRDefault="00836025">
            <w:pPr>
              <w:pStyle w:val="TableParagraph"/>
              <w:ind w:left="348" w:right="347"/>
              <w:jc w:val="center"/>
            </w:pPr>
            <w:r>
              <w:t>AR</w:t>
            </w:r>
          </w:p>
        </w:tc>
      </w:tr>
    </w:tbl>
    <w:p w14:paraId="7E20CD24" w14:textId="77777777" w:rsidR="00A40DAE" w:rsidRDefault="00836025">
      <w:pPr>
        <w:pStyle w:val="Nagwek1"/>
      </w:pPr>
      <w:r>
        <w:t>Standard technologii prac obejmuje:</w:t>
      </w:r>
    </w:p>
    <w:p w14:paraId="4B6ACAE0" w14:textId="1A2A6826" w:rsidR="00A40DAE" w:rsidRDefault="00836025">
      <w:pPr>
        <w:pStyle w:val="Akapitzlist"/>
        <w:numPr>
          <w:ilvl w:val="1"/>
          <w:numId w:val="5"/>
        </w:numPr>
        <w:tabs>
          <w:tab w:val="left" w:pos="996"/>
          <w:tab w:val="left" w:pos="997"/>
        </w:tabs>
        <w:spacing w:before="122" w:line="270" w:lineRule="exact"/>
        <w:ind w:hanging="361"/>
        <w:rPr>
          <w:rFonts w:ascii="Symbol" w:hAnsi="Symbol"/>
        </w:rPr>
      </w:pPr>
      <w:r>
        <w:t xml:space="preserve">zakładanie lub zdejmowanie osłon wraz z załadunkiem i dowozem z magazynu </w:t>
      </w:r>
      <w:r>
        <w:rPr>
          <w:spacing w:val="-9"/>
        </w:rPr>
        <w:t>szk</w:t>
      </w:r>
      <w:r w:rsidR="00445845">
        <w:rPr>
          <w:spacing w:val="-9"/>
        </w:rPr>
        <w:t>ó</w:t>
      </w:r>
      <w:r>
        <w:t>łki,</w:t>
      </w:r>
    </w:p>
    <w:p w14:paraId="5AF5C352" w14:textId="398BA21A" w:rsidR="00A40DAE" w:rsidRDefault="00836025">
      <w:pPr>
        <w:pStyle w:val="Akapitzlist"/>
        <w:numPr>
          <w:ilvl w:val="1"/>
          <w:numId w:val="5"/>
        </w:numPr>
        <w:tabs>
          <w:tab w:val="left" w:pos="996"/>
          <w:tab w:val="left" w:pos="997"/>
        </w:tabs>
        <w:ind w:right="288"/>
        <w:rPr>
          <w:rFonts w:ascii="Symbol" w:hAnsi="Symbol"/>
        </w:rPr>
      </w:pPr>
      <w:r>
        <w:t xml:space="preserve">czasowe odsłonięcie </w:t>
      </w:r>
      <w:r>
        <w:rPr>
          <w:spacing w:val="-3"/>
        </w:rPr>
        <w:t xml:space="preserve">uprawy </w:t>
      </w:r>
      <w:r>
        <w:t xml:space="preserve">celem wykonania pielenia </w:t>
      </w:r>
      <w:r>
        <w:rPr>
          <w:spacing w:val="-6"/>
        </w:rPr>
        <w:t>bąd</w:t>
      </w:r>
      <w:r w:rsidR="00445845">
        <w:rPr>
          <w:spacing w:val="-6"/>
        </w:rPr>
        <w:t>ź</w:t>
      </w:r>
      <w:r>
        <w:rPr>
          <w:spacing w:val="-6"/>
        </w:rPr>
        <w:t xml:space="preserve"> </w:t>
      </w:r>
      <w:r>
        <w:t xml:space="preserve">oprysku i ponowne </w:t>
      </w:r>
      <w:r>
        <w:rPr>
          <w:spacing w:val="-4"/>
        </w:rPr>
        <w:t>zało</w:t>
      </w:r>
      <w:r w:rsidR="00445845">
        <w:rPr>
          <w:spacing w:val="-4"/>
        </w:rPr>
        <w:t>ż</w:t>
      </w:r>
      <w:r>
        <w:rPr>
          <w:spacing w:val="-22"/>
        </w:rPr>
        <w:t xml:space="preserve">enie </w:t>
      </w:r>
      <w:r>
        <w:t xml:space="preserve">łącznie z wbiciem </w:t>
      </w:r>
      <w:r>
        <w:rPr>
          <w:spacing w:val="-9"/>
        </w:rPr>
        <w:t>hak</w:t>
      </w:r>
      <w:r w:rsidR="00445845">
        <w:rPr>
          <w:spacing w:val="-9"/>
        </w:rPr>
        <w:t>ó</w:t>
      </w:r>
      <w:r>
        <w:t xml:space="preserve">w lub </w:t>
      </w:r>
      <w:r>
        <w:rPr>
          <w:spacing w:val="-7"/>
        </w:rPr>
        <w:t>podp</w:t>
      </w:r>
      <w:r w:rsidR="00445845">
        <w:rPr>
          <w:spacing w:val="-7"/>
        </w:rPr>
        <w:t>ó</w:t>
      </w:r>
      <w:r>
        <w:t>r</w:t>
      </w:r>
      <w:r>
        <w:rPr>
          <w:spacing w:val="-13"/>
        </w:rPr>
        <w:t xml:space="preserve"> </w:t>
      </w:r>
      <w:r>
        <w:t>podtrzymujących,</w:t>
      </w:r>
    </w:p>
    <w:p w14:paraId="215319BA" w14:textId="70E5B4E4" w:rsidR="00A40DAE" w:rsidRDefault="00836025">
      <w:pPr>
        <w:pStyle w:val="Akapitzlist"/>
        <w:numPr>
          <w:ilvl w:val="1"/>
          <w:numId w:val="5"/>
        </w:numPr>
        <w:tabs>
          <w:tab w:val="left" w:pos="996"/>
          <w:tab w:val="left" w:pos="997"/>
        </w:tabs>
        <w:ind w:hanging="361"/>
        <w:rPr>
          <w:rFonts w:ascii="Symbol" w:hAnsi="Symbol"/>
        </w:rPr>
      </w:pPr>
      <w:r>
        <w:t xml:space="preserve">regulacja </w:t>
      </w:r>
      <w:r>
        <w:rPr>
          <w:spacing w:val="-5"/>
        </w:rPr>
        <w:t>poło</w:t>
      </w:r>
      <w:r w:rsidR="00445845">
        <w:rPr>
          <w:spacing w:val="-5"/>
        </w:rPr>
        <w:t>ż</w:t>
      </w:r>
      <w:r>
        <w:t>enia</w:t>
      </w:r>
      <w:r>
        <w:rPr>
          <w:spacing w:val="-21"/>
        </w:rPr>
        <w:t xml:space="preserve"> </w:t>
      </w:r>
      <w:r>
        <w:t>osłon,</w:t>
      </w:r>
    </w:p>
    <w:p w14:paraId="0C0EAE7E" w14:textId="77777777" w:rsidR="00A40DAE" w:rsidRDefault="00A40DAE">
      <w:pPr>
        <w:rPr>
          <w:rFonts w:ascii="Symbol" w:hAnsi="Symbol"/>
        </w:rPr>
        <w:sectPr w:rsidR="00A40DAE">
          <w:pgSz w:w="11910" w:h="16840"/>
          <w:pgMar w:top="1320" w:right="980" w:bottom="280" w:left="1140" w:header="708" w:footer="708" w:gutter="0"/>
          <w:cols w:space="708"/>
        </w:sectPr>
      </w:pPr>
    </w:p>
    <w:p w14:paraId="2A48DAE9" w14:textId="77777777" w:rsidR="00A40DAE" w:rsidRDefault="00836025">
      <w:pPr>
        <w:pStyle w:val="Akapitzlist"/>
        <w:numPr>
          <w:ilvl w:val="1"/>
          <w:numId w:val="5"/>
        </w:numPr>
        <w:tabs>
          <w:tab w:val="left" w:pos="996"/>
          <w:tab w:val="left" w:pos="997"/>
        </w:tabs>
        <w:spacing w:before="77"/>
        <w:ind w:hanging="361"/>
        <w:rPr>
          <w:rFonts w:ascii="Symbol" w:hAnsi="Symbol"/>
        </w:rPr>
      </w:pPr>
      <w:r>
        <w:t>wyniesienie oraz oczyszczenie osłon w miejscu</w:t>
      </w:r>
      <w:r>
        <w:rPr>
          <w:spacing w:val="-4"/>
        </w:rPr>
        <w:t xml:space="preserve"> </w:t>
      </w:r>
      <w:r>
        <w:t>składowania.</w:t>
      </w:r>
    </w:p>
    <w:p w14:paraId="4802ECE4" w14:textId="77777777" w:rsidR="00A40DAE" w:rsidRDefault="00836025">
      <w:pPr>
        <w:pStyle w:val="Nagwek1"/>
        <w:spacing w:before="122"/>
      </w:pPr>
      <w:r>
        <w:t>Uwagi:</w:t>
      </w:r>
    </w:p>
    <w:p w14:paraId="3346D546" w14:textId="6A40AFFC" w:rsidR="00A40DAE" w:rsidRDefault="00836025">
      <w:pPr>
        <w:pStyle w:val="Akapitzlist"/>
        <w:numPr>
          <w:ilvl w:val="1"/>
          <w:numId w:val="5"/>
        </w:numPr>
        <w:tabs>
          <w:tab w:val="left" w:pos="996"/>
          <w:tab w:val="left" w:pos="997"/>
        </w:tabs>
        <w:spacing w:before="118"/>
        <w:ind w:right="295"/>
        <w:rPr>
          <w:rFonts w:ascii="Symbol" w:hAnsi="Symbol"/>
        </w:rPr>
      </w:pPr>
      <w:r>
        <w:t xml:space="preserve">Zamawiający zapewnia następujące osłony: </w:t>
      </w:r>
      <w:r>
        <w:rPr>
          <w:spacing w:val="-11"/>
        </w:rPr>
        <w:t>wł</w:t>
      </w:r>
      <w:r w:rsidR="00445845">
        <w:rPr>
          <w:spacing w:val="-11"/>
        </w:rPr>
        <w:t>ó</w:t>
      </w:r>
      <w:r>
        <w:t xml:space="preserve">knina, siatki cieniujące, </w:t>
      </w:r>
      <w:r>
        <w:rPr>
          <w:spacing w:val="-5"/>
        </w:rPr>
        <w:t xml:space="preserve">maty, </w:t>
      </w:r>
      <w:r>
        <w:t xml:space="preserve">słoma i </w:t>
      </w:r>
      <w:r>
        <w:rPr>
          <w:spacing w:val="-8"/>
        </w:rPr>
        <w:t xml:space="preserve">inne </w:t>
      </w:r>
      <w:r>
        <w:t xml:space="preserve">materiały organiczne </w:t>
      </w:r>
    </w:p>
    <w:p w14:paraId="3F70AE3B" w14:textId="77777777" w:rsidR="00A40DAE" w:rsidRDefault="00836025">
      <w:pPr>
        <w:pStyle w:val="Nagwek1"/>
        <w:spacing w:before="121"/>
      </w:pPr>
      <w:r>
        <w:t>Procedura odbioru:</w:t>
      </w:r>
    </w:p>
    <w:p w14:paraId="60D8D211" w14:textId="77777777" w:rsidR="00A40DAE" w:rsidRDefault="00836025">
      <w:pPr>
        <w:pStyle w:val="Akapitzlist"/>
        <w:numPr>
          <w:ilvl w:val="1"/>
          <w:numId w:val="5"/>
        </w:numPr>
        <w:tabs>
          <w:tab w:val="left" w:pos="997"/>
        </w:tabs>
        <w:spacing w:before="121"/>
        <w:ind w:right="29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78FFBEB3" w14:textId="77777777" w:rsidR="00A40DAE" w:rsidRDefault="00836025">
      <w:pPr>
        <w:spacing w:before="119"/>
        <w:ind w:left="984"/>
        <w:jc w:val="both"/>
        <w:rPr>
          <w:i/>
        </w:rPr>
      </w:pPr>
      <w:r>
        <w:rPr>
          <w:i/>
        </w:rPr>
        <w:t>(rozliczenie z dokładnością do dwóch miejsc po przecinku)</w:t>
      </w:r>
    </w:p>
    <w:p w14:paraId="0643C1C8" w14:textId="77777777" w:rsidR="00A40DAE" w:rsidRDefault="00A40DAE">
      <w:pPr>
        <w:pStyle w:val="Tekstpodstawowy"/>
        <w:ind w:left="0" w:firstLine="0"/>
        <w:rPr>
          <w:i/>
          <w:sz w:val="20"/>
        </w:rPr>
      </w:pPr>
    </w:p>
    <w:p w14:paraId="706DC6BB" w14:textId="77777777" w:rsidR="00A40DAE" w:rsidRDefault="00A40DAE">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25DA1378" w14:textId="77777777">
        <w:trPr>
          <w:trHeight w:val="1014"/>
        </w:trPr>
        <w:tc>
          <w:tcPr>
            <w:tcW w:w="670" w:type="dxa"/>
          </w:tcPr>
          <w:p w14:paraId="3E6DF32A" w14:textId="77777777" w:rsidR="00A40DAE" w:rsidRDefault="00836025">
            <w:pPr>
              <w:pStyle w:val="TableParagraph"/>
              <w:ind w:left="129" w:right="120"/>
              <w:jc w:val="center"/>
              <w:rPr>
                <w:b/>
                <w:i/>
              </w:rPr>
            </w:pPr>
            <w:r>
              <w:rPr>
                <w:b/>
                <w:i/>
              </w:rPr>
              <w:t>Nr</w:t>
            </w:r>
          </w:p>
        </w:tc>
        <w:tc>
          <w:tcPr>
            <w:tcW w:w="1794" w:type="dxa"/>
          </w:tcPr>
          <w:p w14:paraId="1B165638" w14:textId="77777777" w:rsidR="00A40DAE" w:rsidRDefault="00836025">
            <w:pPr>
              <w:pStyle w:val="TableParagraph"/>
              <w:ind w:left="109" w:right="265"/>
              <w:rPr>
                <w:b/>
                <w:i/>
              </w:rPr>
            </w:pPr>
            <w:r>
              <w:rPr>
                <w:b/>
                <w:i/>
              </w:rPr>
              <w:t>Kod czynności do rozliczenia</w:t>
            </w:r>
          </w:p>
        </w:tc>
        <w:tc>
          <w:tcPr>
            <w:tcW w:w="1702" w:type="dxa"/>
          </w:tcPr>
          <w:p w14:paraId="42F67284"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394196F" w14:textId="77777777" w:rsidR="00A40DAE" w:rsidRDefault="00836025">
            <w:pPr>
              <w:pStyle w:val="TableParagraph"/>
              <w:spacing w:before="0"/>
              <w:ind w:left="0" w:right="95"/>
              <w:jc w:val="right"/>
              <w:rPr>
                <w:b/>
                <w:i/>
              </w:rPr>
            </w:pPr>
            <w:r>
              <w:rPr>
                <w:b/>
                <w:i/>
                <w:spacing w:val="-1"/>
              </w:rPr>
              <w:t>wyceny</w:t>
            </w:r>
          </w:p>
        </w:tc>
        <w:tc>
          <w:tcPr>
            <w:tcW w:w="3861" w:type="dxa"/>
          </w:tcPr>
          <w:p w14:paraId="63A064E1" w14:textId="77777777" w:rsidR="00A40DAE" w:rsidRDefault="00836025">
            <w:pPr>
              <w:pStyle w:val="TableParagraph"/>
              <w:rPr>
                <w:b/>
                <w:i/>
              </w:rPr>
            </w:pPr>
            <w:r>
              <w:rPr>
                <w:b/>
                <w:i/>
              </w:rPr>
              <w:t>Opis kodu czynności</w:t>
            </w:r>
          </w:p>
        </w:tc>
        <w:tc>
          <w:tcPr>
            <w:tcW w:w="1333" w:type="dxa"/>
          </w:tcPr>
          <w:p w14:paraId="1B4AF65D" w14:textId="77777777" w:rsidR="00A40DAE" w:rsidRDefault="00836025">
            <w:pPr>
              <w:pStyle w:val="TableParagraph"/>
              <w:ind w:left="105" w:right="221"/>
              <w:rPr>
                <w:b/>
                <w:i/>
              </w:rPr>
            </w:pPr>
            <w:r>
              <w:rPr>
                <w:b/>
                <w:i/>
              </w:rPr>
              <w:t>Jednostka miary</w:t>
            </w:r>
          </w:p>
        </w:tc>
      </w:tr>
      <w:tr w:rsidR="00A40DAE" w14:paraId="4DEB6736" w14:textId="77777777">
        <w:trPr>
          <w:trHeight w:val="755"/>
        </w:trPr>
        <w:tc>
          <w:tcPr>
            <w:tcW w:w="670" w:type="dxa"/>
          </w:tcPr>
          <w:p w14:paraId="3A29B996" w14:textId="77777777" w:rsidR="00A40DAE" w:rsidRDefault="00836025">
            <w:pPr>
              <w:pStyle w:val="TableParagraph"/>
              <w:ind w:left="129" w:right="120"/>
              <w:jc w:val="center"/>
            </w:pPr>
            <w:r>
              <w:t>230</w:t>
            </w:r>
          </w:p>
        </w:tc>
        <w:tc>
          <w:tcPr>
            <w:tcW w:w="1794" w:type="dxa"/>
          </w:tcPr>
          <w:p w14:paraId="6DC184E8" w14:textId="77777777" w:rsidR="00A40DAE" w:rsidRDefault="00836025">
            <w:pPr>
              <w:pStyle w:val="TableParagraph"/>
              <w:ind w:left="109"/>
            </w:pPr>
            <w:r>
              <w:t>POZ-P</w:t>
            </w:r>
          </w:p>
        </w:tc>
        <w:tc>
          <w:tcPr>
            <w:tcW w:w="1702" w:type="dxa"/>
          </w:tcPr>
          <w:p w14:paraId="3414BB2F" w14:textId="77777777" w:rsidR="00A40DAE" w:rsidRDefault="00836025">
            <w:pPr>
              <w:pStyle w:val="TableParagraph"/>
            </w:pPr>
            <w:r>
              <w:t>POZ-P</w:t>
            </w:r>
          </w:p>
        </w:tc>
        <w:tc>
          <w:tcPr>
            <w:tcW w:w="3861" w:type="dxa"/>
          </w:tcPr>
          <w:p w14:paraId="1A5DBA24" w14:textId="77777777" w:rsidR="00A40DAE" w:rsidRDefault="00836025">
            <w:pPr>
              <w:pStyle w:val="TableParagraph"/>
              <w:ind w:right="473"/>
            </w:pPr>
            <w:r>
              <w:t>Pozyskanie pędów, cięcie zrzezów, liczenie, wiązanie i dołowanie</w:t>
            </w:r>
          </w:p>
        </w:tc>
        <w:tc>
          <w:tcPr>
            <w:tcW w:w="1333" w:type="dxa"/>
          </w:tcPr>
          <w:p w14:paraId="18BAB62C" w14:textId="77777777" w:rsidR="00A40DAE" w:rsidRDefault="00836025">
            <w:pPr>
              <w:pStyle w:val="TableParagraph"/>
              <w:ind w:left="419"/>
            </w:pPr>
            <w:r>
              <w:t>TSZT</w:t>
            </w:r>
          </w:p>
        </w:tc>
      </w:tr>
    </w:tbl>
    <w:p w14:paraId="5AE3696B" w14:textId="77777777" w:rsidR="00A40DAE" w:rsidRDefault="00836025">
      <w:pPr>
        <w:pStyle w:val="Nagwek1"/>
      </w:pPr>
      <w:r>
        <w:t>Standard technologii prac obejmuje:</w:t>
      </w:r>
    </w:p>
    <w:p w14:paraId="61500FCD" w14:textId="77777777" w:rsidR="00A40DAE" w:rsidRDefault="00836025">
      <w:pPr>
        <w:pStyle w:val="Akapitzlist"/>
        <w:numPr>
          <w:ilvl w:val="1"/>
          <w:numId w:val="5"/>
        </w:numPr>
        <w:tabs>
          <w:tab w:val="left" w:pos="996"/>
          <w:tab w:val="left" w:pos="997"/>
        </w:tabs>
        <w:spacing w:before="122" w:line="269" w:lineRule="exact"/>
        <w:ind w:hanging="361"/>
        <w:rPr>
          <w:rFonts w:ascii="Symbol" w:hAnsi="Symbol"/>
        </w:rPr>
      </w:pPr>
      <w:r>
        <w:t>pozyskanie</w:t>
      </w:r>
      <w:r>
        <w:rPr>
          <w:spacing w:val="-1"/>
        </w:rPr>
        <w:t xml:space="preserve"> </w:t>
      </w:r>
      <w:r>
        <w:t>pędów,</w:t>
      </w:r>
    </w:p>
    <w:p w14:paraId="577B14D2"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cięcie</w:t>
      </w:r>
      <w:r>
        <w:rPr>
          <w:spacing w:val="-1"/>
        </w:rPr>
        <w:t xml:space="preserve"> </w:t>
      </w:r>
      <w:r>
        <w:t>zrzezów,</w:t>
      </w:r>
    </w:p>
    <w:p w14:paraId="27DAA4F7" w14:textId="77777777" w:rsidR="00A40DAE" w:rsidRDefault="00836025">
      <w:pPr>
        <w:pStyle w:val="Akapitzlist"/>
        <w:numPr>
          <w:ilvl w:val="1"/>
          <w:numId w:val="5"/>
        </w:numPr>
        <w:tabs>
          <w:tab w:val="left" w:pos="996"/>
          <w:tab w:val="left" w:pos="997"/>
        </w:tabs>
        <w:spacing w:before="1" w:line="270" w:lineRule="exact"/>
        <w:ind w:hanging="361"/>
        <w:rPr>
          <w:rFonts w:ascii="Symbol" w:hAnsi="Symbol"/>
        </w:rPr>
      </w:pPr>
      <w:r>
        <w:t>liczenie, wiązanie w</w:t>
      </w:r>
      <w:r>
        <w:rPr>
          <w:spacing w:val="-2"/>
        </w:rPr>
        <w:t xml:space="preserve"> </w:t>
      </w:r>
      <w:r>
        <w:t>pęczki,</w:t>
      </w:r>
    </w:p>
    <w:p w14:paraId="09F7680F" w14:textId="77777777" w:rsidR="00A40DAE" w:rsidRDefault="00836025">
      <w:pPr>
        <w:pStyle w:val="Akapitzlist"/>
        <w:numPr>
          <w:ilvl w:val="1"/>
          <w:numId w:val="5"/>
        </w:numPr>
        <w:tabs>
          <w:tab w:val="left" w:pos="996"/>
          <w:tab w:val="left" w:pos="997"/>
        </w:tabs>
        <w:spacing w:line="270" w:lineRule="exact"/>
        <w:ind w:hanging="361"/>
        <w:rPr>
          <w:rFonts w:ascii="Symbol" w:hAnsi="Symbol"/>
        </w:rPr>
      </w:pPr>
      <w:r>
        <w:t>dołowanie lub zabezpieczenie przed</w:t>
      </w:r>
      <w:r>
        <w:rPr>
          <w:spacing w:val="-3"/>
        </w:rPr>
        <w:t xml:space="preserve"> </w:t>
      </w:r>
      <w:r>
        <w:t>przesychaniem,</w:t>
      </w:r>
    </w:p>
    <w:p w14:paraId="735FB022" w14:textId="77777777" w:rsidR="00A40DAE" w:rsidRDefault="00836025">
      <w:pPr>
        <w:pStyle w:val="Akapitzlist"/>
        <w:numPr>
          <w:ilvl w:val="1"/>
          <w:numId w:val="5"/>
        </w:numPr>
        <w:tabs>
          <w:tab w:val="left" w:pos="996"/>
          <w:tab w:val="left" w:pos="997"/>
        </w:tabs>
        <w:spacing w:before="1"/>
        <w:ind w:hanging="361"/>
        <w:rPr>
          <w:rFonts w:ascii="Symbol" w:hAnsi="Symbol"/>
        </w:rPr>
      </w:pPr>
      <w:r>
        <w:t>uprzątnięcie</w:t>
      </w:r>
      <w:r>
        <w:rPr>
          <w:spacing w:val="-1"/>
        </w:rPr>
        <w:t xml:space="preserve"> </w:t>
      </w:r>
      <w:r>
        <w:t>odpadów.</w:t>
      </w:r>
    </w:p>
    <w:p w14:paraId="38F4FA65" w14:textId="77777777" w:rsidR="00A40DAE" w:rsidRDefault="00836025">
      <w:pPr>
        <w:pStyle w:val="Nagwek1"/>
      </w:pPr>
      <w:r>
        <w:t>Uwagi:</w:t>
      </w:r>
    </w:p>
    <w:p w14:paraId="2936B9DA" w14:textId="77777777" w:rsidR="00A40DAE" w:rsidRDefault="00836025">
      <w:pPr>
        <w:pStyle w:val="Akapitzlist"/>
        <w:numPr>
          <w:ilvl w:val="1"/>
          <w:numId w:val="5"/>
        </w:numPr>
        <w:tabs>
          <w:tab w:val="left" w:pos="996"/>
          <w:tab w:val="left" w:pos="997"/>
          <w:tab w:val="left" w:leader="dot" w:pos="3782"/>
        </w:tabs>
        <w:spacing w:before="121" w:line="269" w:lineRule="exact"/>
        <w:ind w:hanging="361"/>
        <w:rPr>
          <w:rFonts w:ascii="Symbol" w:hAnsi="Symbol"/>
        </w:rPr>
      </w:pPr>
      <w:r>
        <w:t>pozyskanie</w:t>
      </w:r>
      <w:r>
        <w:rPr>
          <w:spacing w:val="-2"/>
        </w:rPr>
        <w:t xml:space="preserve"> </w:t>
      </w:r>
      <w:r>
        <w:t>pędów</w:t>
      </w:r>
      <w:r>
        <w:tab/>
        <w:t>, w odległości …. km od szkółki. Pędy będą pozyskiwane</w:t>
      </w:r>
      <w:r>
        <w:rPr>
          <w:spacing w:val="-9"/>
        </w:rPr>
        <w:t xml:space="preserve"> </w:t>
      </w:r>
      <w:r>
        <w:t>z</w:t>
      </w:r>
    </w:p>
    <w:p w14:paraId="3384ACC6" w14:textId="77777777" w:rsidR="00A40DAE" w:rsidRDefault="00836025">
      <w:pPr>
        <w:pStyle w:val="Tekstpodstawowy"/>
        <w:spacing w:line="257" w:lineRule="exact"/>
        <w:ind w:firstLine="0"/>
      </w:pPr>
      <w:r>
        <w:t>drzew ściętych i/lub krzewów stojących.</w:t>
      </w:r>
    </w:p>
    <w:p w14:paraId="03E4F3D6" w14:textId="77777777" w:rsidR="00A40DAE" w:rsidRDefault="00836025">
      <w:pPr>
        <w:pStyle w:val="Nagwek1"/>
        <w:spacing w:before="121"/>
      </w:pPr>
      <w:r>
        <w:t>Procedura odbioru:</w:t>
      </w:r>
    </w:p>
    <w:p w14:paraId="016B0C4C" w14:textId="77777777" w:rsidR="00A40DAE" w:rsidRDefault="00836025">
      <w:pPr>
        <w:pStyle w:val="Akapitzlist"/>
        <w:numPr>
          <w:ilvl w:val="1"/>
          <w:numId w:val="5"/>
        </w:numPr>
        <w:tabs>
          <w:tab w:val="left" w:pos="997"/>
        </w:tabs>
        <w:spacing w:before="119"/>
        <w:ind w:right="29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14:paraId="02C371E4" w14:textId="77777777" w:rsidR="00A40DAE" w:rsidRDefault="00836025">
      <w:pPr>
        <w:spacing w:before="121"/>
        <w:ind w:left="984"/>
        <w:jc w:val="both"/>
        <w:rPr>
          <w:i/>
        </w:rPr>
      </w:pPr>
      <w:r>
        <w:rPr>
          <w:i/>
        </w:rPr>
        <w:t>(rozliczenie z dokładnością do dwóch miejsc po przecinku)</w:t>
      </w:r>
    </w:p>
    <w:p w14:paraId="1EF4E6BD" w14:textId="77777777" w:rsidR="00A40DAE" w:rsidRDefault="00A40DAE">
      <w:pPr>
        <w:pStyle w:val="Tekstpodstawowy"/>
        <w:ind w:left="0" w:firstLine="0"/>
        <w:rPr>
          <w:i/>
          <w:sz w:val="20"/>
        </w:rPr>
      </w:pPr>
    </w:p>
    <w:p w14:paraId="34449466" w14:textId="77777777" w:rsidR="00A40DAE" w:rsidRDefault="00A40DAE">
      <w:pPr>
        <w:pStyle w:val="Tekstpodstawowy"/>
        <w:spacing w:before="4"/>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234B2368" w14:textId="77777777">
        <w:trPr>
          <w:trHeight w:val="1014"/>
        </w:trPr>
        <w:tc>
          <w:tcPr>
            <w:tcW w:w="670" w:type="dxa"/>
          </w:tcPr>
          <w:p w14:paraId="45FDCCEE" w14:textId="77777777" w:rsidR="00A40DAE" w:rsidRDefault="00836025">
            <w:pPr>
              <w:pStyle w:val="TableParagraph"/>
              <w:spacing w:before="122"/>
              <w:ind w:left="129" w:right="120"/>
              <w:jc w:val="center"/>
              <w:rPr>
                <w:b/>
                <w:i/>
              </w:rPr>
            </w:pPr>
            <w:r>
              <w:rPr>
                <w:b/>
                <w:i/>
              </w:rPr>
              <w:t>Nr</w:t>
            </w:r>
          </w:p>
        </w:tc>
        <w:tc>
          <w:tcPr>
            <w:tcW w:w="1794" w:type="dxa"/>
          </w:tcPr>
          <w:p w14:paraId="34ABADAD" w14:textId="77777777" w:rsidR="00A40DAE" w:rsidRDefault="00836025">
            <w:pPr>
              <w:pStyle w:val="TableParagraph"/>
              <w:spacing w:before="122"/>
              <w:ind w:left="109" w:right="265"/>
              <w:rPr>
                <w:b/>
                <w:i/>
              </w:rPr>
            </w:pPr>
            <w:r>
              <w:rPr>
                <w:b/>
                <w:i/>
              </w:rPr>
              <w:t>Kod czynności do rozliczenia</w:t>
            </w:r>
          </w:p>
        </w:tc>
        <w:tc>
          <w:tcPr>
            <w:tcW w:w="1702" w:type="dxa"/>
          </w:tcPr>
          <w:p w14:paraId="39329486" w14:textId="77777777" w:rsidR="00A40DAE" w:rsidRDefault="00836025">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478A7E1" w14:textId="77777777" w:rsidR="00A40DAE" w:rsidRDefault="00836025">
            <w:pPr>
              <w:pStyle w:val="TableParagraph"/>
              <w:spacing w:before="0"/>
              <w:ind w:left="0" w:right="95"/>
              <w:jc w:val="right"/>
              <w:rPr>
                <w:b/>
                <w:i/>
              </w:rPr>
            </w:pPr>
            <w:r>
              <w:rPr>
                <w:b/>
                <w:i/>
                <w:spacing w:val="-1"/>
              </w:rPr>
              <w:t>wyceny</w:t>
            </w:r>
          </w:p>
        </w:tc>
        <w:tc>
          <w:tcPr>
            <w:tcW w:w="3861" w:type="dxa"/>
          </w:tcPr>
          <w:p w14:paraId="03CD3C5B" w14:textId="77777777" w:rsidR="00A40DAE" w:rsidRDefault="00836025">
            <w:pPr>
              <w:pStyle w:val="TableParagraph"/>
              <w:spacing w:before="122"/>
              <w:rPr>
                <w:b/>
                <w:i/>
              </w:rPr>
            </w:pPr>
            <w:r>
              <w:rPr>
                <w:b/>
                <w:i/>
              </w:rPr>
              <w:t>Opis kodu czynności</w:t>
            </w:r>
          </w:p>
        </w:tc>
        <w:tc>
          <w:tcPr>
            <w:tcW w:w="1333" w:type="dxa"/>
          </w:tcPr>
          <w:p w14:paraId="73912BD3" w14:textId="77777777" w:rsidR="00A40DAE" w:rsidRDefault="00836025">
            <w:pPr>
              <w:pStyle w:val="TableParagraph"/>
              <w:spacing w:before="122"/>
              <w:ind w:left="105" w:right="221"/>
              <w:rPr>
                <w:b/>
                <w:i/>
              </w:rPr>
            </w:pPr>
            <w:r>
              <w:rPr>
                <w:b/>
                <w:i/>
              </w:rPr>
              <w:t>Jednostka miary</w:t>
            </w:r>
          </w:p>
        </w:tc>
      </w:tr>
      <w:tr w:rsidR="00A40DAE" w14:paraId="708B3406" w14:textId="77777777">
        <w:trPr>
          <w:trHeight w:val="755"/>
        </w:trPr>
        <w:tc>
          <w:tcPr>
            <w:tcW w:w="670" w:type="dxa"/>
          </w:tcPr>
          <w:p w14:paraId="149A1A09" w14:textId="77777777" w:rsidR="00A40DAE" w:rsidRDefault="00836025">
            <w:pPr>
              <w:pStyle w:val="TableParagraph"/>
              <w:ind w:left="129" w:right="120"/>
              <w:jc w:val="center"/>
            </w:pPr>
            <w:r>
              <w:t>231</w:t>
            </w:r>
          </w:p>
        </w:tc>
        <w:tc>
          <w:tcPr>
            <w:tcW w:w="1794" w:type="dxa"/>
          </w:tcPr>
          <w:p w14:paraId="76E58928" w14:textId="77777777" w:rsidR="00A40DAE" w:rsidRDefault="00836025">
            <w:pPr>
              <w:pStyle w:val="TableParagraph"/>
              <w:ind w:left="109"/>
            </w:pPr>
            <w:r>
              <w:t>SZK-ZR</w:t>
            </w:r>
          </w:p>
        </w:tc>
        <w:tc>
          <w:tcPr>
            <w:tcW w:w="1702" w:type="dxa"/>
          </w:tcPr>
          <w:p w14:paraId="5ECBC515" w14:textId="77777777" w:rsidR="00A40DAE" w:rsidRDefault="00836025">
            <w:pPr>
              <w:pStyle w:val="TableParagraph"/>
            </w:pPr>
            <w:r>
              <w:t>SZK-ZR</w:t>
            </w:r>
          </w:p>
        </w:tc>
        <w:tc>
          <w:tcPr>
            <w:tcW w:w="3861" w:type="dxa"/>
          </w:tcPr>
          <w:p w14:paraId="4A5492B7" w14:textId="77777777" w:rsidR="00A40DAE" w:rsidRDefault="00836025">
            <w:pPr>
              <w:pStyle w:val="TableParagraph"/>
              <w:ind w:right="217"/>
            </w:pPr>
            <w:r>
              <w:t>Szkółkowanie zrzezów lub wycinków korzeniowych</w:t>
            </w:r>
          </w:p>
        </w:tc>
        <w:tc>
          <w:tcPr>
            <w:tcW w:w="1333" w:type="dxa"/>
          </w:tcPr>
          <w:p w14:paraId="298D5963" w14:textId="77777777" w:rsidR="00A40DAE" w:rsidRDefault="00A40DAE">
            <w:pPr>
              <w:pStyle w:val="TableParagraph"/>
              <w:spacing w:before="4"/>
              <w:ind w:left="0"/>
              <w:rPr>
                <w:i/>
                <w:sz w:val="26"/>
              </w:rPr>
            </w:pPr>
          </w:p>
          <w:p w14:paraId="2EAAFBD0" w14:textId="77777777" w:rsidR="00A40DAE" w:rsidRDefault="00836025">
            <w:pPr>
              <w:pStyle w:val="TableParagraph"/>
              <w:spacing w:before="0"/>
              <w:ind w:left="419"/>
            </w:pPr>
            <w:r>
              <w:t>TSZT</w:t>
            </w:r>
          </w:p>
        </w:tc>
      </w:tr>
    </w:tbl>
    <w:p w14:paraId="2757C5BD" w14:textId="77777777" w:rsidR="00A40DAE" w:rsidRDefault="00836025">
      <w:pPr>
        <w:pStyle w:val="Nagwek1"/>
      </w:pPr>
      <w:r>
        <w:t>Standard technologii prac obejmuje:</w:t>
      </w:r>
    </w:p>
    <w:p w14:paraId="6D49AB5D" w14:textId="77777777" w:rsidR="00A40DAE" w:rsidRDefault="00836025">
      <w:pPr>
        <w:pStyle w:val="Akapitzlist"/>
        <w:numPr>
          <w:ilvl w:val="1"/>
          <w:numId w:val="5"/>
        </w:numPr>
        <w:tabs>
          <w:tab w:val="left" w:pos="996"/>
          <w:tab w:val="left" w:pos="997"/>
        </w:tabs>
        <w:spacing w:before="122" w:line="269" w:lineRule="exact"/>
        <w:ind w:hanging="361"/>
        <w:rPr>
          <w:rFonts w:ascii="Symbol" w:hAnsi="Symbol"/>
        </w:rPr>
      </w:pPr>
      <w:r>
        <w:t>poprawienie</w:t>
      </w:r>
      <w:r>
        <w:rPr>
          <w:spacing w:val="-4"/>
        </w:rPr>
        <w:t xml:space="preserve"> </w:t>
      </w:r>
      <w:r>
        <w:t>szpar,</w:t>
      </w:r>
    </w:p>
    <w:p w14:paraId="3E400878"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doniesienie lub dowóz materiału na powierzchnię</w:t>
      </w:r>
      <w:r>
        <w:rPr>
          <w:spacing w:val="-9"/>
        </w:rPr>
        <w:t xml:space="preserve"> </w:t>
      </w:r>
      <w:r>
        <w:t>szkółkowania,</w:t>
      </w:r>
    </w:p>
    <w:p w14:paraId="3991BCD6"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zabezpieczenie zrzezów przed</w:t>
      </w:r>
      <w:r>
        <w:rPr>
          <w:spacing w:val="-3"/>
        </w:rPr>
        <w:t xml:space="preserve"> </w:t>
      </w:r>
      <w:r>
        <w:t>przesychaniem,</w:t>
      </w:r>
    </w:p>
    <w:p w14:paraId="27061E08"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szkółkowanie wraz z ubiciem gleby wokół</w:t>
      </w:r>
      <w:r>
        <w:rPr>
          <w:spacing w:val="-3"/>
        </w:rPr>
        <w:t xml:space="preserve"> </w:t>
      </w:r>
      <w:r>
        <w:t>zrzezów.</w:t>
      </w:r>
    </w:p>
    <w:p w14:paraId="30BAECE7" w14:textId="77777777" w:rsidR="00A40DAE" w:rsidRDefault="00A40DAE">
      <w:pPr>
        <w:spacing w:line="269" w:lineRule="exact"/>
        <w:rPr>
          <w:rFonts w:ascii="Symbol" w:hAnsi="Symbol"/>
        </w:rPr>
        <w:sectPr w:rsidR="00A40DAE">
          <w:pgSz w:w="11910" w:h="16840"/>
          <w:pgMar w:top="1320" w:right="980" w:bottom="280" w:left="1140" w:header="708" w:footer="708" w:gutter="0"/>
          <w:cols w:space="708"/>
        </w:sectPr>
      </w:pPr>
    </w:p>
    <w:p w14:paraId="0E1F2526" w14:textId="77777777" w:rsidR="00A40DAE" w:rsidRDefault="00836025">
      <w:pPr>
        <w:pStyle w:val="Nagwek1"/>
        <w:spacing w:before="77"/>
      </w:pPr>
      <w:r>
        <w:t>Uwagi:</w:t>
      </w:r>
    </w:p>
    <w:p w14:paraId="5BE0E45E" w14:textId="77777777" w:rsidR="00A40DAE" w:rsidRDefault="00836025">
      <w:pPr>
        <w:pStyle w:val="Akapitzlist"/>
        <w:numPr>
          <w:ilvl w:val="1"/>
          <w:numId w:val="5"/>
        </w:numPr>
        <w:tabs>
          <w:tab w:val="left" w:pos="996"/>
          <w:tab w:val="left" w:pos="997"/>
        </w:tabs>
        <w:spacing w:before="122"/>
        <w:ind w:hanging="361"/>
        <w:rPr>
          <w:rFonts w:ascii="Symbol" w:hAnsi="Symbol"/>
        </w:rPr>
      </w:pPr>
      <w:r>
        <w:t>materiał zapewnia</w:t>
      </w:r>
      <w:r>
        <w:rPr>
          <w:spacing w:val="-1"/>
        </w:rPr>
        <w:t xml:space="preserve"> </w:t>
      </w:r>
      <w:r>
        <w:rPr>
          <w:spacing w:val="-3"/>
        </w:rPr>
        <w:t>Zamawiający.</w:t>
      </w:r>
    </w:p>
    <w:p w14:paraId="5DA5C183" w14:textId="77777777" w:rsidR="00A40DAE" w:rsidRDefault="00836025">
      <w:pPr>
        <w:pStyle w:val="Nagwek1"/>
        <w:spacing w:before="118"/>
      </w:pPr>
      <w:r>
        <w:t>Procedura odbioru:</w:t>
      </w:r>
    </w:p>
    <w:p w14:paraId="3AFDB6DA" w14:textId="77777777" w:rsidR="00A40DAE" w:rsidRDefault="00836025">
      <w:pPr>
        <w:pStyle w:val="Akapitzlist"/>
        <w:numPr>
          <w:ilvl w:val="1"/>
          <w:numId w:val="5"/>
        </w:numPr>
        <w:tabs>
          <w:tab w:val="left" w:pos="997"/>
        </w:tabs>
        <w:spacing w:before="122"/>
        <w:ind w:right="29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14:paraId="325C9121" w14:textId="77777777" w:rsidR="00A40DAE" w:rsidRDefault="00836025">
      <w:pPr>
        <w:spacing w:before="119"/>
        <w:ind w:left="842"/>
        <w:jc w:val="both"/>
        <w:rPr>
          <w:i/>
        </w:rPr>
      </w:pPr>
      <w:r>
        <w:rPr>
          <w:i/>
        </w:rPr>
        <w:t>(rozliczenie z dokładnością do dwóch miejsc po przecinku)</w:t>
      </w:r>
    </w:p>
    <w:p w14:paraId="243860DA" w14:textId="77777777" w:rsidR="00A40DAE" w:rsidRDefault="00A40DAE">
      <w:pPr>
        <w:pStyle w:val="Tekstpodstawowy"/>
        <w:ind w:left="0" w:firstLine="0"/>
        <w:rPr>
          <w:i/>
          <w:sz w:val="20"/>
        </w:rPr>
      </w:pPr>
    </w:p>
    <w:p w14:paraId="21E85813" w14:textId="77777777" w:rsidR="00A40DAE" w:rsidRDefault="00A40DAE">
      <w:pPr>
        <w:pStyle w:val="Tekstpodstawowy"/>
        <w:spacing w:before="5"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15166273" w14:textId="77777777">
        <w:trPr>
          <w:trHeight w:val="1015"/>
        </w:trPr>
        <w:tc>
          <w:tcPr>
            <w:tcW w:w="670" w:type="dxa"/>
          </w:tcPr>
          <w:p w14:paraId="69879250" w14:textId="77777777" w:rsidR="00A40DAE" w:rsidRDefault="00836025">
            <w:pPr>
              <w:pStyle w:val="TableParagraph"/>
              <w:ind w:left="129" w:right="120"/>
              <w:jc w:val="center"/>
              <w:rPr>
                <w:b/>
                <w:i/>
              </w:rPr>
            </w:pPr>
            <w:r>
              <w:rPr>
                <w:b/>
                <w:i/>
              </w:rPr>
              <w:t>Nr</w:t>
            </w:r>
          </w:p>
        </w:tc>
        <w:tc>
          <w:tcPr>
            <w:tcW w:w="1794" w:type="dxa"/>
          </w:tcPr>
          <w:p w14:paraId="1104F6DC" w14:textId="77777777" w:rsidR="00A40DAE" w:rsidRDefault="00836025">
            <w:pPr>
              <w:pStyle w:val="TableParagraph"/>
              <w:ind w:left="109" w:right="265"/>
              <w:rPr>
                <w:b/>
                <w:i/>
              </w:rPr>
            </w:pPr>
            <w:r>
              <w:rPr>
                <w:b/>
                <w:i/>
              </w:rPr>
              <w:t>Kod czynności do rozliczenia</w:t>
            </w:r>
          </w:p>
        </w:tc>
        <w:tc>
          <w:tcPr>
            <w:tcW w:w="1702" w:type="dxa"/>
          </w:tcPr>
          <w:p w14:paraId="067F09B3"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2A3DF35" w14:textId="77777777" w:rsidR="00A40DAE" w:rsidRDefault="00836025">
            <w:pPr>
              <w:pStyle w:val="TableParagraph"/>
              <w:spacing w:before="1"/>
              <w:ind w:left="0" w:right="95"/>
              <w:jc w:val="right"/>
              <w:rPr>
                <w:b/>
                <w:i/>
              </w:rPr>
            </w:pPr>
            <w:r>
              <w:rPr>
                <w:b/>
                <w:i/>
                <w:spacing w:val="-1"/>
              </w:rPr>
              <w:t>wyceny</w:t>
            </w:r>
          </w:p>
        </w:tc>
        <w:tc>
          <w:tcPr>
            <w:tcW w:w="3861" w:type="dxa"/>
          </w:tcPr>
          <w:p w14:paraId="73B6E385" w14:textId="77777777" w:rsidR="00A40DAE" w:rsidRDefault="00836025">
            <w:pPr>
              <w:pStyle w:val="TableParagraph"/>
              <w:rPr>
                <w:b/>
                <w:i/>
              </w:rPr>
            </w:pPr>
            <w:r>
              <w:rPr>
                <w:b/>
                <w:i/>
              </w:rPr>
              <w:t>Opis kodu czynności</w:t>
            </w:r>
          </w:p>
        </w:tc>
        <w:tc>
          <w:tcPr>
            <w:tcW w:w="1333" w:type="dxa"/>
          </w:tcPr>
          <w:p w14:paraId="4A435B67" w14:textId="77777777" w:rsidR="00A40DAE" w:rsidRDefault="00836025">
            <w:pPr>
              <w:pStyle w:val="TableParagraph"/>
              <w:ind w:left="105" w:right="221"/>
              <w:rPr>
                <w:b/>
                <w:i/>
              </w:rPr>
            </w:pPr>
            <w:r>
              <w:rPr>
                <w:b/>
                <w:i/>
              </w:rPr>
              <w:t>Jednostka miary</w:t>
            </w:r>
          </w:p>
        </w:tc>
      </w:tr>
      <w:tr w:rsidR="00A40DAE" w14:paraId="0D55A65E" w14:textId="77777777">
        <w:trPr>
          <w:trHeight w:val="1012"/>
        </w:trPr>
        <w:tc>
          <w:tcPr>
            <w:tcW w:w="670" w:type="dxa"/>
          </w:tcPr>
          <w:p w14:paraId="16CB9C10" w14:textId="77777777" w:rsidR="00A40DAE" w:rsidRDefault="00836025">
            <w:pPr>
              <w:pStyle w:val="TableParagraph"/>
              <w:ind w:left="129" w:right="120"/>
              <w:jc w:val="center"/>
            </w:pPr>
            <w:r>
              <w:t>232</w:t>
            </w:r>
          </w:p>
        </w:tc>
        <w:tc>
          <w:tcPr>
            <w:tcW w:w="1794" w:type="dxa"/>
          </w:tcPr>
          <w:p w14:paraId="1C2ED3D4" w14:textId="77777777" w:rsidR="00A40DAE" w:rsidRDefault="00836025">
            <w:pPr>
              <w:pStyle w:val="TableParagraph"/>
              <w:ind w:left="109"/>
            </w:pPr>
            <w:r>
              <w:t>SZK-1R</w:t>
            </w:r>
          </w:p>
        </w:tc>
        <w:tc>
          <w:tcPr>
            <w:tcW w:w="1702" w:type="dxa"/>
          </w:tcPr>
          <w:p w14:paraId="4B812077" w14:textId="77777777" w:rsidR="00A40DAE" w:rsidRDefault="00836025">
            <w:pPr>
              <w:pStyle w:val="TableParagraph"/>
            </w:pPr>
            <w:r>
              <w:t>SZK-1R</w:t>
            </w:r>
          </w:p>
        </w:tc>
        <w:tc>
          <w:tcPr>
            <w:tcW w:w="3861" w:type="dxa"/>
          </w:tcPr>
          <w:p w14:paraId="33C754C4" w14:textId="38FD1DA5" w:rsidR="00A40DAE" w:rsidRDefault="00836025">
            <w:pPr>
              <w:pStyle w:val="TableParagraph"/>
            </w:pPr>
            <w:r>
              <w:rPr>
                <w:spacing w:val="-9"/>
              </w:rPr>
              <w:t>Szk</w:t>
            </w:r>
            <w:r w:rsidR="00445845">
              <w:rPr>
                <w:spacing w:val="-9"/>
              </w:rPr>
              <w:t>ó</w:t>
            </w:r>
            <w:r>
              <w:t xml:space="preserve">łkowanie sadzonek do 1 roku </w:t>
            </w:r>
            <w:r>
              <w:rPr>
                <w:spacing w:val="-52"/>
              </w:rPr>
              <w:t>z</w:t>
            </w:r>
            <w:r>
              <w:rPr>
                <w:spacing w:val="-33"/>
              </w:rPr>
              <w:t xml:space="preserve"> </w:t>
            </w:r>
            <w:r>
              <w:t>doniesieniem do miejsca</w:t>
            </w:r>
          </w:p>
          <w:p w14:paraId="010BAD63" w14:textId="14D8B2A1" w:rsidR="00A40DAE" w:rsidRDefault="00836025">
            <w:pPr>
              <w:pStyle w:val="TableParagraph"/>
              <w:spacing w:before="0"/>
            </w:pPr>
            <w:r>
              <w:t>szk</w:t>
            </w:r>
            <w:r w:rsidR="00D82EF8">
              <w:t>ó</w:t>
            </w:r>
            <w:r>
              <w:t>łkowania</w:t>
            </w:r>
          </w:p>
        </w:tc>
        <w:tc>
          <w:tcPr>
            <w:tcW w:w="1333" w:type="dxa"/>
          </w:tcPr>
          <w:p w14:paraId="38075BB3" w14:textId="77777777" w:rsidR="00A40DAE" w:rsidRDefault="00836025">
            <w:pPr>
              <w:pStyle w:val="TableParagraph"/>
              <w:ind w:left="350" w:right="346"/>
              <w:jc w:val="center"/>
            </w:pPr>
            <w:r>
              <w:t>TSZT</w:t>
            </w:r>
          </w:p>
        </w:tc>
      </w:tr>
      <w:tr w:rsidR="00A40DAE" w14:paraId="535EB3B9" w14:textId="77777777">
        <w:trPr>
          <w:trHeight w:val="1014"/>
        </w:trPr>
        <w:tc>
          <w:tcPr>
            <w:tcW w:w="670" w:type="dxa"/>
          </w:tcPr>
          <w:p w14:paraId="29DC15E7" w14:textId="77777777" w:rsidR="00A40DAE" w:rsidRDefault="00836025">
            <w:pPr>
              <w:pStyle w:val="TableParagraph"/>
              <w:spacing w:before="122"/>
              <w:ind w:left="129" w:right="120"/>
              <w:jc w:val="center"/>
            </w:pPr>
            <w:r>
              <w:t>233</w:t>
            </w:r>
          </w:p>
        </w:tc>
        <w:tc>
          <w:tcPr>
            <w:tcW w:w="1794" w:type="dxa"/>
          </w:tcPr>
          <w:p w14:paraId="7B4109C5" w14:textId="77777777" w:rsidR="00A40DAE" w:rsidRDefault="00836025">
            <w:pPr>
              <w:pStyle w:val="TableParagraph"/>
              <w:spacing w:before="122"/>
              <w:ind w:left="109"/>
            </w:pPr>
            <w:r>
              <w:t>SZK-1.5R</w:t>
            </w:r>
          </w:p>
        </w:tc>
        <w:tc>
          <w:tcPr>
            <w:tcW w:w="1702" w:type="dxa"/>
          </w:tcPr>
          <w:p w14:paraId="0920B604" w14:textId="77777777" w:rsidR="00A40DAE" w:rsidRDefault="00836025">
            <w:pPr>
              <w:pStyle w:val="TableParagraph"/>
              <w:spacing w:before="122"/>
            </w:pPr>
            <w:r>
              <w:t>SZK-1.5R</w:t>
            </w:r>
          </w:p>
        </w:tc>
        <w:tc>
          <w:tcPr>
            <w:tcW w:w="3861" w:type="dxa"/>
          </w:tcPr>
          <w:p w14:paraId="46F37D36" w14:textId="4C30904D" w:rsidR="00A40DAE" w:rsidRDefault="00D82EF8">
            <w:pPr>
              <w:pStyle w:val="TableParagraph"/>
              <w:spacing w:before="122"/>
              <w:ind w:right="234"/>
            </w:pPr>
            <w:r>
              <w:rPr>
                <w:spacing w:val="-9"/>
              </w:rPr>
              <w:t>Szkó</w:t>
            </w:r>
            <w:r>
              <w:t xml:space="preserve">łkowanie sadzonek </w:t>
            </w:r>
            <w:r>
              <w:rPr>
                <w:spacing w:val="-7"/>
              </w:rPr>
              <w:t xml:space="preserve">1,5-rocznych </w:t>
            </w:r>
            <w:r>
              <w:t>z doniesieniem do</w:t>
            </w:r>
            <w:r>
              <w:rPr>
                <w:spacing w:val="-3"/>
              </w:rPr>
              <w:t xml:space="preserve"> </w:t>
            </w:r>
            <w:r>
              <w:t>miejsca</w:t>
            </w:r>
          </w:p>
          <w:p w14:paraId="06175E95" w14:textId="539B9C3D" w:rsidR="00A40DAE" w:rsidRDefault="00D82EF8">
            <w:pPr>
              <w:pStyle w:val="TableParagraph"/>
              <w:spacing w:before="0" w:line="256" w:lineRule="exact"/>
            </w:pPr>
            <w:r>
              <w:t>szkółkowania</w:t>
            </w:r>
          </w:p>
        </w:tc>
        <w:tc>
          <w:tcPr>
            <w:tcW w:w="1333" w:type="dxa"/>
          </w:tcPr>
          <w:p w14:paraId="49942510" w14:textId="77777777" w:rsidR="00A40DAE" w:rsidRDefault="00836025">
            <w:pPr>
              <w:pStyle w:val="TableParagraph"/>
              <w:spacing w:before="122"/>
              <w:ind w:left="350" w:right="346"/>
              <w:jc w:val="center"/>
            </w:pPr>
            <w:r>
              <w:t>TSZT</w:t>
            </w:r>
          </w:p>
        </w:tc>
      </w:tr>
      <w:tr w:rsidR="00A40DAE" w14:paraId="11C8E4E6" w14:textId="77777777">
        <w:trPr>
          <w:trHeight w:val="1015"/>
        </w:trPr>
        <w:tc>
          <w:tcPr>
            <w:tcW w:w="670" w:type="dxa"/>
          </w:tcPr>
          <w:p w14:paraId="7321A309" w14:textId="77777777" w:rsidR="00A40DAE" w:rsidRDefault="00836025">
            <w:pPr>
              <w:pStyle w:val="TableParagraph"/>
              <w:ind w:left="129" w:right="120"/>
              <w:jc w:val="center"/>
            </w:pPr>
            <w:r>
              <w:t>234</w:t>
            </w:r>
          </w:p>
        </w:tc>
        <w:tc>
          <w:tcPr>
            <w:tcW w:w="1794" w:type="dxa"/>
          </w:tcPr>
          <w:p w14:paraId="6C788082" w14:textId="77777777" w:rsidR="00A40DAE" w:rsidRDefault="00836025">
            <w:pPr>
              <w:pStyle w:val="TableParagraph"/>
              <w:ind w:left="109"/>
            </w:pPr>
            <w:r>
              <w:t>SZK-WR</w:t>
            </w:r>
          </w:p>
        </w:tc>
        <w:tc>
          <w:tcPr>
            <w:tcW w:w="1702" w:type="dxa"/>
          </w:tcPr>
          <w:p w14:paraId="65E6FF53" w14:textId="77777777" w:rsidR="00A40DAE" w:rsidRDefault="00836025">
            <w:pPr>
              <w:pStyle w:val="TableParagraph"/>
            </w:pPr>
            <w:r>
              <w:t>SZK-WR</w:t>
            </w:r>
          </w:p>
        </w:tc>
        <w:tc>
          <w:tcPr>
            <w:tcW w:w="3861" w:type="dxa"/>
          </w:tcPr>
          <w:p w14:paraId="69DDF5FB" w14:textId="24063E7E" w:rsidR="00A40DAE" w:rsidRDefault="00D82EF8">
            <w:pPr>
              <w:pStyle w:val="TableParagraph"/>
            </w:pPr>
            <w:r>
              <w:rPr>
                <w:spacing w:val="-9"/>
              </w:rPr>
              <w:t>Szkó</w:t>
            </w:r>
            <w:r>
              <w:t xml:space="preserve">łkowanie sadzonek 2-3 latek </w:t>
            </w:r>
            <w:r>
              <w:rPr>
                <w:spacing w:val="-52"/>
              </w:rPr>
              <w:t>z</w:t>
            </w:r>
            <w:r>
              <w:rPr>
                <w:spacing w:val="22"/>
              </w:rPr>
              <w:t xml:space="preserve"> </w:t>
            </w:r>
            <w:r>
              <w:t>doniesieniem do miejsca</w:t>
            </w:r>
          </w:p>
          <w:p w14:paraId="03328E6E" w14:textId="204B7CDB" w:rsidR="00A40DAE" w:rsidRDefault="00D82EF8">
            <w:pPr>
              <w:pStyle w:val="TableParagraph"/>
              <w:spacing w:before="1"/>
            </w:pPr>
            <w:r>
              <w:t>szkółkowania</w:t>
            </w:r>
          </w:p>
        </w:tc>
        <w:tc>
          <w:tcPr>
            <w:tcW w:w="1333" w:type="dxa"/>
          </w:tcPr>
          <w:p w14:paraId="458EC92F" w14:textId="77777777" w:rsidR="00A40DAE" w:rsidRDefault="00836025">
            <w:pPr>
              <w:pStyle w:val="TableParagraph"/>
              <w:ind w:left="350" w:right="346"/>
              <w:jc w:val="center"/>
            </w:pPr>
            <w:r>
              <w:t>TSZT</w:t>
            </w:r>
          </w:p>
        </w:tc>
      </w:tr>
    </w:tbl>
    <w:p w14:paraId="63020758" w14:textId="77777777" w:rsidR="00A40DAE" w:rsidRDefault="00836025">
      <w:pPr>
        <w:pStyle w:val="Nagwek1"/>
      </w:pPr>
      <w:r>
        <w:t>Standard technologii prac obejmuje:</w:t>
      </w:r>
    </w:p>
    <w:p w14:paraId="5FE0B939" w14:textId="357E5D80" w:rsidR="00A40DAE" w:rsidRDefault="00836025">
      <w:pPr>
        <w:pStyle w:val="Akapitzlist"/>
        <w:numPr>
          <w:ilvl w:val="1"/>
          <w:numId w:val="5"/>
        </w:numPr>
        <w:tabs>
          <w:tab w:val="left" w:pos="996"/>
          <w:tab w:val="left" w:pos="997"/>
        </w:tabs>
        <w:spacing w:before="119"/>
        <w:ind w:hanging="361"/>
        <w:rPr>
          <w:rFonts w:ascii="Symbol" w:hAnsi="Symbol"/>
        </w:rPr>
      </w:pPr>
      <w:r>
        <w:rPr>
          <w:spacing w:val="-6"/>
        </w:rPr>
        <w:t>uło</w:t>
      </w:r>
      <w:r w:rsidR="00D82EF8">
        <w:rPr>
          <w:spacing w:val="-6"/>
        </w:rPr>
        <w:t>ż</w:t>
      </w:r>
      <w:r>
        <w:t>enie uprzednio przesortowanych sadzonek w</w:t>
      </w:r>
      <w:r>
        <w:rPr>
          <w:spacing w:val="-28"/>
        </w:rPr>
        <w:t xml:space="preserve"> </w:t>
      </w:r>
      <w:r>
        <w:t>skrzynkach,</w:t>
      </w:r>
    </w:p>
    <w:p w14:paraId="4B2E9C05"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formowanie korzeni i zabezpieczenie ich przed</w:t>
      </w:r>
      <w:r>
        <w:rPr>
          <w:spacing w:val="-7"/>
        </w:rPr>
        <w:t xml:space="preserve"> </w:t>
      </w:r>
      <w:r>
        <w:t>wysychaniem,</w:t>
      </w:r>
    </w:p>
    <w:p w14:paraId="56243D43" w14:textId="29D6557A" w:rsidR="00A40DAE" w:rsidRDefault="00836025">
      <w:pPr>
        <w:pStyle w:val="Akapitzlist"/>
        <w:numPr>
          <w:ilvl w:val="1"/>
          <w:numId w:val="5"/>
        </w:numPr>
        <w:tabs>
          <w:tab w:val="left" w:pos="996"/>
          <w:tab w:val="left" w:pos="997"/>
        </w:tabs>
        <w:spacing w:line="269" w:lineRule="exact"/>
        <w:ind w:hanging="361"/>
        <w:rPr>
          <w:rFonts w:ascii="Symbol" w:hAnsi="Symbol"/>
        </w:rPr>
      </w:pPr>
      <w:r>
        <w:t xml:space="preserve">doniesienie lub </w:t>
      </w:r>
      <w:r>
        <w:rPr>
          <w:spacing w:val="-9"/>
        </w:rPr>
        <w:t>dow</w:t>
      </w:r>
      <w:r w:rsidR="00D82EF8">
        <w:rPr>
          <w:spacing w:val="-9"/>
        </w:rPr>
        <w:t>ó</w:t>
      </w:r>
      <w:r>
        <w:t xml:space="preserve">z sadzonek na powierzchnię </w:t>
      </w:r>
      <w:r>
        <w:rPr>
          <w:spacing w:val="-9"/>
        </w:rPr>
        <w:t>szk</w:t>
      </w:r>
      <w:r w:rsidR="00D82EF8">
        <w:rPr>
          <w:spacing w:val="-9"/>
        </w:rPr>
        <w:t>ó</w:t>
      </w:r>
      <w:r>
        <w:t>łkowania,</w:t>
      </w:r>
    </w:p>
    <w:p w14:paraId="474F1E30"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poprawienie</w:t>
      </w:r>
      <w:r>
        <w:rPr>
          <w:spacing w:val="-1"/>
        </w:rPr>
        <w:t xml:space="preserve"> </w:t>
      </w:r>
      <w:r>
        <w:rPr>
          <w:spacing w:val="-4"/>
        </w:rPr>
        <w:t>szpary,</w:t>
      </w:r>
    </w:p>
    <w:p w14:paraId="4145F207" w14:textId="16030147" w:rsidR="00A40DAE" w:rsidRDefault="00836025">
      <w:pPr>
        <w:pStyle w:val="Akapitzlist"/>
        <w:numPr>
          <w:ilvl w:val="1"/>
          <w:numId w:val="5"/>
        </w:numPr>
        <w:tabs>
          <w:tab w:val="left" w:pos="996"/>
          <w:tab w:val="left" w:pos="997"/>
        </w:tabs>
        <w:spacing w:line="269" w:lineRule="exact"/>
        <w:ind w:hanging="361"/>
        <w:rPr>
          <w:rFonts w:ascii="Symbol" w:hAnsi="Symbol"/>
        </w:rPr>
      </w:pPr>
      <w:r>
        <w:rPr>
          <w:spacing w:val="-9"/>
        </w:rPr>
        <w:t>szk</w:t>
      </w:r>
      <w:r w:rsidR="00D82EF8">
        <w:rPr>
          <w:spacing w:val="-9"/>
        </w:rPr>
        <w:t>ó</w:t>
      </w:r>
      <w:r>
        <w:t xml:space="preserve">łkowanie wraz z ubiciem gleby </w:t>
      </w:r>
      <w:r>
        <w:rPr>
          <w:spacing w:val="-10"/>
        </w:rPr>
        <w:t>wok</w:t>
      </w:r>
      <w:r w:rsidR="00D82EF8">
        <w:rPr>
          <w:spacing w:val="-10"/>
        </w:rPr>
        <w:t>ó</w:t>
      </w:r>
      <w:r>
        <w:t>ł</w:t>
      </w:r>
      <w:r>
        <w:rPr>
          <w:spacing w:val="-9"/>
        </w:rPr>
        <w:t xml:space="preserve"> </w:t>
      </w:r>
      <w:r>
        <w:t>sadzonek,</w:t>
      </w:r>
    </w:p>
    <w:p w14:paraId="3362C12C" w14:textId="0E936C09" w:rsidR="00A40DAE" w:rsidRDefault="00836025">
      <w:pPr>
        <w:pStyle w:val="Akapitzlist"/>
        <w:numPr>
          <w:ilvl w:val="1"/>
          <w:numId w:val="5"/>
        </w:numPr>
        <w:tabs>
          <w:tab w:val="left" w:pos="996"/>
          <w:tab w:val="left" w:pos="997"/>
        </w:tabs>
        <w:spacing w:before="2"/>
        <w:ind w:hanging="361"/>
        <w:rPr>
          <w:rFonts w:ascii="Symbol" w:hAnsi="Symbol"/>
        </w:rPr>
      </w:pPr>
      <w:r>
        <w:rPr>
          <w:spacing w:val="-9"/>
        </w:rPr>
        <w:t>wyr</w:t>
      </w:r>
      <w:r w:rsidR="00D82EF8">
        <w:rPr>
          <w:spacing w:val="-9"/>
        </w:rPr>
        <w:t>ó</w:t>
      </w:r>
      <w:r>
        <w:t>wnanie gleby na</w:t>
      </w:r>
      <w:r>
        <w:rPr>
          <w:spacing w:val="-4"/>
        </w:rPr>
        <w:t xml:space="preserve"> </w:t>
      </w:r>
      <w:r>
        <w:t>międzyrzędach.</w:t>
      </w:r>
    </w:p>
    <w:p w14:paraId="6E998B86" w14:textId="77777777" w:rsidR="00A40DAE" w:rsidRDefault="00836025">
      <w:pPr>
        <w:pStyle w:val="Nagwek1"/>
      </w:pPr>
      <w:r>
        <w:t>Uwagi:</w:t>
      </w:r>
    </w:p>
    <w:p w14:paraId="138A8C04" w14:textId="77777777" w:rsidR="00A40DAE" w:rsidRDefault="00836025">
      <w:pPr>
        <w:pStyle w:val="Akapitzlist"/>
        <w:numPr>
          <w:ilvl w:val="1"/>
          <w:numId w:val="5"/>
        </w:numPr>
        <w:tabs>
          <w:tab w:val="left" w:pos="996"/>
          <w:tab w:val="left" w:pos="997"/>
        </w:tabs>
        <w:spacing w:before="121"/>
        <w:ind w:hanging="361"/>
        <w:rPr>
          <w:rFonts w:ascii="Symbol" w:hAnsi="Symbol"/>
        </w:rPr>
      </w:pPr>
      <w:r>
        <w:t>materiał zapewnia</w:t>
      </w:r>
      <w:r>
        <w:rPr>
          <w:spacing w:val="-1"/>
        </w:rPr>
        <w:t xml:space="preserve"> </w:t>
      </w:r>
      <w:r>
        <w:rPr>
          <w:spacing w:val="-3"/>
        </w:rPr>
        <w:t>Zamawiający.</w:t>
      </w:r>
    </w:p>
    <w:p w14:paraId="452A4481" w14:textId="77777777" w:rsidR="00A40DAE" w:rsidRDefault="00836025">
      <w:pPr>
        <w:pStyle w:val="Nagwek1"/>
      </w:pPr>
      <w:r>
        <w:t>Procedura odbioru:</w:t>
      </w:r>
    </w:p>
    <w:p w14:paraId="0192D48C" w14:textId="77777777" w:rsidR="00A40DAE" w:rsidRDefault="00836025">
      <w:pPr>
        <w:pStyle w:val="Akapitzlist"/>
        <w:numPr>
          <w:ilvl w:val="1"/>
          <w:numId w:val="5"/>
        </w:numPr>
        <w:tabs>
          <w:tab w:val="left" w:pos="997"/>
        </w:tabs>
        <w:spacing w:before="121"/>
        <w:ind w:right="29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14:paraId="78F09D80" w14:textId="77777777" w:rsidR="00A40DAE" w:rsidRDefault="00836025">
      <w:pPr>
        <w:spacing w:before="119"/>
        <w:ind w:left="984"/>
        <w:jc w:val="both"/>
        <w:rPr>
          <w:i/>
        </w:rPr>
      </w:pPr>
      <w:r>
        <w:rPr>
          <w:i/>
        </w:rPr>
        <w:t>(rozliczenie z dokładnością do dwóch miejsc po przecinku)</w:t>
      </w:r>
    </w:p>
    <w:p w14:paraId="41D742DE" w14:textId="77777777" w:rsidR="00A40DAE" w:rsidRDefault="00A40DAE">
      <w:pPr>
        <w:pStyle w:val="Tekstpodstawowy"/>
        <w:ind w:left="0" w:firstLine="0"/>
        <w:rPr>
          <w:i/>
          <w:sz w:val="20"/>
        </w:rPr>
      </w:pPr>
    </w:p>
    <w:p w14:paraId="7A2D1E54" w14:textId="77777777" w:rsidR="00A40DAE" w:rsidRDefault="00A40DAE">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6E31AECF" w14:textId="77777777">
        <w:trPr>
          <w:trHeight w:val="1014"/>
        </w:trPr>
        <w:tc>
          <w:tcPr>
            <w:tcW w:w="670" w:type="dxa"/>
          </w:tcPr>
          <w:p w14:paraId="2FF17AFF" w14:textId="77777777" w:rsidR="00A40DAE" w:rsidRDefault="00836025">
            <w:pPr>
              <w:pStyle w:val="TableParagraph"/>
              <w:ind w:left="129" w:right="120"/>
              <w:jc w:val="center"/>
              <w:rPr>
                <w:b/>
                <w:i/>
              </w:rPr>
            </w:pPr>
            <w:r>
              <w:rPr>
                <w:b/>
                <w:i/>
              </w:rPr>
              <w:t>Nr</w:t>
            </w:r>
          </w:p>
        </w:tc>
        <w:tc>
          <w:tcPr>
            <w:tcW w:w="1794" w:type="dxa"/>
          </w:tcPr>
          <w:p w14:paraId="5E08537D" w14:textId="77777777" w:rsidR="00A40DAE" w:rsidRDefault="00836025">
            <w:pPr>
              <w:pStyle w:val="TableParagraph"/>
              <w:ind w:left="109" w:right="265"/>
              <w:rPr>
                <w:b/>
                <w:i/>
              </w:rPr>
            </w:pPr>
            <w:r>
              <w:rPr>
                <w:b/>
                <w:i/>
              </w:rPr>
              <w:t>Kod czynności do rozliczenia</w:t>
            </w:r>
          </w:p>
        </w:tc>
        <w:tc>
          <w:tcPr>
            <w:tcW w:w="1702" w:type="dxa"/>
          </w:tcPr>
          <w:p w14:paraId="0077CDDD"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F213689" w14:textId="77777777" w:rsidR="00A40DAE" w:rsidRDefault="00836025">
            <w:pPr>
              <w:pStyle w:val="TableParagraph"/>
              <w:spacing w:before="0"/>
              <w:ind w:left="0" w:right="95"/>
              <w:jc w:val="right"/>
              <w:rPr>
                <w:b/>
                <w:i/>
              </w:rPr>
            </w:pPr>
            <w:r>
              <w:rPr>
                <w:b/>
                <w:i/>
                <w:spacing w:val="-1"/>
              </w:rPr>
              <w:t>wyceny</w:t>
            </w:r>
          </w:p>
        </w:tc>
        <w:tc>
          <w:tcPr>
            <w:tcW w:w="3861" w:type="dxa"/>
          </w:tcPr>
          <w:p w14:paraId="0835CF6F" w14:textId="77777777" w:rsidR="00A40DAE" w:rsidRDefault="00836025">
            <w:pPr>
              <w:pStyle w:val="TableParagraph"/>
              <w:rPr>
                <w:b/>
                <w:i/>
              </w:rPr>
            </w:pPr>
            <w:r>
              <w:rPr>
                <w:b/>
                <w:i/>
              </w:rPr>
              <w:t>Opis kodu czynności</w:t>
            </w:r>
          </w:p>
        </w:tc>
        <w:tc>
          <w:tcPr>
            <w:tcW w:w="1333" w:type="dxa"/>
          </w:tcPr>
          <w:p w14:paraId="13639401" w14:textId="77777777" w:rsidR="00A40DAE" w:rsidRDefault="00836025">
            <w:pPr>
              <w:pStyle w:val="TableParagraph"/>
              <w:ind w:left="105" w:right="221"/>
              <w:rPr>
                <w:b/>
                <w:i/>
              </w:rPr>
            </w:pPr>
            <w:r>
              <w:rPr>
                <w:b/>
                <w:i/>
              </w:rPr>
              <w:t>Jednostka miary</w:t>
            </w:r>
          </w:p>
        </w:tc>
      </w:tr>
      <w:tr w:rsidR="00A40DAE" w14:paraId="3412F36D" w14:textId="77777777">
        <w:trPr>
          <w:trHeight w:val="756"/>
        </w:trPr>
        <w:tc>
          <w:tcPr>
            <w:tcW w:w="670" w:type="dxa"/>
          </w:tcPr>
          <w:p w14:paraId="030C257D" w14:textId="77777777" w:rsidR="00A40DAE" w:rsidRDefault="00836025">
            <w:pPr>
              <w:pStyle w:val="TableParagraph"/>
              <w:spacing w:before="120"/>
              <w:ind w:left="129" w:right="120"/>
              <w:jc w:val="center"/>
            </w:pPr>
            <w:r>
              <w:t>235</w:t>
            </w:r>
          </w:p>
        </w:tc>
        <w:tc>
          <w:tcPr>
            <w:tcW w:w="1794" w:type="dxa"/>
          </w:tcPr>
          <w:p w14:paraId="0406E609" w14:textId="77777777" w:rsidR="00A40DAE" w:rsidRDefault="00836025">
            <w:pPr>
              <w:pStyle w:val="TableParagraph"/>
              <w:spacing w:before="120"/>
              <w:ind w:left="109"/>
            </w:pPr>
            <w:r>
              <w:t>SZK-IC1</w:t>
            </w:r>
          </w:p>
        </w:tc>
        <w:tc>
          <w:tcPr>
            <w:tcW w:w="1702" w:type="dxa"/>
          </w:tcPr>
          <w:p w14:paraId="17B38E89" w14:textId="77777777" w:rsidR="00A40DAE" w:rsidRDefault="00836025">
            <w:pPr>
              <w:pStyle w:val="TableParagraph"/>
              <w:spacing w:before="120"/>
              <w:ind w:right="515"/>
            </w:pPr>
            <w:r>
              <w:t>SZK-IC1 POM-SZIC1</w:t>
            </w:r>
          </w:p>
        </w:tc>
        <w:tc>
          <w:tcPr>
            <w:tcW w:w="3861" w:type="dxa"/>
          </w:tcPr>
          <w:p w14:paraId="5E6FEF21" w14:textId="77777777" w:rsidR="00A40DAE" w:rsidRDefault="00836025">
            <w:pPr>
              <w:pStyle w:val="TableParagraph"/>
              <w:spacing w:before="120"/>
              <w:ind w:right="452"/>
            </w:pPr>
            <w:r>
              <w:t>Mechaniczne szkółkowanie siewek iglastych sadzarką jednorzędową</w:t>
            </w:r>
          </w:p>
        </w:tc>
        <w:tc>
          <w:tcPr>
            <w:tcW w:w="1333" w:type="dxa"/>
          </w:tcPr>
          <w:p w14:paraId="0735BFFD" w14:textId="77777777" w:rsidR="00A40DAE" w:rsidRDefault="00836025">
            <w:pPr>
              <w:pStyle w:val="TableParagraph"/>
              <w:spacing w:before="120"/>
              <w:ind w:left="369"/>
            </w:pPr>
            <w:r>
              <w:t>KMTR</w:t>
            </w:r>
          </w:p>
        </w:tc>
      </w:tr>
    </w:tbl>
    <w:p w14:paraId="56115E02" w14:textId="77777777" w:rsidR="00A40DAE" w:rsidRDefault="00A40DAE">
      <w:pPr>
        <w:sectPr w:rsidR="00A40DAE">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4118A0ED" w14:textId="77777777">
        <w:trPr>
          <w:trHeight w:val="758"/>
        </w:trPr>
        <w:tc>
          <w:tcPr>
            <w:tcW w:w="670" w:type="dxa"/>
          </w:tcPr>
          <w:p w14:paraId="73506284" w14:textId="77777777" w:rsidR="00A40DAE" w:rsidRDefault="00836025">
            <w:pPr>
              <w:pStyle w:val="TableParagraph"/>
              <w:spacing w:before="120"/>
              <w:ind w:left="129" w:right="120"/>
              <w:jc w:val="center"/>
            </w:pPr>
            <w:r>
              <w:t>236</w:t>
            </w:r>
          </w:p>
        </w:tc>
        <w:tc>
          <w:tcPr>
            <w:tcW w:w="1794" w:type="dxa"/>
          </w:tcPr>
          <w:p w14:paraId="6DE06274" w14:textId="77777777" w:rsidR="00A40DAE" w:rsidRDefault="00836025">
            <w:pPr>
              <w:pStyle w:val="TableParagraph"/>
              <w:spacing w:before="120"/>
              <w:ind w:left="109"/>
            </w:pPr>
            <w:r>
              <w:t>SZK-IC2</w:t>
            </w:r>
          </w:p>
        </w:tc>
        <w:tc>
          <w:tcPr>
            <w:tcW w:w="1702" w:type="dxa"/>
          </w:tcPr>
          <w:p w14:paraId="542DE9C3" w14:textId="77777777" w:rsidR="00A40DAE" w:rsidRDefault="00836025">
            <w:pPr>
              <w:pStyle w:val="TableParagraph"/>
              <w:spacing w:before="120"/>
              <w:ind w:right="515"/>
            </w:pPr>
            <w:r>
              <w:t>SZK-IC2 POM-SZIC2</w:t>
            </w:r>
          </w:p>
        </w:tc>
        <w:tc>
          <w:tcPr>
            <w:tcW w:w="3861" w:type="dxa"/>
          </w:tcPr>
          <w:p w14:paraId="006DADCB" w14:textId="77777777" w:rsidR="00A40DAE" w:rsidRDefault="00836025">
            <w:pPr>
              <w:pStyle w:val="TableParagraph"/>
              <w:spacing w:before="120"/>
              <w:ind w:right="452"/>
            </w:pPr>
            <w:r>
              <w:t>Mechaniczne szkółkowanie siewek iglastych sadzarką dwurzędową</w:t>
            </w:r>
          </w:p>
        </w:tc>
        <w:tc>
          <w:tcPr>
            <w:tcW w:w="1333" w:type="dxa"/>
          </w:tcPr>
          <w:p w14:paraId="0AB0F0F5" w14:textId="77777777" w:rsidR="00A40DAE" w:rsidRDefault="00836025">
            <w:pPr>
              <w:pStyle w:val="TableParagraph"/>
              <w:spacing w:before="120"/>
              <w:ind w:left="350" w:right="347"/>
              <w:jc w:val="center"/>
            </w:pPr>
            <w:r>
              <w:t>KMTR</w:t>
            </w:r>
          </w:p>
        </w:tc>
      </w:tr>
      <w:tr w:rsidR="00A40DAE" w14:paraId="099E4E13" w14:textId="77777777">
        <w:trPr>
          <w:trHeight w:val="755"/>
        </w:trPr>
        <w:tc>
          <w:tcPr>
            <w:tcW w:w="670" w:type="dxa"/>
          </w:tcPr>
          <w:p w14:paraId="68E272BC" w14:textId="77777777" w:rsidR="00A40DAE" w:rsidRDefault="00836025">
            <w:pPr>
              <w:pStyle w:val="TableParagraph"/>
              <w:spacing w:before="117"/>
              <w:ind w:left="129" w:right="120"/>
              <w:jc w:val="center"/>
            </w:pPr>
            <w:r>
              <w:t>237</w:t>
            </w:r>
          </w:p>
        </w:tc>
        <w:tc>
          <w:tcPr>
            <w:tcW w:w="1794" w:type="dxa"/>
          </w:tcPr>
          <w:p w14:paraId="52587528" w14:textId="77777777" w:rsidR="00A40DAE" w:rsidRDefault="00836025">
            <w:pPr>
              <w:pStyle w:val="TableParagraph"/>
              <w:spacing w:before="117"/>
              <w:ind w:left="109"/>
            </w:pPr>
            <w:r>
              <w:t>SZK-IC3</w:t>
            </w:r>
          </w:p>
        </w:tc>
        <w:tc>
          <w:tcPr>
            <w:tcW w:w="1702" w:type="dxa"/>
          </w:tcPr>
          <w:p w14:paraId="269357B9" w14:textId="77777777" w:rsidR="00A40DAE" w:rsidRDefault="00836025">
            <w:pPr>
              <w:pStyle w:val="TableParagraph"/>
              <w:spacing w:before="117"/>
              <w:ind w:right="515"/>
            </w:pPr>
            <w:r>
              <w:t>SZK-IC3 POM-SZIC3</w:t>
            </w:r>
          </w:p>
        </w:tc>
        <w:tc>
          <w:tcPr>
            <w:tcW w:w="3861" w:type="dxa"/>
          </w:tcPr>
          <w:p w14:paraId="7D992606" w14:textId="77777777" w:rsidR="00A40DAE" w:rsidRDefault="00836025">
            <w:pPr>
              <w:pStyle w:val="TableParagraph"/>
              <w:spacing w:before="117"/>
              <w:ind w:right="452"/>
            </w:pPr>
            <w:r>
              <w:t>Mechaniczne szkółkowanie siewek iglastych sadzarką trzyrzędową</w:t>
            </w:r>
          </w:p>
        </w:tc>
        <w:tc>
          <w:tcPr>
            <w:tcW w:w="1333" w:type="dxa"/>
          </w:tcPr>
          <w:p w14:paraId="7754C1DE" w14:textId="77777777" w:rsidR="00A40DAE" w:rsidRDefault="00836025">
            <w:pPr>
              <w:pStyle w:val="TableParagraph"/>
              <w:spacing w:before="117"/>
              <w:ind w:left="350" w:right="347"/>
              <w:jc w:val="center"/>
            </w:pPr>
            <w:r>
              <w:t>KMTR</w:t>
            </w:r>
          </w:p>
        </w:tc>
      </w:tr>
      <w:tr w:rsidR="00A40DAE" w14:paraId="350DD0BE" w14:textId="77777777">
        <w:trPr>
          <w:trHeight w:val="755"/>
        </w:trPr>
        <w:tc>
          <w:tcPr>
            <w:tcW w:w="670" w:type="dxa"/>
          </w:tcPr>
          <w:p w14:paraId="1925DC16" w14:textId="77777777" w:rsidR="00A40DAE" w:rsidRDefault="00836025">
            <w:pPr>
              <w:pStyle w:val="TableParagraph"/>
              <w:spacing w:before="117"/>
              <w:ind w:left="129" w:right="120"/>
              <w:jc w:val="center"/>
            </w:pPr>
            <w:r>
              <w:t>238</w:t>
            </w:r>
          </w:p>
        </w:tc>
        <w:tc>
          <w:tcPr>
            <w:tcW w:w="1794" w:type="dxa"/>
          </w:tcPr>
          <w:p w14:paraId="5C78FFC6" w14:textId="77777777" w:rsidR="00A40DAE" w:rsidRDefault="00836025">
            <w:pPr>
              <w:pStyle w:val="TableParagraph"/>
              <w:spacing w:before="117"/>
              <w:ind w:left="109"/>
            </w:pPr>
            <w:r>
              <w:t>SZK-IC5</w:t>
            </w:r>
          </w:p>
        </w:tc>
        <w:tc>
          <w:tcPr>
            <w:tcW w:w="1702" w:type="dxa"/>
          </w:tcPr>
          <w:p w14:paraId="28F92938" w14:textId="77777777" w:rsidR="00A40DAE" w:rsidRDefault="00836025">
            <w:pPr>
              <w:pStyle w:val="TableParagraph"/>
              <w:spacing w:before="117"/>
              <w:ind w:right="515"/>
            </w:pPr>
            <w:r>
              <w:t>SZK-IC5 POM-SZIC5</w:t>
            </w:r>
          </w:p>
        </w:tc>
        <w:tc>
          <w:tcPr>
            <w:tcW w:w="3861" w:type="dxa"/>
          </w:tcPr>
          <w:p w14:paraId="79AF1E76" w14:textId="77777777" w:rsidR="00A40DAE" w:rsidRDefault="00836025">
            <w:pPr>
              <w:pStyle w:val="TableParagraph"/>
              <w:spacing w:before="117"/>
              <w:ind w:right="452"/>
            </w:pPr>
            <w:r>
              <w:t>Mechaniczne szkółkowanie siewek iglastych sadzarką pięciorzędową</w:t>
            </w:r>
          </w:p>
        </w:tc>
        <w:tc>
          <w:tcPr>
            <w:tcW w:w="1333" w:type="dxa"/>
          </w:tcPr>
          <w:p w14:paraId="4E307BE5" w14:textId="77777777" w:rsidR="00A40DAE" w:rsidRDefault="00836025">
            <w:pPr>
              <w:pStyle w:val="TableParagraph"/>
              <w:spacing w:before="117"/>
              <w:ind w:left="350" w:right="347"/>
              <w:jc w:val="center"/>
            </w:pPr>
            <w:r>
              <w:t>KMTR</w:t>
            </w:r>
          </w:p>
        </w:tc>
      </w:tr>
      <w:tr w:rsidR="00A40DAE" w14:paraId="26BB1014" w14:textId="77777777">
        <w:trPr>
          <w:trHeight w:val="755"/>
        </w:trPr>
        <w:tc>
          <w:tcPr>
            <w:tcW w:w="670" w:type="dxa"/>
          </w:tcPr>
          <w:p w14:paraId="6E0DC69D" w14:textId="77777777" w:rsidR="00A40DAE" w:rsidRDefault="00836025">
            <w:pPr>
              <w:pStyle w:val="TableParagraph"/>
              <w:spacing w:before="117"/>
              <w:ind w:left="129" w:right="120"/>
              <w:jc w:val="center"/>
            </w:pPr>
            <w:r>
              <w:t>239</w:t>
            </w:r>
          </w:p>
        </w:tc>
        <w:tc>
          <w:tcPr>
            <w:tcW w:w="1794" w:type="dxa"/>
          </w:tcPr>
          <w:p w14:paraId="21895AB7" w14:textId="77777777" w:rsidR="00A40DAE" w:rsidRDefault="00836025">
            <w:pPr>
              <w:pStyle w:val="TableParagraph"/>
              <w:spacing w:before="117"/>
              <w:ind w:left="109"/>
            </w:pPr>
            <w:r>
              <w:t>SZK-LC1</w:t>
            </w:r>
          </w:p>
        </w:tc>
        <w:tc>
          <w:tcPr>
            <w:tcW w:w="1702" w:type="dxa"/>
          </w:tcPr>
          <w:p w14:paraId="2D69E4B1" w14:textId="77777777" w:rsidR="00A40DAE" w:rsidRDefault="00836025">
            <w:pPr>
              <w:pStyle w:val="TableParagraph"/>
              <w:spacing w:before="117"/>
              <w:ind w:right="469"/>
            </w:pPr>
            <w:r>
              <w:t>SZK-LC1 POM-SZLC1</w:t>
            </w:r>
          </w:p>
        </w:tc>
        <w:tc>
          <w:tcPr>
            <w:tcW w:w="3861" w:type="dxa"/>
          </w:tcPr>
          <w:p w14:paraId="52771558" w14:textId="77777777" w:rsidR="00A40DAE" w:rsidRDefault="00836025">
            <w:pPr>
              <w:pStyle w:val="TableParagraph"/>
              <w:spacing w:before="117"/>
              <w:ind w:right="452"/>
            </w:pPr>
            <w:r>
              <w:t>Mechaniczne szkółkowanie siewek liściastych sadzarką jednorzędową</w:t>
            </w:r>
          </w:p>
        </w:tc>
        <w:tc>
          <w:tcPr>
            <w:tcW w:w="1333" w:type="dxa"/>
          </w:tcPr>
          <w:p w14:paraId="3D7AAFE7" w14:textId="77777777" w:rsidR="00A40DAE" w:rsidRDefault="00836025">
            <w:pPr>
              <w:pStyle w:val="TableParagraph"/>
              <w:spacing w:before="117"/>
              <w:ind w:left="350" w:right="347"/>
              <w:jc w:val="center"/>
            </w:pPr>
            <w:r>
              <w:t>KMTR</w:t>
            </w:r>
          </w:p>
        </w:tc>
      </w:tr>
      <w:tr w:rsidR="00A40DAE" w14:paraId="3E600028" w14:textId="77777777">
        <w:trPr>
          <w:trHeight w:val="756"/>
        </w:trPr>
        <w:tc>
          <w:tcPr>
            <w:tcW w:w="670" w:type="dxa"/>
          </w:tcPr>
          <w:p w14:paraId="71649CF7" w14:textId="77777777" w:rsidR="00A40DAE" w:rsidRDefault="00836025">
            <w:pPr>
              <w:pStyle w:val="TableParagraph"/>
              <w:spacing w:before="117"/>
              <w:ind w:left="129" w:right="120"/>
              <w:jc w:val="center"/>
            </w:pPr>
            <w:r>
              <w:t>240</w:t>
            </w:r>
          </w:p>
        </w:tc>
        <w:tc>
          <w:tcPr>
            <w:tcW w:w="1794" w:type="dxa"/>
          </w:tcPr>
          <w:p w14:paraId="3BE6976F" w14:textId="77777777" w:rsidR="00A40DAE" w:rsidRDefault="00836025">
            <w:pPr>
              <w:pStyle w:val="TableParagraph"/>
              <w:spacing w:before="117"/>
              <w:ind w:left="109"/>
            </w:pPr>
            <w:r>
              <w:t>SZK-LC2</w:t>
            </w:r>
          </w:p>
        </w:tc>
        <w:tc>
          <w:tcPr>
            <w:tcW w:w="1702" w:type="dxa"/>
          </w:tcPr>
          <w:p w14:paraId="184C3FCA" w14:textId="77777777" w:rsidR="00A40DAE" w:rsidRDefault="00836025">
            <w:pPr>
              <w:pStyle w:val="TableParagraph"/>
              <w:spacing w:before="117"/>
              <w:ind w:right="469"/>
            </w:pPr>
            <w:r>
              <w:t>SZK-LC2 POM-SZLC2</w:t>
            </w:r>
          </w:p>
        </w:tc>
        <w:tc>
          <w:tcPr>
            <w:tcW w:w="3861" w:type="dxa"/>
          </w:tcPr>
          <w:p w14:paraId="4037E048" w14:textId="77777777" w:rsidR="00A40DAE" w:rsidRDefault="00836025">
            <w:pPr>
              <w:pStyle w:val="TableParagraph"/>
              <w:spacing w:before="117"/>
              <w:ind w:right="452"/>
            </w:pPr>
            <w:r>
              <w:t>Mechaniczne szkółkowanie siewek liściastych sadzarką dwurzędową</w:t>
            </w:r>
          </w:p>
        </w:tc>
        <w:tc>
          <w:tcPr>
            <w:tcW w:w="1333" w:type="dxa"/>
          </w:tcPr>
          <w:p w14:paraId="3AA3F0F7" w14:textId="77777777" w:rsidR="00A40DAE" w:rsidRDefault="00836025">
            <w:pPr>
              <w:pStyle w:val="TableParagraph"/>
              <w:spacing w:before="117"/>
              <w:ind w:left="350" w:right="347"/>
              <w:jc w:val="center"/>
            </w:pPr>
            <w:r>
              <w:t>KMTR</w:t>
            </w:r>
          </w:p>
        </w:tc>
      </w:tr>
      <w:tr w:rsidR="00A40DAE" w14:paraId="23929FDC" w14:textId="77777777">
        <w:trPr>
          <w:trHeight w:val="755"/>
        </w:trPr>
        <w:tc>
          <w:tcPr>
            <w:tcW w:w="670" w:type="dxa"/>
          </w:tcPr>
          <w:p w14:paraId="03F2E2DD" w14:textId="77777777" w:rsidR="00A40DAE" w:rsidRDefault="00836025">
            <w:pPr>
              <w:pStyle w:val="TableParagraph"/>
              <w:spacing w:before="117"/>
              <w:ind w:left="129" w:right="120"/>
              <w:jc w:val="center"/>
            </w:pPr>
            <w:r>
              <w:t>241</w:t>
            </w:r>
          </w:p>
        </w:tc>
        <w:tc>
          <w:tcPr>
            <w:tcW w:w="1794" w:type="dxa"/>
          </w:tcPr>
          <w:p w14:paraId="17F5F415" w14:textId="77777777" w:rsidR="00A40DAE" w:rsidRDefault="00836025">
            <w:pPr>
              <w:pStyle w:val="TableParagraph"/>
              <w:spacing w:before="117"/>
              <w:ind w:left="109"/>
            </w:pPr>
            <w:r>
              <w:t>SZK-LC3</w:t>
            </w:r>
          </w:p>
        </w:tc>
        <w:tc>
          <w:tcPr>
            <w:tcW w:w="1702" w:type="dxa"/>
          </w:tcPr>
          <w:p w14:paraId="51A17B28" w14:textId="77777777" w:rsidR="00A40DAE" w:rsidRDefault="00836025">
            <w:pPr>
              <w:pStyle w:val="TableParagraph"/>
              <w:spacing w:before="117"/>
              <w:ind w:right="469"/>
            </w:pPr>
            <w:r>
              <w:t>SZK-LC3 POM-SZLC3</w:t>
            </w:r>
          </w:p>
        </w:tc>
        <w:tc>
          <w:tcPr>
            <w:tcW w:w="3861" w:type="dxa"/>
          </w:tcPr>
          <w:p w14:paraId="3AFE89D8" w14:textId="77777777" w:rsidR="00A40DAE" w:rsidRDefault="00836025">
            <w:pPr>
              <w:pStyle w:val="TableParagraph"/>
              <w:spacing w:before="117"/>
              <w:ind w:right="452"/>
            </w:pPr>
            <w:r>
              <w:t>Mechaniczne szkółkowanie siewek liściastych sadzarką trzyrzędową</w:t>
            </w:r>
          </w:p>
        </w:tc>
        <w:tc>
          <w:tcPr>
            <w:tcW w:w="1333" w:type="dxa"/>
          </w:tcPr>
          <w:p w14:paraId="51FAF4EA" w14:textId="77777777" w:rsidR="00A40DAE" w:rsidRDefault="00836025">
            <w:pPr>
              <w:pStyle w:val="TableParagraph"/>
              <w:spacing w:before="117"/>
              <w:ind w:left="350" w:right="347"/>
              <w:jc w:val="center"/>
            </w:pPr>
            <w:r>
              <w:t>KMTR</w:t>
            </w:r>
          </w:p>
        </w:tc>
      </w:tr>
      <w:tr w:rsidR="00A40DAE" w14:paraId="7F56AE7F" w14:textId="77777777">
        <w:trPr>
          <w:trHeight w:val="755"/>
        </w:trPr>
        <w:tc>
          <w:tcPr>
            <w:tcW w:w="670" w:type="dxa"/>
          </w:tcPr>
          <w:p w14:paraId="4B0B6F26" w14:textId="77777777" w:rsidR="00A40DAE" w:rsidRDefault="00836025">
            <w:pPr>
              <w:pStyle w:val="TableParagraph"/>
              <w:spacing w:before="117"/>
              <w:ind w:left="129" w:right="120"/>
              <w:jc w:val="center"/>
            </w:pPr>
            <w:r>
              <w:t>242</w:t>
            </w:r>
          </w:p>
        </w:tc>
        <w:tc>
          <w:tcPr>
            <w:tcW w:w="1794" w:type="dxa"/>
          </w:tcPr>
          <w:p w14:paraId="10B3CF70" w14:textId="77777777" w:rsidR="00A40DAE" w:rsidRDefault="00836025">
            <w:pPr>
              <w:pStyle w:val="TableParagraph"/>
              <w:spacing w:before="117"/>
              <w:ind w:left="109"/>
            </w:pPr>
            <w:r>
              <w:t>SZK-LC5</w:t>
            </w:r>
          </w:p>
        </w:tc>
        <w:tc>
          <w:tcPr>
            <w:tcW w:w="1702" w:type="dxa"/>
          </w:tcPr>
          <w:p w14:paraId="5D29ABDD" w14:textId="77777777" w:rsidR="00A40DAE" w:rsidRDefault="00836025">
            <w:pPr>
              <w:pStyle w:val="TableParagraph"/>
              <w:spacing w:before="117"/>
              <w:ind w:right="469"/>
            </w:pPr>
            <w:r>
              <w:t>SZK-LC5 POM-SZLC5</w:t>
            </w:r>
          </w:p>
        </w:tc>
        <w:tc>
          <w:tcPr>
            <w:tcW w:w="3861" w:type="dxa"/>
          </w:tcPr>
          <w:p w14:paraId="22B3359F" w14:textId="77777777" w:rsidR="00A40DAE" w:rsidRDefault="00836025">
            <w:pPr>
              <w:pStyle w:val="TableParagraph"/>
              <w:spacing w:before="117"/>
              <w:ind w:right="423"/>
            </w:pPr>
            <w:r>
              <w:t>Mechaniczne szkółkowanie siewek liściastych sadzarką pięciorzędową</w:t>
            </w:r>
          </w:p>
        </w:tc>
        <w:tc>
          <w:tcPr>
            <w:tcW w:w="1333" w:type="dxa"/>
          </w:tcPr>
          <w:p w14:paraId="501CE3A9" w14:textId="77777777" w:rsidR="00A40DAE" w:rsidRDefault="00836025">
            <w:pPr>
              <w:pStyle w:val="TableParagraph"/>
              <w:spacing w:before="117"/>
              <w:ind w:left="350" w:right="347"/>
              <w:jc w:val="center"/>
            </w:pPr>
            <w:r>
              <w:t>KMTR</w:t>
            </w:r>
          </w:p>
        </w:tc>
      </w:tr>
    </w:tbl>
    <w:p w14:paraId="3B7131C0" w14:textId="77777777" w:rsidR="00A40DAE" w:rsidRDefault="00836025">
      <w:pPr>
        <w:pStyle w:val="Nagwek1"/>
        <w:spacing w:before="117"/>
      </w:pPr>
      <w:r>
        <w:t>Standard technologii prac obejmuje:</w:t>
      </w:r>
    </w:p>
    <w:p w14:paraId="008E7715" w14:textId="77777777" w:rsidR="00A40DAE" w:rsidRDefault="00836025">
      <w:pPr>
        <w:pStyle w:val="Akapitzlist"/>
        <w:numPr>
          <w:ilvl w:val="1"/>
          <w:numId w:val="5"/>
        </w:numPr>
        <w:tabs>
          <w:tab w:val="left" w:pos="996"/>
          <w:tab w:val="left" w:pos="997"/>
        </w:tabs>
        <w:spacing w:before="121" w:line="269" w:lineRule="exact"/>
        <w:ind w:hanging="361"/>
        <w:rPr>
          <w:rFonts w:ascii="Symbol" w:hAnsi="Symbol"/>
        </w:rPr>
      </w:pPr>
      <w:r>
        <w:t>załadunek sadzonek do pojemników z zabezpieczeniem korzeni przed</w:t>
      </w:r>
      <w:r>
        <w:rPr>
          <w:spacing w:val="-8"/>
        </w:rPr>
        <w:t xml:space="preserve"> </w:t>
      </w:r>
      <w:r>
        <w:t>wysychaniem,</w:t>
      </w:r>
    </w:p>
    <w:p w14:paraId="747B1C6B"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doniesienie sadzonek do miejsca</w:t>
      </w:r>
      <w:r>
        <w:rPr>
          <w:spacing w:val="-8"/>
        </w:rPr>
        <w:t xml:space="preserve"> </w:t>
      </w:r>
      <w:r>
        <w:t>szkółkowania,</w:t>
      </w:r>
    </w:p>
    <w:p w14:paraId="31FE3321" w14:textId="77777777" w:rsidR="00A40DAE" w:rsidRDefault="00836025">
      <w:pPr>
        <w:pStyle w:val="Akapitzlist"/>
        <w:numPr>
          <w:ilvl w:val="1"/>
          <w:numId w:val="5"/>
        </w:numPr>
        <w:tabs>
          <w:tab w:val="left" w:pos="996"/>
          <w:tab w:val="left" w:pos="997"/>
        </w:tabs>
        <w:spacing w:before="1" w:line="270" w:lineRule="exact"/>
        <w:ind w:hanging="361"/>
        <w:rPr>
          <w:rFonts w:ascii="Symbol" w:hAnsi="Symbol"/>
        </w:rPr>
      </w:pPr>
      <w:r>
        <w:t>przygotowanie sprzętu i odstawienie po zakończeniu</w:t>
      </w:r>
      <w:r>
        <w:rPr>
          <w:spacing w:val="-4"/>
        </w:rPr>
        <w:t xml:space="preserve"> </w:t>
      </w:r>
      <w:r>
        <w:t>pracy,</w:t>
      </w:r>
    </w:p>
    <w:p w14:paraId="7FFC3A8C" w14:textId="77777777" w:rsidR="00A40DAE" w:rsidRDefault="00836025">
      <w:pPr>
        <w:pStyle w:val="Akapitzlist"/>
        <w:numPr>
          <w:ilvl w:val="1"/>
          <w:numId w:val="5"/>
        </w:numPr>
        <w:tabs>
          <w:tab w:val="left" w:pos="996"/>
          <w:tab w:val="left" w:pos="997"/>
        </w:tabs>
        <w:spacing w:line="270" w:lineRule="exact"/>
        <w:ind w:hanging="361"/>
        <w:rPr>
          <w:rFonts w:ascii="Symbol" w:hAnsi="Symbol"/>
        </w:rPr>
      </w:pPr>
      <w:r>
        <w:t>sadzenie sadzarką zgodnie z m.in. instrukcją obsługi oraz</w:t>
      </w:r>
      <w:r>
        <w:rPr>
          <w:spacing w:val="-8"/>
        </w:rPr>
        <w:t xml:space="preserve"> </w:t>
      </w:r>
      <w:r>
        <w:t>zleceniem,</w:t>
      </w:r>
    </w:p>
    <w:p w14:paraId="0A5F0A98" w14:textId="77777777" w:rsidR="00A40DAE" w:rsidRDefault="00836025">
      <w:pPr>
        <w:pStyle w:val="Akapitzlist"/>
        <w:numPr>
          <w:ilvl w:val="1"/>
          <w:numId w:val="5"/>
        </w:numPr>
        <w:tabs>
          <w:tab w:val="left" w:pos="996"/>
          <w:tab w:val="left" w:pos="997"/>
        </w:tabs>
        <w:spacing w:before="1"/>
        <w:ind w:hanging="361"/>
        <w:rPr>
          <w:rFonts w:ascii="Symbol" w:hAnsi="Symbol"/>
        </w:rPr>
      </w:pPr>
      <w:r>
        <w:t>sprawdzanie jakości sadzenia i na bieżąco poprawianie wadliwie posadzonych</w:t>
      </w:r>
      <w:r>
        <w:rPr>
          <w:spacing w:val="-22"/>
        </w:rPr>
        <w:t xml:space="preserve"> </w:t>
      </w:r>
      <w:r>
        <w:t>sadzonek.</w:t>
      </w:r>
    </w:p>
    <w:p w14:paraId="7B2614E6" w14:textId="77777777" w:rsidR="00A40DAE" w:rsidRDefault="00836025">
      <w:pPr>
        <w:pStyle w:val="Nagwek1"/>
      </w:pPr>
      <w:r>
        <w:t>Uwagi:</w:t>
      </w:r>
    </w:p>
    <w:p w14:paraId="7EFCB7C8" w14:textId="77777777" w:rsidR="00A40DAE" w:rsidRDefault="00836025">
      <w:pPr>
        <w:pStyle w:val="Akapitzlist"/>
        <w:numPr>
          <w:ilvl w:val="1"/>
          <w:numId w:val="5"/>
        </w:numPr>
        <w:tabs>
          <w:tab w:val="left" w:pos="996"/>
          <w:tab w:val="left" w:pos="997"/>
        </w:tabs>
        <w:spacing w:before="122"/>
        <w:ind w:hanging="361"/>
        <w:rPr>
          <w:rFonts w:ascii="Symbol" w:hAnsi="Symbol"/>
        </w:rPr>
      </w:pPr>
      <w:r>
        <w:t>materiał zapewnia</w:t>
      </w:r>
      <w:r>
        <w:rPr>
          <w:spacing w:val="-1"/>
        </w:rPr>
        <w:t xml:space="preserve"> </w:t>
      </w:r>
      <w:r>
        <w:rPr>
          <w:spacing w:val="-3"/>
        </w:rPr>
        <w:t>Zamawiający.</w:t>
      </w:r>
    </w:p>
    <w:p w14:paraId="40237A27" w14:textId="77777777" w:rsidR="00A40DAE" w:rsidRDefault="00836025">
      <w:pPr>
        <w:pStyle w:val="Nagwek1"/>
        <w:spacing w:before="118"/>
      </w:pPr>
      <w:r>
        <w:t>Procedura odbioru:</w:t>
      </w:r>
    </w:p>
    <w:p w14:paraId="2C1205CF" w14:textId="77777777" w:rsidR="00A40DAE" w:rsidRDefault="00836025">
      <w:pPr>
        <w:pStyle w:val="Akapitzlist"/>
        <w:numPr>
          <w:ilvl w:val="1"/>
          <w:numId w:val="5"/>
        </w:numPr>
        <w:tabs>
          <w:tab w:val="left" w:pos="997"/>
        </w:tabs>
        <w:spacing w:before="122"/>
        <w:ind w:right="289"/>
        <w:jc w:val="both"/>
        <w:rPr>
          <w:rFonts w:ascii="Symbol" w:hAnsi="Symbol"/>
          <w:i/>
        </w:rPr>
      </w:pPr>
      <w:r>
        <w:t xml:space="preserve">odbiór prac nastąpi poprzez zweryfikowanie prawidłowości ich wykonania z opisem czynności i zleceniem oraz poprzez określenie iloczynu długości przejazdu sadzarką podczas sadzenia i ilości posadzonych rzędów (taśmą, GPS). </w:t>
      </w:r>
      <w:r>
        <w:rPr>
          <w:i/>
        </w:rPr>
        <w:t>(rozliczenie z dokładnością do dwóch miejsc po</w:t>
      </w:r>
      <w:r>
        <w:rPr>
          <w:i/>
          <w:spacing w:val="-1"/>
        </w:rPr>
        <w:t xml:space="preserve"> </w:t>
      </w:r>
      <w:r>
        <w:rPr>
          <w:i/>
        </w:rPr>
        <w:t>przecinku).</w:t>
      </w:r>
    </w:p>
    <w:p w14:paraId="4A758F4B" w14:textId="77777777" w:rsidR="00A40DAE" w:rsidRDefault="00A40DAE">
      <w:pPr>
        <w:pStyle w:val="Tekstpodstawowy"/>
        <w:ind w:left="0" w:firstLine="0"/>
        <w:rPr>
          <w:i/>
          <w:sz w:val="20"/>
        </w:rPr>
      </w:pPr>
    </w:p>
    <w:p w14:paraId="1B0719D3" w14:textId="77777777" w:rsidR="00A40DAE" w:rsidRDefault="00A40DAE">
      <w:pPr>
        <w:pStyle w:val="Tekstpodstawowy"/>
        <w:spacing w:before="5"/>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681D7C6E" w14:textId="77777777">
        <w:trPr>
          <w:trHeight w:val="1014"/>
        </w:trPr>
        <w:tc>
          <w:tcPr>
            <w:tcW w:w="670" w:type="dxa"/>
          </w:tcPr>
          <w:p w14:paraId="7A766481" w14:textId="77777777" w:rsidR="00A40DAE" w:rsidRDefault="00836025">
            <w:pPr>
              <w:pStyle w:val="TableParagraph"/>
              <w:ind w:left="129" w:right="120"/>
              <w:jc w:val="center"/>
              <w:rPr>
                <w:b/>
                <w:i/>
              </w:rPr>
            </w:pPr>
            <w:r>
              <w:rPr>
                <w:b/>
                <w:i/>
              </w:rPr>
              <w:t>Nr</w:t>
            </w:r>
          </w:p>
        </w:tc>
        <w:tc>
          <w:tcPr>
            <w:tcW w:w="1794" w:type="dxa"/>
          </w:tcPr>
          <w:p w14:paraId="2AFA9330" w14:textId="77777777" w:rsidR="00A40DAE" w:rsidRDefault="00836025">
            <w:pPr>
              <w:pStyle w:val="TableParagraph"/>
              <w:ind w:left="109" w:right="265"/>
              <w:rPr>
                <w:b/>
                <w:i/>
              </w:rPr>
            </w:pPr>
            <w:r>
              <w:rPr>
                <w:b/>
                <w:i/>
              </w:rPr>
              <w:t>Kod czynności do rozliczenia</w:t>
            </w:r>
          </w:p>
        </w:tc>
        <w:tc>
          <w:tcPr>
            <w:tcW w:w="1702" w:type="dxa"/>
          </w:tcPr>
          <w:p w14:paraId="69ED68AF"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3D5F005" w14:textId="77777777" w:rsidR="00A40DAE" w:rsidRDefault="00836025">
            <w:pPr>
              <w:pStyle w:val="TableParagraph"/>
              <w:spacing w:before="0"/>
              <w:ind w:left="0" w:right="95"/>
              <w:jc w:val="right"/>
              <w:rPr>
                <w:b/>
                <w:i/>
              </w:rPr>
            </w:pPr>
            <w:r>
              <w:rPr>
                <w:b/>
                <w:i/>
                <w:spacing w:val="-1"/>
              </w:rPr>
              <w:t>wyceny</w:t>
            </w:r>
          </w:p>
        </w:tc>
        <w:tc>
          <w:tcPr>
            <w:tcW w:w="3861" w:type="dxa"/>
          </w:tcPr>
          <w:p w14:paraId="5165BF9D" w14:textId="77777777" w:rsidR="00A40DAE" w:rsidRDefault="00836025">
            <w:pPr>
              <w:pStyle w:val="TableParagraph"/>
              <w:rPr>
                <w:b/>
                <w:i/>
              </w:rPr>
            </w:pPr>
            <w:r>
              <w:rPr>
                <w:b/>
                <w:i/>
              </w:rPr>
              <w:t>Opis kodu czynności</w:t>
            </w:r>
          </w:p>
        </w:tc>
        <w:tc>
          <w:tcPr>
            <w:tcW w:w="1333" w:type="dxa"/>
          </w:tcPr>
          <w:p w14:paraId="4774D508" w14:textId="77777777" w:rsidR="00A40DAE" w:rsidRDefault="00836025">
            <w:pPr>
              <w:pStyle w:val="TableParagraph"/>
              <w:ind w:left="105" w:right="221"/>
              <w:rPr>
                <w:b/>
                <w:i/>
              </w:rPr>
            </w:pPr>
            <w:r>
              <w:rPr>
                <w:b/>
                <w:i/>
              </w:rPr>
              <w:t>Jednostka miary</w:t>
            </w:r>
          </w:p>
        </w:tc>
      </w:tr>
      <w:tr w:rsidR="00A40DAE" w14:paraId="3599C062" w14:textId="77777777">
        <w:trPr>
          <w:trHeight w:val="2836"/>
        </w:trPr>
        <w:tc>
          <w:tcPr>
            <w:tcW w:w="670" w:type="dxa"/>
          </w:tcPr>
          <w:p w14:paraId="4E3B70B6" w14:textId="77777777" w:rsidR="00A40DAE" w:rsidRDefault="00836025">
            <w:pPr>
              <w:pStyle w:val="TableParagraph"/>
              <w:ind w:left="129" w:right="120"/>
              <w:jc w:val="center"/>
            </w:pPr>
            <w:r>
              <w:t>243</w:t>
            </w:r>
          </w:p>
        </w:tc>
        <w:tc>
          <w:tcPr>
            <w:tcW w:w="1794" w:type="dxa"/>
          </w:tcPr>
          <w:p w14:paraId="595FCD68" w14:textId="77777777" w:rsidR="00A40DAE" w:rsidRDefault="00836025">
            <w:pPr>
              <w:pStyle w:val="TableParagraph"/>
              <w:ind w:left="109"/>
            </w:pPr>
            <w:r>
              <w:t>WYJ 1R</w:t>
            </w:r>
          </w:p>
        </w:tc>
        <w:tc>
          <w:tcPr>
            <w:tcW w:w="1702" w:type="dxa"/>
          </w:tcPr>
          <w:p w14:paraId="4B580013" w14:textId="77777777" w:rsidR="00A40DAE" w:rsidRDefault="00836025">
            <w:pPr>
              <w:pStyle w:val="TableParagraph"/>
              <w:spacing w:before="0"/>
              <w:ind w:right="282"/>
            </w:pPr>
            <w:r>
              <w:t>WYJ-1IW, WYJ-1IR, SORT-1I, UKŁAD-1I lub DOŁ-1I),</w:t>
            </w:r>
          </w:p>
          <w:p w14:paraId="0A07A4F5" w14:textId="77777777" w:rsidR="00A40DAE" w:rsidRDefault="00836025">
            <w:pPr>
              <w:pStyle w:val="TableParagraph"/>
              <w:spacing w:before="0" w:line="257" w:lineRule="exact"/>
            </w:pPr>
            <w:r>
              <w:t>GODZ W1R,</w:t>
            </w:r>
          </w:p>
          <w:p w14:paraId="62500C7D" w14:textId="77777777" w:rsidR="00A40DAE" w:rsidRDefault="00A40DAE">
            <w:pPr>
              <w:pStyle w:val="TableParagraph"/>
              <w:spacing w:before="11"/>
              <w:ind w:left="0"/>
              <w:rPr>
                <w:i/>
                <w:sz w:val="21"/>
              </w:rPr>
            </w:pPr>
          </w:p>
          <w:p w14:paraId="33FC0E2C" w14:textId="77777777" w:rsidR="00A40DAE" w:rsidRDefault="00836025">
            <w:pPr>
              <w:pStyle w:val="TableParagraph"/>
              <w:spacing w:before="0"/>
              <w:ind w:right="683"/>
              <w:jc w:val="both"/>
            </w:pPr>
            <w:r>
              <w:rPr>
                <w:spacing w:val="-3"/>
              </w:rPr>
              <w:t xml:space="preserve">WYJ-1LW </w:t>
            </w:r>
            <w:r>
              <w:t xml:space="preserve">WYJ-1LR, </w:t>
            </w:r>
            <w:r>
              <w:rPr>
                <w:spacing w:val="-5"/>
              </w:rPr>
              <w:t>SORT-1L,</w:t>
            </w:r>
          </w:p>
          <w:p w14:paraId="67B88400" w14:textId="77777777" w:rsidR="00A40DAE" w:rsidRDefault="00836025">
            <w:pPr>
              <w:pStyle w:val="TableParagraph"/>
              <w:spacing w:before="2" w:line="237" w:lineRule="exact"/>
              <w:jc w:val="both"/>
            </w:pPr>
            <w:r>
              <w:t>(UKŁAD-1L lub</w:t>
            </w:r>
          </w:p>
        </w:tc>
        <w:tc>
          <w:tcPr>
            <w:tcW w:w="3861" w:type="dxa"/>
          </w:tcPr>
          <w:p w14:paraId="2CACE1EC" w14:textId="77777777" w:rsidR="00A40DAE" w:rsidRDefault="00836025">
            <w:pPr>
              <w:pStyle w:val="TableParagraph"/>
            </w:pPr>
            <w:r>
              <w:t>Wyjęcie 1-latek</w:t>
            </w:r>
          </w:p>
        </w:tc>
        <w:tc>
          <w:tcPr>
            <w:tcW w:w="1333" w:type="dxa"/>
          </w:tcPr>
          <w:p w14:paraId="7F63E01D" w14:textId="77777777" w:rsidR="00A40DAE" w:rsidRDefault="00836025">
            <w:pPr>
              <w:pStyle w:val="TableParagraph"/>
              <w:ind w:left="419"/>
            </w:pPr>
            <w:r>
              <w:t>TSZT</w:t>
            </w:r>
          </w:p>
        </w:tc>
      </w:tr>
    </w:tbl>
    <w:p w14:paraId="66762F37" w14:textId="77777777" w:rsidR="00A40DAE" w:rsidRDefault="00A40DAE">
      <w:pPr>
        <w:sectPr w:rsidR="00A40DAE">
          <w:pgSz w:w="11910" w:h="16840"/>
          <w:pgMar w:top="140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745FA796" w14:textId="77777777">
        <w:trPr>
          <w:trHeight w:val="775"/>
        </w:trPr>
        <w:tc>
          <w:tcPr>
            <w:tcW w:w="670" w:type="dxa"/>
          </w:tcPr>
          <w:p w14:paraId="5EFE32FC" w14:textId="77777777" w:rsidR="00A40DAE" w:rsidRDefault="00A40DAE">
            <w:pPr>
              <w:pStyle w:val="TableParagraph"/>
              <w:spacing w:before="0"/>
              <w:ind w:left="0"/>
              <w:rPr>
                <w:rFonts w:ascii="Times New Roman"/>
              </w:rPr>
            </w:pPr>
          </w:p>
        </w:tc>
        <w:tc>
          <w:tcPr>
            <w:tcW w:w="1794" w:type="dxa"/>
          </w:tcPr>
          <w:p w14:paraId="58F6DDDD" w14:textId="77777777" w:rsidR="00A40DAE" w:rsidRDefault="00A40DAE">
            <w:pPr>
              <w:pStyle w:val="TableParagraph"/>
              <w:spacing w:before="0"/>
              <w:ind w:left="0"/>
              <w:rPr>
                <w:rFonts w:ascii="Times New Roman"/>
              </w:rPr>
            </w:pPr>
          </w:p>
        </w:tc>
        <w:tc>
          <w:tcPr>
            <w:tcW w:w="1702" w:type="dxa"/>
          </w:tcPr>
          <w:p w14:paraId="11AA4BD8" w14:textId="77777777" w:rsidR="00A40DAE" w:rsidRDefault="00836025">
            <w:pPr>
              <w:pStyle w:val="TableParagraph"/>
              <w:spacing w:before="0" w:line="257" w:lineRule="exact"/>
            </w:pPr>
            <w:r>
              <w:t>DOŁ-1L),</w:t>
            </w:r>
          </w:p>
          <w:p w14:paraId="4D2C47CE" w14:textId="77777777" w:rsidR="00A40DAE" w:rsidRDefault="00836025">
            <w:pPr>
              <w:pStyle w:val="TableParagraph"/>
              <w:spacing w:before="0" w:line="257" w:lineRule="exact"/>
            </w:pPr>
            <w:r>
              <w:t>GODZ W1R</w:t>
            </w:r>
          </w:p>
        </w:tc>
        <w:tc>
          <w:tcPr>
            <w:tcW w:w="3861" w:type="dxa"/>
          </w:tcPr>
          <w:p w14:paraId="36CB755D" w14:textId="77777777" w:rsidR="00A40DAE" w:rsidRDefault="00A40DAE">
            <w:pPr>
              <w:pStyle w:val="TableParagraph"/>
              <w:spacing w:before="0"/>
              <w:ind w:left="0"/>
              <w:rPr>
                <w:rFonts w:ascii="Times New Roman"/>
              </w:rPr>
            </w:pPr>
          </w:p>
        </w:tc>
        <w:tc>
          <w:tcPr>
            <w:tcW w:w="1333" w:type="dxa"/>
          </w:tcPr>
          <w:p w14:paraId="36624E39" w14:textId="77777777" w:rsidR="00A40DAE" w:rsidRDefault="00A40DAE">
            <w:pPr>
              <w:pStyle w:val="TableParagraph"/>
              <w:spacing w:before="0"/>
              <w:ind w:left="0"/>
              <w:rPr>
                <w:rFonts w:ascii="Times New Roman"/>
              </w:rPr>
            </w:pPr>
          </w:p>
        </w:tc>
      </w:tr>
      <w:tr w:rsidR="00A40DAE" w14:paraId="658A90CB" w14:textId="77777777">
        <w:trPr>
          <w:trHeight w:val="3612"/>
        </w:trPr>
        <w:tc>
          <w:tcPr>
            <w:tcW w:w="670" w:type="dxa"/>
          </w:tcPr>
          <w:p w14:paraId="14AD1F41" w14:textId="77777777" w:rsidR="00A40DAE" w:rsidRDefault="00836025">
            <w:pPr>
              <w:pStyle w:val="TableParagraph"/>
              <w:spacing w:before="117"/>
              <w:ind w:left="129" w:right="120"/>
              <w:jc w:val="center"/>
            </w:pPr>
            <w:r>
              <w:t>244</w:t>
            </w:r>
          </w:p>
        </w:tc>
        <w:tc>
          <w:tcPr>
            <w:tcW w:w="1794" w:type="dxa"/>
          </w:tcPr>
          <w:p w14:paraId="5094BA88" w14:textId="77777777" w:rsidR="00A40DAE" w:rsidRDefault="00836025">
            <w:pPr>
              <w:pStyle w:val="TableParagraph"/>
              <w:spacing w:before="117"/>
              <w:ind w:left="109"/>
            </w:pPr>
            <w:r>
              <w:t>WYJ 2-3L</w:t>
            </w:r>
          </w:p>
        </w:tc>
        <w:tc>
          <w:tcPr>
            <w:tcW w:w="1702" w:type="dxa"/>
          </w:tcPr>
          <w:p w14:paraId="74C4DCE7" w14:textId="77777777" w:rsidR="00A40DAE" w:rsidRDefault="00836025">
            <w:pPr>
              <w:pStyle w:val="TableParagraph"/>
              <w:spacing w:before="0"/>
              <w:ind w:right="693"/>
            </w:pPr>
            <w:r>
              <w:rPr>
                <w:spacing w:val="-4"/>
              </w:rPr>
              <w:t xml:space="preserve">WYJ-2IW, </w:t>
            </w:r>
            <w:r>
              <w:t xml:space="preserve">WYJ-2IR </w:t>
            </w:r>
            <w:r>
              <w:rPr>
                <w:spacing w:val="-5"/>
              </w:rPr>
              <w:t>SORT-2I,</w:t>
            </w:r>
          </w:p>
          <w:p w14:paraId="3F5B8088" w14:textId="77777777" w:rsidR="00A40DAE" w:rsidRDefault="00836025">
            <w:pPr>
              <w:pStyle w:val="TableParagraph"/>
              <w:spacing w:before="0"/>
              <w:ind w:right="198"/>
            </w:pPr>
            <w:r>
              <w:t xml:space="preserve">(UKŁAD-2I </w:t>
            </w:r>
            <w:r>
              <w:rPr>
                <w:spacing w:val="-5"/>
              </w:rPr>
              <w:t xml:space="preserve">lub </w:t>
            </w:r>
            <w:r>
              <w:t>DOŁ-2I),</w:t>
            </w:r>
          </w:p>
          <w:p w14:paraId="345EA990" w14:textId="77777777" w:rsidR="00A40DAE" w:rsidRDefault="00836025">
            <w:pPr>
              <w:pStyle w:val="TableParagraph"/>
              <w:spacing w:before="0" w:line="256" w:lineRule="exact"/>
            </w:pPr>
            <w:r>
              <w:t>GODZ 23L,</w:t>
            </w:r>
          </w:p>
          <w:p w14:paraId="2E9BD015" w14:textId="77777777" w:rsidR="00A40DAE" w:rsidRDefault="00A40DAE">
            <w:pPr>
              <w:pStyle w:val="TableParagraph"/>
              <w:spacing w:before="10"/>
              <w:ind w:left="0"/>
              <w:rPr>
                <w:i/>
                <w:sz w:val="21"/>
              </w:rPr>
            </w:pPr>
          </w:p>
          <w:p w14:paraId="2A8A7625" w14:textId="77777777" w:rsidR="00A40DAE" w:rsidRDefault="00836025">
            <w:pPr>
              <w:pStyle w:val="TableParagraph"/>
              <w:spacing w:before="0"/>
              <w:ind w:right="659"/>
            </w:pPr>
            <w:r>
              <w:rPr>
                <w:spacing w:val="-5"/>
              </w:rPr>
              <w:t xml:space="preserve">WYJ-2LW, </w:t>
            </w:r>
            <w:r>
              <w:t xml:space="preserve">WYJ-2LR </w:t>
            </w:r>
            <w:r>
              <w:rPr>
                <w:spacing w:val="-5"/>
              </w:rPr>
              <w:t>SORT-2L,</w:t>
            </w:r>
          </w:p>
          <w:p w14:paraId="1CE32BFB" w14:textId="77777777" w:rsidR="00A40DAE" w:rsidRDefault="00836025">
            <w:pPr>
              <w:pStyle w:val="TableParagraph"/>
              <w:spacing w:before="2"/>
              <w:ind w:right="152"/>
            </w:pPr>
            <w:r>
              <w:t xml:space="preserve">(UKŁAD-2L </w:t>
            </w:r>
            <w:r>
              <w:rPr>
                <w:spacing w:val="-6"/>
              </w:rPr>
              <w:t xml:space="preserve">lub </w:t>
            </w:r>
            <w:r>
              <w:t>DOŁ-2L),</w:t>
            </w:r>
          </w:p>
          <w:p w14:paraId="521AFB0C" w14:textId="77777777" w:rsidR="00A40DAE" w:rsidRDefault="00836025">
            <w:pPr>
              <w:pStyle w:val="TableParagraph"/>
              <w:spacing w:before="0"/>
            </w:pPr>
            <w:r>
              <w:t>GODZ 23L,</w:t>
            </w:r>
          </w:p>
        </w:tc>
        <w:tc>
          <w:tcPr>
            <w:tcW w:w="3861" w:type="dxa"/>
          </w:tcPr>
          <w:p w14:paraId="701DE468" w14:textId="77777777" w:rsidR="00A40DAE" w:rsidRDefault="00836025">
            <w:pPr>
              <w:pStyle w:val="TableParagraph"/>
              <w:spacing w:before="117"/>
            </w:pPr>
            <w:r>
              <w:t>Wyjęcie 2-3 latek</w:t>
            </w:r>
          </w:p>
        </w:tc>
        <w:tc>
          <w:tcPr>
            <w:tcW w:w="1333" w:type="dxa"/>
          </w:tcPr>
          <w:p w14:paraId="45D05CF2" w14:textId="77777777" w:rsidR="00A40DAE" w:rsidRDefault="00836025">
            <w:pPr>
              <w:pStyle w:val="TableParagraph"/>
              <w:spacing w:before="117"/>
              <w:ind w:left="350" w:right="346"/>
              <w:jc w:val="center"/>
            </w:pPr>
            <w:r>
              <w:t>TSZT</w:t>
            </w:r>
          </w:p>
        </w:tc>
      </w:tr>
      <w:tr w:rsidR="00A40DAE" w14:paraId="2FD188F2" w14:textId="77777777">
        <w:trPr>
          <w:trHeight w:val="3868"/>
        </w:trPr>
        <w:tc>
          <w:tcPr>
            <w:tcW w:w="670" w:type="dxa"/>
          </w:tcPr>
          <w:p w14:paraId="0FE1B6A2" w14:textId="77777777" w:rsidR="00A40DAE" w:rsidRDefault="00836025">
            <w:pPr>
              <w:pStyle w:val="TableParagraph"/>
              <w:spacing w:before="117"/>
              <w:ind w:left="129" w:right="120"/>
              <w:jc w:val="center"/>
            </w:pPr>
            <w:r>
              <w:t>245</w:t>
            </w:r>
          </w:p>
        </w:tc>
        <w:tc>
          <w:tcPr>
            <w:tcW w:w="1794" w:type="dxa"/>
          </w:tcPr>
          <w:p w14:paraId="61281421" w14:textId="77777777" w:rsidR="00A40DAE" w:rsidRDefault="00836025">
            <w:pPr>
              <w:pStyle w:val="TableParagraph"/>
              <w:spacing w:before="117"/>
              <w:ind w:left="109"/>
            </w:pPr>
            <w:r>
              <w:t>WYJ 4-5L</w:t>
            </w:r>
          </w:p>
        </w:tc>
        <w:tc>
          <w:tcPr>
            <w:tcW w:w="1702" w:type="dxa"/>
          </w:tcPr>
          <w:p w14:paraId="5999276E" w14:textId="77777777" w:rsidR="00A40DAE" w:rsidRDefault="00836025">
            <w:pPr>
              <w:pStyle w:val="TableParagraph"/>
              <w:spacing w:before="0"/>
              <w:ind w:right="693"/>
            </w:pPr>
            <w:r>
              <w:rPr>
                <w:spacing w:val="-4"/>
              </w:rPr>
              <w:t xml:space="preserve">WYJ-4IW, </w:t>
            </w:r>
            <w:r>
              <w:t xml:space="preserve">WYJ-4IR, </w:t>
            </w:r>
            <w:r>
              <w:rPr>
                <w:spacing w:val="-5"/>
              </w:rPr>
              <w:t xml:space="preserve">SORT-4I, </w:t>
            </w:r>
            <w:r>
              <w:t>WYJ-4IS,</w:t>
            </w:r>
          </w:p>
          <w:p w14:paraId="638A80F3" w14:textId="77777777" w:rsidR="00A40DAE" w:rsidRDefault="00836025">
            <w:pPr>
              <w:pStyle w:val="TableParagraph"/>
              <w:spacing w:before="0"/>
              <w:ind w:right="198"/>
            </w:pPr>
            <w:r>
              <w:t xml:space="preserve">(UKŁAD-4I </w:t>
            </w:r>
            <w:r>
              <w:rPr>
                <w:spacing w:val="-5"/>
              </w:rPr>
              <w:t xml:space="preserve">lub </w:t>
            </w:r>
            <w:r>
              <w:t>DOŁ-4I),</w:t>
            </w:r>
          </w:p>
          <w:p w14:paraId="5381C9E3" w14:textId="77777777" w:rsidR="00A40DAE" w:rsidRDefault="00836025">
            <w:pPr>
              <w:pStyle w:val="TableParagraph"/>
              <w:spacing w:before="0"/>
            </w:pPr>
            <w:r>
              <w:t>GODZ 45L,</w:t>
            </w:r>
          </w:p>
          <w:p w14:paraId="352ADA9D" w14:textId="77777777" w:rsidR="00A40DAE" w:rsidRDefault="00A40DAE">
            <w:pPr>
              <w:pStyle w:val="TableParagraph"/>
              <w:spacing w:before="9"/>
              <w:ind w:left="0"/>
              <w:rPr>
                <w:i/>
                <w:sz w:val="21"/>
              </w:rPr>
            </w:pPr>
          </w:p>
          <w:p w14:paraId="48118802" w14:textId="77777777" w:rsidR="00A40DAE" w:rsidRDefault="00836025">
            <w:pPr>
              <w:pStyle w:val="TableParagraph"/>
              <w:spacing w:before="1"/>
              <w:ind w:right="659"/>
            </w:pPr>
            <w:r>
              <w:rPr>
                <w:spacing w:val="-5"/>
              </w:rPr>
              <w:t xml:space="preserve">WYJ-4LW, </w:t>
            </w:r>
            <w:r>
              <w:t xml:space="preserve">WYJ-4LR, WYJ-4LS </w:t>
            </w:r>
            <w:r>
              <w:rPr>
                <w:spacing w:val="-5"/>
              </w:rPr>
              <w:t>SORT-4L,</w:t>
            </w:r>
          </w:p>
          <w:p w14:paraId="639B9FCC" w14:textId="77777777" w:rsidR="00A40DAE" w:rsidRDefault="00836025">
            <w:pPr>
              <w:pStyle w:val="TableParagraph"/>
              <w:spacing w:before="0"/>
              <w:ind w:right="152"/>
            </w:pPr>
            <w:r>
              <w:t xml:space="preserve">(UKŁAD-4L </w:t>
            </w:r>
            <w:r>
              <w:rPr>
                <w:spacing w:val="-6"/>
              </w:rPr>
              <w:t xml:space="preserve">lub </w:t>
            </w:r>
            <w:r>
              <w:t>DOŁ-4L),</w:t>
            </w:r>
          </w:p>
          <w:p w14:paraId="644E449A" w14:textId="77777777" w:rsidR="00A40DAE" w:rsidRDefault="00836025">
            <w:pPr>
              <w:pStyle w:val="TableParagraph"/>
              <w:spacing w:before="0" w:line="242" w:lineRule="exact"/>
            </w:pPr>
            <w:r>
              <w:t>GODZ 45L</w:t>
            </w:r>
          </w:p>
        </w:tc>
        <w:tc>
          <w:tcPr>
            <w:tcW w:w="3861" w:type="dxa"/>
          </w:tcPr>
          <w:p w14:paraId="29AAAC93" w14:textId="77777777" w:rsidR="00A40DAE" w:rsidRDefault="00836025">
            <w:pPr>
              <w:pStyle w:val="TableParagraph"/>
              <w:spacing w:before="117"/>
            </w:pPr>
            <w:r>
              <w:t>Wyjęcie materiału 4-5 letniego</w:t>
            </w:r>
          </w:p>
        </w:tc>
        <w:tc>
          <w:tcPr>
            <w:tcW w:w="1333" w:type="dxa"/>
          </w:tcPr>
          <w:p w14:paraId="13AB5B12" w14:textId="77777777" w:rsidR="00A40DAE" w:rsidRDefault="00836025">
            <w:pPr>
              <w:pStyle w:val="TableParagraph"/>
              <w:spacing w:before="117"/>
              <w:ind w:left="350" w:right="346"/>
              <w:jc w:val="center"/>
            </w:pPr>
            <w:r>
              <w:t>TSZT</w:t>
            </w:r>
          </w:p>
        </w:tc>
      </w:tr>
      <w:tr w:rsidR="00A40DAE" w14:paraId="0263BA94" w14:textId="77777777">
        <w:trPr>
          <w:trHeight w:val="1031"/>
        </w:trPr>
        <w:tc>
          <w:tcPr>
            <w:tcW w:w="670" w:type="dxa"/>
          </w:tcPr>
          <w:p w14:paraId="147F89BA" w14:textId="77777777" w:rsidR="00A40DAE" w:rsidRDefault="00836025">
            <w:pPr>
              <w:pStyle w:val="TableParagraph"/>
              <w:spacing w:before="117"/>
              <w:ind w:left="129" w:right="120"/>
              <w:jc w:val="center"/>
            </w:pPr>
            <w:r>
              <w:t>246</w:t>
            </w:r>
          </w:p>
        </w:tc>
        <w:tc>
          <w:tcPr>
            <w:tcW w:w="1794" w:type="dxa"/>
          </w:tcPr>
          <w:p w14:paraId="7BD367ED" w14:textId="77777777" w:rsidR="00A40DAE" w:rsidRDefault="00836025">
            <w:pPr>
              <w:pStyle w:val="TableParagraph"/>
              <w:spacing w:before="117"/>
              <w:ind w:left="109"/>
            </w:pPr>
            <w:r>
              <w:t>WYJ WFORM</w:t>
            </w:r>
          </w:p>
        </w:tc>
        <w:tc>
          <w:tcPr>
            <w:tcW w:w="1702" w:type="dxa"/>
          </w:tcPr>
          <w:p w14:paraId="7846FA9C" w14:textId="77777777" w:rsidR="00A40DAE" w:rsidRDefault="00836025">
            <w:pPr>
              <w:pStyle w:val="TableParagraph"/>
              <w:spacing w:before="0"/>
              <w:ind w:right="404"/>
            </w:pPr>
            <w:r>
              <w:t>WYJ-FORM, SORT-WIEL,</w:t>
            </w:r>
          </w:p>
          <w:p w14:paraId="56093B44" w14:textId="77777777" w:rsidR="00A40DAE" w:rsidRDefault="00836025">
            <w:pPr>
              <w:pStyle w:val="TableParagraph"/>
              <w:spacing w:before="1" w:line="256" w:lineRule="exact"/>
              <w:ind w:right="306"/>
            </w:pPr>
            <w:r>
              <w:t>DOŁ-WIEL, GODZ WF</w:t>
            </w:r>
          </w:p>
        </w:tc>
        <w:tc>
          <w:tcPr>
            <w:tcW w:w="3861" w:type="dxa"/>
          </w:tcPr>
          <w:p w14:paraId="3B337EA3" w14:textId="77777777" w:rsidR="00A40DAE" w:rsidRDefault="00836025">
            <w:pPr>
              <w:pStyle w:val="TableParagraph"/>
              <w:spacing w:before="0"/>
              <w:ind w:right="283"/>
            </w:pPr>
            <w:r>
              <w:t>Wyjęcie wielolatek drzew i krzewów do zadrzewień lub plantacji</w:t>
            </w:r>
          </w:p>
        </w:tc>
        <w:tc>
          <w:tcPr>
            <w:tcW w:w="1333" w:type="dxa"/>
          </w:tcPr>
          <w:p w14:paraId="418E1260" w14:textId="77777777" w:rsidR="00A40DAE" w:rsidRDefault="00836025">
            <w:pPr>
              <w:pStyle w:val="TableParagraph"/>
              <w:spacing w:before="117"/>
              <w:ind w:left="350" w:right="346"/>
              <w:jc w:val="center"/>
            </w:pPr>
            <w:r>
              <w:t>TSZT</w:t>
            </w:r>
          </w:p>
        </w:tc>
      </w:tr>
    </w:tbl>
    <w:p w14:paraId="46F9811A" w14:textId="77777777" w:rsidR="00A40DAE" w:rsidRDefault="00A40DAE">
      <w:pPr>
        <w:pStyle w:val="Tekstpodstawowy"/>
        <w:spacing w:before="6"/>
        <w:ind w:left="0" w:firstLine="0"/>
        <w:rPr>
          <w:i/>
          <w:sz w:val="23"/>
        </w:rPr>
      </w:pPr>
    </w:p>
    <w:p w14:paraId="6CDAAB45" w14:textId="77777777" w:rsidR="00A40DAE" w:rsidRDefault="00836025">
      <w:pPr>
        <w:pStyle w:val="Nagwek1"/>
        <w:spacing w:before="101"/>
      </w:pPr>
      <w:r>
        <w:t>Standard technologii prac obejmuje:</w:t>
      </w:r>
    </w:p>
    <w:p w14:paraId="1BE96B55" w14:textId="0A432CA5" w:rsidR="00A40DAE" w:rsidRDefault="00836025">
      <w:pPr>
        <w:pStyle w:val="Akapitzlist"/>
        <w:numPr>
          <w:ilvl w:val="1"/>
          <w:numId w:val="5"/>
        </w:numPr>
        <w:tabs>
          <w:tab w:val="left" w:pos="996"/>
          <w:tab w:val="left" w:pos="997"/>
        </w:tabs>
        <w:spacing w:before="119"/>
        <w:ind w:hanging="361"/>
        <w:rPr>
          <w:rFonts w:ascii="Symbol" w:hAnsi="Symbol"/>
        </w:rPr>
      </w:pPr>
      <w:r>
        <w:t xml:space="preserve">wyjęcie sadzonek z gleby po </w:t>
      </w:r>
      <w:r>
        <w:rPr>
          <w:spacing w:val="-5"/>
        </w:rPr>
        <w:t>wcze</w:t>
      </w:r>
      <w:r w:rsidR="00D82EF8">
        <w:rPr>
          <w:spacing w:val="-5"/>
        </w:rPr>
        <w:t>ś</w:t>
      </w:r>
      <w:r>
        <w:t>niejszym wyoraniu lub bez</w:t>
      </w:r>
      <w:r>
        <w:rPr>
          <w:spacing w:val="-31"/>
        </w:rPr>
        <w:t xml:space="preserve"> </w:t>
      </w:r>
      <w:r>
        <w:rPr>
          <w:spacing w:val="-3"/>
        </w:rPr>
        <w:t>wyorania,</w:t>
      </w:r>
    </w:p>
    <w:p w14:paraId="64C759B1"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wybranie sadzonek z</w:t>
      </w:r>
      <w:r>
        <w:rPr>
          <w:spacing w:val="-5"/>
        </w:rPr>
        <w:t xml:space="preserve"> gleby,</w:t>
      </w:r>
    </w:p>
    <w:p w14:paraId="4EC8D5E2"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rozkruszenie bryłki</w:t>
      </w:r>
      <w:r>
        <w:rPr>
          <w:spacing w:val="-2"/>
        </w:rPr>
        <w:t xml:space="preserve"> </w:t>
      </w:r>
      <w:r>
        <w:t>ziemi,</w:t>
      </w:r>
    </w:p>
    <w:p w14:paraId="09C21F3D"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sortowanie,</w:t>
      </w:r>
      <w:r>
        <w:rPr>
          <w:spacing w:val="-1"/>
        </w:rPr>
        <w:t xml:space="preserve"> </w:t>
      </w:r>
      <w:r>
        <w:t>liczenie,</w:t>
      </w:r>
    </w:p>
    <w:p w14:paraId="77351C5B"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wiązanie w pęczki z wyjątkiem sadzonek sosny</w:t>
      </w:r>
      <w:r>
        <w:rPr>
          <w:spacing w:val="-6"/>
        </w:rPr>
        <w:t xml:space="preserve"> </w:t>
      </w:r>
      <w:r>
        <w:t>jednorocznej</w:t>
      </w:r>
    </w:p>
    <w:p w14:paraId="4B8DCDE9" w14:textId="624E9796" w:rsidR="00A40DAE" w:rsidRDefault="00836025">
      <w:pPr>
        <w:pStyle w:val="Akapitzlist"/>
        <w:numPr>
          <w:ilvl w:val="1"/>
          <w:numId w:val="5"/>
        </w:numPr>
        <w:tabs>
          <w:tab w:val="left" w:pos="997"/>
        </w:tabs>
        <w:spacing w:before="1"/>
        <w:ind w:right="294"/>
        <w:jc w:val="both"/>
        <w:rPr>
          <w:rFonts w:ascii="Symbol" w:hAnsi="Symbol"/>
        </w:rPr>
      </w:pPr>
      <w:r>
        <w:t xml:space="preserve">tymczasowe zabezpieczenie przed wysychaniem przez zadołowanie lub układanie do </w:t>
      </w:r>
      <w:r>
        <w:rPr>
          <w:spacing w:val="-5"/>
        </w:rPr>
        <w:t>pojemnik</w:t>
      </w:r>
      <w:r w:rsidR="00D82EF8">
        <w:rPr>
          <w:spacing w:val="-5"/>
        </w:rPr>
        <w:t>ó</w:t>
      </w:r>
      <w:r>
        <w:t xml:space="preserve">w (skrzynek lub </w:t>
      </w:r>
      <w:r>
        <w:rPr>
          <w:spacing w:val="-8"/>
        </w:rPr>
        <w:t>work</w:t>
      </w:r>
      <w:r w:rsidR="00D82EF8">
        <w:rPr>
          <w:spacing w:val="-8"/>
        </w:rPr>
        <w:t>ó</w:t>
      </w:r>
      <w:r>
        <w:t xml:space="preserve">w) wraz z doniesieniem lub dowozem do </w:t>
      </w:r>
      <w:r>
        <w:rPr>
          <w:spacing w:val="-14"/>
        </w:rPr>
        <w:t xml:space="preserve">miejsca </w:t>
      </w:r>
      <w:r>
        <w:t>tymczasowego przechowywania tj</w:t>
      </w:r>
      <w:r>
        <w:rPr>
          <w:spacing w:val="31"/>
        </w:rPr>
        <w:t xml:space="preserve"> </w:t>
      </w:r>
      <w:r>
        <w:t>,</w:t>
      </w:r>
    </w:p>
    <w:p w14:paraId="1A21516B" w14:textId="503FA523" w:rsidR="00A40DAE" w:rsidRDefault="00836025">
      <w:pPr>
        <w:pStyle w:val="Akapitzlist"/>
        <w:numPr>
          <w:ilvl w:val="1"/>
          <w:numId w:val="5"/>
        </w:numPr>
        <w:tabs>
          <w:tab w:val="left" w:pos="997"/>
        </w:tabs>
        <w:ind w:right="292"/>
        <w:jc w:val="both"/>
        <w:rPr>
          <w:rFonts w:ascii="Symbol" w:hAnsi="Symbol"/>
        </w:rPr>
      </w:pPr>
      <w:r>
        <w:t xml:space="preserve">zebranie, załadunek i </w:t>
      </w:r>
      <w:r>
        <w:rPr>
          <w:spacing w:val="-9"/>
        </w:rPr>
        <w:t>wyw</w:t>
      </w:r>
      <w:r w:rsidR="00D82EF8">
        <w:rPr>
          <w:spacing w:val="-9"/>
        </w:rPr>
        <w:t>ó</w:t>
      </w:r>
      <w:r>
        <w:t xml:space="preserve">z na wskazane miejsce </w:t>
      </w:r>
      <w:r>
        <w:rPr>
          <w:spacing w:val="-5"/>
        </w:rPr>
        <w:t>odpad</w:t>
      </w:r>
      <w:r w:rsidR="00D82EF8">
        <w:rPr>
          <w:spacing w:val="-5"/>
        </w:rPr>
        <w:t>ó</w:t>
      </w:r>
      <w:r>
        <w:t xml:space="preserve">w sadzonek po sortowaniu, </w:t>
      </w:r>
      <w:r>
        <w:rPr>
          <w:spacing w:val="-40"/>
        </w:rPr>
        <w:t xml:space="preserve">na </w:t>
      </w:r>
      <w:r>
        <w:rPr>
          <w:spacing w:val="-3"/>
        </w:rPr>
        <w:t>odległo</w:t>
      </w:r>
      <w:r w:rsidR="00D82EF8">
        <w:rPr>
          <w:spacing w:val="-3"/>
        </w:rPr>
        <w:t>ść</w:t>
      </w:r>
      <w:r>
        <w:rPr>
          <w:spacing w:val="-9"/>
        </w:rPr>
        <w:t xml:space="preserve"> </w:t>
      </w:r>
      <w:r>
        <w:t xml:space="preserve">do km od </w:t>
      </w:r>
      <w:r>
        <w:rPr>
          <w:spacing w:val="-10"/>
        </w:rPr>
        <w:t>szk</w:t>
      </w:r>
      <w:r w:rsidR="00D82EF8">
        <w:rPr>
          <w:spacing w:val="-10"/>
        </w:rPr>
        <w:t>ó</w:t>
      </w:r>
      <w:r>
        <w:t>łki oraz</w:t>
      </w:r>
      <w:r>
        <w:rPr>
          <w:spacing w:val="-31"/>
        </w:rPr>
        <w:t xml:space="preserve"> </w:t>
      </w:r>
      <w:r>
        <w:t>rozładunek</w:t>
      </w:r>
    </w:p>
    <w:p w14:paraId="0B3D2D52" w14:textId="77E36E36" w:rsidR="00A40DAE" w:rsidRDefault="00836025">
      <w:pPr>
        <w:pStyle w:val="Akapitzlist"/>
        <w:numPr>
          <w:ilvl w:val="1"/>
          <w:numId w:val="5"/>
        </w:numPr>
        <w:tabs>
          <w:tab w:val="left" w:pos="997"/>
        </w:tabs>
        <w:ind w:hanging="361"/>
        <w:jc w:val="both"/>
        <w:rPr>
          <w:rFonts w:ascii="Symbol" w:hAnsi="Symbol"/>
        </w:rPr>
      </w:pPr>
      <w:r>
        <w:t xml:space="preserve">formowanie </w:t>
      </w:r>
      <w:r>
        <w:rPr>
          <w:spacing w:val="-5"/>
        </w:rPr>
        <w:t>czę</w:t>
      </w:r>
      <w:r w:rsidR="00D82EF8">
        <w:rPr>
          <w:spacing w:val="-5"/>
        </w:rPr>
        <w:t>ś</w:t>
      </w:r>
      <w:r>
        <w:t xml:space="preserve">ci nadziemnych sadzonek  </w:t>
      </w:r>
      <w:r>
        <w:rPr>
          <w:spacing w:val="-6"/>
        </w:rPr>
        <w:t>li</w:t>
      </w:r>
      <w:r w:rsidR="00D82EF8">
        <w:rPr>
          <w:spacing w:val="-6"/>
        </w:rPr>
        <w:t>ś</w:t>
      </w:r>
      <w:r>
        <w:t>ciastych i</w:t>
      </w:r>
      <w:r>
        <w:rPr>
          <w:spacing w:val="-3"/>
        </w:rPr>
        <w:t xml:space="preserve"> </w:t>
      </w:r>
      <w:r>
        <w:t>iglastych,</w:t>
      </w:r>
    </w:p>
    <w:p w14:paraId="45006626" w14:textId="5D2A4281" w:rsidR="00A40DAE" w:rsidRPr="00D82EF8" w:rsidRDefault="00836025">
      <w:pPr>
        <w:pStyle w:val="Akapitzlist"/>
        <w:numPr>
          <w:ilvl w:val="1"/>
          <w:numId w:val="5"/>
        </w:numPr>
        <w:tabs>
          <w:tab w:val="left" w:pos="997"/>
        </w:tabs>
        <w:spacing w:before="1"/>
        <w:ind w:hanging="361"/>
        <w:jc w:val="both"/>
        <w:rPr>
          <w:rFonts w:ascii="Symbol" w:hAnsi="Symbol"/>
        </w:rPr>
      </w:pPr>
      <w:r>
        <w:t xml:space="preserve">formowanie korzeni wielolatek drzew i </w:t>
      </w:r>
      <w:r>
        <w:rPr>
          <w:spacing w:val="-6"/>
        </w:rPr>
        <w:t>krzew</w:t>
      </w:r>
      <w:r w:rsidR="00D82EF8">
        <w:rPr>
          <w:spacing w:val="-6"/>
        </w:rPr>
        <w:t>ó</w:t>
      </w:r>
      <w:r>
        <w:t xml:space="preserve">w do </w:t>
      </w:r>
      <w:r>
        <w:rPr>
          <w:spacing w:val="-4"/>
        </w:rPr>
        <w:t>zadrzewie</w:t>
      </w:r>
      <w:r w:rsidR="00D82EF8">
        <w:rPr>
          <w:spacing w:val="-4"/>
        </w:rPr>
        <w:t>ń</w:t>
      </w:r>
      <w:r>
        <w:rPr>
          <w:spacing w:val="9"/>
        </w:rPr>
        <w:t xml:space="preserve"> </w:t>
      </w:r>
      <w:r>
        <w:t>.</w:t>
      </w:r>
    </w:p>
    <w:p w14:paraId="39463E6F" w14:textId="303315E6" w:rsidR="00D82EF8" w:rsidRDefault="00D82EF8" w:rsidP="00D82EF8">
      <w:pPr>
        <w:tabs>
          <w:tab w:val="left" w:pos="997"/>
        </w:tabs>
        <w:spacing w:before="1"/>
        <w:jc w:val="both"/>
        <w:rPr>
          <w:rFonts w:ascii="Symbol" w:hAnsi="Symbol"/>
        </w:rPr>
      </w:pPr>
    </w:p>
    <w:p w14:paraId="32DBF2B2" w14:textId="3AFA5DD9" w:rsidR="00D82EF8" w:rsidRDefault="00D82EF8" w:rsidP="00D82EF8">
      <w:pPr>
        <w:tabs>
          <w:tab w:val="left" w:pos="997"/>
        </w:tabs>
        <w:spacing w:before="1"/>
        <w:jc w:val="both"/>
        <w:rPr>
          <w:rFonts w:ascii="Symbol" w:hAnsi="Symbol"/>
        </w:rPr>
      </w:pPr>
    </w:p>
    <w:p w14:paraId="31EF16BD" w14:textId="3C482062" w:rsidR="00D82EF8" w:rsidRDefault="00D82EF8" w:rsidP="00D82EF8">
      <w:pPr>
        <w:tabs>
          <w:tab w:val="left" w:pos="997"/>
        </w:tabs>
        <w:spacing w:before="1"/>
        <w:jc w:val="both"/>
        <w:rPr>
          <w:rFonts w:ascii="Symbol" w:hAnsi="Symbol"/>
        </w:rPr>
      </w:pPr>
    </w:p>
    <w:p w14:paraId="360F33A2" w14:textId="003C9423" w:rsidR="00D82EF8" w:rsidRDefault="00D82EF8" w:rsidP="00D82EF8">
      <w:pPr>
        <w:tabs>
          <w:tab w:val="left" w:pos="997"/>
        </w:tabs>
        <w:spacing w:before="1"/>
        <w:jc w:val="both"/>
        <w:rPr>
          <w:rFonts w:ascii="Symbol" w:hAnsi="Symbol"/>
        </w:rPr>
      </w:pPr>
    </w:p>
    <w:p w14:paraId="2F0BC4BA" w14:textId="7186EE62" w:rsidR="00D82EF8" w:rsidRDefault="00D82EF8" w:rsidP="00D82EF8">
      <w:pPr>
        <w:tabs>
          <w:tab w:val="left" w:pos="997"/>
        </w:tabs>
        <w:spacing w:before="1"/>
        <w:jc w:val="both"/>
        <w:rPr>
          <w:rFonts w:ascii="Symbol" w:hAnsi="Symbol"/>
        </w:rPr>
      </w:pPr>
    </w:p>
    <w:p w14:paraId="60741385" w14:textId="77777777" w:rsidR="00D82EF8" w:rsidRPr="00D82EF8" w:rsidRDefault="00D82EF8" w:rsidP="00D82EF8">
      <w:pPr>
        <w:tabs>
          <w:tab w:val="left" w:pos="997"/>
        </w:tabs>
        <w:spacing w:before="1"/>
        <w:jc w:val="both"/>
        <w:rPr>
          <w:rFonts w:ascii="Symbol" w:hAnsi="Symbol"/>
        </w:rPr>
      </w:pPr>
    </w:p>
    <w:p w14:paraId="3B5BA4F5" w14:textId="77777777" w:rsidR="00A40DAE" w:rsidRDefault="00836025">
      <w:pPr>
        <w:pStyle w:val="Nagwek1"/>
      </w:pPr>
      <w:r>
        <w:t>Uwagi:</w:t>
      </w:r>
    </w:p>
    <w:p w14:paraId="77D275E9" w14:textId="77777777" w:rsidR="00A40DAE" w:rsidRDefault="00836025">
      <w:pPr>
        <w:pStyle w:val="Akapitzlist"/>
        <w:numPr>
          <w:ilvl w:val="1"/>
          <w:numId w:val="5"/>
        </w:numPr>
        <w:tabs>
          <w:tab w:val="left" w:pos="997"/>
        </w:tabs>
        <w:spacing w:before="77"/>
        <w:ind w:right="387"/>
        <w:jc w:val="both"/>
        <w:rPr>
          <w:rFonts w:ascii="Symbol" w:hAnsi="Symbol"/>
        </w:rPr>
      </w:pPr>
      <w:r>
        <w:t>sadzonki należy sortować zgodnie z wymaganiami jakie powinien spełniać leśny materiał rozmnożeniowy lub zgodnie z wymaganiami</w:t>
      </w:r>
      <w:r>
        <w:rPr>
          <w:spacing w:val="-3"/>
        </w:rPr>
        <w:t xml:space="preserve"> </w:t>
      </w:r>
      <w:r>
        <w:t>odbiorcy.</w:t>
      </w:r>
    </w:p>
    <w:p w14:paraId="60027270" w14:textId="77777777" w:rsidR="00A40DAE" w:rsidRDefault="00A40DAE">
      <w:pPr>
        <w:pStyle w:val="Tekstpodstawowy"/>
        <w:ind w:left="0" w:firstLine="0"/>
        <w:rPr>
          <w:sz w:val="26"/>
        </w:rPr>
      </w:pPr>
    </w:p>
    <w:p w14:paraId="58ED2A32" w14:textId="77777777" w:rsidR="00A40DAE" w:rsidRDefault="00836025">
      <w:pPr>
        <w:pStyle w:val="Nagwek1"/>
        <w:spacing w:before="195"/>
        <w:jc w:val="both"/>
      </w:pPr>
      <w:r>
        <w:t>Procedura odbioru:</w:t>
      </w:r>
    </w:p>
    <w:p w14:paraId="1D78B581" w14:textId="77777777" w:rsidR="00A40DAE" w:rsidRDefault="00836025">
      <w:pPr>
        <w:pStyle w:val="Akapitzlist"/>
        <w:numPr>
          <w:ilvl w:val="1"/>
          <w:numId w:val="5"/>
        </w:numPr>
        <w:tabs>
          <w:tab w:val="left" w:pos="997"/>
        </w:tabs>
        <w:spacing w:before="119"/>
        <w:ind w:right="289"/>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6"/>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14:paraId="3AD7DA93" w14:textId="77777777" w:rsidR="00A40DAE" w:rsidRDefault="00836025">
      <w:pPr>
        <w:spacing w:before="121"/>
        <w:ind w:left="984"/>
        <w:jc w:val="both"/>
        <w:rPr>
          <w:i/>
        </w:rPr>
      </w:pPr>
      <w:r>
        <w:rPr>
          <w:i/>
        </w:rPr>
        <w:t>(rozliczenie z dokładnością do dwóch miejsc po przecinku)</w:t>
      </w:r>
    </w:p>
    <w:p w14:paraId="05E90289" w14:textId="77777777" w:rsidR="00A40DAE" w:rsidRDefault="00A40DAE">
      <w:pPr>
        <w:pStyle w:val="Tekstpodstawowy"/>
        <w:ind w:left="0" w:firstLine="0"/>
        <w:rPr>
          <w:i/>
          <w:sz w:val="20"/>
        </w:rPr>
      </w:pPr>
    </w:p>
    <w:p w14:paraId="57130009" w14:textId="77777777" w:rsidR="00A40DAE" w:rsidRDefault="00A40DAE">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477E0180" w14:textId="77777777">
        <w:trPr>
          <w:trHeight w:val="1012"/>
        </w:trPr>
        <w:tc>
          <w:tcPr>
            <w:tcW w:w="670" w:type="dxa"/>
          </w:tcPr>
          <w:p w14:paraId="0EF530F0" w14:textId="77777777" w:rsidR="00A40DAE" w:rsidRDefault="00836025">
            <w:pPr>
              <w:pStyle w:val="TableParagraph"/>
              <w:spacing w:before="120"/>
              <w:ind w:left="129" w:right="120"/>
              <w:jc w:val="center"/>
              <w:rPr>
                <w:b/>
                <w:i/>
              </w:rPr>
            </w:pPr>
            <w:r>
              <w:rPr>
                <w:b/>
                <w:i/>
              </w:rPr>
              <w:t>Nr</w:t>
            </w:r>
          </w:p>
        </w:tc>
        <w:tc>
          <w:tcPr>
            <w:tcW w:w="1794" w:type="dxa"/>
          </w:tcPr>
          <w:p w14:paraId="6F632E97" w14:textId="77777777" w:rsidR="00A40DAE" w:rsidRDefault="00836025">
            <w:pPr>
              <w:pStyle w:val="TableParagraph"/>
              <w:spacing w:before="120"/>
              <w:ind w:left="109" w:right="265"/>
              <w:rPr>
                <w:b/>
                <w:i/>
              </w:rPr>
            </w:pPr>
            <w:r>
              <w:rPr>
                <w:b/>
                <w:i/>
              </w:rPr>
              <w:t>Kod czynności do rozliczenia</w:t>
            </w:r>
          </w:p>
        </w:tc>
        <w:tc>
          <w:tcPr>
            <w:tcW w:w="1702" w:type="dxa"/>
          </w:tcPr>
          <w:p w14:paraId="4AFF5B07" w14:textId="77777777" w:rsidR="00A40DAE" w:rsidRDefault="00836025">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1540544" w14:textId="77777777" w:rsidR="00A40DAE" w:rsidRDefault="00836025">
            <w:pPr>
              <w:pStyle w:val="TableParagraph"/>
              <w:spacing w:before="0"/>
              <w:ind w:left="0" w:right="95"/>
              <w:jc w:val="right"/>
              <w:rPr>
                <w:b/>
                <w:i/>
              </w:rPr>
            </w:pPr>
            <w:r>
              <w:rPr>
                <w:b/>
                <w:i/>
                <w:spacing w:val="-1"/>
              </w:rPr>
              <w:t>wyceny</w:t>
            </w:r>
          </w:p>
        </w:tc>
        <w:tc>
          <w:tcPr>
            <w:tcW w:w="3861" w:type="dxa"/>
          </w:tcPr>
          <w:p w14:paraId="4F5AE6DB" w14:textId="77777777" w:rsidR="00A40DAE" w:rsidRDefault="00836025">
            <w:pPr>
              <w:pStyle w:val="TableParagraph"/>
              <w:spacing w:before="120"/>
              <w:rPr>
                <w:b/>
                <w:i/>
              </w:rPr>
            </w:pPr>
            <w:r>
              <w:rPr>
                <w:b/>
                <w:i/>
              </w:rPr>
              <w:t>Opis kodu czynności</w:t>
            </w:r>
          </w:p>
        </w:tc>
        <w:tc>
          <w:tcPr>
            <w:tcW w:w="1333" w:type="dxa"/>
          </w:tcPr>
          <w:p w14:paraId="6D5741A3" w14:textId="77777777" w:rsidR="00A40DAE" w:rsidRDefault="00836025">
            <w:pPr>
              <w:pStyle w:val="TableParagraph"/>
              <w:spacing w:before="120"/>
              <w:ind w:left="105" w:right="221"/>
              <w:rPr>
                <w:b/>
                <w:i/>
              </w:rPr>
            </w:pPr>
            <w:r>
              <w:rPr>
                <w:b/>
                <w:i/>
              </w:rPr>
              <w:t>Jednostka miary</w:t>
            </w:r>
          </w:p>
        </w:tc>
      </w:tr>
      <w:tr w:rsidR="00A40DAE" w14:paraId="068AAA51" w14:textId="77777777">
        <w:trPr>
          <w:trHeight w:val="755"/>
        </w:trPr>
        <w:tc>
          <w:tcPr>
            <w:tcW w:w="670" w:type="dxa"/>
          </w:tcPr>
          <w:p w14:paraId="480C6BEF" w14:textId="77777777" w:rsidR="00A40DAE" w:rsidRDefault="00836025">
            <w:pPr>
              <w:pStyle w:val="TableParagraph"/>
              <w:ind w:left="129" w:right="120"/>
              <w:jc w:val="center"/>
            </w:pPr>
            <w:r>
              <w:t>247</w:t>
            </w:r>
          </w:p>
        </w:tc>
        <w:tc>
          <w:tcPr>
            <w:tcW w:w="1794" w:type="dxa"/>
          </w:tcPr>
          <w:p w14:paraId="1F9580E6" w14:textId="77777777" w:rsidR="00A40DAE" w:rsidRDefault="00836025">
            <w:pPr>
              <w:pStyle w:val="TableParagraph"/>
              <w:ind w:left="109"/>
            </w:pPr>
            <w:r>
              <w:t>DOŁ-1I</w:t>
            </w:r>
          </w:p>
        </w:tc>
        <w:tc>
          <w:tcPr>
            <w:tcW w:w="1702" w:type="dxa"/>
          </w:tcPr>
          <w:p w14:paraId="457EBF90" w14:textId="77777777" w:rsidR="00A40DAE" w:rsidRDefault="00836025">
            <w:pPr>
              <w:pStyle w:val="TableParagraph"/>
            </w:pPr>
            <w:r>
              <w:t>DOŁ-1I</w:t>
            </w:r>
          </w:p>
        </w:tc>
        <w:tc>
          <w:tcPr>
            <w:tcW w:w="3861" w:type="dxa"/>
          </w:tcPr>
          <w:p w14:paraId="2A87C025" w14:textId="77777777" w:rsidR="00A40DAE" w:rsidRDefault="00836025">
            <w:pPr>
              <w:pStyle w:val="TableParagraph"/>
              <w:ind w:right="310"/>
            </w:pPr>
            <w:r>
              <w:t>Dołowanie sadzonek z doniesieniem do dołu - 1 latek iglastych</w:t>
            </w:r>
          </w:p>
        </w:tc>
        <w:tc>
          <w:tcPr>
            <w:tcW w:w="1333" w:type="dxa"/>
          </w:tcPr>
          <w:p w14:paraId="34E31433" w14:textId="77777777" w:rsidR="00A40DAE" w:rsidRDefault="00836025">
            <w:pPr>
              <w:pStyle w:val="TableParagraph"/>
              <w:ind w:left="350" w:right="346"/>
              <w:jc w:val="center"/>
            </w:pPr>
            <w:r>
              <w:t>TSZT</w:t>
            </w:r>
          </w:p>
        </w:tc>
      </w:tr>
      <w:tr w:rsidR="00A40DAE" w14:paraId="0963DBBD" w14:textId="77777777">
        <w:trPr>
          <w:trHeight w:val="755"/>
        </w:trPr>
        <w:tc>
          <w:tcPr>
            <w:tcW w:w="670" w:type="dxa"/>
          </w:tcPr>
          <w:p w14:paraId="10B4AB56" w14:textId="77777777" w:rsidR="00A40DAE" w:rsidRDefault="00836025">
            <w:pPr>
              <w:pStyle w:val="TableParagraph"/>
              <w:spacing w:before="122"/>
              <w:ind w:left="129" w:right="120"/>
              <w:jc w:val="center"/>
            </w:pPr>
            <w:r>
              <w:t>248</w:t>
            </w:r>
          </w:p>
        </w:tc>
        <w:tc>
          <w:tcPr>
            <w:tcW w:w="1794" w:type="dxa"/>
          </w:tcPr>
          <w:p w14:paraId="7E1DC7C6" w14:textId="77777777" w:rsidR="00A40DAE" w:rsidRDefault="00836025">
            <w:pPr>
              <w:pStyle w:val="TableParagraph"/>
              <w:spacing w:before="122"/>
              <w:ind w:left="109"/>
            </w:pPr>
            <w:r>
              <w:t>DOŁ-1L</w:t>
            </w:r>
          </w:p>
        </w:tc>
        <w:tc>
          <w:tcPr>
            <w:tcW w:w="1702" w:type="dxa"/>
          </w:tcPr>
          <w:p w14:paraId="5785E659" w14:textId="77777777" w:rsidR="00A40DAE" w:rsidRDefault="00836025">
            <w:pPr>
              <w:pStyle w:val="TableParagraph"/>
              <w:spacing w:before="122"/>
            </w:pPr>
            <w:r>
              <w:t>DOŁ-1L</w:t>
            </w:r>
          </w:p>
        </w:tc>
        <w:tc>
          <w:tcPr>
            <w:tcW w:w="3861" w:type="dxa"/>
          </w:tcPr>
          <w:p w14:paraId="46E2C211" w14:textId="77777777" w:rsidR="00A40DAE" w:rsidRDefault="00836025">
            <w:pPr>
              <w:pStyle w:val="TableParagraph"/>
              <w:spacing w:before="122"/>
              <w:ind w:right="310"/>
            </w:pPr>
            <w:r>
              <w:t>Dołowanie sadzonek z doniesieniem do dołu - 1-latek liściastych</w:t>
            </w:r>
          </w:p>
        </w:tc>
        <w:tc>
          <w:tcPr>
            <w:tcW w:w="1333" w:type="dxa"/>
          </w:tcPr>
          <w:p w14:paraId="043BE8EF" w14:textId="77777777" w:rsidR="00A40DAE" w:rsidRDefault="00836025">
            <w:pPr>
              <w:pStyle w:val="TableParagraph"/>
              <w:spacing w:before="122"/>
              <w:ind w:left="350" w:right="346"/>
              <w:jc w:val="center"/>
            </w:pPr>
            <w:r>
              <w:t>TSZT</w:t>
            </w:r>
          </w:p>
        </w:tc>
      </w:tr>
      <w:tr w:rsidR="00A40DAE" w14:paraId="37442B96" w14:textId="77777777">
        <w:trPr>
          <w:trHeight w:val="758"/>
        </w:trPr>
        <w:tc>
          <w:tcPr>
            <w:tcW w:w="670" w:type="dxa"/>
          </w:tcPr>
          <w:p w14:paraId="56F19D01" w14:textId="77777777" w:rsidR="00A40DAE" w:rsidRDefault="00836025">
            <w:pPr>
              <w:pStyle w:val="TableParagraph"/>
              <w:spacing w:before="122"/>
              <w:ind w:left="129" w:right="120"/>
              <w:jc w:val="center"/>
            </w:pPr>
            <w:r>
              <w:t>249</w:t>
            </w:r>
          </w:p>
        </w:tc>
        <w:tc>
          <w:tcPr>
            <w:tcW w:w="1794" w:type="dxa"/>
          </w:tcPr>
          <w:p w14:paraId="0E2103D0" w14:textId="77777777" w:rsidR="00A40DAE" w:rsidRDefault="00836025">
            <w:pPr>
              <w:pStyle w:val="TableParagraph"/>
              <w:spacing w:before="122"/>
              <w:ind w:left="109"/>
            </w:pPr>
            <w:r>
              <w:t>DOŁ-2I</w:t>
            </w:r>
          </w:p>
        </w:tc>
        <w:tc>
          <w:tcPr>
            <w:tcW w:w="1702" w:type="dxa"/>
          </w:tcPr>
          <w:p w14:paraId="239BEAE0" w14:textId="77777777" w:rsidR="00A40DAE" w:rsidRDefault="00836025">
            <w:pPr>
              <w:pStyle w:val="TableParagraph"/>
              <w:spacing w:before="122"/>
            </w:pPr>
            <w:r>
              <w:t>DOŁ-2I</w:t>
            </w:r>
          </w:p>
        </w:tc>
        <w:tc>
          <w:tcPr>
            <w:tcW w:w="3861" w:type="dxa"/>
          </w:tcPr>
          <w:p w14:paraId="2F8E6293" w14:textId="77777777" w:rsidR="00A40DAE" w:rsidRDefault="00836025">
            <w:pPr>
              <w:pStyle w:val="TableParagraph"/>
              <w:spacing w:before="122"/>
              <w:ind w:right="310"/>
            </w:pPr>
            <w:r>
              <w:t>Dołowanie sadzonek z doniesieniem do dołu - 2-3-latek iglastych</w:t>
            </w:r>
          </w:p>
        </w:tc>
        <w:tc>
          <w:tcPr>
            <w:tcW w:w="1333" w:type="dxa"/>
          </w:tcPr>
          <w:p w14:paraId="04687B05" w14:textId="77777777" w:rsidR="00A40DAE" w:rsidRDefault="00836025">
            <w:pPr>
              <w:pStyle w:val="TableParagraph"/>
              <w:spacing w:before="122"/>
              <w:ind w:left="350" w:right="346"/>
              <w:jc w:val="center"/>
            </w:pPr>
            <w:r>
              <w:t>TSZT</w:t>
            </w:r>
          </w:p>
        </w:tc>
      </w:tr>
      <w:tr w:rsidR="00A40DAE" w14:paraId="205B64BA" w14:textId="77777777">
        <w:trPr>
          <w:trHeight w:val="756"/>
        </w:trPr>
        <w:tc>
          <w:tcPr>
            <w:tcW w:w="670" w:type="dxa"/>
          </w:tcPr>
          <w:p w14:paraId="4D48D8E2" w14:textId="77777777" w:rsidR="00A40DAE" w:rsidRDefault="00836025">
            <w:pPr>
              <w:pStyle w:val="TableParagraph"/>
              <w:spacing w:before="120"/>
              <w:ind w:left="129" w:right="120"/>
              <w:jc w:val="center"/>
            </w:pPr>
            <w:r>
              <w:t>250</w:t>
            </w:r>
          </w:p>
        </w:tc>
        <w:tc>
          <w:tcPr>
            <w:tcW w:w="1794" w:type="dxa"/>
          </w:tcPr>
          <w:p w14:paraId="7EB52333" w14:textId="77777777" w:rsidR="00A40DAE" w:rsidRDefault="00836025">
            <w:pPr>
              <w:pStyle w:val="TableParagraph"/>
              <w:spacing w:before="120"/>
              <w:ind w:left="109"/>
            </w:pPr>
            <w:r>
              <w:t>DOŁ-2L</w:t>
            </w:r>
          </w:p>
        </w:tc>
        <w:tc>
          <w:tcPr>
            <w:tcW w:w="1702" w:type="dxa"/>
          </w:tcPr>
          <w:p w14:paraId="06145836" w14:textId="77777777" w:rsidR="00A40DAE" w:rsidRDefault="00836025">
            <w:pPr>
              <w:pStyle w:val="TableParagraph"/>
              <w:spacing w:before="120"/>
            </w:pPr>
            <w:r>
              <w:t>DOŁ-2L</w:t>
            </w:r>
          </w:p>
        </w:tc>
        <w:tc>
          <w:tcPr>
            <w:tcW w:w="3861" w:type="dxa"/>
          </w:tcPr>
          <w:p w14:paraId="5588CCAF" w14:textId="77777777" w:rsidR="00A40DAE" w:rsidRDefault="00836025">
            <w:pPr>
              <w:pStyle w:val="TableParagraph"/>
              <w:spacing w:before="120"/>
              <w:ind w:right="310"/>
            </w:pPr>
            <w:r>
              <w:t>Dołowanie sadzonek z doniesieniem do dołu - 2-3-latek liściastych</w:t>
            </w:r>
          </w:p>
        </w:tc>
        <w:tc>
          <w:tcPr>
            <w:tcW w:w="1333" w:type="dxa"/>
          </w:tcPr>
          <w:p w14:paraId="7C2130D5" w14:textId="77777777" w:rsidR="00A40DAE" w:rsidRDefault="00836025">
            <w:pPr>
              <w:pStyle w:val="TableParagraph"/>
              <w:spacing w:before="120"/>
              <w:ind w:left="350" w:right="346"/>
              <w:jc w:val="center"/>
            </w:pPr>
            <w:r>
              <w:t>TSZT</w:t>
            </w:r>
          </w:p>
        </w:tc>
      </w:tr>
      <w:tr w:rsidR="00A40DAE" w14:paraId="3E214970" w14:textId="77777777">
        <w:trPr>
          <w:trHeight w:val="755"/>
        </w:trPr>
        <w:tc>
          <w:tcPr>
            <w:tcW w:w="670" w:type="dxa"/>
          </w:tcPr>
          <w:p w14:paraId="6D33E518" w14:textId="77777777" w:rsidR="00A40DAE" w:rsidRDefault="00836025">
            <w:pPr>
              <w:pStyle w:val="TableParagraph"/>
              <w:ind w:left="129" w:right="120"/>
              <w:jc w:val="center"/>
            </w:pPr>
            <w:r>
              <w:t>251</w:t>
            </w:r>
          </w:p>
        </w:tc>
        <w:tc>
          <w:tcPr>
            <w:tcW w:w="1794" w:type="dxa"/>
          </w:tcPr>
          <w:p w14:paraId="7AE8CC64" w14:textId="77777777" w:rsidR="00A40DAE" w:rsidRDefault="00836025">
            <w:pPr>
              <w:pStyle w:val="TableParagraph"/>
              <w:ind w:left="109"/>
            </w:pPr>
            <w:r>
              <w:t>DOŁ-4I</w:t>
            </w:r>
          </w:p>
        </w:tc>
        <w:tc>
          <w:tcPr>
            <w:tcW w:w="1702" w:type="dxa"/>
          </w:tcPr>
          <w:p w14:paraId="4FF61023" w14:textId="77777777" w:rsidR="00A40DAE" w:rsidRDefault="00836025">
            <w:pPr>
              <w:pStyle w:val="TableParagraph"/>
            </w:pPr>
            <w:r>
              <w:t>DOŁ-4I</w:t>
            </w:r>
          </w:p>
        </w:tc>
        <w:tc>
          <w:tcPr>
            <w:tcW w:w="3861" w:type="dxa"/>
          </w:tcPr>
          <w:p w14:paraId="2DD5F9A4" w14:textId="77777777" w:rsidR="00A40DAE" w:rsidRDefault="00836025">
            <w:pPr>
              <w:pStyle w:val="TableParagraph"/>
              <w:ind w:right="310"/>
            </w:pPr>
            <w:r>
              <w:t>Dołowanie sadzonek z doniesieniem do dołu - 4-5-latek iglastych</w:t>
            </w:r>
          </w:p>
        </w:tc>
        <w:tc>
          <w:tcPr>
            <w:tcW w:w="1333" w:type="dxa"/>
          </w:tcPr>
          <w:p w14:paraId="04D6C3C7" w14:textId="77777777" w:rsidR="00A40DAE" w:rsidRDefault="00836025">
            <w:pPr>
              <w:pStyle w:val="TableParagraph"/>
              <w:ind w:left="350" w:right="346"/>
              <w:jc w:val="center"/>
            </w:pPr>
            <w:r>
              <w:t>TSZT</w:t>
            </w:r>
          </w:p>
        </w:tc>
      </w:tr>
      <w:tr w:rsidR="00A40DAE" w14:paraId="7BE75F80" w14:textId="77777777">
        <w:trPr>
          <w:trHeight w:val="755"/>
        </w:trPr>
        <w:tc>
          <w:tcPr>
            <w:tcW w:w="670" w:type="dxa"/>
          </w:tcPr>
          <w:p w14:paraId="1E0B249B" w14:textId="77777777" w:rsidR="00A40DAE" w:rsidRDefault="00836025">
            <w:pPr>
              <w:pStyle w:val="TableParagraph"/>
              <w:ind w:left="129" w:right="120"/>
              <w:jc w:val="center"/>
            </w:pPr>
            <w:r>
              <w:t>252</w:t>
            </w:r>
          </w:p>
        </w:tc>
        <w:tc>
          <w:tcPr>
            <w:tcW w:w="1794" w:type="dxa"/>
          </w:tcPr>
          <w:p w14:paraId="2C881CC3" w14:textId="77777777" w:rsidR="00A40DAE" w:rsidRDefault="00836025">
            <w:pPr>
              <w:pStyle w:val="TableParagraph"/>
              <w:ind w:left="109"/>
            </w:pPr>
            <w:r>
              <w:t>DOŁ-4L</w:t>
            </w:r>
          </w:p>
        </w:tc>
        <w:tc>
          <w:tcPr>
            <w:tcW w:w="1702" w:type="dxa"/>
          </w:tcPr>
          <w:p w14:paraId="7CC41F21" w14:textId="77777777" w:rsidR="00A40DAE" w:rsidRDefault="00836025">
            <w:pPr>
              <w:pStyle w:val="TableParagraph"/>
            </w:pPr>
            <w:r>
              <w:t>DOŁ-4L</w:t>
            </w:r>
          </w:p>
        </w:tc>
        <w:tc>
          <w:tcPr>
            <w:tcW w:w="3861" w:type="dxa"/>
          </w:tcPr>
          <w:p w14:paraId="0AEB4155" w14:textId="77777777" w:rsidR="00A40DAE" w:rsidRDefault="00836025">
            <w:pPr>
              <w:pStyle w:val="TableParagraph"/>
              <w:ind w:right="310"/>
            </w:pPr>
            <w:r>
              <w:t>Dołowanie sadzonek z doniesieniem do dołu - 4-5-latek liściastych</w:t>
            </w:r>
          </w:p>
        </w:tc>
        <w:tc>
          <w:tcPr>
            <w:tcW w:w="1333" w:type="dxa"/>
          </w:tcPr>
          <w:p w14:paraId="7E361598" w14:textId="77777777" w:rsidR="00A40DAE" w:rsidRDefault="00836025">
            <w:pPr>
              <w:pStyle w:val="TableParagraph"/>
              <w:ind w:left="350" w:right="346"/>
              <w:jc w:val="center"/>
            </w:pPr>
            <w:r>
              <w:t>TSZT</w:t>
            </w:r>
          </w:p>
        </w:tc>
      </w:tr>
      <w:tr w:rsidR="00A40DAE" w14:paraId="6DA7CFFB" w14:textId="77777777">
        <w:trPr>
          <w:trHeight w:val="1014"/>
        </w:trPr>
        <w:tc>
          <w:tcPr>
            <w:tcW w:w="670" w:type="dxa"/>
          </w:tcPr>
          <w:p w14:paraId="7647B84B" w14:textId="77777777" w:rsidR="00A40DAE" w:rsidRDefault="00836025">
            <w:pPr>
              <w:pStyle w:val="TableParagraph"/>
              <w:ind w:left="129" w:right="120"/>
              <w:jc w:val="center"/>
            </w:pPr>
            <w:r>
              <w:t>253</w:t>
            </w:r>
          </w:p>
        </w:tc>
        <w:tc>
          <w:tcPr>
            <w:tcW w:w="1794" w:type="dxa"/>
          </w:tcPr>
          <w:p w14:paraId="38760CC2" w14:textId="77777777" w:rsidR="00A40DAE" w:rsidRDefault="00836025">
            <w:pPr>
              <w:pStyle w:val="TableParagraph"/>
              <w:ind w:left="109"/>
            </w:pPr>
            <w:r>
              <w:t>DOŁ-WIEL</w:t>
            </w:r>
          </w:p>
        </w:tc>
        <w:tc>
          <w:tcPr>
            <w:tcW w:w="1702" w:type="dxa"/>
          </w:tcPr>
          <w:p w14:paraId="23D43D87" w14:textId="77777777" w:rsidR="00A40DAE" w:rsidRDefault="00836025">
            <w:pPr>
              <w:pStyle w:val="TableParagraph"/>
            </w:pPr>
            <w:r>
              <w:t>DOŁ-WIEL</w:t>
            </w:r>
          </w:p>
        </w:tc>
        <w:tc>
          <w:tcPr>
            <w:tcW w:w="3861" w:type="dxa"/>
          </w:tcPr>
          <w:p w14:paraId="20492FB9" w14:textId="77777777" w:rsidR="00A40DAE" w:rsidRDefault="00836025">
            <w:pPr>
              <w:pStyle w:val="TableParagraph"/>
              <w:ind w:right="191"/>
            </w:pPr>
            <w:r>
              <w:t>Dołowanie sadzonek z doniesieniem do dołu - wielolatek drzew i krzewów do zadrzewień</w:t>
            </w:r>
          </w:p>
        </w:tc>
        <w:tc>
          <w:tcPr>
            <w:tcW w:w="1333" w:type="dxa"/>
          </w:tcPr>
          <w:p w14:paraId="32B89138" w14:textId="77777777" w:rsidR="00A40DAE" w:rsidRDefault="00836025">
            <w:pPr>
              <w:pStyle w:val="TableParagraph"/>
              <w:ind w:left="350" w:right="346"/>
              <w:jc w:val="center"/>
            </w:pPr>
            <w:r>
              <w:t>TSZT</w:t>
            </w:r>
          </w:p>
        </w:tc>
      </w:tr>
    </w:tbl>
    <w:p w14:paraId="59E2CAB1" w14:textId="77777777" w:rsidR="00A40DAE" w:rsidRDefault="00836025">
      <w:pPr>
        <w:pStyle w:val="Nagwek1"/>
        <w:spacing w:before="120"/>
      </w:pPr>
      <w:r>
        <w:t>Standard technologii prac obejmuje:</w:t>
      </w:r>
    </w:p>
    <w:p w14:paraId="6C86C18A" w14:textId="77777777" w:rsidR="00A40DAE" w:rsidRDefault="00836025">
      <w:pPr>
        <w:pStyle w:val="Akapitzlist"/>
        <w:numPr>
          <w:ilvl w:val="1"/>
          <w:numId w:val="5"/>
        </w:numPr>
        <w:tabs>
          <w:tab w:val="left" w:pos="996"/>
          <w:tab w:val="left" w:pos="997"/>
        </w:tabs>
        <w:spacing w:before="119"/>
        <w:ind w:hanging="361"/>
        <w:rPr>
          <w:rFonts w:ascii="Symbol" w:hAnsi="Symbol"/>
        </w:rPr>
      </w:pPr>
      <w:r>
        <w:t>doniesienie sadzonek do</w:t>
      </w:r>
      <w:r>
        <w:rPr>
          <w:spacing w:val="-8"/>
        </w:rPr>
        <w:t xml:space="preserve"> </w:t>
      </w:r>
      <w:r>
        <w:t>dołu,</w:t>
      </w:r>
    </w:p>
    <w:p w14:paraId="08BBB1CA"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dołowanie sadzonek w dole (również</w:t>
      </w:r>
      <w:r>
        <w:rPr>
          <w:spacing w:val="-8"/>
        </w:rPr>
        <w:t xml:space="preserve"> </w:t>
      </w:r>
      <w:r>
        <w:t>oziębionym),</w:t>
      </w:r>
    </w:p>
    <w:p w14:paraId="23A0402B"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przykrycie dołu uprzednio przygotowanymi gałęziami lub matami na</w:t>
      </w:r>
      <w:r>
        <w:rPr>
          <w:spacing w:val="-4"/>
        </w:rPr>
        <w:t xml:space="preserve"> </w:t>
      </w:r>
      <w:r>
        <w:t>żerdziach.</w:t>
      </w:r>
    </w:p>
    <w:p w14:paraId="55CA646C" w14:textId="77777777" w:rsidR="00A40DAE" w:rsidRDefault="00836025">
      <w:pPr>
        <w:pStyle w:val="Nagwek1"/>
        <w:spacing w:before="121"/>
      </w:pPr>
      <w:r>
        <w:t>Procedura odbioru:</w:t>
      </w:r>
    </w:p>
    <w:p w14:paraId="507B62EB" w14:textId="77777777" w:rsidR="00A40DAE" w:rsidRDefault="00836025">
      <w:pPr>
        <w:pStyle w:val="Akapitzlist"/>
        <w:numPr>
          <w:ilvl w:val="1"/>
          <w:numId w:val="5"/>
        </w:numPr>
        <w:tabs>
          <w:tab w:val="left" w:pos="997"/>
        </w:tabs>
        <w:spacing w:before="119"/>
        <w:ind w:right="288"/>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5"/>
        </w:rPr>
        <w:t xml:space="preserve"> </w:t>
      </w:r>
      <w:r>
        <w:t>odniesienie tej ilości do</w:t>
      </w:r>
      <w:r>
        <w:rPr>
          <w:spacing w:val="-2"/>
        </w:rPr>
        <w:t xml:space="preserve"> </w:t>
      </w:r>
      <w:r>
        <w:t>całości.</w:t>
      </w:r>
    </w:p>
    <w:p w14:paraId="288EA97D" w14:textId="77777777" w:rsidR="00A40DAE" w:rsidRDefault="00836025">
      <w:pPr>
        <w:spacing w:before="121"/>
        <w:ind w:left="984"/>
        <w:jc w:val="both"/>
        <w:rPr>
          <w:i/>
        </w:rPr>
      </w:pPr>
      <w:r>
        <w:rPr>
          <w:i/>
        </w:rPr>
        <w:t>(rozliczenie z dokładnością do dwóch miejsc po przecinku)</w:t>
      </w:r>
    </w:p>
    <w:p w14:paraId="0408EB44" w14:textId="77777777" w:rsidR="00A40DAE" w:rsidRDefault="00A40DAE">
      <w:pPr>
        <w:jc w:val="both"/>
        <w:sectPr w:rsidR="00A40DAE">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2FA75C1D" w14:textId="77777777">
        <w:trPr>
          <w:trHeight w:val="1015"/>
        </w:trPr>
        <w:tc>
          <w:tcPr>
            <w:tcW w:w="670" w:type="dxa"/>
          </w:tcPr>
          <w:p w14:paraId="653654C9" w14:textId="77777777" w:rsidR="00A40DAE" w:rsidRDefault="00836025">
            <w:pPr>
              <w:pStyle w:val="TableParagraph"/>
              <w:spacing w:before="120"/>
              <w:ind w:left="129" w:right="120"/>
              <w:jc w:val="center"/>
              <w:rPr>
                <w:b/>
                <w:i/>
              </w:rPr>
            </w:pPr>
            <w:r>
              <w:rPr>
                <w:b/>
                <w:i/>
              </w:rPr>
              <w:t>Nr</w:t>
            </w:r>
          </w:p>
        </w:tc>
        <w:tc>
          <w:tcPr>
            <w:tcW w:w="1794" w:type="dxa"/>
          </w:tcPr>
          <w:p w14:paraId="705F8EFD" w14:textId="77777777" w:rsidR="00A40DAE" w:rsidRDefault="00836025">
            <w:pPr>
              <w:pStyle w:val="TableParagraph"/>
              <w:spacing w:before="120"/>
              <w:ind w:left="109" w:right="265"/>
              <w:rPr>
                <w:b/>
                <w:i/>
              </w:rPr>
            </w:pPr>
            <w:r>
              <w:rPr>
                <w:b/>
                <w:i/>
              </w:rPr>
              <w:t>Kod czynności do rozliczenia</w:t>
            </w:r>
          </w:p>
        </w:tc>
        <w:tc>
          <w:tcPr>
            <w:tcW w:w="1702" w:type="dxa"/>
          </w:tcPr>
          <w:p w14:paraId="1CFD764D" w14:textId="77777777" w:rsidR="00A40DAE" w:rsidRDefault="00836025">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2B01B26" w14:textId="77777777" w:rsidR="00A40DAE" w:rsidRDefault="00836025">
            <w:pPr>
              <w:pStyle w:val="TableParagraph"/>
              <w:spacing w:before="0"/>
              <w:ind w:left="0" w:right="95"/>
              <w:jc w:val="right"/>
              <w:rPr>
                <w:b/>
                <w:i/>
              </w:rPr>
            </w:pPr>
            <w:r>
              <w:rPr>
                <w:b/>
                <w:i/>
                <w:spacing w:val="-1"/>
              </w:rPr>
              <w:t>wyceny</w:t>
            </w:r>
          </w:p>
        </w:tc>
        <w:tc>
          <w:tcPr>
            <w:tcW w:w="3861" w:type="dxa"/>
          </w:tcPr>
          <w:p w14:paraId="790E5CF7" w14:textId="77777777" w:rsidR="00A40DAE" w:rsidRDefault="00836025">
            <w:pPr>
              <w:pStyle w:val="TableParagraph"/>
              <w:spacing w:before="120"/>
              <w:rPr>
                <w:b/>
                <w:i/>
              </w:rPr>
            </w:pPr>
            <w:r>
              <w:rPr>
                <w:b/>
                <w:i/>
              </w:rPr>
              <w:t>Opis kodu czynności</w:t>
            </w:r>
          </w:p>
        </w:tc>
        <w:tc>
          <w:tcPr>
            <w:tcW w:w="1333" w:type="dxa"/>
          </w:tcPr>
          <w:p w14:paraId="3711599B" w14:textId="77777777" w:rsidR="00A40DAE" w:rsidRDefault="00836025">
            <w:pPr>
              <w:pStyle w:val="TableParagraph"/>
              <w:spacing w:before="120"/>
              <w:ind w:left="105" w:right="221"/>
              <w:rPr>
                <w:b/>
                <w:i/>
              </w:rPr>
            </w:pPr>
            <w:r>
              <w:rPr>
                <w:b/>
                <w:i/>
              </w:rPr>
              <w:t>Jednostka miary</w:t>
            </w:r>
          </w:p>
        </w:tc>
      </w:tr>
      <w:tr w:rsidR="00A40DAE" w14:paraId="193E9215" w14:textId="77777777">
        <w:trPr>
          <w:trHeight w:val="1014"/>
        </w:trPr>
        <w:tc>
          <w:tcPr>
            <w:tcW w:w="670" w:type="dxa"/>
          </w:tcPr>
          <w:p w14:paraId="42857EFB" w14:textId="77777777" w:rsidR="00A40DAE" w:rsidRDefault="00836025">
            <w:pPr>
              <w:pStyle w:val="TableParagraph"/>
              <w:spacing w:before="117"/>
              <w:ind w:left="129" w:right="120"/>
              <w:jc w:val="center"/>
            </w:pPr>
            <w:r>
              <w:t>254</w:t>
            </w:r>
          </w:p>
        </w:tc>
        <w:tc>
          <w:tcPr>
            <w:tcW w:w="1794" w:type="dxa"/>
          </w:tcPr>
          <w:p w14:paraId="166530BD" w14:textId="77777777" w:rsidR="00A40DAE" w:rsidRDefault="00836025">
            <w:pPr>
              <w:pStyle w:val="TableParagraph"/>
              <w:spacing w:before="117"/>
              <w:ind w:left="109"/>
            </w:pPr>
            <w:r>
              <w:t>PODK-WYN</w:t>
            </w:r>
          </w:p>
        </w:tc>
        <w:tc>
          <w:tcPr>
            <w:tcW w:w="1702" w:type="dxa"/>
          </w:tcPr>
          <w:p w14:paraId="430B7610" w14:textId="77777777" w:rsidR="00A40DAE" w:rsidRDefault="00836025">
            <w:pPr>
              <w:pStyle w:val="TableParagraph"/>
              <w:spacing w:before="117"/>
            </w:pPr>
            <w:r>
              <w:t>PODK-WYN</w:t>
            </w:r>
          </w:p>
        </w:tc>
        <w:tc>
          <w:tcPr>
            <w:tcW w:w="3861" w:type="dxa"/>
          </w:tcPr>
          <w:p w14:paraId="29BD0E85" w14:textId="77777777" w:rsidR="00A40DAE" w:rsidRDefault="00836025">
            <w:pPr>
              <w:pStyle w:val="TableParagraph"/>
              <w:spacing w:before="117"/>
              <w:ind w:right="775"/>
            </w:pPr>
            <w:r>
              <w:t>Podkrzesywanie i formowanie drzewek do zadrzewień, wraz z wyniesieniem gałęzi</w:t>
            </w:r>
          </w:p>
        </w:tc>
        <w:tc>
          <w:tcPr>
            <w:tcW w:w="1333" w:type="dxa"/>
          </w:tcPr>
          <w:p w14:paraId="54E2BB76" w14:textId="77777777" w:rsidR="00A40DAE" w:rsidRDefault="00836025">
            <w:pPr>
              <w:pStyle w:val="TableParagraph"/>
              <w:spacing w:before="117"/>
              <w:ind w:left="419"/>
            </w:pPr>
            <w:r>
              <w:t>TSZT</w:t>
            </w:r>
          </w:p>
        </w:tc>
      </w:tr>
    </w:tbl>
    <w:p w14:paraId="1076FEE8" w14:textId="77777777" w:rsidR="00A40DAE" w:rsidRDefault="00836025">
      <w:pPr>
        <w:pStyle w:val="Nagwek1"/>
        <w:spacing w:before="117"/>
      </w:pPr>
      <w:r>
        <w:t>Standard technologii prac obejmuje:</w:t>
      </w:r>
    </w:p>
    <w:p w14:paraId="401DC480" w14:textId="77777777" w:rsidR="00A40DAE" w:rsidRDefault="00836025">
      <w:pPr>
        <w:pStyle w:val="Akapitzlist"/>
        <w:numPr>
          <w:ilvl w:val="1"/>
          <w:numId w:val="5"/>
        </w:numPr>
        <w:tabs>
          <w:tab w:val="left" w:pos="996"/>
          <w:tab w:val="left" w:pos="997"/>
        </w:tabs>
        <w:spacing w:before="119"/>
        <w:ind w:hanging="361"/>
        <w:rPr>
          <w:rFonts w:ascii="Symbol" w:hAnsi="Symbol"/>
        </w:rPr>
      </w:pPr>
      <w:r>
        <w:t>obcięcie zbędnych</w:t>
      </w:r>
      <w:r>
        <w:rPr>
          <w:spacing w:val="-1"/>
        </w:rPr>
        <w:t xml:space="preserve"> </w:t>
      </w:r>
      <w:r>
        <w:t>gałęzi,</w:t>
      </w:r>
    </w:p>
    <w:p w14:paraId="51084182"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zabezpieczenie preparatem ran po</w:t>
      </w:r>
      <w:r>
        <w:rPr>
          <w:spacing w:val="-2"/>
        </w:rPr>
        <w:t xml:space="preserve"> </w:t>
      </w:r>
      <w:r>
        <w:t>cięciu,</w:t>
      </w:r>
    </w:p>
    <w:p w14:paraId="44C5FE5B"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wyniesienie gałęzi poza kwaterę.</w:t>
      </w:r>
    </w:p>
    <w:p w14:paraId="7ABBB2A3" w14:textId="77777777" w:rsidR="00A40DAE" w:rsidRDefault="00836025">
      <w:pPr>
        <w:pStyle w:val="Nagwek1"/>
        <w:spacing w:before="122"/>
      </w:pPr>
      <w:r>
        <w:t>Uwagi:</w:t>
      </w:r>
    </w:p>
    <w:p w14:paraId="0DC0FF4B" w14:textId="77777777" w:rsidR="00A40DAE" w:rsidRDefault="00836025">
      <w:pPr>
        <w:pStyle w:val="Akapitzlist"/>
        <w:numPr>
          <w:ilvl w:val="1"/>
          <w:numId w:val="5"/>
        </w:numPr>
        <w:tabs>
          <w:tab w:val="left" w:pos="996"/>
          <w:tab w:val="left" w:pos="997"/>
        </w:tabs>
        <w:spacing w:before="119"/>
        <w:ind w:hanging="361"/>
        <w:rPr>
          <w:rFonts w:ascii="Symbol" w:hAnsi="Symbol"/>
        </w:rPr>
      </w:pPr>
      <w:r>
        <w:t xml:space="preserve">preparat do zabezpieczenia </w:t>
      </w:r>
      <w:r>
        <w:rPr>
          <w:spacing w:val="-3"/>
        </w:rPr>
        <w:t xml:space="preserve">ran </w:t>
      </w:r>
      <w:r>
        <w:t xml:space="preserve">zapewnia </w:t>
      </w:r>
      <w:r>
        <w:rPr>
          <w:spacing w:val="-3"/>
        </w:rPr>
        <w:t>Zamawiający.</w:t>
      </w:r>
    </w:p>
    <w:p w14:paraId="400E9F43" w14:textId="77777777" w:rsidR="00A40DAE" w:rsidRDefault="00836025">
      <w:pPr>
        <w:pStyle w:val="Nagwek1"/>
        <w:spacing w:before="121"/>
      </w:pPr>
      <w:r>
        <w:t>Procedura odbioru:</w:t>
      </w:r>
    </w:p>
    <w:p w14:paraId="0C009DF7" w14:textId="77777777" w:rsidR="00A40DAE" w:rsidRDefault="00836025">
      <w:pPr>
        <w:pStyle w:val="Akapitzlist"/>
        <w:numPr>
          <w:ilvl w:val="1"/>
          <w:numId w:val="5"/>
        </w:numPr>
        <w:tabs>
          <w:tab w:val="left" w:pos="997"/>
        </w:tabs>
        <w:spacing w:before="119"/>
        <w:ind w:right="29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14:paraId="0EB8D14B" w14:textId="77777777" w:rsidR="00A40DAE" w:rsidRDefault="00836025">
      <w:pPr>
        <w:spacing w:before="121"/>
        <w:ind w:left="984"/>
        <w:jc w:val="both"/>
        <w:rPr>
          <w:i/>
        </w:rPr>
      </w:pPr>
      <w:r>
        <w:rPr>
          <w:i/>
        </w:rPr>
        <w:t>(rozliczenie z dokładnością do dwóch miejsc po przecinku)</w:t>
      </w:r>
    </w:p>
    <w:p w14:paraId="6341E570" w14:textId="77777777" w:rsidR="00A40DAE" w:rsidRDefault="00A40DAE">
      <w:pPr>
        <w:pStyle w:val="Tekstpodstawowy"/>
        <w:ind w:left="0" w:firstLine="0"/>
        <w:rPr>
          <w:i/>
          <w:sz w:val="20"/>
        </w:rPr>
      </w:pPr>
    </w:p>
    <w:p w14:paraId="720BE68E" w14:textId="77777777" w:rsidR="00A40DAE" w:rsidRDefault="00A40DAE">
      <w:pPr>
        <w:pStyle w:val="Tekstpodstawowy"/>
        <w:ind w:left="0" w:firstLine="0"/>
        <w:rPr>
          <w:i/>
          <w:sz w:val="20"/>
        </w:rPr>
      </w:pPr>
    </w:p>
    <w:p w14:paraId="4D98D2DE" w14:textId="77777777" w:rsidR="00A40DAE" w:rsidRDefault="00A40DAE">
      <w:pPr>
        <w:pStyle w:val="Tekstpodstawowy"/>
        <w:spacing w:before="6"/>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1ADE377F" w14:textId="77777777">
        <w:trPr>
          <w:trHeight w:val="1015"/>
        </w:trPr>
        <w:tc>
          <w:tcPr>
            <w:tcW w:w="670" w:type="dxa"/>
          </w:tcPr>
          <w:p w14:paraId="7ADE5D18" w14:textId="77777777" w:rsidR="00A40DAE" w:rsidRDefault="00836025">
            <w:pPr>
              <w:pStyle w:val="TableParagraph"/>
              <w:spacing w:before="120"/>
              <w:ind w:left="129" w:right="120"/>
              <w:jc w:val="center"/>
              <w:rPr>
                <w:b/>
                <w:i/>
              </w:rPr>
            </w:pPr>
            <w:r>
              <w:rPr>
                <w:b/>
                <w:i/>
              </w:rPr>
              <w:t>Nr</w:t>
            </w:r>
          </w:p>
        </w:tc>
        <w:tc>
          <w:tcPr>
            <w:tcW w:w="1794" w:type="dxa"/>
          </w:tcPr>
          <w:p w14:paraId="3FA668BD" w14:textId="77777777" w:rsidR="00A40DAE" w:rsidRDefault="00836025">
            <w:pPr>
              <w:pStyle w:val="TableParagraph"/>
              <w:spacing w:before="120"/>
              <w:ind w:left="109" w:right="265"/>
              <w:rPr>
                <w:b/>
                <w:i/>
              </w:rPr>
            </w:pPr>
            <w:r>
              <w:rPr>
                <w:b/>
                <w:i/>
              </w:rPr>
              <w:t>Kod czynności do rozliczenia</w:t>
            </w:r>
          </w:p>
        </w:tc>
        <w:tc>
          <w:tcPr>
            <w:tcW w:w="1702" w:type="dxa"/>
          </w:tcPr>
          <w:p w14:paraId="6E0D00C9" w14:textId="77777777" w:rsidR="00A40DAE" w:rsidRDefault="00836025">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3E40EF7" w14:textId="77777777" w:rsidR="00A40DAE" w:rsidRDefault="00836025">
            <w:pPr>
              <w:pStyle w:val="TableParagraph"/>
              <w:spacing w:before="0"/>
              <w:ind w:left="0" w:right="95"/>
              <w:jc w:val="right"/>
              <w:rPr>
                <w:b/>
                <w:i/>
              </w:rPr>
            </w:pPr>
            <w:r>
              <w:rPr>
                <w:b/>
                <w:i/>
                <w:spacing w:val="-1"/>
              </w:rPr>
              <w:t>wyceny</w:t>
            </w:r>
          </w:p>
        </w:tc>
        <w:tc>
          <w:tcPr>
            <w:tcW w:w="3861" w:type="dxa"/>
          </w:tcPr>
          <w:p w14:paraId="5F1EDB97" w14:textId="77777777" w:rsidR="00A40DAE" w:rsidRDefault="00836025">
            <w:pPr>
              <w:pStyle w:val="TableParagraph"/>
              <w:spacing w:before="120"/>
              <w:rPr>
                <w:b/>
                <w:i/>
              </w:rPr>
            </w:pPr>
            <w:r>
              <w:rPr>
                <w:b/>
                <w:i/>
              </w:rPr>
              <w:t>Opis kodu czynności</w:t>
            </w:r>
          </w:p>
        </w:tc>
        <w:tc>
          <w:tcPr>
            <w:tcW w:w="1333" w:type="dxa"/>
          </w:tcPr>
          <w:p w14:paraId="3DDB2318" w14:textId="77777777" w:rsidR="00A40DAE" w:rsidRDefault="00836025">
            <w:pPr>
              <w:pStyle w:val="TableParagraph"/>
              <w:spacing w:before="120"/>
              <w:ind w:left="105" w:right="221"/>
              <w:rPr>
                <w:b/>
                <w:i/>
              </w:rPr>
            </w:pPr>
            <w:r>
              <w:rPr>
                <w:b/>
                <w:i/>
              </w:rPr>
              <w:t>Jednostka miary</w:t>
            </w:r>
          </w:p>
        </w:tc>
      </w:tr>
      <w:tr w:rsidR="00A40DAE" w14:paraId="54E05AD5" w14:textId="77777777">
        <w:trPr>
          <w:trHeight w:val="623"/>
        </w:trPr>
        <w:tc>
          <w:tcPr>
            <w:tcW w:w="670" w:type="dxa"/>
          </w:tcPr>
          <w:p w14:paraId="5A03CC91" w14:textId="77777777" w:rsidR="00A40DAE" w:rsidRDefault="00836025">
            <w:pPr>
              <w:pStyle w:val="TableParagraph"/>
              <w:ind w:left="129" w:right="120"/>
              <w:jc w:val="center"/>
            </w:pPr>
            <w:r>
              <w:t>255</w:t>
            </w:r>
          </w:p>
        </w:tc>
        <w:tc>
          <w:tcPr>
            <w:tcW w:w="1794" w:type="dxa"/>
          </w:tcPr>
          <w:p w14:paraId="5ECBB0D0" w14:textId="77777777" w:rsidR="00A40DAE" w:rsidRDefault="00836025">
            <w:pPr>
              <w:pStyle w:val="TableParagraph"/>
              <w:ind w:left="109"/>
            </w:pPr>
            <w:r>
              <w:t>ŻEL-1</w:t>
            </w:r>
          </w:p>
        </w:tc>
        <w:tc>
          <w:tcPr>
            <w:tcW w:w="1702" w:type="dxa"/>
          </w:tcPr>
          <w:p w14:paraId="474B091C" w14:textId="77777777" w:rsidR="00A40DAE" w:rsidRDefault="00836025">
            <w:pPr>
              <w:pStyle w:val="TableParagraph"/>
            </w:pPr>
            <w:r>
              <w:t>ŻEL-1</w:t>
            </w:r>
          </w:p>
        </w:tc>
        <w:tc>
          <w:tcPr>
            <w:tcW w:w="3861" w:type="dxa"/>
          </w:tcPr>
          <w:p w14:paraId="24A94014" w14:textId="77777777" w:rsidR="00A40DAE" w:rsidRDefault="00A40DAE">
            <w:pPr>
              <w:pStyle w:val="TableParagraph"/>
              <w:spacing w:before="0"/>
              <w:ind w:left="0"/>
              <w:rPr>
                <w:i/>
                <w:sz w:val="21"/>
              </w:rPr>
            </w:pPr>
          </w:p>
          <w:p w14:paraId="0C0C0EFE" w14:textId="77777777" w:rsidR="00A40DAE" w:rsidRDefault="00836025">
            <w:pPr>
              <w:pStyle w:val="TableParagraph"/>
              <w:spacing w:before="0"/>
            </w:pPr>
            <w:r>
              <w:t>Żelowanie 1-latek</w:t>
            </w:r>
          </w:p>
        </w:tc>
        <w:tc>
          <w:tcPr>
            <w:tcW w:w="1333" w:type="dxa"/>
          </w:tcPr>
          <w:p w14:paraId="45A7E3F0" w14:textId="77777777" w:rsidR="00A40DAE" w:rsidRDefault="00836025">
            <w:pPr>
              <w:pStyle w:val="TableParagraph"/>
              <w:ind w:left="350" w:right="346"/>
              <w:jc w:val="center"/>
            </w:pPr>
            <w:r>
              <w:t>TSZT</w:t>
            </w:r>
          </w:p>
        </w:tc>
      </w:tr>
      <w:tr w:rsidR="00A40DAE" w14:paraId="416ECAAE" w14:textId="77777777">
        <w:trPr>
          <w:trHeight w:val="626"/>
        </w:trPr>
        <w:tc>
          <w:tcPr>
            <w:tcW w:w="670" w:type="dxa"/>
          </w:tcPr>
          <w:p w14:paraId="3E0985C1" w14:textId="77777777" w:rsidR="00A40DAE" w:rsidRDefault="00836025">
            <w:pPr>
              <w:pStyle w:val="TableParagraph"/>
              <w:ind w:left="129" w:right="120"/>
              <w:jc w:val="center"/>
            </w:pPr>
            <w:r>
              <w:t>256</w:t>
            </w:r>
          </w:p>
        </w:tc>
        <w:tc>
          <w:tcPr>
            <w:tcW w:w="1794" w:type="dxa"/>
          </w:tcPr>
          <w:p w14:paraId="0E5D17EE" w14:textId="77777777" w:rsidR="00A40DAE" w:rsidRDefault="00836025">
            <w:pPr>
              <w:pStyle w:val="TableParagraph"/>
              <w:ind w:left="109"/>
            </w:pPr>
            <w:r>
              <w:t>ŻEL-2</w:t>
            </w:r>
          </w:p>
        </w:tc>
        <w:tc>
          <w:tcPr>
            <w:tcW w:w="1702" w:type="dxa"/>
          </w:tcPr>
          <w:p w14:paraId="246BBEA2" w14:textId="77777777" w:rsidR="00A40DAE" w:rsidRDefault="00836025">
            <w:pPr>
              <w:pStyle w:val="TableParagraph"/>
            </w:pPr>
            <w:r>
              <w:t>ŻEL-2</w:t>
            </w:r>
          </w:p>
        </w:tc>
        <w:tc>
          <w:tcPr>
            <w:tcW w:w="3861" w:type="dxa"/>
          </w:tcPr>
          <w:p w14:paraId="547D1708" w14:textId="77777777" w:rsidR="00A40DAE" w:rsidRDefault="00A40DAE">
            <w:pPr>
              <w:pStyle w:val="TableParagraph"/>
              <w:spacing w:before="0"/>
              <w:ind w:left="0"/>
              <w:rPr>
                <w:i/>
                <w:sz w:val="21"/>
              </w:rPr>
            </w:pPr>
          </w:p>
          <w:p w14:paraId="5DE96100" w14:textId="77777777" w:rsidR="00A40DAE" w:rsidRDefault="00836025">
            <w:pPr>
              <w:pStyle w:val="TableParagraph"/>
              <w:spacing w:before="0"/>
            </w:pPr>
            <w:r>
              <w:t>Żelowanie 2-latek</w:t>
            </w:r>
          </w:p>
        </w:tc>
        <w:tc>
          <w:tcPr>
            <w:tcW w:w="1333" w:type="dxa"/>
          </w:tcPr>
          <w:p w14:paraId="5D3B27B2" w14:textId="77777777" w:rsidR="00A40DAE" w:rsidRDefault="00836025">
            <w:pPr>
              <w:pStyle w:val="TableParagraph"/>
              <w:ind w:left="350" w:right="346"/>
              <w:jc w:val="center"/>
            </w:pPr>
            <w:r>
              <w:t>TSZT</w:t>
            </w:r>
          </w:p>
        </w:tc>
      </w:tr>
      <w:tr w:rsidR="00A40DAE" w14:paraId="4EDE8226" w14:textId="77777777">
        <w:trPr>
          <w:trHeight w:val="625"/>
        </w:trPr>
        <w:tc>
          <w:tcPr>
            <w:tcW w:w="670" w:type="dxa"/>
          </w:tcPr>
          <w:p w14:paraId="52624815" w14:textId="77777777" w:rsidR="00A40DAE" w:rsidRDefault="00836025">
            <w:pPr>
              <w:pStyle w:val="TableParagraph"/>
              <w:ind w:left="129" w:right="120"/>
              <w:jc w:val="center"/>
            </w:pPr>
            <w:r>
              <w:t>257</w:t>
            </w:r>
          </w:p>
        </w:tc>
        <w:tc>
          <w:tcPr>
            <w:tcW w:w="1794" w:type="dxa"/>
          </w:tcPr>
          <w:p w14:paraId="1F74236D" w14:textId="77777777" w:rsidR="00A40DAE" w:rsidRDefault="00836025">
            <w:pPr>
              <w:pStyle w:val="TableParagraph"/>
              <w:ind w:left="109"/>
            </w:pPr>
            <w:r>
              <w:t>ŻEL-IL</w:t>
            </w:r>
          </w:p>
        </w:tc>
        <w:tc>
          <w:tcPr>
            <w:tcW w:w="1702" w:type="dxa"/>
          </w:tcPr>
          <w:p w14:paraId="457FBF40" w14:textId="77777777" w:rsidR="00A40DAE" w:rsidRDefault="00836025">
            <w:pPr>
              <w:pStyle w:val="TableParagraph"/>
            </w:pPr>
            <w:r>
              <w:t>ŻEL-IL</w:t>
            </w:r>
          </w:p>
        </w:tc>
        <w:tc>
          <w:tcPr>
            <w:tcW w:w="3861" w:type="dxa"/>
          </w:tcPr>
          <w:p w14:paraId="50D8CBFF" w14:textId="77777777" w:rsidR="00A40DAE" w:rsidRDefault="00A40DAE">
            <w:pPr>
              <w:pStyle w:val="TableParagraph"/>
              <w:spacing w:before="0"/>
              <w:ind w:left="0"/>
              <w:rPr>
                <w:i/>
                <w:sz w:val="21"/>
              </w:rPr>
            </w:pPr>
          </w:p>
          <w:p w14:paraId="2816D5FF" w14:textId="77777777" w:rsidR="00A40DAE" w:rsidRDefault="00836025">
            <w:pPr>
              <w:pStyle w:val="TableParagraph"/>
              <w:spacing w:before="0"/>
            </w:pPr>
            <w:r>
              <w:t>Żelowanie sadzonek pozostałych</w:t>
            </w:r>
          </w:p>
        </w:tc>
        <w:tc>
          <w:tcPr>
            <w:tcW w:w="1333" w:type="dxa"/>
          </w:tcPr>
          <w:p w14:paraId="0F1C61BE" w14:textId="77777777" w:rsidR="00A40DAE" w:rsidRDefault="00836025">
            <w:pPr>
              <w:pStyle w:val="TableParagraph"/>
              <w:ind w:left="350" w:right="346"/>
              <w:jc w:val="center"/>
            </w:pPr>
            <w:r>
              <w:t>TSZT</w:t>
            </w:r>
          </w:p>
        </w:tc>
      </w:tr>
    </w:tbl>
    <w:p w14:paraId="4933DAA0" w14:textId="77777777" w:rsidR="00A40DAE" w:rsidRDefault="00836025">
      <w:pPr>
        <w:pStyle w:val="Nagwek1"/>
      </w:pPr>
      <w:r>
        <w:t>Standard technologii prac obejmuje:</w:t>
      </w:r>
    </w:p>
    <w:p w14:paraId="6556F866" w14:textId="104EE10B" w:rsidR="00A40DAE" w:rsidRDefault="00836025">
      <w:pPr>
        <w:pStyle w:val="Akapitzlist"/>
        <w:numPr>
          <w:ilvl w:val="1"/>
          <w:numId w:val="5"/>
        </w:numPr>
        <w:tabs>
          <w:tab w:val="left" w:pos="996"/>
          <w:tab w:val="left" w:pos="997"/>
        </w:tabs>
        <w:spacing w:before="120"/>
        <w:ind w:hanging="361"/>
        <w:rPr>
          <w:rFonts w:ascii="Symbol" w:hAnsi="Symbol"/>
        </w:rPr>
      </w:pPr>
      <w:r>
        <w:t xml:space="preserve">przygotowanie zawiesiny do </w:t>
      </w:r>
      <w:r w:rsidR="00D82EF8">
        <w:rPr>
          <w:spacing w:val="-19"/>
        </w:rPr>
        <w:t>ż</w:t>
      </w:r>
      <w:r>
        <w:t>elowania,</w:t>
      </w:r>
    </w:p>
    <w:p w14:paraId="54845DCF" w14:textId="28CDA079" w:rsidR="00A40DAE" w:rsidRDefault="00D82EF8">
      <w:pPr>
        <w:pStyle w:val="Akapitzlist"/>
        <w:numPr>
          <w:ilvl w:val="1"/>
          <w:numId w:val="5"/>
        </w:numPr>
        <w:tabs>
          <w:tab w:val="left" w:pos="996"/>
          <w:tab w:val="left" w:pos="997"/>
        </w:tabs>
        <w:spacing w:before="1" w:line="269" w:lineRule="exact"/>
        <w:ind w:hanging="361"/>
        <w:rPr>
          <w:rFonts w:ascii="Symbol" w:hAnsi="Symbol"/>
        </w:rPr>
      </w:pPr>
      <w:r>
        <w:rPr>
          <w:spacing w:val="-19"/>
        </w:rPr>
        <w:t>ż</w:t>
      </w:r>
      <w:r>
        <w:t>elowanie</w:t>
      </w:r>
      <w:r>
        <w:rPr>
          <w:spacing w:val="7"/>
        </w:rPr>
        <w:t xml:space="preserve"> </w:t>
      </w:r>
      <w:r>
        <w:t>korzeni,</w:t>
      </w:r>
    </w:p>
    <w:p w14:paraId="750FB898" w14:textId="372BC902" w:rsidR="00A40DAE" w:rsidRDefault="00836025">
      <w:pPr>
        <w:pStyle w:val="Akapitzlist"/>
        <w:numPr>
          <w:ilvl w:val="1"/>
          <w:numId w:val="5"/>
        </w:numPr>
        <w:tabs>
          <w:tab w:val="left" w:pos="996"/>
          <w:tab w:val="left" w:pos="997"/>
        </w:tabs>
        <w:spacing w:line="269" w:lineRule="exact"/>
        <w:ind w:hanging="361"/>
        <w:rPr>
          <w:rFonts w:ascii="Symbol" w:hAnsi="Symbol"/>
        </w:rPr>
      </w:pPr>
      <w:r>
        <w:rPr>
          <w:spacing w:val="-6"/>
        </w:rPr>
        <w:t>uło</w:t>
      </w:r>
      <w:r w:rsidR="00D82EF8">
        <w:rPr>
          <w:spacing w:val="-6"/>
        </w:rPr>
        <w:t>ż</w:t>
      </w:r>
      <w:r>
        <w:t>enie w</w:t>
      </w:r>
      <w:r>
        <w:rPr>
          <w:spacing w:val="-20"/>
        </w:rPr>
        <w:t xml:space="preserve"> </w:t>
      </w:r>
      <w:r>
        <w:t>pojemnikach.</w:t>
      </w:r>
    </w:p>
    <w:p w14:paraId="77299CB8" w14:textId="77777777" w:rsidR="00A40DAE" w:rsidRDefault="00836025">
      <w:pPr>
        <w:pStyle w:val="Nagwek1"/>
        <w:spacing w:before="121"/>
      </w:pPr>
      <w:r>
        <w:t>Uwagi:</w:t>
      </w:r>
    </w:p>
    <w:p w14:paraId="126E48A4" w14:textId="77777777" w:rsidR="00A40DAE" w:rsidRDefault="00836025">
      <w:pPr>
        <w:pStyle w:val="Akapitzlist"/>
        <w:numPr>
          <w:ilvl w:val="1"/>
          <w:numId w:val="5"/>
        </w:numPr>
        <w:tabs>
          <w:tab w:val="left" w:pos="996"/>
          <w:tab w:val="left" w:pos="997"/>
        </w:tabs>
        <w:spacing w:before="119"/>
        <w:ind w:hanging="361"/>
        <w:rPr>
          <w:rFonts w:ascii="Symbol" w:hAnsi="Symbol"/>
        </w:rPr>
      </w:pPr>
      <w:r>
        <w:t>Sprzęt i narzędzia niezbędne do wykonania zabiegu zapewnia</w:t>
      </w:r>
      <w:r>
        <w:rPr>
          <w:spacing w:val="-9"/>
        </w:rPr>
        <w:t xml:space="preserve"> </w:t>
      </w:r>
      <w:r>
        <w:t>Wykonawca.</w:t>
      </w:r>
    </w:p>
    <w:p w14:paraId="2BE5708E"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Środek chemiczny i wodę zapewnia</w:t>
      </w:r>
      <w:r>
        <w:rPr>
          <w:spacing w:val="-10"/>
        </w:rPr>
        <w:t xml:space="preserve"> </w:t>
      </w:r>
      <w:r>
        <w:t>Zamawiający.</w:t>
      </w:r>
    </w:p>
    <w:p w14:paraId="1C1BBB2C" w14:textId="77777777" w:rsidR="00A40DAE" w:rsidRDefault="00836025">
      <w:pPr>
        <w:pStyle w:val="Akapitzlist"/>
        <w:numPr>
          <w:ilvl w:val="1"/>
          <w:numId w:val="5"/>
        </w:numPr>
        <w:tabs>
          <w:tab w:val="left" w:pos="996"/>
          <w:tab w:val="left" w:pos="997"/>
        </w:tabs>
        <w:ind w:right="541"/>
        <w:rPr>
          <w:rFonts w:ascii="Symbol" w:hAnsi="Symbol"/>
        </w:rPr>
      </w:pPr>
      <w:r>
        <w:t>Zamawiający wskazuje miejsce odbioru środka chemicznego ……. km, zwrotu opakowań po środku chemicznym ……. km oraz punkt poboru wody …….</w:t>
      </w:r>
      <w:r>
        <w:rPr>
          <w:spacing w:val="-7"/>
        </w:rPr>
        <w:t xml:space="preserve"> </w:t>
      </w:r>
      <w:r>
        <w:t>km.</w:t>
      </w:r>
    </w:p>
    <w:p w14:paraId="6EE85AAD" w14:textId="77777777" w:rsidR="00A40DAE" w:rsidRDefault="00836025">
      <w:pPr>
        <w:pStyle w:val="Nagwek1"/>
        <w:spacing w:before="120"/>
      </w:pPr>
      <w:r>
        <w:t>Procedura odbioru:</w:t>
      </w:r>
    </w:p>
    <w:p w14:paraId="62EB9AED" w14:textId="77777777" w:rsidR="00A40DAE" w:rsidRDefault="00836025">
      <w:pPr>
        <w:pStyle w:val="Akapitzlist"/>
        <w:numPr>
          <w:ilvl w:val="1"/>
          <w:numId w:val="5"/>
        </w:numPr>
        <w:tabs>
          <w:tab w:val="left" w:pos="997"/>
        </w:tabs>
        <w:spacing w:before="121"/>
        <w:ind w:right="29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14:paraId="03A36E83" w14:textId="77777777" w:rsidR="00A40DAE" w:rsidRDefault="00836025">
      <w:pPr>
        <w:spacing w:before="119"/>
        <w:ind w:left="984"/>
        <w:jc w:val="both"/>
        <w:rPr>
          <w:i/>
        </w:rPr>
      </w:pPr>
      <w:r>
        <w:rPr>
          <w:i/>
        </w:rPr>
        <w:t>(rozliczenie z dokładnością do dwóch miejsc po przecinku)</w:t>
      </w:r>
    </w:p>
    <w:p w14:paraId="2FD34718" w14:textId="77777777" w:rsidR="00A40DAE" w:rsidRDefault="00A40DAE">
      <w:pPr>
        <w:jc w:val="both"/>
        <w:sectPr w:rsidR="00A40DAE">
          <w:pgSz w:w="11910" w:h="16840"/>
          <w:pgMar w:top="1400" w:right="980" w:bottom="280" w:left="1140" w:header="708" w:footer="708" w:gutter="0"/>
          <w:cols w:space="708"/>
        </w:sectPr>
      </w:pPr>
    </w:p>
    <w:p w14:paraId="575B43B3" w14:textId="77777777" w:rsidR="00A40DAE" w:rsidRDefault="00A40DAE">
      <w:pPr>
        <w:pStyle w:val="Tekstpodstawowy"/>
        <w:spacing w:before="9"/>
        <w:ind w:left="0" w:firstLine="0"/>
        <w:rPr>
          <w:i/>
          <w:sz w:val="16"/>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65F0BED4" w14:textId="77777777">
        <w:trPr>
          <w:trHeight w:val="1012"/>
        </w:trPr>
        <w:tc>
          <w:tcPr>
            <w:tcW w:w="670" w:type="dxa"/>
          </w:tcPr>
          <w:p w14:paraId="63411E04" w14:textId="77777777" w:rsidR="00A40DAE" w:rsidRDefault="00836025">
            <w:pPr>
              <w:pStyle w:val="TableParagraph"/>
              <w:ind w:left="129" w:right="120"/>
              <w:jc w:val="center"/>
              <w:rPr>
                <w:b/>
                <w:i/>
              </w:rPr>
            </w:pPr>
            <w:r>
              <w:rPr>
                <w:b/>
                <w:i/>
              </w:rPr>
              <w:t>Nr</w:t>
            </w:r>
          </w:p>
        </w:tc>
        <w:tc>
          <w:tcPr>
            <w:tcW w:w="1794" w:type="dxa"/>
          </w:tcPr>
          <w:p w14:paraId="5429602F" w14:textId="77777777" w:rsidR="00A40DAE" w:rsidRDefault="00836025">
            <w:pPr>
              <w:pStyle w:val="TableParagraph"/>
              <w:ind w:left="109" w:right="265"/>
              <w:rPr>
                <w:b/>
                <w:i/>
              </w:rPr>
            </w:pPr>
            <w:r>
              <w:rPr>
                <w:b/>
                <w:i/>
              </w:rPr>
              <w:t>Kod czynności do rozliczenia</w:t>
            </w:r>
          </w:p>
        </w:tc>
        <w:tc>
          <w:tcPr>
            <w:tcW w:w="1702" w:type="dxa"/>
          </w:tcPr>
          <w:p w14:paraId="525BD805"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87B15B4" w14:textId="77777777" w:rsidR="00A40DAE" w:rsidRDefault="00836025">
            <w:pPr>
              <w:pStyle w:val="TableParagraph"/>
              <w:spacing w:before="0"/>
              <w:ind w:left="0" w:right="95"/>
              <w:jc w:val="right"/>
              <w:rPr>
                <w:b/>
                <w:i/>
              </w:rPr>
            </w:pPr>
            <w:r>
              <w:rPr>
                <w:b/>
                <w:i/>
                <w:spacing w:val="-1"/>
              </w:rPr>
              <w:t>wyceny</w:t>
            </w:r>
          </w:p>
        </w:tc>
        <w:tc>
          <w:tcPr>
            <w:tcW w:w="3861" w:type="dxa"/>
          </w:tcPr>
          <w:p w14:paraId="14FC64B9" w14:textId="77777777" w:rsidR="00A40DAE" w:rsidRDefault="00836025">
            <w:pPr>
              <w:pStyle w:val="TableParagraph"/>
              <w:rPr>
                <w:b/>
                <w:i/>
              </w:rPr>
            </w:pPr>
            <w:r>
              <w:rPr>
                <w:b/>
                <w:i/>
              </w:rPr>
              <w:t>Opis kodu czynności</w:t>
            </w:r>
          </w:p>
        </w:tc>
        <w:tc>
          <w:tcPr>
            <w:tcW w:w="1333" w:type="dxa"/>
          </w:tcPr>
          <w:p w14:paraId="31B0C7E1" w14:textId="77777777" w:rsidR="00A40DAE" w:rsidRDefault="00836025">
            <w:pPr>
              <w:pStyle w:val="TableParagraph"/>
              <w:ind w:left="105" w:right="221"/>
              <w:rPr>
                <w:b/>
                <w:i/>
              </w:rPr>
            </w:pPr>
            <w:r>
              <w:rPr>
                <w:b/>
                <w:i/>
              </w:rPr>
              <w:t>Jednostka miary</w:t>
            </w:r>
          </w:p>
        </w:tc>
      </w:tr>
      <w:tr w:rsidR="00A40DAE" w14:paraId="1805FFD8" w14:textId="77777777">
        <w:trPr>
          <w:trHeight w:val="1151"/>
        </w:trPr>
        <w:tc>
          <w:tcPr>
            <w:tcW w:w="670" w:type="dxa"/>
          </w:tcPr>
          <w:p w14:paraId="5FD5BEC7" w14:textId="77777777" w:rsidR="00A40DAE" w:rsidRDefault="00836025">
            <w:pPr>
              <w:pStyle w:val="TableParagraph"/>
              <w:spacing w:before="122"/>
              <w:ind w:left="129" w:right="120"/>
              <w:jc w:val="center"/>
            </w:pPr>
            <w:r>
              <w:t>258</w:t>
            </w:r>
          </w:p>
        </w:tc>
        <w:tc>
          <w:tcPr>
            <w:tcW w:w="1794" w:type="dxa"/>
          </w:tcPr>
          <w:p w14:paraId="2604CA7C" w14:textId="77777777" w:rsidR="00A40DAE" w:rsidRDefault="00836025">
            <w:pPr>
              <w:pStyle w:val="TableParagraph"/>
              <w:spacing w:before="122"/>
              <w:ind w:left="109"/>
            </w:pPr>
            <w:r>
              <w:t>ZAŁ-1</w:t>
            </w:r>
          </w:p>
        </w:tc>
        <w:tc>
          <w:tcPr>
            <w:tcW w:w="1702" w:type="dxa"/>
          </w:tcPr>
          <w:p w14:paraId="20D8C9FF" w14:textId="77777777" w:rsidR="00A40DAE" w:rsidRDefault="00836025">
            <w:pPr>
              <w:pStyle w:val="TableParagraph"/>
              <w:spacing w:before="122"/>
              <w:ind w:right="683"/>
            </w:pPr>
            <w:r>
              <w:t xml:space="preserve">ZAŁ-1IL, ZAŁ-1LL, </w:t>
            </w:r>
            <w:r>
              <w:rPr>
                <w:spacing w:val="-4"/>
              </w:rPr>
              <w:t>ZAŁ-1IP,</w:t>
            </w:r>
          </w:p>
          <w:p w14:paraId="37C9F209" w14:textId="77777777" w:rsidR="00A40DAE" w:rsidRDefault="00836025">
            <w:pPr>
              <w:pStyle w:val="TableParagraph"/>
              <w:spacing w:before="0" w:line="236" w:lineRule="exact"/>
            </w:pPr>
            <w:r>
              <w:t>ZAŁ-1LP</w:t>
            </w:r>
          </w:p>
        </w:tc>
        <w:tc>
          <w:tcPr>
            <w:tcW w:w="3861" w:type="dxa"/>
          </w:tcPr>
          <w:p w14:paraId="59571829" w14:textId="77777777" w:rsidR="00A40DAE" w:rsidRDefault="00A40DAE">
            <w:pPr>
              <w:pStyle w:val="TableParagraph"/>
              <w:spacing w:before="0"/>
              <w:ind w:left="0"/>
              <w:rPr>
                <w:i/>
                <w:sz w:val="26"/>
              </w:rPr>
            </w:pPr>
          </w:p>
          <w:p w14:paraId="7D46D560" w14:textId="77777777" w:rsidR="00A40DAE" w:rsidRDefault="00836025">
            <w:pPr>
              <w:pStyle w:val="TableParagraph"/>
              <w:spacing w:before="213"/>
              <w:ind w:right="208"/>
            </w:pPr>
            <w:r>
              <w:t>Załadunek lub rozładunek sadzonek - 1 latek</w:t>
            </w:r>
          </w:p>
        </w:tc>
        <w:tc>
          <w:tcPr>
            <w:tcW w:w="1333" w:type="dxa"/>
          </w:tcPr>
          <w:p w14:paraId="2174C714" w14:textId="77777777" w:rsidR="00A40DAE" w:rsidRDefault="00836025">
            <w:pPr>
              <w:pStyle w:val="TableParagraph"/>
              <w:spacing w:before="122"/>
              <w:ind w:left="350" w:right="346"/>
              <w:jc w:val="center"/>
            </w:pPr>
            <w:r>
              <w:t>TSZT</w:t>
            </w:r>
          </w:p>
        </w:tc>
      </w:tr>
      <w:tr w:rsidR="00A40DAE" w14:paraId="7B1ECB41" w14:textId="77777777">
        <w:trPr>
          <w:trHeight w:val="1154"/>
        </w:trPr>
        <w:tc>
          <w:tcPr>
            <w:tcW w:w="670" w:type="dxa"/>
          </w:tcPr>
          <w:p w14:paraId="3934B013" w14:textId="77777777" w:rsidR="00A40DAE" w:rsidRDefault="00836025">
            <w:pPr>
              <w:pStyle w:val="TableParagraph"/>
              <w:spacing w:before="122"/>
              <w:ind w:left="129" w:right="120"/>
              <w:jc w:val="center"/>
            </w:pPr>
            <w:r>
              <w:t>259</w:t>
            </w:r>
          </w:p>
        </w:tc>
        <w:tc>
          <w:tcPr>
            <w:tcW w:w="1794" w:type="dxa"/>
          </w:tcPr>
          <w:p w14:paraId="3553A1FE" w14:textId="77777777" w:rsidR="00A40DAE" w:rsidRDefault="00836025">
            <w:pPr>
              <w:pStyle w:val="TableParagraph"/>
              <w:spacing w:before="122"/>
              <w:ind w:left="109"/>
            </w:pPr>
            <w:r>
              <w:t>ZAŁ-2</w:t>
            </w:r>
          </w:p>
        </w:tc>
        <w:tc>
          <w:tcPr>
            <w:tcW w:w="1702" w:type="dxa"/>
          </w:tcPr>
          <w:p w14:paraId="647A65FD" w14:textId="77777777" w:rsidR="00A40DAE" w:rsidRDefault="00836025">
            <w:pPr>
              <w:pStyle w:val="TableParagraph"/>
              <w:spacing w:before="122"/>
              <w:ind w:right="731"/>
              <w:jc w:val="both"/>
            </w:pPr>
            <w:r>
              <w:t xml:space="preserve">ZAŁ-2IL, </w:t>
            </w:r>
            <w:r>
              <w:rPr>
                <w:spacing w:val="-1"/>
              </w:rPr>
              <w:t xml:space="preserve">ZAŁ-2LL, </w:t>
            </w:r>
            <w:r>
              <w:rPr>
                <w:spacing w:val="-4"/>
              </w:rPr>
              <w:t>ZAŁ-2IP,</w:t>
            </w:r>
          </w:p>
          <w:p w14:paraId="46A77726" w14:textId="77777777" w:rsidR="00A40DAE" w:rsidRDefault="00836025">
            <w:pPr>
              <w:pStyle w:val="TableParagraph"/>
              <w:spacing w:before="0" w:line="239" w:lineRule="exact"/>
            </w:pPr>
            <w:r>
              <w:t>ZAŁ-2LP</w:t>
            </w:r>
          </w:p>
        </w:tc>
        <w:tc>
          <w:tcPr>
            <w:tcW w:w="3861" w:type="dxa"/>
          </w:tcPr>
          <w:p w14:paraId="2192B749" w14:textId="77777777" w:rsidR="00A40DAE" w:rsidRDefault="00A40DAE">
            <w:pPr>
              <w:pStyle w:val="TableParagraph"/>
              <w:spacing w:before="0"/>
              <w:ind w:left="0"/>
              <w:rPr>
                <w:i/>
                <w:sz w:val="26"/>
              </w:rPr>
            </w:pPr>
          </w:p>
          <w:p w14:paraId="148E3421" w14:textId="77777777" w:rsidR="00A40DAE" w:rsidRDefault="00836025">
            <w:pPr>
              <w:pStyle w:val="TableParagraph"/>
              <w:spacing w:before="213"/>
              <w:ind w:right="187"/>
            </w:pPr>
            <w:r>
              <w:t>Załadunek lub rozładunek sadzonek – 2-3 latek</w:t>
            </w:r>
          </w:p>
        </w:tc>
        <w:tc>
          <w:tcPr>
            <w:tcW w:w="1333" w:type="dxa"/>
          </w:tcPr>
          <w:p w14:paraId="2E7289D7" w14:textId="77777777" w:rsidR="00A40DAE" w:rsidRDefault="00836025">
            <w:pPr>
              <w:pStyle w:val="TableParagraph"/>
              <w:spacing w:before="122"/>
              <w:ind w:left="350" w:right="346"/>
              <w:jc w:val="center"/>
            </w:pPr>
            <w:r>
              <w:t>TSZT</w:t>
            </w:r>
          </w:p>
        </w:tc>
      </w:tr>
      <w:tr w:rsidR="00A40DAE" w14:paraId="50D13C85" w14:textId="77777777">
        <w:trPr>
          <w:trHeight w:val="755"/>
        </w:trPr>
        <w:tc>
          <w:tcPr>
            <w:tcW w:w="670" w:type="dxa"/>
          </w:tcPr>
          <w:p w14:paraId="676867C2" w14:textId="77777777" w:rsidR="00A40DAE" w:rsidRDefault="00836025">
            <w:pPr>
              <w:pStyle w:val="TableParagraph"/>
              <w:ind w:left="129" w:right="120"/>
              <w:jc w:val="center"/>
            </w:pPr>
            <w:r>
              <w:t>260</w:t>
            </w:r>
          </w:p>
        </w:tc>
        <w:tc>
          <w:tcPr>
            <w:tcW w:w="1794" w:type="dxa"/>
          </w:tcPr>
          <w:p w14:paraId="2B617417" w14:textId="77777777" w:rsidR="00A40DAE" w:rsidRDefault="00836025">
            <w:pPr>
              <w:pStyle w:val="TableParagraph"/>
              <w:ind w:left="109"/>
            </w:pPr>
            <w:r>
              <w:t>ZAŁ-4</w:t>
            </w:r>
          </w:p>
        </w:tc>
        <w:tc>
          <w:tcPr>
            <w:tcW w:w="1702" w:type="dxa"/>
          </w:tcPr>
          <w:p w14:paraId="54AF5E70" w14:textId="77777777" w:rsidR="00A40DAE" w:rsidRDefault="00836025">
            <w:pPr>
              <w:pStyle w:val="TableParagraph"/>
              <w:ind w:right="776"/>
            </w:pPr>
            <w:r>
              <w:t>ZAŁ-4IL, ZAŁ-4LL</w:t>
            </w:r>
          </w:p>
        </w:tc>
        <w:tc>
          <w:tcPr>
            <w:tcW w:w="3861" w:type="dxa"/>
          </w:tcPr>
          <w:p w14:paraId="66C6BE7C" w14:textId="77777777" w:rsidR="00A40DAE" w:rsidRDefault="00836025">
            <w:pPr>
              <w:pStyle w:val="TableParagraph"/>
              <w:ind w:right="187"/>
            </w:pPr>
            <w:r>
              <w:t>Załadunek lub rozładunek sadzonek – 4-5 latek</w:t>
            </w:r>
          </w:p>
        </w:tc>
        <w:tc>
          <w:tcPr>
            <w:tcW w:w="1333" w:type="dxa"/>
          </w:tcPr>
          <w:p w14:paraId="7186860B" w14:textId="77777777" w:rsidR="00A40DAE" w:rsidRDefault="00836025">
            <w:pPr>
              <w:pStyle w:val="TableParagraph"/>
              <w:ind w:left="350" w:right="346"/>
              <w:jc w:val="center"/>
            </w:pPr>
            <w:r>
              <w:t>TSZT</w:t>
            </w:r>
          </w:p>
        </w:tc>
      </w:tr>
      <w:tr w:rsidR="00A40DAE" w14:paraId="61F5C353" w14:textId="77777777">
        <w:trPr>
          <w:trHeight w:val="755"/>
        </w:trPr>
        <w:tc>
          <w:tcPr>
            <w:tcW w:w="670" w:type="dxa"/>
          </w:tcPr>
          <w:p w14:paraId="060BA325" w14:textId="77777777" w:rsidR="00A40DAE" w:rsidRDefault="00836025">
            <w:pPr>
              <w:pStyle w:val="TableParagraph"/>
              <w:ind w:left="129" w:right="120"/>
              <w:jc w:val="center"/>
            </w:pPr>
            <w:r>
              <w:t>261</w:t>
            </w:r>
          </w:p>
        </w:tc>
        <w:tc>
          <w:tcPr>
            <w:tcW w:w="1794" w:type="dxa"/>
          </w:tcPr>
          <w:p w14:paraId="077E7A57" w14:textId="77777777" w:rsidR="00A40DAE" w:rsidRDefault="00836025">
            <w:pPr>
              <w:pStyle w:val="TableParagraph"/>
              <w:ind w:left="109"/>
            </w:pPr>
            <w:r>
              <w:t>ZAŁ-WIEL</w:t>
            </w:r>
          </w:p>
        </w:tc>
        <w:tc>
          <w:tcPr>
            <w:tcW w:w="1702" w:type="dxa"/>
          </w:tcPr>
          <w:p w14:paraId="1A28226A" w14:textId="77777777" w:rsidR="00A40DAE" w:rsidRDefault="00836025">
            <w:pPr>
              <w:pStyle w:val="TableParagraph"/>
            </w:pPr>
            <w:r>
              <w:t>ZAŁ-WIEL</w:t>
            </w:r>
          </w:p>
        </w:tc>
        <w:tc>
          <w:tcPr>
            <w:tcW w:w="3861" w:type="dxa"/>
          </w:tcPr>
          <w:p w14:paraId="10BD08F0" w14:textId="088340CD" w:rsidR="00A40DAE" w:rsidRDefault="00836025">
            <w:pPr>
              <w:pStyle w:val="TableParagraph"/>
              <w:ind w:right="619"/>
            </w:pPr>
            <w:r>
              <w:t>- wielolatek drzew i krzew</w:t>
            </w:r>
            <w:r w:rsidR="00D82EF8">
              <w:t>ó</w:t>
            </w:r>
            <w:r>
              <w:t>w do zadrzewie</w:t>
            </w:r>
            <w:r w:rsidR="00D82EF8">
              <w:t>ń</w:t>
            </w:r>
          </w:p>
        </w:tc>
        <w:tc>
          <w:tcPr>
            <w:tcW w:w="1333" w:type="dxa"/>
          </w:tcPr>
          <w:p w14:paraId="3F0C9D27" w14:textId="77777777" w:rsidR="00A40DAE" w:rsidRDefault="00836025">
            <w:pPr>
              <w:pStyle w:val="TableParagraph"/>
              <w:ind w:left="350" w:right="346"/>
              <w:jc w:val="center"/>
            </w:pPr>
            <w:r>
              <w:t>TSZT</w:t>
            </w:r>
          </w:p>
        </w:tc>
      </w:tr>
    </w:tbl>
    <w:p w14:paraId="2C531F0B" w14:textId="77777777" w:rsidR="00A40DAE" w:rsidRDefault="00836025">
      <w:pPr>
        <w:pStyle w:val="Nagwek1"/>
      </w:pPr>
      <w:r>
        <w:t>Standard technologii prac obejmuje:</w:t>
      </w:r>
    </w:p>
    <w:p w14:paraId="0BDAC550" w14:textId="5E07B232" w:rsidR="00A40DAE" w:rsidRDefault="00836025">
      <w:pPr>
        <w:pStyle w:val="Akapitzlist"/>
        <w:numPr>
          <w:ilvl w:val="1"/>
          <w:numId w:val="5"/>
        </w:numPr>
        <w:tabs>
          <w:tab w:val="left" w:pos="996"/>
          <w:tab w:val="left" w:pos="997"/>
          <w:tab w:val="left" w:pos="2330"/>
          <w:tab w:val="left" w:pos="3464"/>
          <w:tab w:val="left" w:pos="3954"/>
          <w:tab w:val="left" w:pos="4846"/>
          <w:tab w:val="left" w:pos="6600"/>
          <w:tab w:val="left" w:pos="7149"/>
          <w:tab w:val="left" w:pos="8107"/>
        </w:tabs>
        <w:spacing w:before="119"/>
        <w:ind w:right="293"/>
        <w:rPr>
          <w:rFonts w:ascii="Symbol" w:hAnsi="Symbol"/>
        </w:rPr>
      </w:pPr>
      <w:r>
        <w:t>doniesienie</w:t>
      </w:r>
      <w:r>
        <w:tab/>
        <w:t>sadzonek</w:t>
      </w:r>
      <w:r>
        <w:tab/>
        <w:t>do</w:t>
      </w:r>
      <w:r>
        <w:tab/>
      </w:r>
      <w:r w:rsidR="00D82EF8">
        <w:rPr>
          <w:spacing w:val="-16"/>
        </w:rPr>
        <w:t>ś</w:t>
      </w:r>
      <w:r>
        <w:t>rodka</w:t>
      </w:r>
      <w:r>
        <w:tab/>
        <w:t>transportowego</w:t>
      </w:r>
      <w:r>
        <w:tab/>
        <w:t>lub</w:t>
      </w:r>
      <w:r>
        <w:tab/>
        <w:t>miejsca</w:t>
      </w:r>
      <w:r>
        <w:tab/>
      </w:r>
      <w:r>
        <w:rPr>
          <w:spacing w:val="-3"/>
        </w:rPr>
        <w:t xml:space="preserve">tymczasowego </w:t>
      </w:r>
      <w:r>
        <w:t>przechowywania,</w:t>
      </w:r>
    </w:p>
    <w:p w14:paraId="62D03925" w14:textId="05B1EC06" w:rsidR="00A40DAE" w:rsidRDefault="00836025">
      <w:pPr>
        <w:pStyle w:val="Akapitzlist"/>
        <w:numPr>
          <w:ilvl w:val="1"/>
          <w:numId w:val="5"/>
        </w:numPr>
        <w:tabs>
          <w:tab w:val="left" w:pos="996"/>
          <w:tab w:val="left" w:pos="997"/>
        </w:tabs>
        <w:ind w:hanging="361"/>
        <w:rPr>
          <w:rFonts w:ascii="Symbol" w:hAnsi="Symbol"/>
        </w:rPr>
      </w:pPr>
      <w:r>
        <w:rPr>
          <w:spacing w:val="-6"/>
        </w:rPr>
        <w:t>uło</w:t>
      </w:r>
      <w:r w:rsidR="00D82EF8">
        <w:rPr>
          <w:spacing w:val="-6"/>
        </w:rPr>
        <w:t>ż</w:t>
      </w:r>
      <w:r>
        <w:t xml:space="preserve">enie sadzonek na </w:t>
      </w:r>
      <w:r>
        <w:rPr>
          <w:spacing w:val="-5"/>
        </w:rPr>
        <w:t>poje</w:t>
      </w:r>
      <w:r w:rsidR="00D82EF8">
        <w:rPr>
          <w:spacing w:val="-5"/>
        </w:rPr>
        <w:t>ź</w:t>
      </w:r>
      <w:r>
        <w:t>dzie lub w miejscu</w:t>
      </w:r>
      <w:r>
        <w:rPr>
          <w:spacing w:val="43"/>
        </w:rPr>
        <w:t xml:space="preserve"> </w:t>
      </w:r>
      <w:r>
        <w:t>przechowywania,</w:t>
      </w:r>
    </w:p>
    <w:p w14:paraId="692D2B49" w14:textId="77777777" w:rsidR="00A40DAE" w:rsidRDefault="00836025">
      <w:pPr>
        <w:pStyle w:val="Akapitzlist"/>
        <w:numPr>
          <w:ilvl w:val="1"/>
          <w:numId w:val="5"/>
        </w:numPr>
        <w:tabs>
          <w:tab w:val="left" w:pos="996"/>
          <w:tab w:val="left" w:pos="997"/>
        </w:tabs>
        <w:spacing w:before="2"/>
        <w:ind w:hanging="361"/>
        <w:rPr>
          <w:rFonts w:ascii="Symbol" w:hAnsi="Symbol"/>
        </w:rPr>
      </w:pPr>
      <w:r>
        <w:t>zabezpieczenie sadzonek przed</w:t>
      </w:r>
      <w:r>
        <w:rPr>
          <w:spacing w:val="-6"/>
        </w:rPr>
        <w:t xml:space="preserve"> </w:t>
      </w:r>
      <w:r>
        <w:t>przesychaniem.</w:t>
      </w:r>
    </w:p>
    <w:p w14:paraId="04E2907A" w14:textId="77777777" w:rsidR="00A40DAE" w:rsidRDefault="00836025">
      <w:pPr>
        <w:pStyle w:val="Nagwek1"/>
      </w:pPr>
      <w:r>
        <w:t>Procedura odbioru:</w:t>
      </w:r>
    </w:p>
    <w:p w14:paraId="02CD3C97" w14:textId="77777777" w:rsidR="00A40DAE" w:rsidRDefault="00836025">
      <w:pPr>
        <w:pStyle w:val="Akapitzlist"/>
        <w:numPr>
          <w:ilvl w:val="1"/>
          <w:numId w:val="5"/>
        </w:numPr>
        <w:tabs>
          <w:tab w:val="left" w:pos="997"/>
        </w:tabs>
        <w:spacing w:before="121"/>
        <w:ind w:right="29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14:paraId="169A1D0A" w14:textId="77777777" w:rsidR="00A40DAE" w:rsidRDefault="00836025">
      <w:pPr>
        <w:spacing w:before="119"/>
        <w:ind w:left="984"/>
        <w:jc w:val="both"/>
        <w:rPr>
          <w:i/>
        </w:rPr>
      </w:pPr>
      <w:r>
        <w:rPr>
          <w:i/>
        </w:rPr>
        <w:t>(rozliczenie z dokładnością do dwóch miejsc po przecinku)</w:t>
      </w:r>
    </w:p>
    <w:p w14:paraId="3158B43F" w14:textId="77777777" w:rsidR="00A40DAE" w:rsidRDefault="00A40DAE">
      <w:pPr>
        <w:pStyle w:val="Tekstpodstawowy"/>
        <w:ind w:left="0" w:firstLine="0"/>
        <w:rPr>
          <w:i/>
          <w:sz w:val="20"/>
        </w:rPr>
      </w:pPr>
    </w:p>
    <w:p w14:paraId="3307946D" w14:textId="77777777" w:rsidR="00A40DAE" w:rsidRDefault="00A40DAE">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2501B09A" w14:textId="77777777">
        <w:trPr>
          <w:trHeight w:val="1015"/>
        </w:trPr>
        <w:tc>
          <w:tcPr>
            <w:tcW w:w="670" w:type="dxa"/>
          </w:tcPr>
          <w:p w14:paraId="44D5F4A3" w14:textId="77777777" w:rsidR="00A40DAE" w:rsidRDefault="00836025">
            <w:pPr>
              <w:pStyle w:val="TableParagraph"/>
              <w:ind w:left="129" w:right="120"/>
              <w:jc w:val="center"/>
              <w:rPr>
                <w:b/>
                <w:i/>
              </w:rPr>
            </w:pPr>
            <w:r>
              <w:rPr>
                <w:b/>
                <w:i/>
              </w:rPr>
              <w:t>Nr</w:t>
            </w:r>
          </w:p>
        </w:tc>
        <w:tc>
          <w:tcPr>
            <w:tcW w:w="1794" w:type="dxa"/>
          </w:tcPr>
          <w:p w14:paraId="5F16DF4A" w14:textId="77777777" w:rsidR="00A40DAE" w:rsidRDefault="00836025">
            <w:pPr>
              <w:pStyle w:val="TableParagraph"/>
              <w:ind w:left="109" w:right="265"/>
              <w:rPr>
                <w:b/>
                <w:i/>
              </w:rPr>
            </w:pPr>
            <w:r>
              <w:rPr>
                <w:b/>
                <w:i/>
              </w:rPr>
              <w:t>Kod czynności do rozliczenia</w:t>
            </w:r>
          </w:p>
        </w:tc>
        <w:tc>
          <w:tcPr>
            <w:tcW w:w="1702" w:type="dxa"/>
          </w:tcPr>
          <w:p w14:paraId="0B80FE11"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E9F8008" w14:textId="77777777" w:rsidR="00A40DAE" w:rsidRDefault="00836025">
            <w:pPr>
              <w:pStyle w:val="TableParagraph"/>
              <w:spacing w:before="0"/>
              <w:ind w:left="0" w:right="95"/>
              <w:jc w:val="right"/>
              <w:rPr>
                <w:b/>
                <w:i/>
              </w:rPr>
            </w:pPr>
            <w:r>
              <w:rPr>
                <w:b/>
                <w:i/>
                <w:spacing w:val="-1"/>
              </w:rPr>
              <w:t>wyceny</w:t>
            </w:r>
          </w:p>
        </w:tc>
        <w:tc>
          <w:tcPr>
            <w:tcW w:w="3861" w:type="dxa"/>
          </w:tcPr>
          <w:p w14:paraId="77FF9309" w14:textId="77777777" w:rsidR="00A40DAE" w:rsidRDefault="00836025">
            <w:pPr>
              <w:pStyle w:val="TableParagraph"/>
              <w:rPr>
                <w:b/>
                <w:i/>
              </w:rPr>
            </w:pPr>
            <w:r>
              <w:rPr>
                <w:b/>
                <w:i/>
              </w:rPr>
              <w:t>Opis kodu czynności</w:t>
            </w:r>
          </w:p>
        </w:tc>
        <w:tc>
          <w:tcPr>
            <w:tcW w:w="1333" w:type="dxa"/>
          </w:tcPr>
          <w:p w14:paraId="22B8C246" w14:textId="77777777" w:rsidR="00A40DAE" w:rsidRDefault="00836025">
            <w:pPr>
              <w:pStyle w:val="TableParagraph"/>
              <w:ind w:left="105" w:right="221"/>
              <w:rPr>
                <w:b/>
                <w:i/>
              </w:rPr>
            </w:pPr>
            <w:r>
              <w:rPr>
                <w:b/>
                <w:i/>
              </w:rPr>
              <w:t>Jednostka miary</w:t>
            </w:r>
          </w:p>
        </w:tc>
      </w:tr>
      <w:tr w:rsidR="00A40DAE" w14:paraId="588A44A4" w14:textId="77777777">
        <w:trPr>
          <w:trHeight w:val="623"/>
        </w:trPr>
        <w:tc>
          <w:tcPr>
            <w:tcW w:w="670" w:type="dxa"/>
          </w:tcPr>
          <w:p w14:paraId="4CE0CE20" w14:textId="77777777" w:rsidR="00A40DAE" w:rsidRDefault="00836025">
            <w:pPr>
              <w:pStyle w:val="TableParagraph"/>
              <w:ind w:left="129" w:right="120"/>
              <w:jc w:val="center"/>
            </w:pPr>
            <w:r>
              <w:t>262</w:t>
            </w:r>
          </w:p>
        </w:tc>
        <w:tc>
          <w:tcPr>
            <w:tcW w:w="1794" w:type="dxa"/>
          </w:tcPr>
          <w:p w14:paraId="675074B8" w14:textId="77777777" w:rsidR="00A40DAE" w:rsidRDefault="00836025">
            <w:pPr>
              <w:pStyle w:val="TableParagraph"/>
              <w:ind w:left="109"/>
            </w:pPr>
            <w:r>
              <w:t>SIEW-DC</w:t>
            </w:r>
          </w:p>
        </w:tc>
        <w:tc>
          <w:tcPr>
            <w:tcW w:w="1702" w:type="dxa"/>
          </w:tcPr>
          <w:p w14:paraId="149AA18B" w14:textId="77777777" w:rsidR="00A40DAE" w:rsidRDefault="00836025">
            <w:pPr>
              <w:pStyle w:val="TableParagraph"/>
            </w:pPr>
            <w:r>
              <w:t>SIEW-DC</w:t>
            </w:r>
          </w:p>
        </w:tc>
        <w:tc>
          <w:tcPr>
            <w:tcW w:w="3861" w:type="dxa"/>
          </w:tcPr>
          <w:p w14:paraId="0B341E27" w14:textId="77777777" w:rsidR="00A40DAE" w:rsidRDefault="00836025">
            <w:pPr>
              <w:pStyle w:val="TableParagraph"/>
            </w:pPr>
            <w:r>
              <w:t>Siew nasion drobnych</w:t>
            </w:r>
          </w:p>
        </w:tc>
        <w:tc>
          <w:tcPr>
            <w:tcW w:w="1333" w:type="dxa"/>
          </w:tcPr>
          <w:p w14:paraId="69756AAC" w14:textId="77777777" w:rsidR="00A40DAE" w:rsidRDefault="00836025">
            <w:pPr>
              <w:pStyle w:val="TableParagraph"/>
              <w:ind w:left="348" w:right="347"/>
              <w:jc w:val="center"/>
            </w:pPr>
            <w:r>
              <w:t>AR</w:t>
            </w:r>
          </w:p>
        </w:tc>
      </w:tr>
      <w:tr w:rsidR="00A40DAE" w14:paraId="39729918" w14:textId="77777777">
        <w:trPr>
          <w:trHeight w:val="625"/>
        </w:trPr>
        <w:tc>
          <w:tcPr>
            <w:tcW w:w="670" w:type="dxa"/>
          </w:tcPr>
          <w:p w14:paraId="4B782098" w14:textId="77777777" w:rsidR="00A40DAE" w:rsidRDefault="00836025">
            <w:pPr>
              <w:pStyle w:val="TableParagraph"/>
              <w:spacing w:before="122"/>
              <w:ind w:left="129" w:right="120"/>
              <w:jc w:val="center"/>
            </w:pPr>
            <w:r>
              <w:t>263</w:t>
            </w:r>
          </w:p>
        </w:tc>
        <w:tc>
          <w:tcPr>
            <w:tcW w:w="1794" w:type="dxa"/>
          </w:tcPr>
          <w:p w14:paraId="5A8738F7" w14:textId="77777777" w:rsidR="00A40DAE" w:rsidRDefault="00836025">
            <w:pPr>
              <w:pStyle w:val="TableParagraph"/>
              <w:spacing w:before="122"/>
              <w:ind w:left="109"/>
            </w:pPr>
            <w:r>
              <w:t>SIEW-GC</w:t>
            </w:r>
          </w:p>
        </w:tc>
        <w:tc>
          <w:tcPr>
            <w:tcW w:w="1702" w:type="dxa"/>
          </w:tcPr>
          <w:p w14:paraId="10A13C17" w14:textId="77777777" w:rsidR="00A40DAE" w:rsidRDefault="00836025">
            <w:pPr>
              <w:pStyle w:val="TableParagraph"/>
              <w:spacing w:before="122"/>
            </w:pPr>
            <w:r>
              <w:t>SIEW-GC</w:t>
            </w:r>
          </w:p>
        </w:tc>
        <w:tc>
          <w:tcPr>
            <w:tcW w:w="3861" w:type="dxa"/>
          </w:tcPr>
          <w:p w14:paraId="148B0876" w14:textId="77777777" w:rsidR="00A40DAE" w:rsidRDefault="00836025">
            <w:pPr>
              <w:pStyle w:val="TableParagraph"/>
              <w:spacing w:before="122"/>
            </w:pPr>
            <w:r>
              <w:t>Siew nasion grubych</w:t>
            </w:r>
          </w:p>
        </w:tc>
        <w:tc>
          <w:tcPr>
            <w:tcW w:w="1333" w:type="dxa"/>
          </w:tcPr>
          <w:p w14:paraId="34D062FF" w14:textId="77777777" w:rsidR="00A40DAE" w:rsidRDefault="00836025">
            <w:pPr>
              <w:pStyle w:val="TableParagraph"/>
              <w:spacing w:before="122"/>
              <w:ind w:left="348" w:right="347"/>
              <w:jc w:val="center"/>
            </w:pPr>
            <w:r>
              <w:t>AR</w:t>
            </w:r>
          </w:p>
        </w:tc>
      </w:tr>
      <w:tr w:rsidR="00A40DAE" w14:paraId="3468FA88" w14:textId="77777777">
        <w:trPr>
          <w:trHeight w:val="755"/>
        </w:trPr>
        <w:tc>
          <w:tcPr>
            <w:tcW w:w="670" w:type="dxa"/>
          </w:tcPr>
          <w:p w14:paraId="7C67F9FE" w14:textId="77777777" w:rsidR="00A40DAE" w:rsidRDefault="00836025">
            <w:pPr>
              <w:pStyle w:val="TableParagraph"/>
              <w:ind w:left="129" w:right="120"/>
              <w:jc w:val="center"/>
            </w:pPr>
            <w:r>
              <w:t>264</w:t>
            </w:r>
          </w:p>
        </w:tc>
        <w:tc>
          <w:tcPr>
            <w:tcW w:w="1794" w:type="dxa"/>
          </w:tcPr>
          <w:p w14:paraId="3BEE8208" w14:textId="77777777" w:rsidR="00A40DAE" w:rsidRDefault="00836025">
            <w:pPr>
              <w:pStyle w:val="TableParagraph"/>
              <w:ind w:left="109"/>
            </w:pPr>
            <w:r>
              <w:t>SIEW DP</w:t>
            </w:r>
          </w:p>
        </w:tc>
        <w:tc>
          <w:tcPr>
            <w:tcW w:w="1702" w:type="dxa"/>
          </w:tcPr>
          <w:p w14:paraId="47FF3104" w14:textId="77777777" w:rsidR="00A40DAE" w:rsidRDefault="00836025">
            <w:pPr>
              <w:pStyle w:val="TableParagraph"/>
            </w:pPr>
            <w:r>
              <w:t>SIEW DP</w:t>
            </w:r>
          </w:p>
        </w:tc>
        <w:tc>
          <w:tcPr>
            <w:tcW w:w="3861" w:type="dxa"/>
          </w:tcPr>
          <w:p w14:paraId="24084491" w14:textId="77777777" w:rsidR="00A40DAE" w:rsidRDefault="00836025">
            <w:pPr>
              <w:pStyle w:val="TableParagraph"/>
              <w:ind w:right="454"/>
            </w:pPr>
            <w:r>
              <w:t>Siew pełny nasion drobnych siewnikiem mechanicznie</w:t>
            </w:r>
          </w:p>
        </w:tc>
        <w:tc>
          <w:tcPr>
            <w:tcW w:w="1333" w:type="dxa"/>
          </w:tcPr>
          <w:p w14:paraId="6C3B278B" w14:textId="77777777" w:rsidR="00A40DAE" w:rsidRDefault="00836025">
            <w:pPr>
              <w:pStyle w:val="TableParagraph"/>
              <w:ind w:left="348" w:right="347"/>
              <w:jc w:val="center"/>
            </w:pPr>
            <w:r>
              <w:t>AR</w:t>
            </w:r>
          </w:p>
        </w:tc>
      </w:tr>
      <w:tr w:rsidR="00A40DAE" w14:paraId="7A09377E" w14:textId="77777777">
        <w:trPr>
          <w:trHeight w:val="755"/>
        </w:trPr>
        <w:tc>
          <w:tcPr>
            <w:tcW w:w="670" w:type="dxa"/>
          </w:tcPr>
          <w:p w14:paraId="3A5FF0C6" w14:textId="77777777" w:rsidR="00A40DAE" w:rsidRDefault="00836025">
            <w:pPr>
              <w:pStyle w:val="TableParagraph"/>
              <w:ind w:left="129" w:right="120"/>
              <w:jc w:val="center"/>
            </w:pPr>
            <w:r>
              <w:t>265</w:t>
            </w:r>
          </w:p>
        </w:tc>
        <w:tc>
          <w:tcPr>
            <w:tcW w:w="1794" w:type="dxa"/>
          </w:tcPr>
          <w:p w14:paraId="0DA4ACB5" w14:textId="77777777" w:rsidR="00A40DAE" w:rsidRDefault="00836025">
            <w:pPr>
              <w:pStyle w:val="TableParagraph"/>
              <w:ind w:left="109"/>
            </w:pPr>
            <w:r>
              <w:t>SIEW DCM</w:t>
            </w:r>
          </w:p>
        </w:tc>
        <w:tc>
          <w:tcPr>
            <w:tcW w:w="1702" w:type="dxa"/>
          </w:tcPr>
          <w:p w14:paraId="018247E4" w14:textId="77777777" w:rsidR="00A40DAE" w:rsidRDefault="00836025">
            <w:pPr>
              <w:pStyle w:val="TableParagraph"/>
            </w:pPr>
            <w:r>
              <w:t>SIEW DCM</w:t>
            </w:r>
          </w:p>
        </w:tc>
        <w:tc>
          <w:tcPr>
            <w:tcW w:w="3861" w:type="dxa"/>
          </w:tcPr>
          <w:p w14:paraId="7E0CA8C7" w14:textId="54E83FB9" w:rsidR="00A40DAE" w:rsidRDefault="00836025">
            <w:pPr>
              <w:pStyle w:val="TableParagraph"/>
              <w:ind w:right="600"/>
            </w:pPr>
            <w:r>
              <w:t>Siew czę</w:t>
            </w:r>
            <w:r w:rsidR="00D82EF8">
              <w:t>ś</w:t>
            </w:r>
            <w:r>
              <w:t>ciowy nasion drobnych siewnikiem mechanicznie</w:t>
            </w:r>
          </w:p>
        </w:tc>
        <w:tc>
          <w:tcPr>
            <w:tcW w:w="1333" w:type="dxa"/>
          </w:tcPr>
          <w:p w14:paraId="46B3C7EA" w14:textId="77777777" w:rsidR="00A40DAE" w:rsidRDefault="00836025">
            <w:pPr>
              <w:pStyle w:val="TableParagraph"/>
              <w:ind w:left="348" w:right="347"/>
              <w:jc w:val="center"/>
            </w:pPr>
            <w:r>
              <w:t>AR</w:t>
            </w:r>
          </w:p>
        </w:tc>
      </w:tr>
    </w:tbl>
    <w:p w14:paraId="4EA2D4A8" w14:textId="77777777" w:rsidR="00A40DAE" w:rsidRDefault="00836025">
      <w:pPr>
        <w:pStyle w:val="Nagwek1"/>
      </w:pPr>
      <w:r>
        <w:t>Standard technologii prac obejmuje:</w:t>
      </w:r>
    </w:p>
    <w:p w14:paraId="57C522D9" w14:textId="489F6506" w:rsidR="00A40DAE" w:rsidRDefault="00836025">
      <w:pPr>
        <w:pStyle w:val="Akapitzlist"/>
        <w:numPr>
          <w:ilvl w:val="1"/>
          <w:numId w:val="5"/>
        </w:numPr>
        <w:tabs>
          <w:tab w:val="left" w:pos="996"/>
          <w:tab w:val="left" w:pos="997"/>
        </w:tabs>
        <w:spacing w:before="122" w:line="269" w:lineRule="exact"/>
        <w:ind w:hanging="361"/>
        <w:rPr>
          <w:rFonts w:ascii="Symbol" w:hAnsi="Symbol"/>
        </w:rPr>
      </w:pPr>
      <w:r>
        <w:t xml:space="preserve">zaprawienie i doniesienie lub </w:t>
      </w:r>
      <w:r>
        <w:rPr>
          <w:spacing w:val="-9"/>
        </w:rPr>
        <w:t>dow</w:t>
      </w:r>
      <w:r w:rsidR="00D82EF8">
        <w:rPr>
          <w:spacing w:val="-9"/>
        </w:rPr>
        <w:t>ó</w:t>
      </w:r>
      <w:r>
        <w:t>z nasion na powierzchnię</w:t>
      </w:r>
      <w:r>
        <w:rPr>
          <w:spacing w:val="-8"/>
        </w:rPr>
        <w:t xml:space="preserve"> </w:t>
      </w:r>
      <w:r>
        <w:rPr>
          <w:spacing w:val="-4"/>
        </w:rPr>
        <w:t>kwatery,</w:t>
      </w:r>
    </w:p>
    <w:p w14:paraId="40D6B54D"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ustalenie normy siewu i regulację</w:t>
      </w:r>
      <w:r>
        <w:rPr>
          <w:spacing w:val="-7"/>
        </w:rPr>
        <w:t xml:space="preserve"> </w:t>
      </w:r>
      <w:r>
        <w:t>siewnika,</w:t>
      </w:r>
    </w:p>
    <w:p w14:paraId="07F615FB" w14:textId="77777777" w:rsidR="00A40DAE" w:rsidRDefault="00A40DAE">
      <w:pPr>
        <w:spacing w:line="269" w:lineRule="exact"/>
        <w:rPr>
          <w:rFonts w:ascii="Symbol" w:hAnsi="Symbol"/>
        </w:rPr>
        <w:sectPr w:rsidR="00A40DAE">
          <w:pgSz w:w="11910" w:h="16840"/>
          <w:pgMar w:top="1580" w:right="980" w:bottom="280" w:left="1140" w:header="708" w:footer="708" w:gutter="0"/>
          <w:cols w:space="708"/>
        </w:sectPr>
      </w:pPr>
    </w:p>
    <w:p w14:paraId="06B5EAD8" w14:textId="77777777" w:rsidR="00A40DAE" w:rsidRDefault="00836025">
      <w:pPr>
        <w:pStyle w:val="Akapitzlist"/>
        <w:numPr>
          <w:ilvl w:val="1"/>
          <w:numId w:val="5"/>
        </w:numPr>
        <w:tabs>
          <w:tab w:val="left" w:pos="996"/>
          <w:tab w:val="left" w:pos="997"/>
        </w:tabs>
        <w:spacing w:before="77"/>
        <w:ind w:hanging="361"/>
        <w:rPr>
          <w:rFonts w:ascii="Symbol" w:hAnsi="Symbol"/>
        </w:rPr>
      </w:pPr>
      <w:r>
        <w:rPr>
          <w:spacing w:val="-4"/>
        </w:rPr>
        <w:t>siew,</w:t>
      </w:r>
    </w:p>
    <w:p w14:paraId="0BFF1DD7"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przykrycie lub poprawienie przykrycia</w:t>
      </w:r>
      <w:r>
        <w:rPr>
          <w:spacing w:val="-3"/>
        </w:rPr>
        <w:t xml:space="preserve"> </w:t>
      </w:r>
      <w:r>
        <w:t>nasion,</w:t>
      </w:r>
    </w:p>
    <w:p w14:paraId="55286B84"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doczepianie siewnika, oczyszczenie sprzętu oraz odstawienie go do miejsca</w:t>
      </w:r>
      <w:r>
        <w:rPr>
          <w:spacing w:val="-18"/>
        </w:rPr>
        <w:t xml:space="preserve"> </w:t>
      </w:r>
      <w:r>
        <w:t>postoju.</w:t>
      </w:r>
    </w:p>
    <w:p w14:paraId="0AB17974" w14:textId="77777777" w:rsidR="00A40DAE" w:rsidRDefault="00836025">
      <w:pPr>
        <w:pStyle w:val="Nagwek1"/>
        <w:spacing w:before="122"/>
      </w:pPr>
      <w:r>
        <w:t>Uwagi:</w:t>
      </w:r>
    </w:p>
    <w:p w14:paraId="558D0A17" w14:textId="77777777" w:rsidR="00A40DAE" w:rsidRDefault="00836025">
      <w:pPr>
        <w:pStyle w:val="Akapitzlist"/>
        <w:numPr>
          <w:ilvl w:val="1"/>
          <w:numId w:val="5"/>
        </w:numPr>
        <w:tabs>
          <w:tab w:val="left" w:pos="996"/>
          <w:tab w:val="left" w:pos="997"/>
        </w:tabs>
        <w:spacing w:before="118"/>
        <w:ind w:hanging="361"/>
        <w:rPr>
          <w:rFonts w:ascii="Symbol" w:hAnsi="Symbol"/>
        </w:rPr>
      </w:pPr>
      <w:r>
        <w:t>materiał zapewnia</w:t>
      </w:r>
      <w:r>
        <w:rPr>
          <w:spacing w:val="-1"/>
        </w:rPr>
        <w:t xml:space="preserve"> </w:t>
      </w:r>
      <w:r>
        <w:rPr>
          <w:spacing w:val="-3"/>
        </w:rPr>
        <w:t>Zamawiający.</w:t>
      </w:r>
    </w:p>
    <w:p w14:paraId="1EC901FA" w14:textId="77777777" w:rsidR="00A40DAE" w:rsidRDefault="00836025">
      <w:pPr>
        <w:pStyle w:val="Nagwek1"/>
        <w:spacing w:before="122"/>
      </w:pPr>
      <w:r>
        <w:t>Procedura odbioru:</w:t>
      </w:r>
    </w:p>
    <w:p w14:paraId="205DA3B2" w14:textId="77777777" w:rsidR="00A40DAE" w:rsidRDefault="00836025">
      <w:pPr>
        <w:pStyle w:val="Akapitzlist"/>
        <w:numPr>
          <w:ilvl w:val="1"/>
          <w:numId w:val="5"/>
        </w:numPr>
        <w:tabs>
          <w:tab w:val="left" w:pos="997"/>
        </w:tabs>
        <w:spacing w:before="119"/>
        <w:ind w:right="29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435DAF44" w14:textId="77777777" w:rsidR="00A40DAE" w:rsidRDefault="00836025">
      <w:pPr>
        <w:spacing w:before="121"/>
        <w:ind w:left="984"/>
        <w:jc w:val="both"/>
        <w:rPr>
          <w:i/>
        </w:rPr>
      </w:pPr>
      <w:r>
        <w:rPr>
          <w:i/>
        </w:rPr>
        <w:t>(rozliczenie z dokładnością do dwóch miejsc po przecinku)</w:t>
      </w:r>
    </w:p>
    <w:p w14:paraId="7C19A81B" w14:textId="77777777" w:rsidR="00A40DAE" w:rsidRDefault="00A40DAE">
      <w:pPr>
        <w:pStyle w:val="Tekstpodstawowy"/>
        <w:ind w:left="0" w:firstLine="0"/>
        <w:rPr>
          <w:i/>
          <w:sz w:val="20"/>
        </w:rPr>
      </w:pPr>
    </w:p>
    <w:p w14:paraId="7F52FCEE" w14:textId="77777777" w:rsidR="00A40DAE" w:rsidRDefault="00A40DAE">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66A555CD" w14:textId="77777777">
        <w:trPr>
          <w:trHeight w:val="1012"/>
        </w:trPr>
        <w:tc>
          <w:tcPr>
            <w:tcW w:w="670" w:type="dxa"/>
          </w:tcPr>
          <w:p w14:paraId="2DBE30AC" w14:textId="77777777" w:rsidR="00A40DAE" w:rsidRDefault="00836025">
            <w:pPr>
              <w:pStyle w:val="TableParagraph"/>
              <w:ind w:left="129" w:right="120"/>
              <w:jc w:val="center"/>
              <w:rPr>
                <w:b/>
                <w:i/>
              </w:rPr>
            </w:pPr>
            <w:r>
              <w:rPr>
                <w:b/>
                <w:i/>
              </w:rPr>
              <w:t>Nr</w:t>
            </w:r>
          </w:p>
        </w:tc>
        <w:tc>
          <w:tcPr>
            <w:tcW w:w="1794" w:type="dxa"/>
          </w:tcPr>
          <w:p w14:paraId="745DF3D9" w14:textId="77777777" w:rsidR="00A40DAE" w:rsidRDefault="00836025">
            <w:pPr>
              <w:pStyle w:val="TableParagraph"/>
              <w:ind w:left="109" w:right="265"/>
              <w:rPr>
                <w:b/>
                <w:i/>
              </w:rPr>
            </w:pPr>
            <w:r>
              <w:rPr>
                <w:b/>
                <w:i/>
              </w:rPr>
              <w:t>Kod czynności do rozliczenia</w:t>
            </w:r>
          </w:p>
        </w:tc>
        <w:tc>
          <w:tcPr>
            <w:tcW w:w="1702" w:type="dxa"/>
          </w:tcPr>
          <w:p w14:paraId="5360C2F8"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22476BD" w14:textId="77777777" w:rsidR="00A40DAE" w:rsidRDefault="00836025">
            <w:pPr>
              <w:pStyle w:val="TableParagraph"/>
              <w:spacing w:before="0"/>
              <w:ind w:left="0" w:right="95"/>
              <w:jc w:val="right"/>
              <w:rPr>
                <w:b/>
                <w:i/>
              </w:rPr>
            </w:pPr>
            <w:r>
              <w:rPr>
                <w:b/>
                <w:i/>
                <w:spacing w:val="-1"/>
              </w:rPr>
              <w:t>wyceny</w:t>
            </w:r>
          </w:p>
        </w:tc>
        <w:tc>
          <w:tcPr>
            <w:tcW w:w="3861" w:type="dxa"/>
          </w:tcPr>
          <w:p w14:paraId="0BEC17EA" w14:textId="77777777" w:rsidR="00A40DAE" w:rsidRDefault="00836025">
            <w:pPr>
              <w:pStyle w:val="TableParagraph"/>
              <w:rPr>
                <w:b/>
                <w:i/>
              </w:rPr>
            </w:pPr>
            <w:r>
              <w:rPr>
                <w:b/>
                <w:i/>
              </w:rPr>
              <w:t>Opis kodu czynności</w:t>
            </w:r>
          </w:p>
        </w:tc>
        <w:tc>
          <w:tcPr>
            <w:tcW w:w="1333" w:type="dxa"/>
          </w:tcPr>
          <w:p w14:paraId="7B5E2B05" w14:textId="77777777" w:rsidR="00A40DAE" w:rsidRDefault="00836025">
            <w:pPr>
              <w:pStyle w:val="TableParagraph"/>
              <w:ind w:left="105" w:right="221"/>
              <w:rPr>
                <w:b/>
                <w:i/>
              </w:rPr>
            </w:pPr>
            <w:r>
              <w:rPr>
                <w:b/>
                <w:i/>
              </w:rPr>
              <w:t>Jednostka miary</w:t>
            </w:r>
          </w:p>
        </w:tc>
      </w:tr>
      <w:tr w:rsidR="00A40DAE" w14:paraId="4C66B8A4" w14:textId="77777777">
        <w:trPr>
          <w:trHeight w:val="625"/>
        </w:trPr>
        <w:tc>
          <w:tcPr>
            <w:tcW w:w="670" w:type="dxa"/>
          </w:tcPr>
          <w:p w14:paraId="6FD98465" w14:textId="77777777" w:rsidR="00A40DAE" w:rsidRDefault="00836025">
            <w:pPr>
              <w:pStyle w:val="TableParagraph"/>
              <w:spacing w:before="122"/>
              <w:ind w:left="129" w:right="120"/>
              <w:jc w:val="center"/>
            </w:pPr>
            <w:r>
              <w:t>266</w:t>
            </w:r>
          </w:p>
        </w:tc>
        <w:tc>
          <w:tcPr>
            <w:tcW w:w="1794" w:type="dxa"/>
          </w:tcPr>
          <w:p w14:paraId="06B8F840" w14:textId="77777777" w:rsidR="00A40DAE" w:rsidRDefault="00836025">
            <w:pPr>
              <w:pStyle w:val="TableParagraph"/>
              <w:spacing w:before="122"/>
              <w:ind w:left="109"/>
            </w:pPr>
            <w:r>
              <w:t>SIEW-R</w:t>
            </w:r>
          </w:p>
        </w:tc>
        <w:tc>
          <w:tcPr>
            <w:tcW w:w="1702" w:type="dxa"/>
          </w:tcPr>
          <w:p w14:paraId="011875E9" w14:textId="77777777" w:rsidR="00A40DAE" w:rsidRDefault="00836025">
            <w:pPr>
              <w:pStyle w:val="TableParagraph"/>
              <w:spacing w:before="122"/>
            </w:pPr>
            <w:r>
              <w:t>SIEW-R</w:t>
            </w:r>
          </w:p>
        </w:tc>
        <w:tc>
          <w:tcPr>
            <w:tcW w:w="3861" w:type="dxa"/>
          </w:tcPr>
          <w:p w14:paraId="22702A23" w14:textId="77777777" w:rsidR="00A40DAE" w:rsidRDefault="00836025">
            <w:pPr>
              <w:pStyle w:val="TableParagraph"/>
              <w:spacing w:before="122"/>
            </w:pPr>
            <w:r>
              <w:t>Siew nasion</w:t>
            </w:r>
          </w:p>
        </w:tc>
        <w:tc>
          <w:tcPr>
            <w:tcW w:w="1333" w:type="dxa"/>
          </w:tcPr>
          <w:p w14:paraId="440D46ED" w14:textId="77777777" w:rsidR="00A40DAE" w:rsidRDefault="00836025">
            <w:pPr>
              <w:pStyle w:val="TableParagraph"/>
              <w:spacing w:before="122"/>
              <w:ind w:left="348" w:right="347"/>
              <w:jc w:val="center"/>
            </w:pPr>
            <w:r>
              <w:t>AR</w:t>
            </w:r>
          </w:p>
        </w:tc>
      </w:tr>
    </w:tbl>
    <w:p w14:paraId="1BC65920" w14:textId="77777777" w:rsidR="00A40DAE" w:rsidRDefault="00836025">
      <w:pPr>
        <w:pStyle w:val="Nagwek1"/>
      </w:pPr>
      <w:r>
        <w:t>Standard technologii prac obejmuje:</w:t>
      </w:r>
    </w:p>
    <w:p w14:paraId="2355E988" w14:textId="4D61585D" w:rsidR="00A40DAE" w:rsidRDefault="00836025">
      <w:pPr>
        <w:pStyle w:val="Akapitzlist"/>
        <w:numPr>
          <w:ilvl w:val="1"/>
          <w:numId w:val="5"/>
        </w:numPr>
        <w:tabs>
          <w:tab w:val="left" w:pos="996"/>
          <w:tab w:val="left" w:pos="997"/>
        </w:tabs>
        <w:spacing w:before="122" w:line="269" w:lineRule="exact"/>
        <w:ind w:hanging="361"/>
        <w:rPr>
          <w:rFonts w:ascii="Symbol" w:hAnsi="Symbol"/>
        </w:rPr>
      </w:pPr>
      <w:r>
        <w:t xml:space="preserve">zaprawienie i doniesienie lub </w:t>
      </w:r>
      <w:r>
        <w:rPr>
          <w:spacing w:val="-9"/>
        </w:rPr>
        <w:t>dow</w:t>
      </w:r>
      <w:r w:rsidR="00A15AFA">
        <w:rPr>
          <w:spacing w:val="-9"/>
        </w:rPr>
        <w:t>ó</w:t>
      </w:r>
      <w:r>
        <w:t>z nasion na powierzchnię</w:t>
      </w:r>
      <w:r>
        <w:rPr>
          <w:spacing w:val="-8"/>
        </w:rPr>
        <w:t xml:space="preserve"> </w:t>
      </w:r>
      <w:r>
        <w:rPr>
          <w:spacing w:val="-4"/>
        </w:rPr>
        <w:t>kwatery,</w:t>
      </w:r>
    </w:p>
    <w:p w14:paraId="31ECD622" w14:textId="4DF660EA" w:rsidR="00A40DAE" w:rsidRDefault="00836025">
      <w:pPr>
        <w:pStyle w:val="Akapitzlist"/>
        <w:numPr>
          <w:ilvl w:val="1"/>
          <w:numId w:val="5"/>
        </w:numPr>
        <w:tabs>
          <w:tab w:val="left" w:pos="996"/>
          <w:tab w:val="left" w:pos="997"/>
        </w:tabs>
        <w:spacing w:line="269" w:lineRule="exact"/>
        <w:ind w:hanging="361"/>
        <w:rPr>
          <w:rFonts w:ascii="Symbol" w:hAnsi="Symbol"/>
        </w:rPr>
      </w:pPr>
      <w:r>
        <w:t xml:space="preserve">poprawienie </w:t>
      </w:r>
      <w:r>
        <w:rPr>
          <w:spacing w:val="-9"/>
        </w:rPr>
        <w:t>rowk</w:t>
      </w:r>
      <w:r w:rsidR="00A15AFA">
        <w:rPr>
          <w:spacing w:val="-9"/>
        </w:rPr>
        <w:t>ó</w:t>
      </w:r>
      <w:r>
        <w:t xml:space="preserve">w </w:t>
      </w:r>
      <w:r>
        <w:rPr>
          <w:spacing w:val="-3"/>
        </w:rPr>
        <w:t>siewnych przygotowanych</w:t>
      </w:r>
      <w:r>
        <w:rPr>
          <w:spacing w:val="-2"/>
        </w:rPr>
        <w:t xml:space="preserve"> </w:t>
      </w:r>
      <w:r>
        <w:t>mechanicznie,</w:t>
      </w:r>
    </w:p>
    <w:p w14:paraId="65DF9404"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siew nasion do</w:t>
      </w:r>
      <w:r>
        <w:rPr>
          <w:spacing w:val="-3"/>
        </w:rPr>
        <w:t xml:space="preserve"> </w:t>
      </w:r>
      <w:r>
        <w:t>gruntu,</w:t>
      </w:r>
    </w:p>
    <w:p w14:paraId="4D3E4A19"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przykrycie</w:t>
      </w:r>
      <w:r>
        <w:rPr>
          <w:spacing w:val="-1"/>
        </w:rPr>
        <w:t xml:space="preserve"> </w:t>
      </w:r>
      <w:r>
        <w:t>nasion.</w:t>
      </w:r>
    </w:p>
    <w:p w14:paraId="69AD8974" w14:textId="77777777" w:rsidR="00A40DAE" w:rsidRDefault="00836025">
      <w:pPr>
        <w:pStyle w:val="Nagwek1"/>
        <w:spacing w:before="121"/>
      </w:pPr>
      <w:r>
        <w:t>Uwagi:</w:t>
      </w:r>
    </w:p>
    <w:p w14:paraId="417F2851" w14:textId="77777777" w:rsidR="00A40DAE" w:rsidRDefault="00836025">
      <w:pPr>
        <w:pStyle w:val="Akapitzlist"/>
        <w:numPr>
          <w:ilvl w:val="1"/>
          <w:numId w:val="5"/>
        </w:numPr>
        <w:tabs>
          <w:tab w:val="left" w:pos="996"/>
          <w:tab w:val="left" w:pos="997"/>
        </w:tabs>
        <w:spacing w:before="119"/>
        <w:ind w:hanging="361"/>
        <w:rPr>
          <w:rFonts w:ascii="Symbol" w:hAnsi="Symbol"/>
        </w:rPr>
      </w:pPr>
      <w:r>
        <w:t>materiał zapewnia</w:t>
      </w:r>
      <w:r>
        <w:rPr>
          <w:spacing w:val="-1"/>
        </w:rPr>
        <w:t xml:space="preserve"> </w:t>
      </w:r>
      <w:r>
        <w:rPr>
          <w:spacing w:val="-3"/>
        </w:rPr>
        <w:t>Zamawiający.</w:t>
      </w:r>
    </w:p>
    <w:p w14:paraId="463A8AF6" w14:textId="77777777" w:rsidR="00A40DAE" w:rsidRDefault="00836025">
      <w:pPr>
        <w:pStyle w:val="Nagwek1"/>
        <w:spacing w:before="121"/>
      </w:pPr>
      <w:r>
        <w:t>Procedura odbioru:</w:t>
      </w:r>
    </w:p>
    <w:p w14:paraId="4EF1C98C" w14:textId="77777777" w:rsidR="00A40DAE" w:rsidRDefault="00836025">
      <w:pPr>
        <w:pStyle w:val="Akapitzlist"/>
        <w:numPr>
          <w:ilvl w:val="1"/>
          <w:numId w:val="5"/>
        </w:numPr>
        <w:tabs>
          <w:tab w:val="left" w:pos="997"/>
        </w:tabs>
        <w:spacing w:before="119"/>
        <w:ind w:right="29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2CCDD2F5" w14:textId="77777777" w:rsidR="00A40DAE" w:rsidRDefault="00836025">
      <w:pPr>
        <w:spacing w:before="122"/>
        <w:ind w:left="984"/>
        <w:jc w:val="both"/>
        <w:rPr>
          <w:i/>
        </w:rPr>
      </w:pPr>
      <w:r>
        <w:rPr>
          <w:i/>
        </w:rPr>
        <w:t>(rozliczenie z dokładnością do dwóch miejsc po przecinku)</w:t>
      </w:r>
    </w:p>
    <w:p w14:paraId="6F22C556" w14:textId="77777777" w:rsidR="00A40DAE" w:rsidRDefault="00A40DAE">
      <w:pPr>
        <w:pStyle w:val="Tekstpodstawowy"/>
        <w:ind w:left="0" w:firstLine="0"/>
        <w:rPr>
          <w:i/>
          <w:sz w:val="20"/>
        </w:rPr>
      </w:pPr>
    </w:p>
    <w:p w14:paraId="23F96742" w14:textId="77777777" w:rsidR="00A40DAE" w:rsidRDefault="00A40DAE">
      <w:pPr>
        <w:pStyle w:val="Tekstpodstawowy"/>
        <w:spacing w:before="5" w:after="1"/>
        <w:ind w:left="0" w:firstLine="0"/>
        <w:rPr>
          <w:i/>
        </w:rPr>
      </w:pPr>
    </w:p>
    <w:tbl>
      <w:tblPr>
        <w:tblStyle w:val="TableNormal"/>
        <w:tblW w:w="0" w:type="auto"/>
        <w:tblInd w:w="2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0"/>
        <w:gridCol w:w="1794"/>
        <w:gridCol w:w="1702"/>
        <w:gridCol w:w="3861"/>
        <w:gridCol w:w="1333"/>
      </w:tblGrid>
      <w:tr w:rsidR="00A40DAE" w14:paraId="23A3C673" w14:textId="77777777">
        <w:trPr>
          <w:trHeight w:val="1010"/>
        </w:trPr>
        <w:tc>
          <w:tcPr>
            <w:tcW w:w="670" w:type="dxa"/>
            <w:tcBorders>
              <w:left w:val="single" w:sz="4" w:space="0" w:color="000000"/>
              <w:bottom w:val="single" w:sz="4" w:space="0" w:color="000000"/>
              <w:right w:val="single" w:sz="4" w:space="0" w:color="000000"/>
            </w:tcBorders>
          </w:tcPr>
          <w:p w14:paraId="31FB21EC" w14:textId="77777777" w:rsidR="00A40DAE" w:rsidRDefault="00836025">
            <w:pPr>
              <w:pStyle w:val="TableParagraph"/>
              <w:spacing w:before="117"/>
              <w:ind w:left="129" w:right="120"/>
              <w:jc w:val="center"/>
              <w:rPr>
                <w:b/>
                <w:i/>
              </w:rPr>
            </w:pPr>
            <w:r>
              <w:rPr>
                <w:b/>
                <w:i/>
              </w:rPr>
              <w:t>Nr</w:t>
            </w:r>
          </w:p>
        </w:tc>
        <w:tc>
          <w:tcPr>
            <w:tcW w:w="1794" w:type="dxa"/>
            <w:tcBorders>
              <w:left w:val="single" w:sz="4" w:space="0" w:color="000000"/>
              <w:bottom w:val="single" w:sz="4" w:space="0" w:color="000000"/>
              <w:right w:val="single" w:sz="4" w:space="0" w:color="000000"/>
            </w:tcBorders>
          </w:tcPr>
          <w:p w14:paraId="0A513780" w14:textId="77777777" w:rsidR="00A40DAE" w:rsidRDefault="00836025">
            <w:pPr>
              <w:pStyle w:val="TableParagraph"/>
              <w:spacing w:before="117"/>
              <w:ind w:left="109" w:right="265"/>
              <w:rPr>
                <w:b/>
                <w:i/>
              </w:rPr>
            </w:pPr>
            <w:r>
              <w:rPr>
                <w:b/>
                <w:i/>
              </w:rPr>
              <w:t>Kod czynności do rozliczenia</w:t>
            </w:r>
          </w:p>
        </w:tc>
        <w:tc>
          <w:tcPr>
            <w:tcW w:w="1702" w:type="dxa"/>
            <w:tcBorders>
              <w:left w:val="single" w:sz="4" w:space="0" w:color="000000"/>
              <w:bottom w:val="single" w:sz="4" w:space="0" w:color="000000"/>
              <w:right w:val="single" w:sz="4" w:space="0" w:color="000000"/>
            </w:tcBorders>
          </w:tcPr>
          <w:p w14:paraId="68CAD807" w14:textId="77777777" w:rsidR="00A40DAE" w:rsidRDefault="00836025">
            <w:pPr>
              <w:pStyle w:val="TableParagraph"/>
              <w:spacing w:before="117"/>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8CE7D07" w14:textId="77777777" w:rsidR="00A40DAE" w:rsidRDefault="00836025">
            <w:pPr>
              <w:pStyle w:val="TableParagraph"/>
              <w:spacing w:before="0"/>
              <w:ind w:left="0" w:right="95"/>
              <w:jc w:val="right"/>
              <w:rPr>
                <w:b/>
                <w:i/>
              </w:rPr>
            </w:pPr>
            <w:r>
              <w:rPr>
                <w:b/>
                <w:i/>
                <w:spacing w:val="-1"/>
              </w:rPr>
              <w:t>wyceny</w:t>
            </w:r>
          </w:p>
        </w:tc>
        <w:tc>
          <w:tcPr>
            <w:tcW w:w="3861" w:type="dxa"/>
            <w:tcBorders>
              <w:left w:val="single" w:sz="4" w:space="0" w:color="000000"/>
              <w:bottom w:val="single" w:sz="4" w:space="0" w:color="000000"/>
              <w:right w:val="single" w:sz="4" w:space="0" w:color="000000"/>
            </w:tcBorders>
          </w:tcPr>
          <w:p w14:paraId="349F5261" w14:textId="77777777" w:rsidR="00A40DAE" w:rsidRDefault="00836025">
            <w:pPr>
              <w:pStyle w:val="TableParagraph"/>
              <w:spacing w:before="117"/>
              <w:rPr>
                <w:b/>
                <w:i/>
              </w:rPr>
            </w:pPr>
            <w:r>
              <w:rPr>
                <w:b/>
                <w:i/>
              </w:rPr>
              <w:t>Opis kodu czynności</w:t>
            </w:r>
          </w:p>
        </w:tc>
        <w:tc>
          <w:tcPr>
            <w:tcW w:w="1333" w:type="dxa"/>
            <w:tcBorders>
              <w:left w:val="single" w:sz="4" w:space="0" w:color="000000"/>
              <w:bottom w:val="single" w:sz="4" w:space="0" w:color="000000"/>
              <w:right w:val="single" w:sz="4" w:space="0" w:color="000000"/>
            </w:tcBorders>
          </w:tcPr>
          <w:p w14:paraId="5F282F19" w14:textId="77777777" w:rsidR="00A40DAE" w:rsidRDefault="00836025">
            <w:pPr>
              <w:pStyle w:val="TableParagraph"/>
              <w:spacing w:before="117"/>
              <w:ind w:left="105" w:right="221"/>
              <w:rPr>
                <w:b/>
                <w:i/>
              </w:rPr>
            </w:pPr>
            <w:r>
              <w:rPr>
                <w:b/>
                <w:i/>
              </w:rPr>
              <w:t>Jednostka miary</w:t>
            </w:r>
          </w:p>
        </w:tc>
      </w:tr>
      <w:tr w:rsidR="00A40DAE" w14:paraId="36CC48F9" w14:textId="77777777">
        <w:trPr>
          <w:trHeight w:val="755"/>
        </w:trPr>
        <w:tc>
          <w:tcPr>
            <w:tcW w:w="670" w:type="dxa"/>
            <w:tcBorders>
              <w:top w:val="single" w:sz="4" w:space="0" w:color="000000"/>
              <w:left w:val="single" w:sz="4" w:space="0" w:color="000000"/>
              <w:bottom w:val="single" w:sz="4" w:space="0" w:color="000000"/>
              <w:right w:val="single" w:sz="4" w:space="0" w:color="000000"/>
            </w:tcBorders>
          </w:tcPr>
          <w:p w14:paraId="5D00E0A0" w14:textId="77777777" w:rsidR="00A40DAE" w:rsidRDefault="00836025">
            <w:pPr>
              <w:pStyle w:val="TableParagraph"/>
              <w:ind w:left="129" w:right="120"/>
              <w:jc w:val="center"/>
            </w:pPr>
            <w:r>
              <w:t>267</w:t>
            </w:r>
          </w:p>
        </w:tc>
        <w:tc>
          <w:tcPr>
            <w:tcW w:w="1794" w:type="dxa"/>
            <w:tcBorders>
              <w:top w:val="single" w:sz="4" w:space="0" w:color="000000"/>
              <w:left w:val="single" w:sz="4" w:space="0" w:color="000000"/>
              <w:bottom w:val="single" w:sz="4" w:space="0" w:color="000000"/>
              <w:right w:val="single" w:sz="4" w:space="0" w:color="000000"/>
            </w:tcBorders>
          </w:tcPr>
          <w:p w14:paraId="05B63278" w14:textId="77777777" w:rsidR="00A40DAE" w:rsidRDefault="00836025">
            <w:pPr>
              <w:pStyle w:val="TableParagraph"/>
              <w:ind w:left="109"/>
            </w:pPr>
            <w:r>
              <w:t>SIEW-S</w:t>
            </w:r>
          </w:p>
        </w:tc>
        <w:tc>
          <w:tcPr>
            <w:tcW w:w="1702" w:type="dxa"/>
            <w:tcBorders>
              <w:top w:val="single" w:sz="4" w:space="0" w:color="000000"/>
              <w:left w:val="single" w:sz="4" w:space="0" w:color="000000"/>
              <w:bottom w:val="single" w:sz="4" w:space="0" w:color="000000"/>
              <w:right w:val="single" w:sz="4" w:space="0" w:color="000000"/>
            </w:tcBorders>
          </w:tcPr>
          <w:p w14:paraId="39BADEFD" w14:textId="77777777" w:rsidR="00A40DAE" w:rsidRDefault="00836025">
            <w:pPr>
              <w:pStyle w:val="TableParagraph"/>
            </w:pPr>
            <w:r>
              <w:t>SIEW-S</w:t>
            </w:r>
          </w:p>
        </w:tc>
        <w:tc>
          <w:tcPr>
            <w:tcW w:w="3861" w:type="dxa"/>
            <w:tcBorders>
              <w:top w:val="single" w:sz="4" w:space="0" w:color="000000"/>
              <w:left w:val="single" w:sz="4" w:space="0" w:color="000000"/>
              <w:bottom w:val="single" w:sz="4" w:space="0" w:color="000000"/>
              <w:right w:val="single" w:sz="4" w:space="0" w:color="000000"/>
            </w:tcBorders>
          </w:tcPr>
          <w:p w14:paraId="51096EFE" w14:textId="49A8DC79" w:rsidR="00A40DAE" w:rsidRDefault="00836025">
            <w:pPr>
              <w:pStyle w:val="TableParagraph"/>
            </w:pPr>
            <w:r>
              <w:t>Siew nasion przy pomocy ręcznych siewnik</w:t>
            </w:r>
            <w:r w:rsidR="00A15AFA">
              <w:t>ó</w:t>
            </w:r>
            <w:r>
              <w:t>w</w:t>
            </w:r>
          </w:p>
        </w:tc>
        <w:tc>
          <w:tcPr>
            <w:tcW w:w="1333" w:type="dxa"/>
            <w:tcBorders>
              <w:top w:val="single" w:sz="4" w:space="0" w:color="000000"/>
              <w:left w:val="single" w:sz="4" w:space="0" w:color="000000"/>
              <w:bottom w:val="single" w:sz="4" w:space="0" w:color="000000"/>
              <w:right w:val="single" w:sz="4" w:space="0" w:color="000000"/>
            </w:tcBorders>
          </w:tcPr>
          <w:p w14:paraId="71F3F35E" w14:textId="77777777" w:rsidR="00A40DAE" w:rsidRDefault="00836025">
            <w:pPr>
              <w:pStyle w:val="TableParagraph"/>
              <w:ind w:left="348" w:right="347"/>
              <w:jc w:val="center"/>
            </w:pPr>
            <w:r>
              <w:t>AR</w:t>
            </w:r>
          </w:p>
        </w:tc>
      </w:tr>
    </w:tbl>
    <w:p w14:paraId="56183A9E" w14:textId="77777777" w:rsidR="00A40DAE" w:rsidRDefault="00836025">
      <w:pPr>
        <w:pStyle w:val="Nagwek1"/>
      </w:pPr>
      <w:r>
        <w:t>Standard technologii prac obejmuje:</w:t>
      </w:r>
    </w:p>
    <w:p w14:paraId="7A8DA825" w14:textId="04D8990A" w:rsidR="00A40DAE" w:rsidRDefault="00836025">
      <w:pPr>
        <w:pStyle w:val="Akapitzlist"/>
        <w:numPr>
          <w:ilvl w:val="1"/>
          <w:numId w:val="5"/>
        </w:numPr>
        <w:tabs>
          <w:tab w:val="left" w:pos="996"/>
          <w:tab w:val="left" w:pos="997"/>
        </w:tabs>
        <w:spacing w:before="122" w:line="269" w:lineRule="exact"/>
        <w:ind w:hanging="361"/>
        <w:rPr>
          <w:rFonts w:ascii="Symbol" w:hAnsi="Symbol"/>
        </w:rPr>
      </w:pPr>
      <w:r>
        <w:t xml:space="preserve">zaprawienie i doniesienie lub </w:t>
      </w:r>
      <w:r>
        <w:rPr>
          <w:spacing w:val="-9"/>
        </w:rPr>
        <w:t>dow</w:t>
      </w:r>
      <w:r w:rsidR="00A15AFA">
        <w:rPr>
          <w:spacing w:val="-9"/>
        </w:rPr>
        <w:t>ó</w:t>
      </w:r>
      <w:r>
        <w:t>z nasion na powierzchnię</w:t>
      </w:r>
      <w:r>
        <w:rPr>
          <w:spacing w:val="-8"/>
        </w:rPr>
        <w:t xml:space="preserve"> </w:t>
      </w:r>
      <w:r>
        <w:rPr>
          <w:spacing w:val="-4"/>
        </w:rPr>
        <w:t>kwatery,</w:t>
      </w:r>
    </w:p>
    <w:p w14:paraId="27789119"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ustalenie normy siewu i regulację</w:t>
      </w:r>
      <w:r>
        <w:rPr>
          <w:spacing w:val="-7"/>
        </w:rPr>
        <w:t xml:space="preserve"> </w:t>
      </w:r>
      <w:r>
        <w:t>siewnika,</w:t>
      </w:r>
    </w:p>
    <w:p w14:paraId="57633716" w14:textId="77777777" w:rsidR="00A40DAE" w:rsidRDefault="00836025">
      <w:pPr>
        <w:pStyle w:val="Akapitzlist"/>
        <w:numPr>
          <w:ilvl w:val="1"/>
          <w:numId w:val="5"/>
        </w:numPr>
        <w:tabs>
          <w:tab w:val="left" w:pos="996"/>
          <w:tab w:val="left" w:pos="997"/>
        </w:tabs>
        <w:spacing w:before="1" w:line="270" w:lineRule="exact"/>
        <w:ind w:hanging="361"/>
        <w:rPr>
          <w:rFonts w:ascii="Symbol" w:hAnsi="Symbol"/>
        </w:rPr>
      </w:pPr>
      <w:r>
        <w:t>siew nasion do</w:t>
      </w:r>
      <w:r>
        <w:rPr>
          <w:spacing w:val="-3"/>
        </w:rPr>
        <w:t xml:space="preserve"> </w:t>
      </w:r>
      <w:r>
        <w:t>gruntu,</w:t>
      </w:r>
    </w:p>
    <w:p w14:paraId="14451A04" w14:textId="0473CF61" w:rsidR="00A40DAE" w:rsidRPr="00A15AFA" w:rsidRDefault="00836025">
      <w:pPr>
        <w:pStyle w:val="Akapitzlist"/>
        <w:numPr>
          <w:ilvl w:val="1"/>
          <w:numId w:val="5"/>
        </w:numPr>
        <w:tabs>
          <w:tab w:val="left" w:pos="996"/>
          <w:tab w:val="left" w:pos="997"/>
        </w:tabs>
        <w:spacing w:line="270" w:lineRule="exact"/>
        <w:ind w:hanging="361"/>
        <w:rPr>
          <w:rFonts w:ascii="Symbol" w:hAnsi="Symbol"/>
        </w:rPr>
      </w:pPr>
      <w:r>
        <w:t>przykrycie</w:t>
      </w:r>
      <w:r>
        <w:rPr>
          <w:spacing w:val="-1"/>
        </w:rPr>
        <w:t xml:space="preserve"> </w:t>
      </w:r>
      <w:r>
        <w:t>nasion.</w:t>
      </w:r>
    </w:p>
    <w:p w14:paraId="69E77F4C" w14:textId="14319881" w:rsidR="00A15AFA" w:rsidRDefault="00A15AFA" w:rsidP="00A15AFA">
      <w:pPr>
        <w:tabs>
          <w:tab w:val="left" w:pos="996"/>
          <w:tab w:val="left" w:pos="997"/>
        </w:tabs>
        <w:spacing w:line="270" w:lineRule="exact"/>
        <w:rPr>
          <w:rFonts w:ascii="Symbol" w:hAnsi="Symbol"/>
        </w:rPr>
      </w:pPr>
    </w:p>
    <w:p w14:paraId="4DB45146" w14:textId="199EBE0D" w:rsidR="00A15AFA" w:rsidRDefault="00A15AFA" w:rsidP="00A15AFA">
      <w:pPr>
        <w:tabs>
          <w:tab w:val="left" w:pos="996"/>
          <w:tab w:val="left" w:pos="997"/>
        </w:tabs>
        <w:spacing w:line="270" w:lineRule="exact"/>
        <w:rPr>
          <w:rFonts w:ascii="Symbol" w:hAnsi="Symbol"/>
        </w:rPr>
      </w:pPr>
    </w:p>
    <w:p w14:paraId="79EDC778" w14:textId="320A4320" w:rsidR="00A15AFA" w:rsidRDefault="00A15AFA" w:rsidP="00A15AFA">
      <w:pPr>
        <w:tabs>
          <w:tab w:val="left" w:pos="996"/>
          <w:tab w:val="left" w:pos="997"/>
        </w:tabs>
        <w:spacing w:line="270" w:lineRule="exact"/>
        <w:rPr>
          <w:rFonts w:ascii="Symbol" w:hAnsi="Symbol"/>
        </w:rPr>
      </w:pPr>
    </w:p>
    <w:p w14:paraId="4EBDF844" w14:textId="68EA3A24" w:rsidR="00A15AFA" w:rsidRDefault="00A15AFA" w:rsidP="00A15AFA">
      <w:pPr>
        <w:tabs>
          <w:tab w:val="left" w:pos="996"/>
          <w:tab w:val="left" w:pos="997"/>
        </w:tabs>
        <w:spacing w:line="270" w:lineRule="exact"/>
        <w:rPr>
          <w:rFonts w:ascii="Symbol" w:hAnsi="Symbol"/>
        </w:rPr>
      </w:pPr>
    </w:p>
    <w:p w14:paraId="7CC5776D" w14:textId="3E839692" w:rsidR="00A15AFA" w:rsidRDefault="00A15AFA" w:rsidP="00A15AFA">
      <w:pPr>
        <w:tabs>
          <w:tab w:val="left" w:pos="996"/>
          <w:tab w:val="left" w:pos="997"/>
        </w:tabs>
        <w:spacing w:line="270" w:lineRule="exact"/>
        <w:rPr>
          <w:rFonts w:ascii="Symbol" w:hAnsi="Symbol"/>
        </w:rPr>
      </w:pPr>
    </w:p>
    <w:p w14:paraId="5934302F" w14:textId="4229706A" w:rsidR="00A15AFA" w:rsidRDefault="00A15AFA" w:rsidP="00A15AFA">
      <w:pPr>
        <w:tabs>
          <w:tab w:val="left" w:pos="996"/>
          <w:tab w:val="left" w:pos="997"/>
        </w:tabs>
        <w:spacing w:line="270" w:lineRule="exact"/>
        <w:rPr>
          <w:rFonts w:ascii="Symbol" w:hAnsi="Symbol"/>
        </w:rPr>
      </w:pPr>
    </w:p>
    <w:p w14:paraId="3A03C8D2" w14:textId="77777777" w:rsidR="00A40DAE" w:rsidRDefault="00836025">
      <w:pPr>
        <w:pStyle w:val="Nagwek1"/>
        <w:spacing w:before="121"/>
      </w:pPr>
      <w:r>
        <w:t>Uwagi:</w:t>
      </w:r>
    </w:p>
    <w:p w14:paraId="1C9BC550" w14:textId="77777777" w:rsidR="00A40DAE" w:rsidRDefault="00836025">
      <w:pPr>
        <w:pStyle w:val="Akapitzlist"/>
        <w:numPr>
          <w:ilvl w:val="1"/>
          <w:numId w:val="5"/>
        </w:numPr>
        <w:tabs>
          <w:tab w:val="left" w:pos="997"/>
        </w:tabs>
        <w:spacing w:before="77"/>
        <w:ind w:hanging="361"/>
        <w:jc w:val="both"/>
        <w:rPr>
          <w:rFonts w:ascii="Symbol" w:hAnsi="Symbol"/>
        </w:rPr>
      </w:pPr>
      <w:r>
        <w:t>materiał zapewnia</w:t>
      </w:r>
      <w:r>
        <w:rPr>
          <w:spacing w:val="-1"/>
        </w:rPr>
        <w:t xml:space="preserve"> </w:t>
      </w:r>
      <w:r>
        <w:rPr>
          <w:spacing w:val="-3"/>
        </w:rPr>
        <w:t>Zamawiający.</w:t>
      </w:r>
    </w:p>
    <w:p w14:paraId="1EED4104" w14:textId="77777777" w:rsidR="00A40DAE" w:rsidRDefault="00836025">
      <w:pPr>
        <w:pStyle w:val="Nagwek1"/>
        <w:spacing w:before="122"/>
        <w:jc w:val="both"/>
      </w:pPr>
      <w:r>
        <w:t>Procedura odbioru:</w:t>
      </w:r>
    </w:p>
    <w:p w14:paraId="0EE3FDB7" w14:textId="77777777" w:rsidR="00A40DAE" w:rsidRDefault="00836025">
      <w:pPr>
        <w:pStyle w:val="Akapitzlist"/>
        <w:numPr>
          <w:ilvl w:val="1"/>
          <w:numId w:val="5"/>
        </w:numPr>
        <w:tabs>
          <w:tab w:val="left" w:pos="997"/>
        </w:tabs>
        <w:spacing w:before="118"/>
        <w:ind w:right="29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5B88FEFD" w14:textId="77777777" w:rsidR="00A40DAE" w:rsidRDefault="00836025">
      <w:pPr>
        <w:spacing w:before="2"/>
        <w:ind w:left="996"/>
        <w:jc w:val="both"/>
        <w:rPr>
          <w:i/>
        </w:rPr>
      </w:pPr>
      <w:r>
        <w:rPr>
          <w:i/>
        </w:rPr>
        <w:t>(rozliczenie z dokładnością do dwóch miejsc po przecinku)</w:t>
      </w:r>
    </w:p>
    <w:p w14:paraId="31AB21E1" w14:textId="77777777" w:rsidR="00A40DAE" w:rsidRDefault="00A40DAE">
      <w:pPr>
        <w:pStyle w:val="Tekstpodstawowy"/>
        <w:ind w:left="0" w:firstLine="0"/>
        <w:rPr>
          <w:i/>
          <w:sz w:val="20"/>
        </w:rPr>
      </w:pPr>
    </w:p>
    <w:p w14:paraId="0D3F72C8" w14:textId="77777777" w:rsidR="00A40DAE" w:rsidRDefault="00A40DAE">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436EF113" w14:textId="77777777">
        <w:trPr>
          <w:trHeight w:val="1012"/>
        </w:trPr>
        <w:tc>
          <w:tcPr>
            <w:tcW w:w="670" w:type="dxa"/>
          </w:tcPr>
          <w:p w14:paraId="5623256B" w14:textId="77777777" w:rsidR="00A40DAE" w:rsidRDefault="00836025">
            <w:pPr>
              <w:pStyle w:val="TableParagraph"/>
              <w:ind w:left="129" w:right="120"/>
              <w:jc w:val="center"/>
              <w:rPr>
                <w:b/>
                <w:i/>
              </w:rPr>
            </w:pPr>
            <w:r>
              <w:rPr>
                <w:b/>
                <w:i/>
              </w:rPr>
              <w:t>Nr</w:t>
            </w:r>
          </w:p>
        </w:tc>
        <w:tc>
          <w:tcPr>
            <w:tcW w:w="1794" w:type="dxa"/>
          </w:tcPr>
          <w:p w14:paraId="1D5F4DA5" w14:textId="77777777" w:rsidR="00A40DAE" w:rsidRDefault="00836025">
            <w:pPr>
              <w:pStyle w:val="TableParagraph"/>
              <w:ind w:left="109" w:right="265"/>
              <w:rPr>
                <w:b/>
                <w:i/>
              </w:rPr>
            </w:pPr>
            <w:r>
              <w:rPr>
                <w:b/>
                <w:i/>
              </w:rPr>
              <w:t>Kod czynności do rozliczenia</w:t>
            </w:r>
          </w:p>
        </w:tc>
        <w:tc>
          <w:tcPr>
            <w:tcW w:w="1702" w:type="dxa"/>
          </w:tcPr>
          <w:p w14:paraId="6C326943"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4FD23A0" w14:textId="77777777" w:rsidR="00A40DAE" w:rsidRDefault="00836025">
            <w:pPr>
              <w:pStyle w:val="TableParagraph"/>
              <w:spacing w:before="0"/>
              <w:ind w:left="0" w:right="95"/>
              <w:jc w:val="right"/>
              <w:rPr>
                <w:b/>
                <w:i/>
              </w:rPr>
            </w:pPr>
            <w:r>
              <w:rPr>
                <w:b/>
                <w:i/>
                <w:spacing w:val="-1"/>
              </w:rPr>
              <w:t>wyceny</w:t>
            </w:r>
          </w:p>
        </w:tc>
        <w:tc>
          <w:tcPr>
            <w:tcW w:w="3861" w:type="dxa"/>
          </w:tcPr>
          <w:p w14:paraId="5E4CADBB" w14:textId="77777777" w:rsidR="00A40DAE" w:rsidRDefault="00836025">
            <w:pPr>
              <w:pStyle w:val="TableParagraph"/>
              <w:rPr>
                <w:b/>
                <w:i/>
              </w:rPr>
            </w:pPr>
            <w:r>
              <w:rPr>
                <w:b/>
                <w:i/>
              </w:rPr>
              <w:t>Opis kodu czynności</w:t>
            </w:r>
          </w:p>
        </w:tc>
        <w:tc>
          <w:tcPr>
            <w:tcW w:w="1333" w:type="dxa"/>
          </w:tcPr>
          <w:p w14:paraId="3EB1BB65" w14:textId="77777777" w:rsidR="00A40DAE" w:rsidRDefault="00836025">
            <w:pPr>
              <w:pStyle w:val="TableParagraph"/>
              <w:ind w:left="105" w:right="221"/>
              <w:rPr>
                <w:b/>
                <w:i/>
              </w:rPr>
            </w:pPr>
            <w:r>
              <w:rPr>
                <w:b/>
                <w:i/>
              </w:rPr>
              <w:t>Jednostka miary</w:t>
            </w:r>
          </w:p>
        </w:tc>
      </w:tr>
      <w:tr w:rsidR="00A40DAE" w14:paraId="0F3AE7BE" w14:textId="77777777">
        <w:trPr>
          <w:trHeight w:val="626"/>
        </w:trPr>
        <w:tc>
          <w:tcPr>
            <w:tcW w:w="670" w:type="dxa"/>
          </w:tcPr>
          <w:p w14:paraId="12234883" w14:textId="77777777" w:rsidR="00A40DAE" w:rsidRDefault="00836025">
            <w:pPr>
              <w:pStyle w:val="TableParagraph"/>
              <w:spacing w:before="122"/>
              <w:ind w:left="129" w:right="120"/>
              <w:jc w:val="center"/>
            </w:pPr>
            <w:r>
              <w:t>268</w:t>
            </w:r>
          </w:p>
        </w:tc>
        <w:tc>
          <w:tcPr>
            <w:tcW w:w="1794" w:type="dxa"/>
          </w:tcPr>
          <w:p w14:paraId="6EA17E90" w14:textId="77777777" w:rsidR="00A40DAE" w:rsidRDefault="00836025">
            <w:pPr>
              <w:pStyle w:val="TableParagraph"/>
              <w:spacing w:before="122"/>
              <w:ind w:left="109"/>
            </w:pPr>
            <w:r>
              <w:t xml:space="preserve">POZ-S </w:t>
            </w:r>
          </w:p>
        </w:tc>
        <w:tc>
          <w:tcPr>
            <w:tcW w:w="1702" w:type="dxa"/>
          </w:tcPr>
          <w:p w14:paraId="44814443" w14:textId="77777777" w:rsidR="00A40DAE" w:rsidRDefault="00836025">
            <w:pPr>
              <w:pStyle w:val="TableParagraph"/>
              <w:spacing w:before="122"/>
            </w:pPr>
            <w:r>
              <w:t xml:space="preserve">POZ-S </w:t>
            </w:r>
          </w:p>
        </w:tc>
        <w:tc>
          <w:tcPr>
            <w:tcW w:w="3861" w:type="dxa"/>
          </w:tcPr>
          <w:p w14:paraId="2E249230" w14:textId="48118828" w:rsidR="00A40DAE" w:rsidRDefault="00836025">
            <w:pPr>
              <w:pStyle w:val="TableParagraph"/>
              <w:spacing w:before="122"/>
            </w:pPr>
            <w:r>
              <w:t xml:space="preserve">Pozyskanie </w:t>
            </w:r>
            <w:r w:rsidR="00A15AFA">
              <w:t>ś</w:t>
            </w:r>
            <w:r>
              <w:t>cioły do transportu</w:t>
            </w:r>
          </w:p>
        </w:tc>
        <w:tc>
          <w:tcPr>
            <w:tcW w:w="1333" w:type="dxa"/>
          </w:tcPr>
          <w:p w14:paraId="4C08F8BA" w14:textId="77777777" w:rsidR="00A40DAE" w:rsidRDefault="00836025">
            <w:pPr>
              <w:pStyle w:val="TableParagraph"/>
              <w:spacing w:before="122"/>
              <w:ind w:left="350" w:right="346"/>
              <w:jc w:val="center"/>
            </w:pPr>
            <w:r>
              <w:t>M</w:t>
            </w:r>
            <w:r>
              <w:rPr>
                <w:position w:val="5"/>
                <w:sz w:val="14"/>
              </w:rPr>
              <w:t>3</w:t>
            </w:r>
            <w:r>
              <w:t>P</w:t>
            </w:r>
          </w:p>
        </w:tc>
      </w:tr>
      <w:tr w:rsidR="00A40DAE" w14:paraId="306E5966" w14:textId="77777777">
        <w:trPr>
          <w:trHeight w:val="1014"/>
        </w:trPr>
        <w:tc>
          <w:tcPr>
            <w:tcW w:w="670" w:type="dxa"/>
          </w:tcPr>
          <w:p w14:paraId="61D91447" w14:textId="77777777" w:rsidR="00A40DAE" w:rsidRDefault="00836025">
            <w:pPr>
              <w:pStyle w:val="TableParagraph"/>
              <w:ind w:left="129" w:right="120"/>
              <w:jc w:val="center"/>
            </w:pPr>
            <w:r>
              <w:t>269</w:t>
            </w:r>
          </w:p>
        </w:tc>
        <w:tc>
          <w:tcPr>
            <w:tcW w:w="1794" w:type="dxa"/>
          </w:tcPr>
          <w:p w14:paraId="5FEBC0BB" w14:textId="77777777" w:rsidR="00A40DAE" w:rsidRDefault="00836025">
            <w:pPr>
              <w:pStyle w:val="TableParagraph"/>
              <w:ind w:left="109"/>
            </w:pPr>
            <w:r>
              <w:t>ZAŁ-S TR</w:t>
            </w:r>
          </w:p>
        </w:tc>
        <w:tc>
          <w:tcPr>
            <w:tcW w:w="1702" w:type="dxa"/>
          </w:tcPr>
          <w:p w14:paraId="724DB713" w14:textId="77777777" w:rsidR="00A40DAE" w:rsidRDefault="00836025">
            <w:pPr>
              <w:pStyle w:val="TableParagraph"/>
            </w:pPr>
            <w:r>
              <w:t>ZAŁ-S TR</w:t>
            </w:r>
          </w:p>
        </w:tc>
        <w:tc>
          <w:tcPr>
            <w:tcW w:w="3861" w:type="dxa"/>
          </w:tcPr>
          <w:p w14:paraId="2A753862" w14:textId="13014162" w:rsidR="00A40DAE" w:rsidRDefault="00836025">
            <w:pPr>
              <w:pStyle w:val="TableParagraph"/>
            </w:pPr>
            <w:r>
              <w:t>Załadunek i rozładunek materiału kompostowego (</w:t>
            </w:r>
            <w:r w:rsidR="00A15AFA">
              <w:t>ś</w:t>
            </w:r>
            <w:r>
              <w:t>cioły) wraz z transportem</w:t>
            </w:r>
          </w:p>
        </w:tc>
        <w:tc>
          <w:tcPr>
            <w:tcW w:w="1333" w:type="dxa"/>
          </w:tcPr>
          <w:p w14:paraId="6E00D167" w14:textId="77777777" w:rsidR="00A40DAE" w:rsidRDefault="00836025">
            <w:pPr>
              <w:pStyle w:val="TableParagraph"/>
              <w:ind w:left="350" w:right="346"/>
              <w:jc w:val="center"/>
            </w:pPr>
            <w:r>
              <w:t>M</w:t>
            </w:r>
            <w:r>
              <w:rPr>
                <w:position w:val="5"/>
                <w:sz w:val="14"/>
              </w:rPr>
              <w:t>3</w:t>
            </w:r>
            <w:r>
              <w:t>P</w:t>
            </w:r>
          </w:p>
        </w:tc>
      </w:tr>
    </w:tbl>
    <w:p w14:paraId="146876FF" w14:textId="77777777" w:rsidR="00A40DAE" w:rsidRDefault="00836025">
      <w:pPr>
        <w:pStyle w:val="Nagwek1"/>
      </w:pPr>
      <w:r>
        <w:t>Standard technologii prac obejmuje:</w:t>
      </w:r>
    </w:p>
    <w:p w14:paraId="06A9DF6B" w14:textId="415E39E4" w:rsidR="00A40DAE" w:rsidRDefault="00836025">
      <w:pPr>
        <w:pStyle w:val="Akapitzlist"/>
        <w:numPr>
          <w:ilvl w:val="1"/>
          <w:numId w:val="5"/>
        </w:numPr>
        <w:tabs>
          <w:tab w:val="left" w:pos="996"/>
          <w:tab w:val="left" w:pos="997"/>
        </w:tabs>
        <w:spacing w:before="119"/>
        <w:ind w:right="322"/>
        <w:rPr>
          <w:rFonts w:ascii="Symbol" w:hAnsi="Symbol"/>
        </w:rPr>
      </w:pPr>
      <w:r>
        <w:t xml:space="preserve">dojazd wykonawcy na powierzchnie roboczą wskazaną przez Zamawiającego w odległości do </w:t>
      </w:r>
      <w:r w:rsidR="00A63685">
        <w:t>1</w:t>
      </w:r>
      <w:r>
        <w:t xml:space="preserve"> km od szkółki</w:t>
      </w:r>
      <w:r>
        <w:rPr>
          <w:spacing w:val="-6"/>
        </w:rPr>
        <w:t xml:space="preserve"> </w:t>
      </w:r>
      <w:r>
        <w:t>leśnej,</w:t>
      </w:r>
    </w:p>
    <w:p w14:paraId="3DECC9FD" w14:textId="77777777" w:rsidR="00A40DAE" w:rsidRDefault="00836025">
      <w:pPr>
        <w:pStyle w:val="Akapitzlist"/>
        <w:numPr>
          <w:ilvl w:val="1"/>
          <w:numId w:val="5"/>
        </w:numPr>
        <w:tabs>
          <w:tab w:val="left" w:pos="996"/>
          <w:tab w:val="left" w:pos="997"/>
        </w:tabs>
        <w:ind w:hanging="361"/>
        <w:rPr>
          <w:rFonts w:ascii="Symbol" w:hAnsi="Symbol"/>
        </w:rPr>
      </w:pPr>
      <w:r>
        <w:t>odgarnięcie</w:t>
      </w:r>
      <w:r>
        <w:rPr>
          <w:spacing w:val="-1"/>
        </w:rPr>
        <w:t xml:space="preserve"> </w:t>
      </w:r>
      <w:r>
        <w:t>ścioły,</w:t>
      </w:r>
    </w:p>
    <w:p w14:paraId="400DB8A4" w14:textId="77777777" w:rsidR="00A40DAE" w:rsidRDefault="00836025">
      <w:pPr>
        <w:pStyle w:val="Akapitzlist"/>
        <w:numPr>
          <w:ilvl w:val="1"/>
          <w:numId w:val="5"/>
        </w:numPr>
        <w:tabs>
          <w:tab w:val="left" w:pos="996"/>
          <w:tab w:val="left" w:pos="997"/>
        </w:tabs>
        <w:spacing w:before="1" w:line="270" w:lineRule="exact"/>
        <w:ind w:hanging="361"/>
        <w:rPr>
          <w:rFonts w:ascii="Symbol" w:hAnsi="Symbol"/>
        </w:rPr>
      </w:pPr>
      <w:r>
        <w:t>zdarcie humusu do gleby mineralnej i ułożenie w pryzmy nadające się do</w:t>
      </w:r>
      <w:r>
        <w:rPr>
          <w:spacing w:val="-23"/>
        </w:rPr>
        <w:t xml:space="preserve"> </w:t>
      </w:r>
      <w:r>
        <w:t>załadunku,</w:t>
      </w:r>
    </w:p>
    <w:p w14:paraId="69713B3A" w14:textId="77777777" w:rsidR="00A40DAE" w:rsidRDefault="00836025">
      <w:pPr>
        <w:pStyle w:val="Akapitzlist"/>
        <w:numPr>
          <w:ilvl w:val="1"/>
          <w:numId w:val="5"/>
        </w:numPr>
        <w:tabs>
          <w:tab w:val="left" w:pos="996"/>
          <w:tab w:val="left" w:pos="997"/>
        </w:tabs>
        <w:spacing w:line="270" w:lineRule="exact"/>
        <w:ind w:hanging="361"/>
        <w:rPr>
          <w:rFonts w:ascii="Symbol" w:hAnsi="Symbol"/>
        </w:rPr>
      </w:pPr>
      <w:r>
        <w:t>przykrycie odkrytej gleby mineralnej uprzednio zdartą</w:t>
      </w:r>
      <w:r>
        <w:rPr>
          <w:spacing w:val="-12"/>
        </w:rPr>
        <w:t xml:space="preserve"> </w:t>
      </w:r>
      <w:r>
        <w:t>ściołą,</w:t>
      </w:r>
    </w:p>
    <w:p w14:paraId="37F9FD22" w14:textId="77777777" w:rsidR="00A40DAE" w:rsidRDefault="00836025">
      <w:pPr>
        <w:pStyle w:val="Akapitzlist"/>
        <w:numPr>
          <w:ilvl w:val="1"/>
          <w:numId w:val="5"/>
        </w:numPr>
        <w:tabs>
          <w:tab w:val="left" w:pos="996"/>
          <w:tab w:val="left" w:pos="997"/>
        </w:tabs>
        <w:spacing w:before="2" w:line="269" w:lineRule="exact"/>
        <w:ind w:hanging="361"/>
        <w:rPr>
          <w:rFonts w:ascii="Symbol" w:hAnsi="Symbol"/>
        </w:rPr>
      </w:pPr>
      <w:r>
        <w:t>załadunek pozyskanego materiału</w:t>
      </w:r>
      <w:r>
        <w:rPr>
          <w:spacing w:val="-5"/>
        </w:rPr>
        <w:t xml:space="preserve"> </w:t>
      </w:r>
      <w:r>
        <w:t>kompostowego,</w:t>
      </w:r>
    </w:p>
    <w:p w14:paraId="0C70CBC2"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transport na szkółkę</w:t>
      </w:r>
      <w:r>
        <w:rPr>
          <w:spacing w:val="-4"/>
        </w:rPr>
        <w:t xml:space="preserve"> </w:t>
      </w:r>
      <w:r>
        <w:t>leśną,</w:t>
      </w:r>
    </w:p>
    <w:p w14:paraId="5E45931D" w14:textId="77777777" w:rsidR="00A40DAE" w:rsidRDefault="00836025">
      <w:pPr>
        <w:pStyle w:val="Akapitzlist"/>
        <w:numPr>
          <w:ilvl w:val="1"/>
          <w:numId w:val="5"/>
        </w:numPr>
        <w:tabs>
          <w:tab w:val="left" w:pos="996"/>
          <w:tab w:val="left" w:pos="997"/>
        </w:tabs>
        <w:spacing w:before="1"/>
        <w:ind w:hanging="361"/>
        <w:rPr>
          <w:rFonts w:ascii="Symbol" w:hAnsi="Symbol"/>
        </w:rPr>
      </w:pPr>
      <w:r>
        <w:t>rozładunek materiału kompostowego w miejsce wskazane przez</w:t>
      </w:r>
      <w:r>
        <w:rPr>
          <w:spacing w:val="-15"/>
        </w:rPr>
        <w:t xml:space="preserve"> </w:t>
      </w:r>
      <w:r>
        <w:t>Zamawiającego.</w:t>
      </w:r>
    </w:p>
    <w:p w14:paraId="2E299DDF" w14:textId="77777777" w:rsidR="00A40DAE" w:rsidRDefault="00836025">
      <w:pPr>
        <w:pStyle w:val="Nagwek1"/>
      </w:pPr>
      <w:r>
        <w:t>Procedura odbioru:</w:t>
      </w:r>
    </w:p>
    <w:p w14:paraId="0D9A41CA" w14:textId="77777777" w:rsidR="00A40DAE" w:rsidRDefault="00836025">
      <w:pPr>
        <w:pStyle w:val="Akapitzlist"/>
        <w:numPr>
          <w:ilvl w:val="1"/>
          <w:numId w:val="5"/>
        </w:numPr>
        <w:tabs>
          <w:tab w:val="left" w:pos="997"/>
        </w:tabs>
        <w:spacing w:before="121"/>
        <w:ind w:right="294"/>
        <w:jc w:val="both"/>
        <w:rPr>
          <w:rFonts w:ascii="Symbol" w:hAnsi="Symbol"/>
        </w:rPr>
      </w:pPr>
      <w:r>
        <w:t>odbiór prac nastąpi poprzez zweryfikowanie prawidłowości ich wykonania z opisem czynności i zleceniem oraz poprzez zmierzenie pryzmy materiału kompostowego przed jego rozrzuceniem przy pomocy taśmy</w:t>
      </w:r>
      <w:r>
        <w:rPr>
          <w:spacing w:val="-3"/>
        </w:rPr>
        <w:t xml:space="preserve"> </w:t>
      </w:r>
      <w:r>
        <w:t>mierniczej.</w:t>
      </w:r>
    </w:p>
    <w:p w14:paraId="71DAAAB0" w14:textId="77777777" w:rsidR="00A40DAE" w:rsidRDefault="00836025">
      <w:pPr>
        <w:spacing w:before="119"/>
        <w:ind w:left="984"/>
        <w:jc w:val="both"/>
        <w:rPr>
          <w:i/>
        </w:rPr>
      </w:pPr>
      <w:r>
        <w:rPr>
          <w:i/>
        </w:rPr>
        <w:t>(rozliczenie z dokładnością do dwóch miejsc po przecinku)</w:t>
      </w:r>
    </w:p>
    <w:p w14:paraId="6CD306A4" w14:textId="77777777" w:rsidR="00A40DAE" w:rsidRDefault="00A40DAE">
      <w:pPr>
        <w:pStyle w:val="Tekstpodstawowy"/>
        <w:ind w:left="0" w:firstLine="0"/>
        <w:rPr>
          <w:i/>
          <w:sz w:val="20"/>
        </w:rPr>
      </w:pPr>
    </w:p>
    <w:p w14:paraId="76B2A036" w14:textId="77777777" w:rsidR="00A40DAE" w:rsidRDefault="00A40DAE">
      <w:pPr>
        <w:pStyle w:val="Tekstpodstawowy"/>
        <w:spacing w:before="5"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52E42CC1" w14:textId="77777777">
        <w:trPr>
          <w:trHeight w:val="1015"/>
        </w:trPr>
        <w:tc>
          <w:tcPr>
            <w:tcW w:w="670" w:type="dxa"/>
          </w:tcPr>
          <w:p w14:paraId="3DB92157" w14:textId="77777777" w:rsidR="00A40DAE" w:rsidRDefault="00836025">
            <w:pPr>
              <w:pStyle w:val="TableParagraph"/>
              <w:spacing w:before="120"/>
              <w:ind w:left="129" w:right="120"/>
              <w:jc w:val="center"/>
              <w:rPr>
                <w:b/>
                <w:i/>
              </w:rPr>
            </w:pPr>
            <w:r>
              <w:rPr>
                <w:b/>
                <w:i/>
              </w:rPr>
              <w:t>Nr</w:t>
            </w:r>
          </w:p>
        </w:tc>
        <w:tc>
          <w:tcPr>
            <w:tcW w:w="1794" w:type="dxa"/>
          </w:tcPr>
          <w:p w14:paraId="0240EBD6" w14:textId="77777777" w:rsidR="00A40DAE" w:rsidRDefault="00836025">
            <w:pPr>
              <w:pStyle w:val="TableParagraph"/>
              <w:spacing w:before="120"/>
              <w:ind w:left="109" w:right="265"/>
              <w:rPr>
                <w:b/>
                <w:i/>
              </w:rPr>
            </w:pPr>
            <w:r>
              <w:rPr>
                <w:b/>
                <w:i/>
              </w:rPr>
              <w:t>Kod czynności do rozliczenia</w:t>
            </w:r>
          </w:p>
        </w:tc>
        <w:tc>
          <w:tcPr>
            <w:tcW w:w="1702" w:type="dxa"/>
          </w:tcPr>
          <w:p w14:paraId="0FA4336F" w14:textId="77777777" w:rsidR="00A40DAE" w:rsidRDefault="00836025">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955CFC4" w14:textId="77777777" w:rsidR="00A40DAE" w:rsidRDefault="00836025">
            <w:pPr>
              <w:pStyle w:val="TableParagraph"/>
              <w:spacing w:before="0"/>
              <w:ind w:left="0" w:right="95"/>
              <w:jc w:val="right"/>
              <w:rPr>
                <w:b/>
                <w:i/>
              </w:rPr>
            </w:pPr>
            <w:r>
              <w:rPr>
                <w:b/>
                <w:i/>
                <w:spacing w:val="-1"/>
              </w:rPr>
              <w:t>wyceny</w:t>
            </w:r>
          </w:p>
        </w:tc>
        <w:tc>
          <w:tcPr>
            <w:tcW w:w="3861" w:type="dxa"/>
          </w:tcPr>
          <w:p w14:paraId="5C1063A6" w14:textId="77777777" w:rsidR="00A40DAE" w:rsidRDefault="00836025">
            <w:pPr>
              <w:pStyle w:val="TableParagraph"/>
              <w:spacing w:before="120"/>
              <w:rPr>
                <w:b/>
                <w:i/>
              </w:rPr>
            </w:pPr>
            <w:r>
              <w:rPr>
                <w:b/>
                <w:i/>
              </w:rPr>
              <w:t>Opis kodu czynności</w:t>
            </w:r>
          </w:p>
        </w:tc>
        <w:tc>
          <w:tcPr>
            <w:tcW w:w="1333" w:type="dxa"/>
          </w:tcPr>
          <w:p w14:paraId="7BCBC226" w14:textId="77777777" w:rsidR="00A40DAE" w:rsidRDefault="00836025">
            <w:pPr>
              <w:pStyle w:val="TableParagraph"/>
              <w:spacing w:before="120"/>
              <w:ind w:left="105" w:right="221"/>
              <w:rPr>
                <w:b/>
                <w:i/>
              </w:rPr>
            </w:pPr>
            <w:r>
              <w:rPr>
                <w:b/>
                <w:i/>
              </w:rPr>
              <w:t>Jednostka miary</w:t>
            </w:r>
          </w:p>
        </w:tc>
      </w:tr>
      <w:tr w:rsidR="00A40DAE" w14:paraId="341CB8E5" w14:textId="77777777">
        <w:trPr>
          <w:trHeight w:val="1012"/>
        </w:trPr>
        <w:tc>
          <w:tcPr>
            <w:tcW w:w="670" w:type="dxa"/>
          </w:tcPr>
          <w:p w14:paraId="1695D92F" w14:textId="77777777" w:rsidR="00A40DAE" w:rsidRDefault="00836025">
            <w:pPr>
              <w:pStyle w:val="TableParagraph"/>
              <w:ind w:left="129" w:right="120"/>
              <w:jc w:val="center"/>
            </w:pPr>
            <w:r>
              <w:t>270</w:t>
            </w:r>
          </w:p>
        </w:tc>
        <w:tc>
          <w:tcPr>
            <w:tcW w:w="1794" w:type="dxa"/>
          </w:tcPr>
          <w:p w14:paraId="0DB9973A" w14:textId="77777777" w:rsidR="00A40DAE" w:rsidRDefault="00836025">
            <w:pPr>
              <w:pStyle w:val="TableParagraph"/>
              <w:ind w:left="109"/>
            </w:pPr>
            <w:r>
              <w:t>POZ-T</w:t>
            </w:r>
          </w:p>
        </w:tc>
        <w:tc>
          <w:tcPr>
            <w:tcW w:w="1702" w:type="dxa"/>
          </w:tcPr>
          <w:p w14:paraId="23EB338F" w14:textId="77777777" w:rsidR="00A40DAE" w:rsidRDefault="00836025">
            <w:pPr>
              <w:pStyle w:val="TableParagraph"/>
            </w:pPr>
            <w:r>
              <w:t>POZ-T</w:t>
            </w:r>
          </w:p>
        </w:tc>
        <w:tc>
          <w:tcPr>
            <w:tcW w:w="3861" w:type="dxa"/>
          </w:tcPr>
          <w:p w14:paraId="1125C43A" w14:textId="57522E8B" w:rsidR="00A40DAE" w:rsidRDefault="00836025">
            <w:pPr>
              <w:pStyle w:val="TableParagraph"/>
              <w:ind w:right="411"/>
              <w:jc w:val="both"/>
            </w:pPr>
            <w:r>
              <w:t xml:space="preserve">Pozyskanie </w:t>
            </w:r>
            <w:r>
              <w:rPr>
                <w:spacing w:val="-5"/>
              </w:rPr>
              <w:t>materiał</w:t>
            </w:r>
            <w:r w:rsidR="00A15AFA">
              <w:rPr>
                <w:spacing w:val="-5"/>
              </w:rPr>
              <w:t>ó</w:t>
            </w:r>
            <w:r>
              <w:t xml:space="preserve">w na </w:t>
            </w:r>
            <w:r>
              <w:rPr>
                <w:spacing w:val="-10"/>
              </w:rPr>
              <w:t xml:space="preserve">kompost </w:t>
            </w:r>
            <w:r>
              <w:t xml:space="preserve">wraz z </w:t>
            </w:r>
            <w:r>
              <w:rPr>
                <w:spacing w:val="-6"/>
              </w:rPr>
              <w:t>uło</w:t>
            </w:r>
            <w:r w:rsidR="00A15AFA">
              <w:rPr>
                <w:spacing w:val="-6"/>
              </w:rPr>
              <w:t>ż</w:t>
            </w:r>
            <w:r>
              <w:t xml:space="preserve">eniem do transportu – </w:t>
            </w:r>
            <w:r>
              <w:rPr>
                <w:spacing w:val="-26"/>
              </w:rPr>
              <w:t xml:space="preserve">z </w:t>
            </w:r>
            <w:r>
              <w:t>torfu</w:t>
            </w:r>
          </w:p>
        </w:tc>
        <w:tc>
          <w:tcPr>
            <w:tcW w:w="1333" w:type="dxa"/>
          </w:tcPr>
          <w:p w14:paraId="70E59F49" w14:textId="77777777" w:rsidR="00A40DAE" w:rsidRDefault="00836025">
            <w:pPr>
              <w:pStyle w:val="TableParagraph"/>
              <w:ind w:left="350" w:right="346"/>
              <w:jc w:val="center"/>
            </w:pPr>
            <w:r>
              <w:t>M</w:t>
            </w:r>
            <w:r>
              <w:rPr>
                <w:position w:val="5"/>
                <w:sz w:val="14"/>
              </w:rPr>
              <w:t>3</w:t>
            </w:r>
            <w:r>
              <w:t>P</w:t>
            </w:r>
          </w:p>
        </w:tc>
      </w:tr>
      <w:tr w:rsidR="00A40DAE" w14:paraId="0C5BAFF9" w14:textId="77777777">
        <w:trPr>
          <w:trHeight w:val="1014"/>
        </w:trPr>
        <w:tc>
          <w:tcPr>
            <w:tcW w:w="670" w:type="dxa"/>
          </w:tcPr>
          <w:p w14:paraId="4CEDE8F4" w14:textId="77777777" w:rsidR="00A40DAE" w:rsidRDefault="00836025">
            <w:pPr>
              <w:pStyle w:val="TableParagraph"/>
              <w:ind w:left="129" w:right="120"/>
              <w:jc w:val="center"/>
            </w:pPr>
            <w:r>
              <w:t>271</w:t>
            </w:r>
          </w:p>
        </w:tc>
        <w:tc>
          <w:tcPr>
            <w:tcW w:w="1794" w:type="dxa"/>
          </w:tcPr>
          <w:p w14:paraId="5E0EC895" w14:textId="77777777" w:rsidR="00A40DAE" w:rsidRDefault="00836025">
            <w:pPr>
              <w:pStyle w:val="TableParagraph"/>
              <w:ind w:left="109"/>
            </w:pPr>
            <w:r>
              <w:t>POZ-Ł</w:t>
            </w:r>
          </w:p>
        </w:tc>
        <w:tc>
          <w:tcPr>
            <w:tcW w:w="1702" w:type="dxa"/>
          </w:tcPr>
          <w:p w14:paraId="7831E434" w14:textId="77777777" w:rsidR="00A40DAE" w:rsidRDefault="00836025">
            <w:pPr>
              <w:pStyle w:val="TableParagraph"/>
            </w:pPr>
            <w:r>
              <w:t>POZ-Ł</w:t>
            </w:r>
          </w:p>
        </w:tc>
        <w:tc>
          <w:tcPr>
            <w:tcW w:w="3861" w:type="dxa"/>
          </w:tcPr>
          <w:p w14:paraId="2D0C8432" w14:textId="297DC1D5" w:rsidR="00A40DAE" w:rsidRDefault="00836025">
            <w:pPr>
              <w:pStyle w:val="TableParagraph"/>
              <w:ind w:right="411"/>
              <w:jc w:val="both"/>
            </w:pPr>
            <w:r>
              <w:t xml:space="preserve">Pozyskanie </w:t>
            </w:r>
            <w:r>
              <w:rPr>
                <w:spacing w:val="-5"/>
              </w:rPr>
              <w:t>materiał</w:t>
            </w:r>
            <w:r w:rsidR="00A15AFA">
              <w:rPr>
                <w:spacing w:val="-5"/>
              </w:rPr>
              <w:t>ó</w:t>
            </w:r>
            <w:r>
              <w:t xml:space="preserve">w na </w:t>
            </w:r>
            <w:r>
              <w:rPr>
                <w:spacing w:val="-10"/>
              </w:rPr>
              <w:t xml:space="preserve">kompost </w:t>
            </w:r>
            <w:r>
              <w:t xml:space="preserve">wraz z </w:t>
            </w:r>
            <w:r>
              <w:rPr>
                <w:spacing w:val="-6"/>
              </w:rPr>
              <w:t>uło</w:t>
            </w:r>
            <w:r w:rsidR="00A15AFA">
              <w:rPr>
                <w:spacing w:val="-6"/>
              </w:rPr>
              <w:t>ż</w:t>
            </w:r>
            <w:r>
              <w:t xml:space="preserve">eniem do transportu – </w:t>
            </w:r>
            <w:r>
              <w:rPr>
                <w:spacing w:val="-26"/>
              </w:rPr>
              <w:t xml:space="preserve">z </w:t>
            </w:r>
            <w:r>
              <w:t>łubinu</w:t>
            </w:r>
          </w:p>
        </w:tc>
        <w:tc>
          <w:tcPr>
            <w:tcW w:w="1333" w:type="dxa"/>
          </w:tcPr>
          <w:p w14:paraId="54383BD1" w14:textId="77777777" w:rsidR="00A40DAE" w:rsidRDefault="00836025">
            <w:pPr>
              <w:pStyle w:val="TableParagraph"/>
              <w:ind w:left="350" w:right="346"/>
              <w:jc w:val="center"/>
            </w:pPr>
            <w:r>
              <w:t>M</w:t>
            </w:r>
            <w:r>
              <w:rPr>
                <w:position w:val="5"/>
                <w:sz w:val="14"/>
              </w:rPr>
              <w:t>3</w:t>
            </w:r>
            <w:r>
              <w:t>P</w:t>
            </w:r>
          </w:p>
        </w:tc>
      </w:tr>
      <w:tr w:rsidR="00A40DAE" w14:paraId="7648D119" w14:textId="77777777">
        <w:trPr>
          <w:trHeight w:val="755"/>
        </w:trPr>
        <w:tc>
          <w:tcPr>
            <w:tcW w:w="670" w:type="dxa"/>
          </w:tcPr>
          <w:p w14:paraId="347A9E47" w14:textId="77777777" w:rsidR="00A40DAE" w:rsidRDefault="00836025">
            <w:pPr>
              <w:pStyle w:val="TableParagraph"/>
              <w:spacing w:before="120"/>
              <w:ind w:left="129" w:right="120"/>
              <w:jc w:val="center"/>
            </w:pPr>
            <w:r>
              <w:t>272</w:t>
            </w:r>
          </w:p>
        </w:tc>
        <w:tc>
          <w:tcPr>
            <w:tcW w:w="1794" w:type="dxa"/>
          </w:tcPr>
          <w:p w14:paraId="5F16D3D2" w14:textId="77777777" w:rsidR="00A40DAE" w:rsidRDefault="00836025">
            <w:pPr>
              <w:pStyle w:val="TableParagraph"/>
              <w:spacing w:before="120"/>
              <w:ind w:left="109"/>
            </w:pPr>
            <w:r>
              <w:t>ZAŁ-T</w:t>
            </w:r>
          </w:p>
        </w:tc>
        <w:tc>
          <w:tcPr>
            <w:tcW w:w="1702" w:type="dxa"/>
          </w:tcPr>
          <w:p w14:paraId="09C90AD1" w14:textId="77777777" w:rsidR="00A40DAE" w:rsidRDefault="00836025">
            <w:pPr>
              <w:pStyle w:val="TableParagraph"/>
              <w:spacing w:before="120"/>
            </w:pPr>
            <w:r>
              <w:t>ZAŁ-T</w:t>
            </w:r>
          </w:p>
        </w:tc>
        <w:tc>
          <w:tcPr>
            <w:tcW w:w="3861" w:type="dxa"/>
          </w:tcPr>
          <w:p w14:paraId="00B09A25" w14:textId="77777777" w:rsidR="00A40DAE" w:rsidRDefault="00836025">
            <w:pPr>
              <w:pStyle w:val="TableParagraph"/>
              <w:spacing w:before="120"/>
            </w:pPr>
            <w:r>
              <w:t>Załadunek lub rozładunek materiału kompostowego – z torfu</w:t>
            </w:r>
          </w:p>
        </w:tc>
        <w:tc>
          <w:tcPr>
            <w:tcW w:w="1333" w:type="dxa"/>
          </w:tcPr>
          <w:p w14:paraId="121622FC" w14:textId="77777777" w:rsidR="00A40DAE" w:rsidRDefault="00836025">
            <w:pPr>
              <w:pStyle w:val="TableParagraph"/>
              <w:spacing w:before="120"/>
              <w:ind w:left="350" w:right="346"/>
              <w:jc w:val="center"/>
            </w:pPr>
            <w:r>
              <w:t>M</w:t>
            </w:r>
            <w:r>
              <w:rPr>
                <w:position w:val="5"/>
                <w:sz w:val="14"/>
              </w:rPr>
              <w:t>3</w:t>
            </w:r>
            <w:r>
              <w:t>P</w:t>
            </w:r>
          </w:p>
        </w:tc>
      </w:tr>
    </w:tbl>
    <w:p w14:paraId="628A9039" w14:textId="77777777" w:rsidR="00A40DAE" w:rsidRDefault="00A40DAE">
      <w:pPr>
        <w:jc w:val="center"/>
        <w:sectPr w:rsidR="00A40DAE">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0A9D1660" w14:textId="77777777">
        <w:trPr>
          <w:trHeight w:val="758"/>
        </w:trPr>
        <w:tc>
          <w:tcPr>
            <w:tcW w:w="670" w:type="dxa"/>
          </w:tcPr>
          <w:p w14:paraId="78CBBEBC" w14:textId="77777777" w:rsidR="00A40DAE" w:rsidRDefault="00836025">
            <w:pPr>
              <w:pStyle w:val="TableParagraph"/>
              <w:spacing w:before="120"/>
              <w:ind w:left="129" w:right="120"/>
              <w:jc w:val="center"/>
            </w:pPr>
            <w:r>
              <w:t>273</w:t>
            </w:r>
          </w:p>
        </w:tc>
        <w:tc>
          <w:tcPr>
            <w:tcW w:w="1794" w:type="dxa"/>
          </w:tcPr>
          <w:p w14:paraId="3B611EF2" w14:textId="77777777" w:rsidR="00A40DAE" w:rsidRDefault="00836025">
            <w:pPr>
              <w:pStyle w:val="TableParagraph"/>
              <w:spacing w:before="120"/>
              <w:ind w:left="109"/>
            </w:pPr>
            <w:r>
              <w:t>ZAŁ-Ł</w:t>
            </w:r>
          </w:p>
        </w:tc>
        <w:tc>
          <w:tcPr>
            <w:tcW w:w="1702" w:type="dxa"/>
          </w:tcPr>
          <w:p w14:paraId="17ECEC14" w14:textId="77777777" w:rsidR="00A40DAE" w:rsidRDefault="00836025">
            <w:pPr>
              <w:pStyle w:val="TableParagraph"/>
              <w:spacing w:before="120"/>
            </w:pPr>
            <w:r>
              <w:t>ZAŁ-Ł</w:t>
            </w:r>
          </w:p>
        </w:tc>
        <w:tc>
          <w:tcPr>
            <w:tcW w:w="3861" w:type="dxa"/>
          </w:tcPr>
          <w:p w14:paraId="77297DA6" w14:textId="77777777" w:rsidR="00A40DAE" w:rsidRDefault="00836025">
            <w:pPr>
              <w:pStyle w:val="TableParagraph"/>
              <w:spacing w:before="120"/>
            </w:pPr>
            <w:r>
              <w:t>Załadunek lub rozładunek materiału kompostowego – z łubinu</w:t>
            </w:r>
          </w:p>
        </w:tc>
        <w:tc>
          <w:tcPr>
            <w:tcW w:w="1333" w:type="dxa"/>
          </w:tcPr>
          <w:p w14:paraId="0DC646F6" w14:textId="77777777" w:rsidR="00A40DAE" w:rsidRDefault="00836025">
            <w:pPr>
              <w:pStyle w:val="TableParagraph"/>
              <w:spacing w:before="120"/>
              <w:ind w:left="350" w:right="346"/>
              <w:jc w:val="center"/>
            </w:pPr>
            <w:r>
              <w:t>M</w:t>
            </w:r>
            <w:r>
              <w:rPr>
                <w:position w:val="5"/>
                <w:sz w:val="14"/>
              </w:rPr>
              <w:t>3</w:t>
            </w:r>
            <w:r>
              <w:t>P</w:t>
            </w:r>
          </w:p>
        </w:tc>
      </w:tr>
      <w:tr w:rsidR="00A40DAE" w14:paraId="41E31BD7" w14:textId="77777777">
        <w:trPr>
          <w:trHeight w:val="755"/>
        </w:trPr>
        <w:tc>
          <w:tcPr>
            <w:tcW w:w="670" w:type="dxa"/>
          </w:tcPr>
          <w:p w14:paraId="47700D88" w14:textId="77777777" w:rsidR="00A40DAE" w:rsidRDefault="00836025">
            <w:pPr>
              <w:pStyle w:val="TableParagraph"/>
              <w:spacing w:before="117"/>
              <w:ind w:left="129" w:right="120"/>
              <w:jc w:val="center"/>
            </w:pPr>
            <w:r>
              <w:t>274</w:t>
            </w:r>
          </w:p>
        </w:tc>
        <w:tc>
          <w:tcPr>
            <w:tcW w:w="1794" w:type="dxa"/>
          </w:tcPr>
          <w:p w14:paraId="30C3FE23" w14:textId="77777777" w:rsidR="00A40DAE" w:rsidRDefault="00836025">
            <w:pPr>
              <w:pStyle w:val="TableParagraph"/>
              <w:spacing w:before="117"/>
              <w:ind w:left="109"/>
            </w:pPr>
            <w:r>
              <w:t>ZAŁ-KOMP</w:t>
            </w:r>
          </w:p>
        </w:tc>
        <w:tc>
          <w:tcPr>
            <w:tcW w:w="1702" w:type="dxa"/>
          </w:tcPr>
          <w:p w14:paraId="69F9557C" w14:textId="77777777" w:rsidR="00A40DAE" w:rsidRDefault="00836025">
            <w:pPr>
              <w:pStyle w:val="TableParagraph"/>
              <w:spacing w:before="117"/>
            </w:pPr>
            <w:r>
              <w:t>ZAŁ-KOMP</w:t>
            </w:r>
          </w:p>
        </w:tc>
        <w:tc>
          <w:tcPr>
            <w:tcW w:w="3861" w:type="dxa"/>
          </w:tcPr>
          <w:p w14:paraId="1D516EE9" w14:textId="77777777" w:rsidR="00A40DAE" w:rsidRDefault="00836025">
            <w:pPr>
              <w:pStyle w:val="TableParagraph"/>
              <w:spacing w:before="117"/>
            </w:pPr>
            <w:r>
              <w:t>Załadunek kompostu na wozy lub przyczepy</w:t>
            </w:r>
          </w:p>
        </w:tc>
        <w:tc>
          <w:tcPr>
            <w:tcW w:w="1333" w:type="dxa"/>
          </w:tcPr>
          <w:p w14:paraId="58189398" w14:textId="77777777" w:rsidR="00A40DAE" w:rsidRDefault="00836025">
            <w:pPr>
              <w:pStyle w:val="TableParagraph"/>
              <w:spacing w:before="117"/>
              <w:ind w:left="350" w:right="346"/>
              <w:jc w:val="center"/>
            </w:pPr>
            <w:r>
              <w:t>M</w:t>
            </w:r>
            <w:r>
              <w:rPr>
                <w:position w:val="5"/>
                <w:sz w:val="14"/>
              </w:rPr>
              <w:t>3</w:t>
            </w:r>
            <w:r>
              <w:t>P</w:t>
            </w:r>
          </w:p>
        </w:tc>
      </w:tr>
    </w:tbl>
    <w:p w14:paraId="40AFD6FB" w14:textId="77777777" w:rsidR="00A40DAE" w:rsidRDefault="00836025">
      <w:pPr>
        <w:pStyle w:val="Nagwek1"/>
        <w:spacing w:before="117"/>
      </w:pPr>
      <w:r>
        <w:t>Standard technologii prac obejmuje:</w:t>
      </w:r>
    </w:p>
    <w:p w14:paraId="34D726CA" w14:textId="6180942B" w:rsidR="00A40DAE" w:rsidRDefault="00836025">
      <w:pPr>
        <w:pStyle w:val="Akapitzlist"/>
        <w:numPr>
          <w:ilvl w:val="1"/>
          <w:numId w:val="5"/>
        </w:numPr>
        <w:tabs>
          <w:tab w:val="left" w:pos="996"/>
          <w:tab w:val="left" w:pos="997"/>
        </w:tabs>
        <w:spacing w:before="119"/>
        <w:ind w:right="322"/>
        <w:rPr>
          <w:rFonts w:ascii="Symbol" w:hAnsi="Symbol"/>
        </w:rPr>
      </w:pPr>
      <w:r>
        <w:t xml:space="preserve">dojazd wykonawcy na powierzchnie roboczą wskazaną przez Zamawiającego w odległości do </w:t>
      </w:r>
      <w:r w:rsidR="00A63685">
        <w:t>1</w:t>
      </w:r>
      <w:r>
        <w:t xml:space="preserve"> km od szkółki</w:t>
      </w:r>
      <w:r>
        <w:rPr>
          <w:spacing w:val="-6"/>
        </w:rPr>
        <w:t xml:space="preserve"> </w:t>
      </w:r>
      <w:r>
        <w:t>leśnej,</w:t>
      </w:r>
    </w:p>
    <w:p w14:paraId="3CF7D16D" w14:textId="77777777" w:rsidR="00A40DAE" w:rsidRDefault="00836025">
      <w:pPr>
        <w:pStyle w:val="Akapitzlist"/>
        <w:numPr>
          <w:ilvl w:val="1"/>
          <w:numId w:val="5"/>
        </w:numPr>
        <w:tabs>
          <w:tab w:val="left" w:pos="996"/>
          <w:tab w:val="left" w:pos="997"/>
        </w:tabs>
        <w:ind w:hanging="361"/>
        <w:rPr>
          <w:rFonts w:ascii="Symbol" w:hAnsi="Symbol"/>
        </w:rPr>
      </w:pPr>
      <w:r>
        <w:t>wykopanie torfu lub pozyskanie łubinu,</w:t>
      </w:r>
    </w:p>
    <w:p w14:paraId="0A2A055D"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ułożenie zgromadzonego materiału w pryzmy oraz przygotowanie do</w:t>
      </w:r>
      <w:r>
        <w:rPr>
          <w:spacing w:val="-16"/>
        </w:rPr>
        <w:t xml:space="preserve"> </w:t>
      </w:r>
      <w:r>
        <w:t>transportu,</w:t>
      </w:r>
    </w:p>
    <w:p w14:paraId="091C6E32" w14:textId="77777777" w:rsidR="00A40DAE" w:rsidRDefault="00836025">
      <w:pPr>
        <w:pStyle w:val="Akapitzlist"/>
        <w:numPr>
          <w:ilvl w:val="1"/>
          <w:numId w:val="5"/>
        </w:numPr>
        <w:tabs>
          <w:tab w:val="left" w:pos="996"/>
          <w:tab w:val="left" w:pos="997"/>
        </w:tabs>
        <w:ind w:right="1590"/>
        <w:rPr>
          <w:rFonts w:ascii="Symbol" w:hAnsi="Symbol"/>
        </w:rPr>
      </w:pPr>
      <w:r>
        <w:t>doniesienie materiału kompostowego do środka transportowego lub miejsca tymczasowego</w:t>
      </w:r>
      <w:r>
        <w:rPr>
          <w:spacing w:val="-1"/>
        </w:rPr>
        <w:t xml:space="preserve"> </w:t>
      </w:r>
      <w:r>
        <w:t>przechowywania,</w:t>
      </w:r>
    </w:p>
    <w:p w14:paraId="22BC2A7D" w14:textId="77777777" w:rsidR="00A40DAE" w:rsidRDefault="00836025">
      <w:pPr>
        <w:pStyle w:val="Akapitzlist"/>
        <w:numPr>
          <w:ilvl w:val="1"/>
          <w:numId w:val="5"/>
        </w:numPr>
        <w:tabs>
          <w:tab w:val="left" w:pos="996"/>
          <w:tab w:val="left" w:pos="997"/>
        </w:tabs>
        <w:ind w:right="856"/>
        <w:rPr>
          <w:rFonts w:ascii="Symbol" w:hAnsi="Symbol"/>
        </w:rPr>
      </w:pPr>
      <w:r>
        <w:t>ułożenie i zabezpieczenie materiału kompostowego na środku transportowym lub w miejscu</w:t>
      </w:r>
      <w:r>
        <w:rPr>
          <w:spacing w:val="-1"/>
        </w:rPr>
        <w:t xml:space="preserve"> </w:t>
      </w:r>
      <w:r>
        <w:t>przechowywania,</w:t>
      </w:r>
    </w:p>
    <w:p w14:paraId="27B6CB56" w14:textId="77777777" w:rsidR="00A40DAE" w:rsidRDefault="00836025">
      <w:pPr>
        <w:pStyle w:val="Akapitzlist"/>
        <w:numPr>
          <w:ilvl w:val="1"/>
          <w:numId w:val="5"/>
        </w:numPr>
        <w:tabs>
          <w:tab w:val="left" w:pos="996"/>
          <w:tab w:val="left" w:pos="997"/>
        </w:tabs>
        <w:ind w:hanging="361"/>
        <w:rPr>
          <w:rFonts w:ascii="Symbol" w:hAnsi="Symbol"/>
        </w:rPr>
      </w:pPr>
      <w:r>
        <w:t>załadunek pozyskanego materiału</w:t>
      </w:r>
      <w:r>
        <w:rPr>
          <w:spacing w:val="-5"/>
        </w:rPr>
        <w:t xml:space="preserve"> </w:t>
      </w:r>
      <w:r>
        <w:t>kompostowego,</w:t>
      </w:r>
    </w:p>
    <w:p w14:paraId="2AA3787C" w14:textId="77777777" w:rsidR="00A40DAE" w:rsidRDefault="00836025">
      <w:pPr>
        <w:pStyle w:val="Akapitzlist"/>
        <w:numPr>
          <w:ilvl w:val="1"/>
          <w:numId w:val="5"/>
        </w:numPr>
        <w:tabs>
          <w:tab w:val="left" w:pos="996"/>
          <w:tab w:val="left" w:pos="997"/>
        </w:tabs>
        <w:spacing w:before="1"/>
        <w:ind w:hanging="361"/>
        <w:rPr>
          <w:rFonts w:ascii="Symbol" w:hAnsi="Symbol"/>
        </w:rPr>
      </w:pPr>
      <w:r>
        <w:t>rozładunek materiału kompostowego w miejsce wskazane przez</w:t>
      </w:r>
      <w:r>
        <w:rPr>
          <w:spacing w:val="-15"/>
        </w:rPr>
        <w:t xml:space="preserve"> </w:t>
      </w:r>
      <w:r>
        <w:t>Zamawiającego.</w:t>
      </w:r>
    </w:p>
    <w:p w14:paraId="5C520982" w14:textId="77777777" w:rsidR="00A40DAE" w:rsidRDefault="00836025">
      <w:pPr>
        <w:pStyle w:val="Nagwek1"/>
      </w:pPr>
      <w:r>
        <w:t>Procedura odbioru:</w:t>
      </w:r>
    </w:p>
    <w:p w14:paraId="52439F9C" w14:textId="77777777" w:rsidR="00A40DAE" w:rsidRDefault="00836025">
      <w:pPr>
        <w:pStyle w:val="Akapitzlist"/>
        <w:numPr>
          <w:ilvl w:val="1"/>
          <w:numId w:val="5"/>
        </w:numPr>
        <w:tabs>
          <w:tab w:val="left" w:pos="997"/>
        </w:tabs>
        <w:spacing w:before="121"/>
        <w:ind w:right="289"/>
        <w:jc w:val="both"/>
        <w:rPr>
          <w:rFonts w:ascii="Symbol" w:hAnsi="Symbol"/>
        </w:rPr>
      </w:pPr>
      <w:r>
        <w:t>odbiór prac nastąpi poprzez zweryfikowanie prawidłowości ich wykonania z opisem czynności</w:t>
      </w:r>
      <w:r>
        <w:rPr>
          <w:spacing w:val="-8"/>
        </w:rPr>
        <w:t xml:space="preserve"> </w:t>
      </w:r>
      <w:r>
        <w:t>i</w:t>
      </w:r>
      <w:r>
        <w:rPr>
          <w:spacing w:val="-5"/>
        </w:rPr>
        <w:t xml:space="preserve"> </w:t>
      </w:r>
      <w:r>
        <w:t>zleceniem</w:t>
      </w:r>
      <w:r>
        <w:rPr>
          <w:spacing w:val="-5"/>
        </w:rPr>
        <w:t xml:space="preserve"> </w:t>
      </w:r>
      <w:r>
        <w:t>oraz</w:t>
      </w:r>
      <w:r>
        <w:rPr>
          <w:spacing w:val="-5"/>
        </w:rPr>
        <w:t xml:space="preserve"> </w:t>
      </w:r>
      <w:r>
        <w:t>poprzez</w:t>
      </w:r>
      <w:r>
        <w:rPr>
          <w:spacing w:val="-6"/>
        </w:rPr>
        <w:t xml:space="preserve"> </w:t>
      </w:r>
      <w:r>
        <w:t>zmierzenie</w:t>
      </w:r>
      <w:r>
        <w:rPr>
          <w:spacing w:val="-6"/>
        </w:rPr>
        <w:t xml:space="preserve"> </w:t>
      </w:r>
      <w:r>
        <w:t>materiału</w:t>
      </w:r>
      <w:r>
        <w:rPr>
          <w:spacing w:val="-6"/>
        </w:rPr>
        <w:t xml:space="preserve"> </w:t>
      </w:r>
      <w:r>
        <w:t>kompostowego</w:t>
      </w:r>
      <w:r>
        <w:rPr>
          <w:spacing w:val="-5"/>
        </w:rPr>
        <w:t xml:space="preserve"> </w:t>
      </w:r>
      <w:r>
        <w:t>w</w:t>
      </w:r>
      <w:r>
        <w:rPr>
          <w:spacing w:val="-7"/>
        </w:rPr>
        <w:t xml:space="preserve"> </w:t>
      </w:r>
      <w:r>
        <w:t>pryzmach</w:t>
      </w:r>
      <w:r>
        <w:rPr>
          <w:spacing w:val="-6"/>
        </w:rPr>
        <w:t xml:space="preserve"> </w:t>
      </w:r>
      <w:r>
        <w:t>przy pomocy taśmy</w:t>
      </w:r>
      <w:r>
        <w:rPr>
          <w:spacing w:val="-6"/>
        </w:rPr>
        <w:t xml:space="preserve"> </w:t>
      </w:r>
      <w:r>
        <w:t>mierniczej.</w:t>
      </w:r>
    </w:p>
    <w:p w14:paraId="074F0648" w14:textId="77777777" w:rsidR="00A40DAE" w:rsidRDefault="00836025">
      <w:pPr>
        <w:spacing w:before="119"/>
        <w:ind w:left="984"/>
        <w:jc w:val="both"/>
        <w:rPr>
          <w:i/>
        </w:rPr>
      </w:pPr>
      <w:r>
        <w:rPr>
          <w:i/>
        </w:rPr>
        <w:t>(rozliczenie z dokładnością do dwóch miejsc po przecinku)</w:t>
      </w:r>
    </w:p>
    <w:p w14:paraId="7DB0AD21" w14:textId="77777777" w:rsidR="00A40DAE" w:rsidRDefault="00A40DAE">
      <w:pPr>
        <w:pStyle w:val="Tekstpodstawowy"/>
        <w:ind w:left="0" w:firstLine="0"/>
        <w:rPr>
          <w:i/>
          <w:sz w:val="20"/>
        </w:rPr>
      </w:pPr>
    </w:p>
    <w:p w14:paraId="7DEEB4EF" w14:textId="77777777" w:rsidR="00A40DAE" w:rsidRDefault="00A40DAE">
      <w:pPr>
        <w:pStyle w:val="Tekstpodstawowy"/>
        <w:spacing w:before="6"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6"/>
        <w:gridCol w:w="1702"/>
        <w:gridCol w:w="3858"/>
        <w:gridCol w:w="1332"/>
      </w:tblGrid>
      <w:tr w:rsidR="00A40DAE" w14:paraId="7A1B1C8D" w14:textId="77777777">
        <w:trPr>
          <w:trHeight w:val="1014"/>
        </w:trPr>
        <w:tc>
          <w:tcPr>
            <w:tcW w:w="670" w:type="dxa"/>
          </w:tcPr>
          <w:p w14:paraId="49A02F08" w14:textId="77777777" w:rsidR="00A40DAE" w:rsidRDefault="00836025">
            <w:pPr>
              <w:pStyle w:val="TableParagraph"/>
              <w:ind w:left="129" w:right="120"/>
              <w:jc w:val="center"/>
              <w:rPr>
                <w:b/>
                <w:i/>
              </w:rPr>
            </w:pPr>
            <w:r>
              <w:rPr>
                <w:b/>
                <w:i/>
              </w:rPr>
              <w:t>Nr</w:t>
            </w:r>
          </w:p>
        </w:tc>
        <w:tc>
          <w:tcPr>
            <w:tcW w:w="1796" w:type="dxa"/>
          </w:tcPr>
          <w:p w14:paraId="213929A3" w14:textId="77777777" w:rsidR="00A40DAE" w:rsidRDefault="00836025">
            <w:pPr>
              <w:pStyle w:val="TableParagraph"/>
              <w:ind w:left="109" w:right="267"/>
              <w:rPr>
                <w:b/>
                <w:i/>
              </w:rPr>
            </w:pPr>
            <w:r>
              <w:rPr>
                <w:b/>
                <w:i/>
              </w:rPr>
              <w:t>Kod czynności do rozliczenia</w:t>
            </w:r>
          </w:p>
        </w:tc>
        <w:tc>
          <w:tcPr>
            <w:tcW w:w="1702" w:type="dxa"/>
          </w:tcPr>
          <w:p w14:paraId="28FF22FD"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EEE1668" w14:textId="77777777" w:rsidR="00A40DAE" w:rsidRDefault="00836025">
            <w:pPr>
              <w:pStyle w:val="TableParagraph"/>
              <w:spacing w:before="0"/>
              <w:ind w:left="0" w:right="94"/>
              <w:jc w:val="right"/>
              <w:rPr>
                <w:b/>
                <w:i/>
              </w:rPr>
            </w:pPr>
            <w:r>
              <w:rPr>
                <w:b/>
                <w:i/>
                <w:spacing w:val="-1"/>
              </w:rPr>
              <w:t>wyceny</w:t>
            </w:r>
          </w:p>
        </w:tc>
        <w:tc>
          <w:tcPr>
            <w:tcW w:w="3858" w:type="dxa"/>
          </w:tcPr>
          <w:p w14:paraId="6EDE6D18" w14:textId="77777777" w:rsidR="00A40DAE" w:rsidRDefault="00836025">
            <w:pPr>
              <w:pStyle w:val="TableParagraph"/>
              <w:rPr>
                <w:b/>
                <w:i/>
              </w:rPr>
            </w:pPr>
            <w:r>
              <w:rPr>
                <w:b/>
                <w:i/>
              </w:rPr>
              <w:t>Opis kodu czynności</w:t>
            </w:r>
          </w:p>
        </w:tc>
        <w:tc>
          <w:tcPr>
            <w:tcW w:w="1332" w:type="dxa"/>
          </w:tcPr>
          <w:p w14:paraId="660C1F56" w14:textId="77777777" w:rsidR="00A40DAE" w:rsidRDefault="00836025">
            <w:pPr>
              <w:pStyle w:val="TableParagraph"/>
              <w:ind w:right="219"/>
              <w:rPr>
                <w:b/>
                <w:i/>
              </w:rPr>
            </w:pPr>
            <w:r>
              <w:rPr>
                <w:b/>
                <w:i/>
              </w:rPr>
              <w:t>Jednostka miary</w:t>
            </w:r>
          </w:p>
        </w:tc>
      </w:tr>
      <w:tr w:rsidR="00A40DAE" w14:paraId="12CB53EF" w14:textId="77777777">
        <w:trPr>
          <w:trHeight w:val="1012"/>
        </w:trPr>
        <w:tc>
          <w:tcPr>
            <w:tcW w:w="670" w:type="dxa"/>
          </w:tcPr>
          <w:p w14:paraId="7D234627" w14:textId="77777777" w:rsidR="00A40DAE" w:rsidRDefault="00836025">
            <w:pPr>
              <w:pStyle w:val="TableParagraph"/>
              <w:ind w:left="129" w:right="120"/>
              <w:jc w:val="center"/>
            </w:pPr>
            <w:r>
              <w:t>275</w:t>
            </w:r>
          </w:p>
        </w:tc>
        <w:tc>
          <w:tcPr>
            <w:tcW w:w="1796" w:type="dxa"/>
          </w:tcPr>
          <w:p w14:paraId="4D474CF7" w14:textId="77777777" w:rsidR="00A40DAE" w:rsidRDefault="00836025">
            <w:pPr>
              <w:pStyle w:val="TableParagraph"/>
              <w:ind w:left="109"/>
            </w:pPr>
            <w:r>
              <w:t>PRZE-KOMR</w:t>
            </w:r>
          </w:p>
        </w:tc>
        <w:tc>
          <w:tcPr>
            <w:tcW w:w="1702" w:type="dxa"/>
          </w:tcPr>
          <w:p w14:paraId="436070E1" w14:textId="77777777" w:rsidR="00A40DAE" w:rsidRDefault="00836025">
            <w:pPr>
              <w:pStyle w:val="TableParagraph"/>
              <w:ind w:left="107"/>
            </w:pPr>
            <w:r>
              <w:t>PRZE-KOMR</w:t>
            </w:r>
          </w:p>
        </w:tc>
        <w:tc>
          <w:tcPr>
            <w:tcW w:w="3858" w:type="dxa"/>
          </w:tcPr>
          <w:p w14:paraId="65D736B6" w14:textId="77777777" w:rsidR="00A40DAE" w:rsidRDefault="00836025">
            <w:pPr>
              <w:pStyle w:val="TableParagraph"/>
            </w:pPr>
            <w:r>
              <w:t>Jednorazowe ręczne przerobienie kompostu z wapnem lub nawozami mineralnymi</w:t>
            </w:r>
          </w:p>
        </w:tc>
        <w:tc>
          <w:tcPr>
            <w:tcW w:w="1332" w:type="dxa"/>
          </w:tcPr>
          <w:p w14:paraId="0C5ACF31" w14:textId="77777777" w:rsidR="00A40DAE" w:rsidRDefault="00836025">
            <w:pPr>
              <w:pStyle w:val="TableParagraph"/>
              <w:ind w:left="453" w:right="446"/>
              <w:jc w:val="center"/>
            </w:pPr>
            <w:r>
              <w:t>M</w:t>
            </w:r>
            <w:r>
              <w:rPr>
                <w:position w:val="5"/>
                <w:sz w:val="14"/>
              </w:rPr>
              <w:t>3</w:t>
            </w:r>
            <w:r>
              <w:t>P</w:t>
            </w:r>
          </w:p>
        </w:tc>
      </w:tr>
      <w:tr w:rsidR="00A40DAE" w14:paraId="5F52B935" w14:textId="77777777">
        <w:trPr>
          <w:trHeight w:val="757"/>
        </w:trPr>
        <w:tc>
          <w:tcPr>
            <w:tcW w:w="670" w:type="dxa"/>
          </w:tcPr>
          <w:p w14:paraId="1D5FB618" w14:textId="77777777" w:rsidR="00A40DAE" w:rsidRDefault="00836025">
            <w:pPr>
              <w:pStyle w:val="TableParagraph"/>
              <w:ind w:left="129" w:right="120"/>
              <w:jc w:val="center"/>
            </w:pPr>
            <w:r>
              <w:t>276</w:t>
            </w:r>
          </w:p>
        </w:tc>
        <w:tc>
          <w:tcPr>
            <w:tcW w:w="1796" w:type="dxa"/>
          </w:tcPr>
          <w:p w14:paraId="7BD96805" w14:textId="77777777" w:rsidR="00A40DAE" w:rsidRDefault="00836025">
            <w:pPr>
              <w:pStyle w:val="TableParagraph"/>
              <w:ind w:left="109"/>
            </w:pPr>
            <w:r>
              <w:t>PRZES-R</w:t>
            </w:r>
          </w:p>
        </w:tc>
        <w:tc>
          <w:tcPr>
            <w:tcW w:w="1702" w:type="dxa"/>
          </w:tcPr>
          <w:p w14:paraId="5E787596" w14:textId="77777777" w:rsidR="00A40DAE" w:rsidRDefault="00836025">
            <w:pPr>
              <w:pStyle w:val="TableParagraph"/>
              <w:ind w:left="107"/>
            </w:pPr>
            <w:r>
              <w:t>PRZES-R</w:t>
            </w:r>
          </w:p>
        </w:tc>
        <w:tc>
          <w:tcPr>
            <w:tcW w:w="3858" w:type="dxa"/>
          </w:tcPr>
          <w:p w14:paraId="4E43D960" w14:textId="77777777" w:rsidR="00A40DAE" w:rsidRDefault="00836025">
            <w:pPr>
              <w:pStyle w:val="TableParagraph"/>
            </w:pPr>
            <w:r>
              <w:t>Przesiewanie kompostu wraz z</w:t>
            </w:r>
          </w:p>
          <w:p w14:paraId="1BF72892" w14:textId="77777777" w:rsidR="00A40DAE" w:rsidRDefault="00836025">
            <w:pPr>
              <w:pStyle w:val="TableParagraph"/>
              <w:spacing w:before="2"/>
            </w:pPr>
            <w:r>
              <w:t>doniesieniem i przestawieniem raf</w:t>
            </w:r>
          </w:p>
        </w:tc>
        <w:tc>
          <w:tcPr>
            <w:tcW w:w="1332" w:type="dxa"/>
          </w:tcPr>
          <w:p w14:paraId="73DC23B5" w14:textId="77777777" w:rsidR="00A40DAE" w:rsidRDefault="00836025">
            <w:pPr>
              <w:pStyle w:val="TableParagraph"/>
              <w:ind w:left="453" w:right="446"/>
              <w:jc w:val="center"/>
            </w:pPr>
            <w:r>
              <w:t>M</w:t>
            </w:r>
            <w:r>
              <w:rPr>
                <w:position w:val="5"/>
                <w:sz w:val="14"/>
              </w:rPr>
              <w:t>3</w:t>
            </w:r>
            <w:r>
              <w:t>P</w:t>
            </w:r>
          </w:p>
        </w:tc>
      </w:tr>
    </w:tbl>
    <w:p w14:paraId="03981A2C" w14:textId="77777777" w:rsidR="00A40DAE" w:rsidRDefault="00836025">
      <w:pPr>
        <w:pStyle w:val="Nagwek1"/>
        <w:spacing w:before="120"/>
      </w:pPr>
      <w:r>
        <w:t>Standard technologii prac obejmuje:</w:t>
      </w:r>
    </w:p>
    <w:p w14:paraId="7D30BD62" w14:textId="77777777" w:rsidR="00A40DAE" w:rsidRDefault="00836025">
      <w:pPr>
        <w:pStyle w:val="Akapitzlist"/>
        <w:numPr>
          <w:ilvl w:val="1"/>
          <w:numId w:val="5"/>
        </w:numPr>
        <w:tabs>
          <w:tab w:val="left" w:pos="996"/>
          <w:tab w:val="left" w:pos="997"/>
        </w:tabs>
        <w:spacing w:before="119"/>
        <w:ind w:right="418"/>
        <w:rPr>
          <w:rFonts w:ascii="Symbol" w:hAnsi="Symbol"/>
        </w:rPr>
      </w:pPr>
      <w:r>
        <w:t>doniesienie pojemnika z wapnem lub nawozem mineralnym do pryzmy kompostowej lub doniesienie i ustawienie metalowego sita rafa wraz z jego</w:t>
      </w:r>
      <w:r>
        <w:rPr>
          <w:spacing w:val="-11"/>
        </w:rPr>
        <w:t xml:space="preserve"> </w:t>
      </w:r>
      <w:r>
        <w:t>przestawieniem,</w:t>
      </w:r>
    </w:p>
    <w:p w14:paraId="51DE49AB" w14:textId="77777777" w:rsidR="00A40DAE" w:rsidRDefault="00836025">
      <w:pPr>
        <w:pStyle w:val="Akapitzlist"/>
        <w:numPr>
          <w:ilvl w:val="1"/>
          <w:numId w:val="5"/>
        </w:numPr>
        <w:tabs>
          <w:tab w:val="left" w:pos="996"/>
          <w:tab w:val="left" w:pos="997"/>
        </w:tabs>
        <w:ind w:hanging="361"/>
        <w:rPr>
          <w:rFonts w:ascii="Symbol" w:hAnsi="Symbol"/>
        </w:rPr>
      </w:pPr>
      <w:r>
        <w:t>przerobienie lub przesiewanie</w:t>
      </w:r>
      <w:r>
        <w:rPr>
          <w:spacing w:val="-2"/>
        </w:rPr>
        <w:t xml:space="preserve"> </w:t>
      </w:r>
      <w:r>
        <w:t>kompostu,</w:t>
      </w:r>
    </w:p>
    <w:p w14:paraId="57BD02B5" w14:textId="77777777" w:rsidR="00A40DAE" w:rsidRDefault="00836025">
      <w:pPr>
        <w:pStyle w:val="Akapitzlist"/>
        <w:numPr>
          <w:ilvl w:val="1"/>
          <w:numId w:val="5"/>
        </w:numPr>
        <w:tabs>
          <w:tab w:val="left" w:pos="996"/>
          <w:tab w:val="left" w:pos="997"/>
        </w:tabs>
        <w:spacing w:before="1" w:line="269" w:lineRule="exact"/>
        <w:ind w:hanging="361"/>
        <w:rPr>
          <w:rFonts w:ascii="Symbol" w:hAnsi="Symbol"/>
        </w:rPr>
      </w:pPr>
      <w:r>
        <w:t>zabezpieczenie pryzmy</w:t>
      </w:r>
      <w:r>
        <w:rPr>
          <w:spacing w:val="-2"/>
        </w:rPr>
        <w:t xml:space="preserve"> </w:t>
      </w:r>
      <w:r>
        <w:t>kompostowej,</w:t>
      </w:r>
    </w:p>
    <w:p w14:paraId="091DAE94"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odstawienie</w:t>
      </w:r>
      <w:r>
        <w:rPr>
          <w:spacing w:val="-1"/>
        </w:rPr>
        <w:t xml:space="preserve"> </w:t>
      </w:r>
      <w:r>
        <w:t>sita.</w:t>
      </w:r>
    </w:p>
    <w:p w14:paraId="52BF088E" w14:textId="77777777" w:rsidR="00A40DAE" w:rsidRDefault="00836025">
      <w:pPr>
        <w:pStyle w:val="Nagwek1"/>
        <w:spacing w:before="121"/>
      </w:pPr>
      <w:r>
        <w:t>Procedura odbioru:</w:t>
      </w:r>
    </w:p>
    <w:p w14:paraId="05B8108C" w14:textId="77777777" w:rsidR="00A40DAE" w:rsidRDefault="00836025">
      <w:pPr>
        <w:pStyle w:val="Akapitzlist"/>
        <w:numPr>
          <w:ilvl w:val="1"/>
          <w:numId w:val="5"/>
        </w:numPr>
        <w:tabs>
          <w:tab w:val="left" w:pos="997"/>
        </w:tabs>
        <w:spacing w:before="119"/>
        <w:ind w:right="294"/>
        <w:jc w:val="both"/>
        <w:rPr>
          <w:rFonts w:ascii="Symbol" w:hAnsi="Symbol"/>
          <w:i/>
        </w:rPr>
      </w:pPr>
      <w:r>
        <w:t>odbiór prac nastąpi poprzez zweryfikowanie prawidłowości ich wykonania z opisem czynności</w:t>
      </w:r>
      <w:r>
        <w:rPr>
          <w:spacing w:val="-8"/>
        </w:rPr>
        <w:t xml:space="preserve"> </w:t>
      </w:r>
      <w:r>
        <w:t>i</w:t>
      </w:r>
      <w:r>
        <w:rPr>
          <w:spacing w:val="-5"/>
        </w:rPr>
        <w:t xml:space="preserve"> </w:t>
      </w:r>
      <w:r>
        <w:t>zleceniem</w:t>
      </w:r>
      <w:r>
        <w:rPr>
          <w:spacing w:val="-5"/>
        </w:rPr>
        <w:t xml:space="preserve"> </w:t>
      </w:r>
      <w:r>
        <w:t>oraz</w:t>
      </w:r>
      <w:r>
        <w:rPr>
          <w:spacing w:val="-5"/>
        </w:rPr>
        <w:t xml:space="preserve"> </w:t>
      </w:r>
      <w:r>
        <w:t>poprzez</w:t>
      </w:r>
      <w:r>
        <w:rPr>
          <w:spacing w:val="-6"/>
        </w:rPr>
        <w:t xml:space="preserve"> </w:t>
      </w:r>
      <w:r>
        <w:t>zmierzenie</w:t>
      </w:r>
      <w:r>
        <w:rPr>
          <w:spacing w:val="-6"/>
        </w:rPr>
        <w:t xml:space="preserve"> </w:t>
      </w:r>
      <w:r>
        <w:t>materiału</w:t>
      </w:r>
      <w:r>
        <w:rPr>
          <w:spacing w:val="-6"/>
        </w:rPr>
        <w:t xml:space="preserve"> </w:t>
      </w:r>
      <w:r>
        <w:t>kompostowego</w:t>
      </w:r>
      <w:r>
        <w:rPr>
          <w:spacing w:val="-5"/>
        </w:rPr>
        <w:t xml:space="preserve"> </w:t>
      </w:r>
      <w:r>
        <w:t>w</w:t>
      </w:r>
      <w:r>
        <w:rPr>
          <w:spacing w:val="-7"/>
        </w:rPr>
        <w:t xml:space="preserve"> </w:t>
      </w:r>
      <w:r>
        <w:t>pryzmach</w:t>
      </w:r>
      <w:r>
        <w:rPr>
          <w:spacing w:val="-6"/>
        </w:rPr>
        <w:t xml:space="preserve"> </w:t>
      </w:r>
      <w:r>
        <w:t xml:space="preserve">przy pomocy taśmy mierniczej. </w:t>
      </w:r>
      <w:r>
        <w:rPr>
          <w:i/>
        </w:rPr>
        <w:t>(rozliczenie z dokładnością do dwóch miejsc po</w:t>
      </w:r>
      <w:r>
        <w:rPr>
          <w:i/>
          <w:spacing w:val="-19"/>
        </w:rPr>
        <w:t xml:space="preserve"> </w:t>
      </w:r>
      <w:r>
        <w:rPr>
          <w:i/>
        </w:rPr>
        <w:t>przecinku)</w:t>
      </w:r>
    </w:p>
    <w:p w14:paraId="015F7FFD" w14:textId="77777777" w:rsidR="00A40DAE" w:rsidRDefault="00A40DAE">
      <w:pPr>
        <w:jc w:val="both"/>
        <w:rPr>
          <w:rFonts w:ascii="Symbol" w:hAnsi="Symbol"/>
        </w:rPr>
        <w:sectPr w:rsidR="00A40DAE">
          <w:pgSz w:w="11910" w:h="16840"/>
          <w:pgMar w:top="140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493BA83A" w14:textId="77777777">
        <w:trPr>
          <w:trHeight w:val="1015"/>
        </w:trPr>
        <w:tc>
          <w:tcPr>
            <w:tcW w:w="670" w:type="dxa"/>
          </w:tcPr>
          <w:p w14:paraId="47BDB812" w14:textId="77777777" w:rsidR="00A40DAE" w:rsidRDefault="00836025">
            <w:pPr>
              <w:pStyle w:val="TableParagraph"/>
              <w:spacing w:before="120"/>
              <w:ind w:left="129" w:right="120"/>
              <w:jc w:val="center"/>
              <w:rPr>
                <w:b/>
                <w:i/>
              </w:rPr>
            </w:pPr>
            <w:r>
              <w:rPr>
                <w:b/>
                <w:i/>
              </w:rPr>
              <w:t>Nr</w:t>
            </w:r>
          </w:p>
        </w:tc>
        <w:tc>
          <w:tcPr>
            <w:tcW w:w="1794" w:type="dxa"/>
          </w:tcPr>
          <w:p w14:paraId="544B55FE" w14:textId="77777777" w:rsidR="00A40DAE" w:rsidRDefault="00836025">
            <w:pPr>
              <w:pStyle w:val="TableParagraph"/>
              <w:spacing w:before="120"/>
              <w:ind w:left="109" w:right="265"/>
              <w:rPr>
                <w:b/>
                <w:i/>
              </w:rPr>
            </w:pPr>
            <w:r>
              <w:rPr>
                <w:b/>
                <w:i/>
              </w:rPr>
              <w:t>Kod czynności do rozliczenia</w:t>
            </w:r>
          </w:p>
        </w:tc>
        <w:tc>
          <w:tcPr>
            <w:tcW w:w="1702" w:type="dxa"/>
          </w:tcPr>
          <w:p w14:paraId="692ED334" w14:textId="77777777" w:rsidR="00A40DAE" w:rsidRDefault="00836025">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4695B3D" w14:textId="77777777" w:rsidR="00A40DAE" w:rsidRDefault="00836025">
            <w:pPr>
              <w:pStyle w:val="TableParagraph"/>
              <w:spacing w:before="0"/>
              <w:ind w:left="0" w:right="95"/>
              <w:jc w:val="right"/>
              <w:rPr>
                <w:b/>
                <w:i/>
              </w:rPr>
            </w:pPr>
            <w:r>
              <w:rPr>
                <w:b/>
                <w:i/>
                <w:spacing w:val="-1"/>
              </w:rPr>
              <w:t>wyceny</w:t>
            </w:r>
          </w:p>
        </w:tc>
        <w:tc>
          <w:tcPr>
            <w:tcW w:w="3861" w:type="dxa"/>
          </w:tcPr>
          <w:p w14:paraId="18DE1BD6" w14:textId="77777777" w:rsidR="00A40DAE" w:rsidRDefault="00836025">
            <w:pPr>
              <w:pStyle w:val="TableParagraph"/>
              <w:spacing w:before="120"/>
              <w:rPr>
                <w:b/>
                <w:i/>
              </w:rPr>
            </w:pPr>
            <w:r>
              <w:rPr>
                <w:b/>
                <w:i/>
              </w:rPr>
              <w:t>Opis kodu czynności</w:t>
            </w:r>
          </w:p>
        </w:tc>
        <w:tc>
          <w:tcPr>
            <w:tcW w:w="1333" w:type="dxa"/>
          </w:tcPr>
          <w:p w14:paraId="1BDEB111" w14:textId="77777777" w:rsidR="00A40DAE" w:rsidRDefault="00836025">
            <w:pPr>
              <w:pStyle w:val="TableParagraph"/>
              <w:spacing w:before="120"/>
              <w:ind w:left="105" w:right="221"/>
              <w:rPr>
                <w:b/>
                <w:i/>
              </w:rPr>
            </w:pPr>
            <w:r>
              <w:rPr>
                <w:b/>
                <w:i/>
              </w:rPr>
              <w:t>Jednostka miary</w:t>
            </w:r>
          </w:p>
        </w:tc>
      </w:tr>
      <w:tr w:rsidR="00A40DAE" w14:paraId="4982AD8B" w14:textId="77777777">
        <w:trPr>
          <w:trHeight w:val="755"/>
        </w:trPr>
        <w:tc>
          <w:tcPr>
            <w:tcW w:w="670" w:type="dxa"/>
          </w:tcPr>
          <w:p w14:paraId="10B184C0" w14:textId="77777777" w:rsidR="00A40DAE" w:rsidRDefault="00836025">
            <w:pPr>
              <w:pStyle w:val="TableParagraph"/>
              <w:spacing w:before="117"/>
              <w:ind w:left="129" w:right="120"/>
              <w:jc w:val="center"/>
            </w:pPr>
            <w:r>
              <w:t>277</w:t>
            </w:r>
          </w:p>
        </w:tc>
        <w:tc>
          <w:tcPr>
            <w:tcW w:w="1794" w:type="dxa"/>
          </w:tcPr>
          <w:p w14:paraId="053E7EC3" w14:textId="77777777" w:rsidR="00A40DAE" w:rsidRDefault="00836025">
            <w:pPr>
              <w:pStyle w:val="TableParagraph"/>
              <w:spacing w:before="117"/>
              <w:ind w:left="109"/>
            </w:pPr>
            <w:r>
              <w:t>GRAB-R</w:t>
            </w:r>
          </w:p>
        </w:tc>
        <w:tc>
          <w:tcPr>
            <w:tcW w:w="1702" w:type="dxa"/>
          </w:tcPr>
          <w:p w14:paraId="4991BD7B" w14:textId="77777777" w:rsidR="00A40DAE" w:rsidRDefault="00836025">
            <w:pPr>
              <w:pStyle w:val="TableParagraph"/>
              <w:spacing w:before="117"/>
            </w:pPr>
            <w:r>
              <w:t>GRAB-R</w:t>
            </w:r>
          </w:p>
        </w:tc>
        <w:tc>
          <w:tcPr>
            <w:tcW w:w="3861" w:type="dxa"/>
          </w:tcPr>
          <w:p w14:paraId="771EEBD3" w14:textId="77777777" w:rsidR="00A40DAE" w:rsidRDefault="00836025">
            <w:pPr>
              <w:pStyle w:val="TableParagraph"/>
              <w:spacing w:before="117"/>
              <w:ind w:right="283"/>
            </w:pPr>
            <w:r>
              <w:t>Wygrabianie powierzchni z korzeni i pozostałości drzewnych</w:t>
            </w:r>
          </w:p>
        </w:tc>
        <w:tc>
          <w:tcPr>
            <w:tcW w:w="1333" w:type="dxa"/>
          </w:tcPr>
          <w:p w14:paraId="7849FD2D" w14:textId="77777777" w:rsidR="00A40DAE" w:rsidRDefault="00836025">
            <w:pPr>
              <w:pStyle w:val="TableParagraph"/>
              <w:spacing w:before="117"/>
              <w:ind w:left="348" w:right="347"/>
              <w:jc w:val="center"/>
            </w:pPr>
            <w:r>
              <w:t>AR</w:t>
            </w:r>
          </w:p>
        </w:tc>
      </w:tr>
    </w:tbl>
    <w:p w14:paraId="354893A0" w14:textId="77777777" w:rsidR="00A40DAE" w:rsidRDefault="00836025">
      <w:pPr>
        <w:pStyle w:val="Nagwek1"/>
        <w:spacing w:before="117"/>
      </w:pPr>
      <w:r>
        <w:t>Standard technologii prac obejmuje:</w:t>
      </w:r>
    </w:p>
    <w:p w14:paraId="3C542AB5" w14:textId="66F63748" w:rsidR="00A40DAE" w:rsidRDefault="00836025">
      <w:pPr>
        <w:pStyle w:val="Akapitzlist"/>
        <w:numPr>
          <w:ilvl w:val="2"/>
          <w:numId w:val="5"/>
        </w:numPr>
        <w:tabs>
          <w:tab w:val="left" w:pos="1202"/>
          <w:tab w:val="left" w:pos="1203"/>
        </w:tabs>
        <w:spacing w:before="121" w:line="269" w:lineRule="exact"/>
        <w:ind w:left="1202" w:hanging="361"/>
      </w:pPr>
      <w:r>
        <w:t xml:space="preserve">zebranie z powierzchni kwatery (po orce i kultywacji) </w:t>
      </w:r>
      <w:r>
        <w:rPr>
          <w:spacing w:val="-7"/>
        </w:rPr>
        <w:t>chwast</w:t>
      </w:r>
      <w:r w:rsidR="00A15AFA">
        <w:rPr>
          <w:spacing w:val="-7"/>
        </w:rPr>
        <w:t>ó</w:t>
      </w:r>
      <w:r>
        <w:rPr>
          <w:spacing w:val="-9"/>
        </w:rPr>
        <w:t xml:space="preserve">w, </w:t>
      </w:r>
      <w:r>
        <w:t>korzeni kamieni</w:t>
      </w:r>
      <w:r>
        <w:rPr>
          <w:spacing w:val="-22"/>
        </w:rPr>
        <w:t xml:space="preserve"> </w:t>
      </w:r>
      <w:r>
        <w:t>itp.,</w:t>
      </w:r>
    </w:p>
    <w:p w14:paraId="03F72378" w14:textId="77777777" w:rsidR="00A40DAE" w:rsidRDefault="00836025">
      <w:pPr>
        <w:pStyle w:val="Akapitzlist"/>
        <w:numPr>
          <w:ilvl w:val="2"/>
          <w:numId w:val="5"/>
        </w:numPr>
        <w:tabs>
          <w:tab w:val="left" w:pos="1202"/>
          <w:tab w:val="left" w:pos="1203"/>
        </w:tabs>
        <w:spacing w:line="269" w:lineRule="exact"/>
        <w:ind w:left="1202" w:hanging="361"/>
      </w:pPr>
      <w:r>
        <w:t>usunięcie zebranego materiału poza powierzchnię</w:t>
      </w:r>
      <w:r>
        <w:rPr>
          <w:spacing w:val="-5"/>
        </w:rPr>
        <w:t xml:space="preserve"> kwatery,</w:t>
      </w:r>
    </w:p>
    <w:p w14:paraId="3B187189" w14:textId="13F72F53" w:rsidR="00A40DAE" w:rsidRDefault="00836025">
      <w:pPr>
        <w:pStyle w:val="Akapitzlist"/>
        <w:numPr>
          <w:ilvl w:val="2"/>
          <w:numId w:val="5"/>
        </w:numPr>
        <w:tabs>
          <w:tab w:val="left" w:pos="1202"/>
          <w:tab w:val="left" w:pos="1203"/>
        </w:tabs>
        <w:spacing w:before="1"/>
        <w:ind w:left="1202" w:hanging="361"/>
      </w:pPr>
      <w:r>
        <w:rPr>
          <w:spacing w:val="-9"/>
        </w:rPr>
        <w:t>wyr</w:t>
      </w:r>
      <w:r w:rsidR="00A15AFA">
        <w:rPr>
          <w:spacing w:val="-9"/>
        </w:rPr>
        <w:t>ó</w:t>
      </w:r>
      <w:r>
        <w:t>wnanie grabiami powierzchni przed</w:t>
      </w:r>
      <w:r>
        <w:rPr>
          <w:spacing w:val="-5"/>
        </w:rPr>
        <w:t xml:space="preserve"> </w:t>
      </w:r>
      <w:r>
        <w:t>siewem.</w:t>
      </w:r>
    </w:p>
    <w:p w14:paraId="33C85E6D" w14:textId="77777777" w:rsidR="00A40DAE" w:rsidRDefault="00836025">
      <w:pPr>
        <w:pStyle w:val="Nagwek1"/>
        <w:spacing w:before="120"/>
      </w:pPr>
      <w:r>
        <w:t>Procedura odbioru:</w:t>
      </w:r>
    </w:p>
    <w:p w14:paraId="28DB4448" w14:textId="77777777" w:rsidR="00A40DAE" w:rsidRDefault="00836025">
      <w:pPr>
        <w:pStyle w:val="Akapitzlist"/>
        <w:numPr>
          <w:ilvl w:val="1"/>
          <w:numId w:val="5"/>
        </w:numPr>
        <w:tabs>
          <w:tab w:val="left" w:pos="997"/>
        </w:tabs>
        <w:spacing w:before="121"/>
        <w:ind w:right="29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7ED738F9" w14:textId="77777777" w:rsidR="00A40DAE" w:rsidRDefault="00836025">
      <w:pPr>
        <w:spacing w:before="119"/>
        <w:ind w:left="984"/>
        <w:jc w:val="both"/>
        <w:rPr>
          <w:i/>
        </w:rPr>
      </w:pPr>
      <w:r>
        <w:rPr>
          <w:i/>
        </w:rPr>
        <w:t>(rozliczenie z dokładnością do dwóch miejsc po przecinku)</w:t>
      </w:r>
    </w:p>
    <w:p w14:paraId="21B198DA" w14:textId="77777777" w:rsidR="00A40DAE" w:rsidRDefault="00A40DAE">
      <w:pPr>
        <w:pStyle w:val="Tekstpodstawowy"/>
        <w:ind w:left="0" w:firstLine="0"/>
        <w:rPr>
          <w:i/>
          <w:sz w:val="20"/>
        </w:rPr>
      </w:pPr>
    </w:p>
    <w:p w14:paraId="3541A85B" w14:textId="77777777" w:rsidR="00A40DAE" w:rsidRDefault="00A40DAE">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48B503CD" w14:textId="77777777">
        <w:trPr>
          <w:trHeight w:val="1014"/>
        </w:trPr>
        <w:tc>
          <w:tcPr>
            <w:tcW w:w="670" w:type="dxa"/>
          </w:tcPr>
          <w:p w14:paraId="32E477A3" w14:textId="77777777" w:rsidR="00A40DAE" w:rsidRDefault="00836025">
            <w:pPr>
              <w:pStyle w:val="TableParagraph"/>
              <w:ind w:left="129" w:right="120"/>
              <w:jc w:val="center"/>
              <w:rPr>
                <w:b/>
                <w:i/>
              </w:rPr>
            </w:pPr>
            <w:r>
              <w:rPr>
                <w:b/>
                <w:i/>
              </w:rPr>
              <w:t>Nr</w:t>
            </w:r>
          </w:p>
        </w:tc>
        <w:tc>
          <w:tcPr>
            <w:tcW w:w="1794" w:type="dxa"/>
          </w:tcPr>
          <w:p w14:paraId="01CE741F" w14:textId="77777777" w:rsidR="00A40DAE" w:rsidRDefault="00836025">
            <w:pPr>
              <w:pStyle w:val="TableParagraph"/>
              <w:ind w:left="109" w:right="265"/>
              <w:rPr>
                <w:b/>
                <w:i/>
              </w:rPr>
            </w:pPr>
            <w:r>
              <w:rPr>
                <w:b/>
                <w:i/>
              </w:rPr>
              <w:t>Kod czynności do rozliczenia</w:t>
            </w:r>
          </w:p>
        </w:tc>
        <w:tc>
          <w:tcPr>
            <w:tcW w:w="1702" w:type="dxa"/>
          </w:tcPr>
          <w:p w14:paraId="68497CCF"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6461034" w14:textId="77777777" w:rsidR="00A40DAE" w:rsidRDefault="00836025">
            <w:pPr>
              <w:pStyle w:val="TableParagraph"/>
              <w:spacing w:before="0"/>
              <w:ind w:left="0" w:right="95"/>
              <w:jc w:val="right"/>
              <w:rPr>
                <w:b/>
                <w:i/>
              </w:rPr>
            </w:pPr>
            <w:r>
              <w:rPr>
                <w:b/>
                <w:i/>
                <w:spacing w:val="-1"/>
              </w:rPr>
              <w:t>wyceny</w:t>
            </w:r>
          </w:p>
        </w:tc>
        <w:tc>
          <w:tcPr>
            <w:tcW w:w="3861" w:type="dxa"/>
          </w:tcPr>
          <w:p w14:paraId="28E8872A" w14:textId="77777777" w:rsidR="00A40DAE" w:rsidRDefault="00836025">
            <w:pPr>
              <w:pStyle w:val="TableParagraph"/>
              <w:rPr>
                <w:b/>
                <w:i/>
              </w:rPr>
            </w:pPr>
            <w:r>
              <w:rPr>
                <w:b/>
                <w:i/>
              </w:rPr>
              <w:t>Opis kodu czynności</w:t>
            </w:r>
          </w:p>
        </w:tc>
        <w:tc>
          <w:tcPr>
            <w:tcW w:w="1333" w:type="dxa"/>
          </w:tcPr>
          <w:p w14:paraId="7B961BCA" w14:textId="77777777" w:rsidR="00A40DAE" w:rsidRDefault="00836025">
            <w:pPr>
              <w:pStyle w:val="TableParagraph"/>
              <w:ind w:left="105" w:right="221"/>
              <w:rPr>
                <w:b/>
                <w:i/>
              </w:rPr>
            </w:pPr>
            <w:r>
              <w:rPr>
                <w:b/>
                <w:i/>
              </w:rPr>
              <w:t>Jednostka miary</w:t>
            </w:r>
          </w:p>
        </w:tc>
      </w:tr>
      <w:tr w:rsidR="00A40DAE" w14:paraId="508578F6" w14:textId="77777777">
        <w:trPr>
          <w:trHeight w:val="1012"/>
        </w:trPr>
        <w:tc>
          <w:tcPr>
            <w:tcW w:w="670" w:type="dxa"/>
          </w:tcPr>
          <w:p w14:paraId="635FAD35" w14:textId="77777777" w:rsidR="00A40DAE" w:rsidRDefault="00836025">
            <w:pPr>
              <w:pStyle w:val="TableParagraph"/>
              <w:ind w:left="129" w:right="120"/>
              <w:jc w:val="center"/>
            </w:pPr>
            <w:r>
              <w:t>278</w:t>
            </w:r>
          </w:p>
        </w:tc>
        <w:tc>
          <w:tcPr>
            <w:tcW w:w="1794" w:type="dxa"/>
          </w:tcPr>
          <w:p w14:paraId="6884AD02" w14:textId="77777777" w:rsidR="00A40DAE" w:rsidRDefault="00836025">
            <w:pPr>
              <w:pStyle w:val="TableParagraph"/>
              <w:ind w:left="109"/>
            </w:pPr>
            <w:r>
              <w:t>SADZ-SW+D</w:t>
            </w:r>
          </w:p>
        </w:tc>
        <w:tc>
          <w:tcPr>
            <w:tcW w:w="1702" w:type="dxa"/>
          </w:tcPr>
          <w:p w14:paraId="44EE0F00" w14:textId="77777777" w:rsidR="00A40DAE" w:rsidRDefault="00836025">
            <w:pPr>
              <w:pStyle w:val="TableParagraph"/>
            </w:pPr>
            <w:r>
              <w:t>SADZ-SW+D</w:t>
            </w:r>
          </w:p>
        </w:tc>
        <w:tc>
          <w:tcPr>
            <w:tcW w:w="3861" w:type="dxa"/>
          </w:tcPr>
          <w:p w14:paraId="7BC254B4" w14:textId="77777777" w:rsidR="00A40DAE" w:rsidRDefault="00836025">
            <w:pPr>
              <w:pStyle w:val="TableParagraph"/>
              <w:spacing w:line="258" w:lineRule="exact"/>
            </w:pPr>
            <w:r>
              <w:t>Sadzenie wielolatek w szkółkach</w:t>
            </w:r>
          </w:p>
          <w:p w14:paraId="69387832" w14:textId="77777777" w:rsidR="00A40DAE" w:rsidRDefault="00836025">
            <w:pPr>
              <w:pStyle w:val="TableParagraph"/>
              <w:spacing w:before="0"/>
              <w:ind w:right="431"/>
            </w:pPr>
            <w:r>
              <w:t>zadrzewieniowych wraz z ręcznym przygotowaniem dołków</w:t>
            </w:r>
          </w:p>
        </w:tc>
        <w:tc>
          <w:tcPr>
            <w:tcW w:w="1333" w:type="dxa"/>
          </w:tcPr>
          <w:p w14:paraId="36680B47" w14:textId="77777777" w:rsidR="00A40DAE" w:rsidRDefault="00836025">
            <w:pPr>
              <w:pStyle w:val="TableParagraph"/>
              <w:ind w:left="419"/>
            </w:pPr>
            <w:r>
              <w:t>TSZT</w:t>
            </w:r>
          </w:p>
        </w:tc>
      </w:tr>
    </w:tbl>
    <w:p w14:paraId="2B7E4ADD" w14:textId="77777777" w:rsidR="00A40DAE" w:rsidRDefault="00836025">
      <w:pPr>
        <w:pStyle w:val="Nagwek1"/>
      </w:pPr>
      <w:r>
        <w:t>Standard technologii prac obejmuje:</w:t>
      </w:r>
    </w:p>
    <w:p w14:paraId="270ABD6E" w14:textId="77777777" w:rsidR="00A40DAE" w:rsidRDefault="00836025">
      <w:pPr>
        <w:pStyle w:val="Akapitzlist"/>
        <w:numPr>
          <w:ilvl w:val="1"/>
          <w:numId w:val="5"/>
        </w:numPr>
        <w:tabs>
          <w:tab w:val="left" w:pos="996"/>
          <w:tab w:val="left" w:pos="997"/>
        </w:tabs>
        <w:spacing w:before="122" w:line="269" w:lineRule="exact"/>
        <w:ind w:hanging="361"/>
        <w:rPr>
          <w:rFonts w:ascii="Symbol" w:hAnsi="Symbol"/>
        </w:rPr>
      </w:pPr>
      <w:r>
        <w:t>doniesienie</w:t>
      </w:r>
      <w:r>
        <w:rPr>
          <w:spacing w:val="-4"/>
        </w:rPr>
        <w:t xml:space="preserve"> </w:t>
      </w:r>
      <w:r>
        <w:t>sadzonek,</w:t>
      </w:r>
    </w:p>
    <w:p w14:paraId="6211E0D4"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wykopanie</w:t>
      </w:r>
      <w:r>
        <w:rPr>
          <w:spacing w:val="-1"/>
        </w:rPr>
        <w:t xml:space="preserve"> </w:t>
      </w:r>
      <w:r>
        <w:t>dołka,</w:t>
      </w:r>
    </w:p>
    <w:p w14:paraId="62EB03DF" w14:textId="21C28754" w:rsidR="00A40DAE" w:rsidRDefault="00836025">
      <w:pPr>
        <w:pStyle w:val="Akapitzlist"/>
        <w:numPr>
          <w:ilvl w:val="1"/>
          <w:numId w:val="5"/>
        </w:numPr>
        <w:tabs>
          <w:tab w:val="left" w:pos="996"/>
          <w:tab w:val="left" w:pos="997"/>
        </w:tabs>
        <w:spacing w:before="1"/>
        <w:ind w:hanging="361"/>
        <w:rPr>
          <w:rFonts w:ascii="Symbol" w:hAnsi="Symbol"/>
        </w:rPr>
      </w:pPr>
      <w:r>
        <w:t xml:space="preserve">sadzenie i ubicie gleby </w:t>
      </w:r>
      <w:r>
        <w:rPr>
          <w:spacing w:val="-10"/>
        </w:rPr>
        <w:t>wok</w:t>
      </w:r>
      <w:r w:rsidR="00A15AFA">
        <w:rPr>
          <w:spacing w:val="-10"/>
        </w:rPr>
        <w:t>ó</w:t>
      </w:r>
      <w:r>
        <w:t>ł</w:t>
      </w:r>
      <w:r>
        <w:rPr>
          <w:spacing w:val="-4"/>
        </w:rPr>
        <w:t xml:space="preserve"> </w:t>
      </w:r>
      <w:r>
        <w:t>sadzonek.</w:t>
      </w:r>
    </w:p>
    <w:p w14:paraId="6D008090" w14:textId="77777777" w:rsidR="00A40DAE" w:rsidRDefault="00836025">
      <w:pPr>
        <w:pStyle w:val="Nagwek1"/>
      </w:pPr>
      <w:r>
        <w:t>Procedura odbioru:</w:t>
      </w:r>
    </w:p>
    <w:p w14:paraId="47510C7F" w14:textId="77777777" w:rsidR="00A40DAE" w:rsidRDefault="00836025">
      <w:pPr>
        <w:pStyle w:val="Akapitzlist"/>
        <w:numPr>
          <w:ilvl w:val="1"/>
          <w:numId w:val="5"/>
        </w:numPr>
        <w:tabs>
          <w:tab w:val="left" w:pos="997"/>
        </w:tabs>
        <w:spacing w:before="121"/>
        <w:ind w:right="29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14:paraId="0B594B77" w14:textId="77777777" w:rsidR="00A40DAE" w:rsidRDefault="00836025">
      <w:pPr>
        <w:spacing w:before="119"/>
        <w:ind w:left="984"/>
        <w:jc w:val="both"/>
        <w:rPr>
          <w:i/>
        </w:rPr>
      </w:pPr>
      <w:r>
        <w:rPr>
          <w:i/>
        </w:rPr>
        <w:t>(rozliczenie z dokładnością do dwóch miejsc po przecinku)</w:t>
      </w:r>
    </w:p>
    <w:p w14:paraId="7BB0DA36" w14:textId="77777777" w:rsidR="00A40DAE" w:rsidRDefault="00A40DAE">
      <w:pPr>
        <w:pStyle w:val="Tekstpodstawowy"/>
        <w:ind w:left="0" w:firstLine="0"/>
        <w:rPr>
          <w:i/>
          <w:sz w:val="20"/>
        </w:rPr>
      </w:pPr>
    </w:p>
    <w:p w14:paraId="4AB03C7B" w14:textId="77777777" w:rsidR="00A40DAE" w:rsidRDefault="00A40DAE">
      <w:pPr>
        <w:pStyle w:val="Tekstpodstawowy"/>
        <w:ind w:left="0" w:firstLine="0"/>
        <w:rPr>
          <w:i/>
          <w:sz w:val="20"/>
        </w:rPr>
      </w:pPr>
    </w:p>
    <w:p w14:paraId="660D260E" w14:textId="77777777" w:rsidR="00A40DAE" w:rsidRDefault="00A40DAE">
      <w:pPr>
        <w:pStyle w:val="Tekstpodstawowy"/>
        <w:spacing w:before="9"/>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17AC4668" w14:textId="77777777">
        <w:trPr>
          <w:trHeight w:val="1012"/>
        </w:trPr>
        <w:tc>
          <w:tcPr>
            <w:tcW w:w="670" w:type="dxa"/>
          </w:tcPr>
          <w:p w14:paraId="2179CC17" w14:textId="77777777" w:rsidR="00A40DAE" w:rsidRDefault="00836025">
            <w:pPr>
              <w:pStyle w:val="TableParagraph"/>
              <w:ind w:left="129" w:right="120"/>
              <w:jc w:val="center"/>
              <w:rPr>
                <w:b/>
                <w:i/>
              </w:rPr>
            </w:pPr>
            <w:r>
              <w:rPr>
                <w:b/>
                <w:i/>
              </w:rPr>
              <w:t>Nr</w:t>
            </w:r>
          </w:p>
        </w:tc>
        <w:tc>
          <w:tcPr>
            <w:tcW w:w="1794" w:type="dxa"/>
          </w:tcPr>
          <w:p w14:paraId="58976280" w14:textId="77777777" w:rsidR="00A40DAE" w:rsidRDefault="00836025">
            <w:pPr>
              <w:pStyle w:val="TableParagraph"/>
              <w:ind w:left="109" w:right="265"/>
              <w:rPr>
                <w:b/>
                <w:i/>
              </w:rPr>
            </w:pPr>
            <w:r>
              <w:rPr>
                <w:b/>
                <w:i/>
              </w:rPr>
              <w:t>Kod czynności do rozliczenia</w:t>
            </w:r>
          </w:p>
        </w:tc>
        <w:tc>
          <w:tcPr>
            <w:tcW w:w="1702" w:type="dxa"/>
          </w:tcPr>
          <w:p w14:paraId="42AAA1AA"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708D671" w14:textId="77777777" w:rsidR="00A40DAE" w:rsidRDefault="00836025">
            <w:pPr>
              <w:pStyle w:val="TableParagraph"/>
              <w:spacing w:before="0"/>
              <w:ind w:left="0" w:right="95"/>
              <w:jc w:val="right"/>
              <w:rPr>
                <w:b/>
                <w:i/>
              </w:rPr>
            </w:pPr>
            <w:r>
              <w:rPr>
                <w:b/>
                <w:i/>
                <w:spacing w:val="-1"/>
              </w:rPr>
              <w:t>wyceny</w:t>
            </w:r>
          </w:p>
        </w:tc>
        <w:tc>
          <w:tcPr>
            <w:tcW w:w="3861" w:type="dxa"/>
          </w:tcPr>
          <w:p w14:paraId="1917852B" w14:textId="77777777" w:rsidR="00A40DAE" w:rsidRDefault="00836025">
            <w:pPr>
              <w:pStyle w:val="TableParagraph"/>
              <w:rPr>
                <w:b/>
                <w:i/>
              </w:rPr>
            </w:pPr>
            <w:r>
              <w:rPr>
                <w:b/>
                <w:i/>
              </w:rPr>
              <w:t>Opis kodu czynności</w:t>
            </w:r>
          </w:p>
        </w:tc>
        <w:tc>
          <w:tcPr>
            <w:tcW w:w="1333" w:type="dxa"/>
          </w:tcPr>
          <w:p w14:paraId="365C8D7A" w14:textId="77777777" w:rsidR="00A40DAE" w:rsidRDefault="00836025">
            <w:pPr>
              <w:pStyle w:val="TableParagraph"/>
              <w:ind w:left="105" w:right="221"/>
              <w:rPr>
                <w:b/>
                <w:i/>
              </w:rPr>
            </w:pPr>
            <w:r>
              <w:rPr>
                <w:b/>
                <w:i/>
              </w:rPr>
              <w:t>Jednostka miary</w:t>
            </w:r>
          </w:p>
        </w:tc>
      </w:tr>
      <w:tr w:rsidR="00A40DAE" w14:paraId="60981448" w14:textId="77777777">
        <w:trPr>
          <w:trHeight w:val="758"/>
        </w:trPr>
        <w:tc>
          <w:tcPr>
            <w:tcW w:w="670" w:type="dxa"/>
          </w:tcPr>
          <w:p w14:paraId="4715C964" w14:textId="77777777" w:rsidR="00A40DAE" w:rsidRDefault="00836025">
            <w:pPr>
              <w:pStyle w:val="TableParagraph"/>
              <w:spacing w:before="122"/>
              <w:ind w:left="129" w:right="120"/>
              <w:jc w:val="center"/>
            </w:pPr>
            <w:r>
              <w:t>279</w:t>
            </w:r>
          </w:p>
        </w:tc>
        <w:tc>
          <w:tcPr>
            <w:tcW w:w="1794" w:type="dxa"/>
          </w:tcPr>
          <w:p w14:paraId="29DBD15A" w14:textId="77777777" w:rsidR="00A40DAE" w:rsidRDefault="00836025">
            <w:pPr>
              <w:pStyle w:val="TableParagraph"/>
              <w:spacing w:before="122"/>
              <w:ind w:left="109"/>
            </w:pPr>
            <w:r>
              <w:t>WIĄZ-PE</w:t>
            </w:r>
          </w:p>
        </w:tc>
        <w:tc>
          <w:tcPr>
            <w:tcW w:w="1702" w:type="dxa"/>
          </w:tcPr>
          <w:p w14:paraId="70FB433B" w14:textId="77777777" w:rsidR="00A40DAE" w:rsidRDefault="00836025">
            <w:pPr>
              <w:pStyle w:val="TableParagraph"/>
              <w:spacing w:before="122"/>
            </w:pPr>
            <w:r>
              <w:t>WIĄZ-PE</w:t>
            </w:r>
          </w:p>
        </w:tc>
        <w:tc>
          <w:tcPr>
            <w:tcW w:w="3861" w:type="dxa"/>
          </w:tcPr>
          <w:p w14:paraId="724F30F5" w14:textId="77777777" w:rsidR="00A40DAE" w:rsidRDefault="00836025">
            <w:pPr>
              <w:pStyle w:val="TableParagraph"/>
              <w:spacing w:before="122"/>
              <w:ind w:right="940"/>
            </w:pPr>
            <w:r>
              <w:t>Wiązanie sadzonek w pęczki i etykietowanie</w:t>
            </w:r>
          </w:p>
        </w:tc>
        <w:tc>
          <w:tcPr>
            <w:tcW w:w="1333" w:type="dxa"/>
          </w:tcPr>
          <w:p w14:paraId="63161107" w14:textId="77777777" w:rsidR="00A40DAE" w:rsidRDefault="00836025">
            <w:pPr>
              <w:pStyle w:val="TableParagraph"/>
              <w:spacing w:before="122"/>
              <w:ind w:left="419"/>
            </w:pPr>
            <w:r>
              <w:t>TSZT</w:t>
            </w:r>
          </w:p>
        </w:tc>
      </w:tr>
    </w:tbl>
    <w:p w14:paraId="454EE6B9" w14:textId="77777777" w:rsidR="00A40DAE" w:rsidRDefault="00836025">
      <w:pPr>
        <w:pStyle w:val="Nagwek1"/>
      </w:pPr>
      <w:r>
        <w:t>Standard technologii prac obejmuje:</w:t>
      </w:r>
    </w:p>
    <w:p w14:paraId="7EF61581" w14:textId="77777777" w:rsidR="00A40DAE" w:rsidRDefault="00836025">
      <w:pPr>
        <w:pStyle w:val="Akapitzlist"/>
        <w:numPr>
          <w:ilvl w:val="1"/>
          <w:numId w:val="5"/>
        </w:numPr>
        <w:tabs>
          <w:tab w:val="left" w:pos="996"/>
          <w:tab w:val="left" w:pos="997"/>
        </w:tabs>
        <w:spacing w:before="120"/>
        <w:ind w:hanging="361"/>
        <w:rPr>
          <w:rFonts w:ascii="Symbol" w:hAnsi="Symbol"/>
        </w:rPr>
      </w:pPr>
      <w:r>
        <w:t>liczenie</w:t>
      </w:r>
      <w:r>
        <w:rPr>
          <w:spacing w:val="-4"/>
        </w:rPr>
        <w:t xml:space="preserve"> </w:t>
      </w:r>
      <w:r>
        <w:t>sadzonek,</w:t>
      </w:r>
    </w:p>
    <w:p w14:paraId="41A3EEF3" w14:textId="77777777" w:rsidR="00A40DAE" w:rsidRDefault="00836025">
      <w:pPr>
        <w:pStyle w:val="Akapitzlist"/>
        <w:numPr>
          <w:ilvl w:val="1"/>
          <w:numId w:val="5"/>
        </w:numPr>
        <w:tabs>
          <w:tab w:val="left" w:pos="996"/>
          <w:tab w:val="left" w:pos="997"/>
        </w:tabs>
        <w:spacing w:before="1"/>
        <w:ind w:hanging="361"/>
        <w:rPr>
          <w:rFonts w:ascii="Symbol" w:hAnsi="Symbol"/>
        </w:rPr>
      </w:pPr>
      <w:r>
        <w:t>wiązanie sadzonek w</w:t>
      </w:r>
      <w:r>
        <w:rPr>
          <w:spacing w:val="-4"/>
        </w:rPr>
        <w:t xml:space="preserve"> </w:t>
      </w:r>
      <w:r>
        <w:t>pęczki,</w:t>
      </w:r>
    </w:p>
    <w:p w14:paraId="4912A822" w14:textId="77777777" w:rsidR="00A40DAE" w:rsidRDefault="00A40DAE">
      <w:pPr>
        <w:rPr>
          <w:rFonts w:ascii="Symbol" w:hAnsi="Symbol"/>
        </w:rPr>
        <w:sectPr w:rsidR="00A40DAE">
          <w:pgSz w:w="11910" w:h="16840"/>
          <w:pgMar w:top="1400" w:right="980" w:bottom="280" w:left="1140" w:header="708" w:footer="708" w:gutter="0"/>
          <w:cols w:space="708"/>
        </w:sectPr>
      </w:pPr>
    </w:p>
    <w:p w14:paraId="6BC9019B" w14:textId="77777777" w:rsidR="00A40DAE" w:rsidRDefault="00836025">
      <w:pPr>
        <w:pStyle w:val="Akapitzlist"/>
        <w:numPr>
          <w:ilvl w:val="1"/>
          <w:numId w:val="5"/>
        </w:numPr>
        <w:tabs>
          <w:tab w:val="left" w:pos="997"/>
        </w:tabs>
        <w:spacing w:before="77"/>
        <w:ind w:hanging="361"/>
        <w:jc w:val="both"/>
        <w:rPr>
          <w:rFonts w:ascii="Symbol" w:hAnsi="Symbol"/>
        </w:rPr>
      </w:pPr>
      <w:r>
        <w:t>etykietowanie oraz zabezpieczenie sadzonek</w:t>
      </w:r>
      <w:r>
        <w:rPr>
          <w:spacing w:val="-2"/>
        </w:rPr>
        <w:t xml:space="preserve"> </w:t>
      </w:r>
      <w:r>
        <w:t>(dołowanie).</w:t>
      </w:r>
    </w:p>
    <w:p w14:paraId="194F8EAC" w14:textId="77777777" w:rsidR="00A40DAE" w:rsidRDefault="00836025">
      <w:pPr>
        <w:pStyle w:val="Nagwek1"/>
        <w:spacing w:before="122"/>
        <w:jc w:val="both"/>
      </w:pPr>
      <w:r>
        <w:t>Procedura odbioru:</w:t>
      </w:r>
    </w:p>
    <w:p w14:paraId="1C211D99" w14:textId="77777777" w:rsidR="00A40DAE" w:rsidRDefault="00836025">
      <w:pPr>
        <w:pStyle w:val="Akapitzlist"/>
        <w:numPr>
          <w:ilvl w:val="1"/>
          <w:numId w:val="5"/>
        </w:numPr>
        <w:tabs>
          <w:tab w:val="left" w:pos="997"/>
        </w:tabs>
        <w:spacing w:before="118"/>
        <w:ind w:right="289"/>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6"/>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14:paraId="3D794A81" w14:textId="77777777" w:rsidR="00A40DAE" w:rsidRDefault="00836025">
      <w:pPr>
        <w:spacing w:before="122"/>
        <w:ind w:left="984"/>
        <w:jc w:val="both"/>
        <w:rPr>
          <w:i/>
        </w:rPr>
      </w:pPr>
      <w:r>
        <w:rPr>
          <w:i/>
        </w:rPr>
        <w:t>(rozliczenie z dokładnością do dwóch miejsc po przecinku)</w:t>
      </w:r>
    </w:p>
    <w:p w14:paraId="712BFB1F" w14:textId="77777777" w:rsidR="00A40DAE" w:rsidRDefault="00A40DAE">
      <w:pPr>
        <w:pStyle w:val="Tekstpodstawowy"/>
        <w:ind w:left="0" w:firstLine="0"/>
        <w:rPr>
          <w:i/>
          <w:sz w:val="20"/>
        </w:rPr>
      </w:pPr>
    </w:p>
    <w:p w14:paraId="3F4DC04F" w14:textId="77777777" w:rsidR="00A40DAE" w:rsidRDefault="00A40DAE">
      <w:pPr>
        <w:pStyle w:val="Tekstpodstawowy"/>
        <w:spacing w:before="6"/>
        <w:ind w:left="0" w:firstLine="0"/>
        <w:rPr>
          <w:i/>
        </w:r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6"/>
        <w:gridCol w:w="1800"/>
        <w:gridCol w:w="1708"/>
        <w:gridCol w:w="3843"/>
        <w:gridCol w:w="1192"/>
      </w:tblGrid>
      <w:tr w:rsidR="00A40DAE" w14:paraId="77285DE4" w14:textId="77777777">
        <w:trPr>
          <w:trHeight w:val="1025"/>
        </w:trPr>
        <w:tc>
          <w:tcPr>
            <w:tcW w:w="746" w:type="dxa"/>
          </w:tcPr>
          <w:p w14:paraId="24D76DD8" w14:textId="77777777" w:rsidR="00A40DAE" w:rsidRDefault="00836025">
            <w:pPr>
              <w:pStyle w:val="TableParagraph"/>
              <w:ind w:left="275"/>
              <w:rPr>
                <w:b/>
                <w:i/>
              </w:rPr>
            </w:pPr>
            <w:r>
              <w:rPr>
                <w:b/>
                <w:i/>
              </w:rPr>
              <w:t>Nr</w:t>
            </w:r>
          </w:p>
        </w:tc>
        <w:tc>
          <w:tcPr>
            <w:tcW w:w="1800" w:type="dxa"/>
          </w:tcPr>
          <w:p w14:paraId="779DB475" w14:textId="77777777" w:rsidR="00A40DAE" w:rsidRDefault="00836025">
            <w:pPr>
              <w:pStyle w:val="TableParagraph"/>
              <w:ind w:left="235" w:right="150" w:hanging="5"/>
              <w:rPr>
                <w:b/>
                <w:i/>
              </w:rPr>
            </w:pPr>
            <w:r>
              <w:rPr>
                <w:b/>
                <w:i/>
              </w:rPr>
              <w:t>Kod czynności do rozliczenia</w:t>
            </w:r>
          </w:p>
        </w:tc>
        <w:tc>
          <w:tcPr>
            <w:tcW w:w="1708" w:type="dxa"/>
          </w:tcPr>
          <w:p w14:paraId="7820E729" w14:textId="77777777" w:rsidR="00A40DAE" w:rsidRDefault="00836025">
            <w:pPr>
              <w:pStyle w:val="TableParagraph"/>
              <w:ind w:left="231" w:right="169" w:firstLine="1"/>
              <w:jc w:val="center"/>
              <w:rPr>
                <w:b/>
                <w:i/>
              </w:rPr>
            </w:pPr>
            <w:r>
              <w:rPr>
                <w:b/>
                <w:i/>
              </w:rPr>
              <w:t>Kod czynn. / materiału do wyceny</w:t>
            </w:r>
          </w:p>
        </w:tc>
        <w:tc>
          <w:tcPr>
            <w:tcW w:w="3843" w:type="dxa"/>
          </w:tcPr>
          <w:p w14:paraId="2150F713" w14:textId="77777777" w:rsidR="00A40DAE" w:rsidRDefault="00836025">
            <w:pPr>
              <w:pStyle w:val="TableParagraph"/>
              <w:ind w:left="957"/>
              <w:rPr>
                <w:b/>
                <w:i/>
              </w:rPr>
            </w:pPr>
            <w:r>
              <w:rPr>
                <w:b/>
                <w:i/>
              </w:rPr>
              <w:t>Opis kodu czynności</w:t>
            </w:r>
          </w:p>
        </w:tc>
        <w:tc>
          <w:tcPr>
            <w:tcW w:w="1192" w:type="dxa"/>
          </w:tcPr>
          <w:p w14:paraId="3A234C06" w14:textId="77777777" w:rsidR="00A40DAE" w:rsidRDefault="00836025">
            <w:pPr>
              <w:pStyle w:val="TableParagraph"/>
              <w:ind w:left="328" w:right="49" w:hanging="192"/>
              <w:rPr>
                <w:b/>
                <w:i/>
              </w:rPr>
            </w:pPr>
            <w:r>
              <w:rPr>
                <w:b/>
                <w:i/>
              </w:rPr>
              <w:t>Jednostka miary</w:t>
            </w:r>
          </w:p>
        </w:tc>
      </w:tr>
      <w:tr w:rsidR="00A40DAE" w14:paraId="6FC8AFF6" w14:textId="77777777">
        <w:trPr>
          <w:trHeight w:val="635"/>
        </w:trPr>
        <w:tc>
          <w:tcPr>
            <w:tcW w:w="746" w:type="dxa"/>
          </w:tcPr>
          <w:p w14:paraId="62A6DA41" w14:textId="77777777" w:rsidR="00A40DAE" w:rsidRDefault="00836025">
            <w:pPr>
              <w:pStyle w:val="TableParagraph"/>
              <w:ind w:left="215"/>
            </w:pPr>
            <w:r>
              <w:t>280</w:t>
            </w:r>
          </w:p>
        </w:tc>
        <w:tc>
          <w:tcPr>
            <w:tcW w:w="1800" w:type="dxa"/>
          </w:tcPr>
          <w:p w14:paraId="360FD524" w14:textId="77777777" w:rsidR="00A40DAE" w:rsidRDefault="00836025">
            <w:pPr>
              <w:pStyle w:val="TableParagraph"/>
              <w:ind w:left="108"/>
            </w:pPr>
            <w:r>
              <w:t>GLEBOSZ</w:t>
            </w:r>
          </w:p>
        </w:tc>
        <w:tc>
          <w:tcPr>
            <w:tcW w:w="1708" w:type="dxa"/>
          </w:tcPr>
          <w:p w14:paraId="1870A4A4" w14:textId="77777777" w:rsidR="00A40DAE" w:rsidRDefault="00836025">
            <w:pPr>
              <w:pStyle w:val="TableParagraph"/>
              <w:ind w:left="108"/>
            </w:pPr>
            <w:r>
              <w:t>GLEBOSZ</w:t>
            </w:r>
          </w:p>
        </w:tc>
        <w:tc>
          <w:tcPr>
            <w:tcW w:w="3843" w:type="dxa"/>
          </w:tcPr>
          <w:p w14:paraId="3468E3E5" w14:textId="77777777" w:rsidR="00A40DAE" w:rsidRDefault="00836025">
            <w:pPr>
              <w:pStyle w:val="TableParagraph"/>
              <w:ind w:left="109"/>
            </w:pPr>
            <w:r>
              <w:t>Głęboszowanie na szkółce</w:t>
            </w:r>
          </w:p>
        </w:tc>
        <w:tc>
          <w:tcPr>
            <w:tcW w:w="1192" w:type="dxa"/>
          </w:tcPr>
          <w:p w14:paraId="36FBAA80" w14:textId="77777777" w:rsidR="00A40DAE" w:rsidRDefault="00836025">
            <w:pPr>
              <w:pStyle w:val="TableParagraph"/>
              <w:ind w:left="468" w:right="399"/>
              <w:jc w:val="center"/>
            </w:pPr>
            <w:r>
              <w:t>AR</w:t>
            </w:r>
          </w:p>
        </w:tc>
      </w:tr>
    </w:tbl>
    <w:p w14:paraId="01136ACE" w14:textId="77777777" w:rsidR="00A40DAE" w:rsidRDefault="00836025">
      <w:pPr>
        <w:pStyle w:val="Nagwek1"/>
      </w:pPr>
      <w:r>
        <w:t>Standard technologii prac obejmuje:</w:t>
      </w:r>
    </w:p>
    <w:p w14:paraId="60F50CD1" w14:textId="77777777" w:rsidR="00A40DAE" w:rsidRDefault="00836025">
      <w:pPr>
        <w:pStyle w:val="Akapitzlist"/>
        <w:numPr>
          <w:ilvl w:val="2"/>
          <w:numId w:val="5"/>
        </w:numPr>
        <w:tabs>
          <w:tab w:val="left" w:pos="1356"/>
          <w:tab w:val="left" w:pos="1357"/>
        </w:tabs>
        <w:spacing w:before="122" w:line="269" w:lineRule="exact"/>
        <w:ind w:left="1356" w:hanging="361"/>
      </w:pPr>
      <w:r>
        <w:t>zawieszenie lub doczepienie sprzętu do</w:t>
      </w:r>
      <w:r>
        <w:rPr>
          <w:spacing w:val="-6"/>
        </w:rPr>
        <w:t xml:space="preserve"> </w:t>
      </w:r>
      <w:r>
        <w:t>ciągnika,</w:t>
      </w:r>
    </w:p>
    <w:p w14:paraId="33F99FAB" w14:textId="77777777" w:rsidR="00A40DAE" w:rsidRDefault="00836025">
      <w:pPr>
        <w:pStyle w:val="Akapitzlist"/>
        <w:numPr>
          <w:ilvl w:val="2"/>
          <w:numId w:val="5"/>
        </w:numPr>
        <w:tabs>
          <w:tab w:val="left" w:pos="1356"/>
          <w:tab w:val="left" w:pos="1357"/>
        </w:tabs>
        <w:spacing w:line="269" w:lineRule="exact"/>
        <w:ind w:left="1356" w:hanging="361"/>
      </w:pPr>
      <w:r>
        <w:t xml:space="preserve">regulację i drobne </w:t>
      </w:r>
      <w:r>
        <w:rPr>
          <w:spacing w:val="-3"/>
        </w:rPr>
        <w:t>naprawy</w:t>
      </w:r>
      <w:r>
        <w:rPr>
          <w:spacing w:val="-2"/>
        </w:rPr>
        <w:t xml:space="preserve"> </w:t>
      </w:r>
      <w:r>
        <w:t>sprzętu,</w:t>
      </w:r>
    </w:p>
    <w:p w14:paraId="0A6F3E16" w14:textId="77777777" w:rsidR="00A40DAE" w:rsidRDefault="00836025">
      <w:pPr>
        <w:pStyle w:val="Akapitzlist"/>
        <w:numPr>
          <w:ilvl w:val="2"/>
          <w:numId w:val="5"/>
        </w:numPr>
        <w:tabs>
          <w:tab w:val="left" w:pos="1356"/>
          <w:tab w:val="left" w:pos="1357"/>
        </w:tabs>
        <w:spacing w:before="1" w:line="269" w:lineRule="exact"/>
        <w:ind w:left="1356" w:hanging="361"/>
      </w:pPr>
      <w:r>
        <w:t xml:space="preserve">wykonanie zabiegu – </w:t>
      </w:r>
      <w:r>
        <w:rPr>
          <w:spacing w:val="-3"/>
        </w:rPr>
        <w:t>uprawę</w:t>
      </w:r>
      <w:r>
        <w:rPr>
          <w:spacing w:val="-2"/>
        </w:rPr>
        <w:t xml:space="preserve"> </w:t>
      </w:r>
      <w:r>
        <w:rPr>
          <w:spacing w:val="-5"/>
        </w:rPr>
        <w:t>gleby,</w:t>
      </w:r>
    </w:p>
    <w:p w14:paraId="68AD9919" w14:textId="77777777" w:rsidR="00A40DAE" w:rsidRDefault="00836025">
      <w:pPr>
        <w:pStyle w:val="Akapitzlist"/>
        <w:numPr>
          <w:ilvl w:val="2"/>
          <w:numId w:val="5"/>
        </w:numPr>
        <w:tabs>
          <w:tab w:val="left" w:pos="1356"/>
          <w:tab w:val="left" w:pos="1357"/>
        </w:tabs>
        <w:spacing w:line="269" w:lineRule="exact"/>
        <w:ind w:left="1356" w:hanging="361"/>
      </w:pPr>
      <w:r>
        <w:t xml:space="preserve">oczyszczenie sprzętu </w:t>
      </w:r>
      <w:r>
        <w:rPr>
          <w:spacing w:val="-3"/>
        </w:rPr>
        <w:t xml:space="preserve">oraz </w:t>
      </w:r>
      <w:r>
        <w:t>odstawienie go do miejsca</w:t>
      </w:r>
      <w:r>
        <w:rPr>
          <w:spacing w:val="-4"/>
        </w:rPr>
        <w:t xml:space="preserve"> </w:t>
      </w:r>
      <w:r>
        <w:t>postoju.</w:t>
      </w:r>
    </w:p>
    <w:p w14:paraId="66D73C61" w14:textId="77777777" w:rsidR="00A40DAE" w:rsidRDefault="00A40DAE">
      <w:pPr>
        <w:pStyle w:val="Tekstpodstawowy"/>
        <w:spacing w:before="6"/>
        <w:ind w:left="0" w:firstLine="0"/>
        <w:rPr>
          <w:sz w:val="20"/>
        </w:rPr>
      </w:pPr>
    </w:p>
    <w:p w14:paraId="6A344F72" w14:textId="77777777" w:rsidR="00A40DAE" w:rsidRDefault="00836025">
      <w:pPr>
        <w:pStyle w:val="Nagwek1"/>
        <w:spacing w:before="1"/>
        <w:jc w:val="both"/>
      </w:pPr>
      <w:r>
        <w:t>Procedura odbioru:</w:t>
      </w:r>
    </w:p>
    <w:p w14:paraId="73D8AC11" w14:textId="55F8754A" w:rsidR="00A40DAE" w:rsidRDefault="00836025">
      <w:pPr>
        <w:pStyle w:val="Akapitzlist"/>
        <w:numPr>
          <w:ilvl w:val="1"/>
          <w:numId w:val="5"/>
        </w:numPr>
        <w:tabs>
          <w:tab w:val="left" w:pos="997"/>
        </w:tabs>
        <w:spacing w:before="118"/>
        <w:ind w:right="292"/>
        <w:jc w:val="both"/>
        <w:rPr>
          <w:rFonts w:ascii="Symbol" w:hAnsi="Symbol"/>
        </w:rPr>
      </w:pPr>
      <w:r>
        <w:rPr>
          <w:spacing w:val="-6"/>
        </w:rPr>
        <w:t>odbi</w:t>
      </w:r>
      <w:r w:rsidR="00A15AFA">
        <w:rPr>
          <w:spacing w:val="-6"/>
        </w:rPr>
        <w:t>ó</w:t>
      </w:r>
      <w:r>
        <w:t xml:space="preserve">r prac nastąpi poprzez zweryfikowanie </w:t>
      </w:r>
      <w:r>
        <w:rPr>
          <w:spacing w:val="-4"/>
        </w:rPr>
        <w:t>prawidłowo</w:t>
      </w:r>
      <w:r w:rsidR="00A15AFA">
        <w:rPr>
          <w:spacing w:val="-4"/>
        </w:rPr>
        <w:t>ś</w:t>
      </w:r>
      <w:r>
        <w:t xml:space="preserve">ci ich wykonania z </w:t>
      </w:r>
      <w:r>
        <w:rPr>
          <w:spacing w:val="-14"/>
        </w:rPr>
        <w:t xml:space="preserve">opisem </w:t>
      </w:r>
      <w:r>
        <w:rPr>
          <w:spacing w:val="-3"/>
        </w:rPr>
        <w:t>czynno</w:t>
      </w:r>
      <w:r w:rsidR="00A15AFA">
        <w:rPr>
          <w:spacing w:val="-3"/>
        </w:rPr>
        <w:t>ś</w:t>
      </w:r>
      <w:r>
        <w:t xml:space="preserve">ci i zleceniem oraz pomiarem powierzchni objętej zabiegiem (np. przy </w:t>
      </w:r>
      <w:r>
        <w:rPr>
          <w:spacing w:val="-6"/>
        </w:rPr>
        <w:t xml:space="preserve">pomocy: </w:t>
      </w:r>
      <w:r>
        <w:t xml:space="preserve">dalmierza, </w:t>
      </w:r>
      <w:r>
        <w:rPr>
          <w:spacing w:val="-7"/>
        </w:rPr>
        <w:t>ta</w:t>
      </w:r>
      <w:r w:rsidR="00A15AFA">
        <w:rPr>
          <w:spacing w:val="-7"/>
        </w:rPr>
        <w:t>ś</w:t>
      </w:r>
      <w:r>
        <w:t>my mierniczej, GPS,</w:t>
      </w:r>
      <w:r>
        <w:rPr>
          <w:spacing w:val="-21"/>
        </w:rPr>
        <w:t xml:space="preserve"> </w:t>
      </w:r>
      <w:r>
        <w:t>itp).</w:t>
      </w:r>
    </w:p>
    <w:p w14:paraId="5A4DF858" w14:textId="77777777" w:rsidR="00A40DAE" w:rsidRDefault="00836025">
      <w:pPr>
        <w:spacing w:before="122"/>
        <w:ind w:left="984"/>
        <w:jc w:val="both"/>
        <w:rPr>
          <w:i/>
        </w:rPr>
      </w:pPr>
      <w:r>
        <w:rPr>
          <w:i/>
        </w:rPr>
        <w:t>(rozliczenie z dokładnością do dwóch miejsc po przecinku)</w:t>
      </w:r>
    </w:p>
    <w:p w14:paraId="7C3D1EA8" w14:textId="77777777" w:rsidR="00A40DAE" w:rsidRDefault="00A40DAE">
      <w:pPr>
        <w:pStyle w:val="Tekstpodstawowy"/>
        <w:ind w:left="0" w:firstLine="0"/>
        <w:rPr>
          <w:i/>
          <w:sz w:val="20"/>
        </w:rPr>
      </w:pPr>
    </w:p>
    <w:p w14:paraId="4FCE194D" w14:textId="77777777" w:rsidR="00A40DAE" w:rsidRDefault="00A40DAE">
      <w:pPr>
        <w:pStyle w:val="Tekstpodstawowy"/>
        <w:spacing w:before="6"/>
        <w:ind w:left="0" w:firstLine="0"/>
        <w:rPr>
          <w:i/>
        </w:r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6"/>
        <w:gridCol w:w="1798"/>
        <w:gridCol w:w="1709"/>
        <w:gridCol w:w="3846"/>
        <w:gridCol w:w="1193"/>
      </w:tblGrid>
      <w:tr w:rsidR="00A40DAE" w14:paraId="265075B1" w14:textId="77777777">
        <w:trPr>
          <w:trHeight w:val="1024"/>
        </w:trPr>
        <w:tc>
          <w:tcPr>
            <w:tcW w:w="746" w:type="dxa"/>
          </w:tcPr>
          <w:p w14:paraId="30AD8BFF" w14:textId="77777777" w:rsidR="00A40DAE" w:rsidRDefault="00836025">
            <w:pPr>
              <w:pStyle w:val="TableParagraph"/>
              <w:ind w:left="275"/>
              <w:rPr>
                <w:b/>
                <w:i/>
              </w:rPr>
            </w:pPr>
            <w:r>
              <w:rPr>
                <w:b/>
                <w:i/>
              </w:rPr>
              <w:t>Nr</w:t>
            </w:r>
          </w:p>
        </w:tc>
        <w:tc>
          <w:tcPr>
            <w:tcW w:w="1798" w:type="dxa"/>
          </w:tcPr>
          <w:p w14:paraId="0CE07421" w14:textId="77777777" w:rsidR="00A40DAE" w:rsidRDefault="00836025">
            <w:pPr>
              <w:pStyle w:val="TableParagraph"/>
              <w:ind w:left="232" w:right="151" w:hanging="5"/>
              <w:rPr>
                <w:b/>
                <w:i/>
              </w:rPr>
            </w:pPr>
            <w:r>
              <w:rPr>
                <w:b/>
                <w:i/>
              </w:rPr>
              <w:t>Kod czynności do rozliczenia</w:t>
            </w:r>
          </w:p>
        </w:tc>
        <w:tc>
          <w:tcPr>
            <w:tcW w:w="1709" w:type="dxa"/>
          </w:tcPr>
          <w:p w14:paraId="19D3DC33" w14:textId="77777777" w:rsidR="00A40DAE" w:rsidRDefault="00836025">
            <w:pPr>
              <w:pStyle w:val="TableParagraph"/>
              <w:ind w:left="230" w:right="171" w:firstLine="1"/>
              <w:jc w:val="center"/>
              <w:rPr>
                <w:b/>
                <w:i/>
              </w:rPr>
            </w:pPr>
            <w:r>
              <w:rPr>
                <w:b/>
                <w:i/>
              </w:rPr>
              <w:t>Kod czynn. / materiału do wyceny</w:t>
            </w:r>
          </w:p>
        </w:tc>
        <w:tc>
          <w:tcPr>
            <w:tcW w:w="3846" w:type="dxa"/>
          </w:tcPr>
          <w:p w14:paraId="6FB34B91" w14:textId="77777777" w:rsidR="00A40DAE" w:rsidRDefault="00836025">
            <w:pPr>
              <w:pStyle w:val="TableParagraph"/>
              <w:ind w:left="960"/>
              <w:rPr>
                <w:b/>
                <w:i/>
              </w:rPr>
            </w:pPr>
            <w:r>
              <w:rPr>
                <w:b/>
                <w:i/>
              </w:rPr>
              <w:t>Opis kodu czynności</w:t>
            </w:r>
          </w:p>
        </w:tc>
        <w:tc>
          <w:tcPr>
            <w:tcW w:w="1193" w:type="dxa"/>
          </w:tcPr>
          <w:p w14:paraId="4C66FEF9" w14:textId="77777777" w:rsidR="00A40DAE" w:rsidRDefault="00836025">
            <w:pPr>
              <w:pStyle w:val="TableParagraph"/>
              <w:ind w:left="326" w:right="52" w:hanging="192"/>
              <w:rPr>
                <w:b/>
                <w:i/>
              </w:rPr>
            </w:pPr>
            <w:r>
              <w:rPr>
                <w:b/>
                <w:i/>
              </w:rPr>
              <w:t>Jednostka miary</w:t>
            </w:r>
          </w:p>
        </w:tc>
      </w:tr>
      <w:tr w:rsidR="00A40DAE" w14:paraId="5657F9E2" w14:textId="77777777">
        <w:trPr>
          <w:trHeight w:val="1032"/>
        </w:trPr>
        <w:tc>
          <w:tcPr>
            <w:tcW w:w="746" w:type="dxa"/>
          </w:tcPr>
          <w:p w14:paraId="77BFDBF7" w14:textId="77777777" w:rsidR="00A40DAE" w:rsidRDefault="00A40DAE">
            <w:pPr>
              <w:pStyle w:val="TableParagraph"/>
              <w:spacing w:before="1"/>
              <w:ind w:left="0"/>
              <w:rPr>
                <w:i/>
                <w:sz w:val="23"/>
              </w:rPr>
            </w:pPr>
          </w:p>
          <w:p w14:paraId="16669CAD" w14:textId="77777777" w:rsidR="00A40DAE" w:rsidRDefault="00836025">
            <w:pPr>
              <w:pStyle w:val="TableParagraph"/>
              <w:spacing w:before="0"/>
              <w:ind w:left="215"/>
            </w:pPr>
            <w:r>
              <w:t>281</w:t>
            </w:r>
          </w:p>
        </w:tc>
        <w:tc>
          <w:tcPr>
            <w:tcW w:w="1798" w:type="dxa"/>
          </w:tcPr>
          <w:p w14:paraId="79955BC1" w14:textId="77777777" w:rsidR="00A40DAE" w:rsidRDefault="00A40DAE">
            <w:pPr>
              <w:pStyle w:val="TableParagraph"/>
              <w:spacing w:before="1"/>
              <w:ind w:left="0"/>
              <w:rPr>
                <w:i/>
                <w:sz w:val="23"/>
              </w:rPr>
            </w:pPr>
          </w:p>
          <w:p w14:paraId="71EE032E" w14:textId="77777777" w:rsidR="00A40DAE" w:rsidRDefault="00836025">
            <w:pPr>
              <w:pStyle w:val="TableParagraph"/>
              <w:spacing w:before="0"/>
              <w:ind w:left="108"/>
            </w:pPr>
            <w:r>
              <w:t>WYOR-AK</w:t>
            </w:r>
          </w:p>
        </w:tc>
        <w:tc>
          <w:tcPr>
            <w:tcW w:w="1709" w:type="dxa"/>
          </w:tcPr>
          <w:p w14:paraId="52FCF685" w14:textId="77777777" w:rsidR="00A40DAE" w:rsidRDefault="00A40DAE">
            <w:pPr>
              <w:pStyle w:val="TableParagraph"/>
              <w:spacing w:before="1"/>
              <w:ind w:left="0"/>
              <w:rPr>
                <w:i/>
                <w:sz w:val="23"/>
              </w:rPr>
            </w:pPr>
          </w:p>
          <w:p w14:paraId="4D8A1B11" w14:textId="77777777" w:rsidR="00A40DAE" w:rsidRDefault="00836025">
            <w:pPr>
              <w:pStyle w:val="TableParagraph"/>
              <w:spacing w:before="0"/>
              <w:ind w:left="108"/>
            </w:pPr>
            <w:r>
              <w:t>WYOR-AK</w:t>
            </w:r>
          </w:p>
        </w:tc>
        <w:tc>
          <w:tcPr>
            <w:tcW w:w="3846" w:type="dxa"/>
          </w:tcPr>
          <w:p w14:paraId="463D3158" w14:textId="77777777" w:rsidR="00A40DAE" w:rsidRDefault="00A40DAE">
            <w:pPr>
              <w:pStyle w:val="TableParagraph"/>
              <w:spacing w:before="1"/>
              <w:ind w:left="0"/>
              <w:rPr>
                <w:i/>
                <w:sz w:val="23"/>
              </w:rPr>
            </w:pPr>
          </w:p>
          <w:p w14:paraId="349AD277" w14:textId="77777777" w:rsidR="00A40DAE" w:rsidRDefault="00836025">
            <w:pPr>
              <w:pStyle w:val="TableParagraph"/>
              <w:spacing w:before="0"/>
              <w:ind w:left="110" w:right="267"/>
            </w:pPr>
            <w:r>
              <w:t>Wyorywanie sadzonek ciągnikowym wyorywaczem aktywnym</w:t>
            </w:r>
          </w:p>
        </w:tc>
        <w:tc>
          <w:tcPr>
            <w:tcW w:w="1193" w:type="dxa"/>
          </w:tcPr>
          <w:p w14:paraId="3288DC60" w14:textId="77777777" w:rsidR="00A40DAE" w:rsidRDefault="00A40DAE">
            <w:pPr>
              <w:pStyle w:val="TableParagraph"/>
              <w:spacing w:before="1"/>
              <w:ind w:left="0"/>
              <w:rPr>
                <w:i/>
                <w:sz w:val="23"/>
              </w:rPr>
            </w:pPr>
          </w:p>
          <w:p w14:paraId="477B0ABE" w14:textId="77777777" w:rsidR="00A40DAE" w:rsidRDefault="00836025">
            <w:pPr>
              <w:pStyle w:val="TableParagraph"/>
              <w:spacing w:before="0"/>
              <w:ind w:left="467" w:right="402"/>
              <w:jc w:val="center"/>
            </w:pPr>
            <w:r>
              <w:t>AR</w:t>
            </w:r>
          </w:p>
        </w:tc>
      </w:tr>
    </w:tbl>
    <w:p w14:paraId="081A2B4C" w14:textId="77777777" w:rsidR="00A40DAE" w:rsidRDefault="00836025">
      <w:pPr>
        <w:pStyle w:val="Nagwek1"/>
      </w:pPr>
      <w:r>
        <w:t>Standard technologii prac obejmuje:</w:t>
      </w:r>
    </w:p>
    <w:p w14:paraId="6EFBAE11" w14:textId="77777777" w:rsidR="00A40DAE" w:rsidRDefault="00836025">
      <w:pPr>
        <w:pStyle w:val="Akapitzlist"/>
        <w:numPr>
          <w:ilvl w:val="2"/>
          <w:numId w:val="5"/>
        </w:numPr>
        <w:tabs>
          <w:tab w:val="left" w:pos="1356"/>
          <w:tab w:val="left" w:pos="1357"/>
        </w:tabs>
        <w:spacing w:before="119"/>
        <w:ind w:left="1356" w:hanging="361"/>
      </w:pPr>
      <w:r>
        <w:t>zawieszenie lub doczepienie sprzętu do</w:t>
      </w:r>
      <w:r>
        <w:rPr>
          <w:spacing w:val="-6"/>
        </w:rPr>
        <w:t xml:space="preserve"> </w:t>
      </w:r>
      <w:r>
        <w:t>ciągnika,</w:t>
      </w:r>
    </w:p>
    <w:p w14:paraId="4851A980" w14:textId="77777777" w:rsidR="00A40DAE" w:rsidRDefault="00836025">
      <w:pPr>
        <w:pStyle w:val="Akapitzlist"/>
        <w:numPr>
          <w:ilvl w:val="2"/>
          <w:numId w:val="5"/>
        </w:numPr>
        <w:tabs>
          <w:tab w:val="left" w:pos="1356"/>
          <w:tab w:val="left" w:pos="1357"/>
        </w:tabs>
        <w:spacing w:before="1" w:line="269" w:lineRule="exact"/>
        <w:ind w:left="1356" w:hanging="361"/>
      </w:pPr>
      <w:r>
        <w:t xml:space="preserve">regulację i drobne </w:t>
      </w:r>
      <w:r>
        <w:rPr>
          <w:spacing w:val="-3"/>
        </w:rPr>
        <w:t>naprawy</w:t>
      </w:r>
      <w:r>
        <w:rPr>
          <w:spacing w:val="-2"/>
        </w:rPr>
        <w:t xml:space="preserve"> </w:t>
      </w:r>
      <w:r>
        <w:t>sprzętu,</w:t>
      </w:r>
    </w:p>
    <w:p w14:paraId="7FE07FEB" w14:textId="74C81607" w:rsidR="00A40DAE" w:rsidRDefault="00836025">
      <w:pPr>
        <w:pStyle w:val="Akapitzlist"/>
        <w:numPr>
          <w:ilvl w:val="2"/>
          <w:numId w:val="5"/>
        </w:numPr>
        <w:tabs>
          <w:tab w:val="left" w:pos="1356"/>
          <w:tab w:val="left" w:pos="1357"/>
        </w:tabs>
        <w:spacing w:line="269" w:lineRule="exact"/>
        <w:ind w:left="1356" w:hanging="361"/>
      </w:pPr>
      <w:r>
        <w:t xml:space="preserve">ostrzenie </w:t>
      </w:r>
      <w:r>
        <w:rPr>
          <w:spacing w:val="-8"/>
        </w:rPr>
        <w:t>no</w:t>
      </w:r>
      <w:r w:rsidR="00A15AFA">
        <w:rPr>
          <w:spacing w:val="-8"/>
        </w:rPr>
        <w:t>ż</w:t>
      </w:r>
      <w:r>
        <w:t>a</w:t>
      </w:r>
      <w:r>
        <w:rPr>
          <w:spacing w:val="-15"/>
        </w:rPr>
        <w:t xml:space="preserve"> </w:t>
      </w:r>
      <w:r>
        <w:t>wyorywacza,</w:t>
      </w:r>
    </w:p>
    <w:p w14:paraId="62985434" w14:textId="77777777" w:rsidR="00A40DAE" w:rsidRDefault="00836025">
      <w:pPr>
        <w:pStyle w:val="Akapitzlist"/>
        <w:numPr>
          <w:ilvl w:val="2"/>
          <w:numId w:val="5"/>
        </w:numPr>
        <w:tabs>
          <w:tab w:val="left" w:pos="1356"/>
          <w:tab w:val="left" w:pos="1357"/>
        </w:tabs>
        <w:spacing w:before="1" w:line="269" w:lineRule="exact"/>
        <w:ind w:left="1356" w:hanging="361"/>
      </w:pPr>
      <w:r>
        <w:t>wykonanie zabiegu – wyoranie</w:t>
      </w:r>
      <w:r>
        <w:rPr>
          <w:spacing w:val="-2"/>
        </w:rPr>
        <w:t xml:space="preserve"> </w:t>
      </w:r>
      <w:r>
        <w:t>sadzonek,</w:t>
      </w:r>
    </w:p>
    <w:p w14:paraId="08E33638" w14:textId="77777777" w:rsidR="00A40DAE" w:rsidRDefault="00836025">
      <w:pPr>
        <w:pStyle w:val="Akapitzlist"/>
        <w:numPr>
          <w:ilvl w:val="2"/>
          <w:numId w:val="5"/>
        </w:numPr>
        <w:tabs>
          <w:tab w:val="left" w:pos="1356"/>
          <w:tab w:val="left" w:pos="1357"/>
        </w:tabs>
        <w:spacing w:line="269" w:lineRule="exact"/>
        <w:ind w:left="1356" w:hanging="361"/>
      </w:pPr>
      <w:r>
        <w:t xml:space="preserve">oczyszczenie sprzętu </w:t>
      </w:r>
      <w:r>
        <w:rPr>
          <w:spacing w:val="-3"/>
        </w:rPr>
        <w:t xml:space="preserve">oraz </w:t>
      </w:r>
      <w:r>
        <w:t>odstawienie go do miejsca</w:t>
      </w:r>
      <w:r>
        <w:rPr>
          <w:spacing w:val="-4"/>
        </w:rPr>
        <w:t xml:space="preserve"> </w:t>
      </w:r>
      <w:r>
        <w:t>postoju.</w:t>
      </w:r>
    </w:p>
    <w:p w14:paraId="0FA3C854" w14:textId="77777777" w:rsidR="00A40DAE" w:rsidRDefault="00836025">
      <w:pPr>
        <w:pStyle w:val="Nagwek1"/>
        <w:spacing w:before="122"/>
      </w:pPr>
      <w:r>
        <w:t>Procedura odbioru:</w:t>
      </w:r>
    </w:p>
    <w:p w14:paraId="65D2BC11" w14:textId="77777777" w:rsidR="00A15AFA" w:rsidRDefault="00A15AFA" w:rsidP="00A15AFA">
      <w:pPr>
        <w:pStyle w:val="Akapitzlist"/>
        <w:numPr>
          <w:ilvl w:val="1"/>
          <w:numId w:val="5"/>
        </w:numPr>
        <w:tabs>
          <w:tab w:val="left" w:pos="997"/>
        </w:tabs>
        <w:spacing w:before="118"/>
        <w:ind w:right="292"/>
        <w:jc w:val="both"/>
        <w:rPr>
          <w:rFonts w:ascii="Symbol" w:hAnsi="Symbol"/>
        </w:rPr>
      </w:pPr>
      <w:r>
        <w:rPr>
          <w:spacing w:val="-6"/>
        </w:rPr>
        <w:t>odbió</w:t>
      </w:r>
      <w:r>
        <w:t xml:space="preserve">r prac nastąpi poprzez zweryfikowanie </w:t>
      </w:r>
      <w:r>
        <w:rPr>
          <w:spacing w:val="-4"/>
        </w:rPr>
        <w:t>prawidłowoś</w:t>
      </w:r>
      <w:r>
        <w:t xml:space="preserve">ci ich wykonania z </w:t>
      </w:r>
      <w:r>
        <w:rPr>
          <w:spacing w:val="-14"/>
        </w:rPr>
        <w:t xml:space="preserve">opisem </w:t>
      </w:r>
      <w:r>
        <w:rPr>
          <w:spacing w:val="-3"/>
        </w:rPr>
        <w:t>czynnoś</w:t>
      </w:r>
      <w:r>
        <w:t xml:space="preserve">ci i zleceniem oraz pomiarem powierzchni objętej zabiegiem (np. przy </w:t>
      </w:r>
      <w:r>
        <w:rPr>
          <w:spacing w:val="-6"/>
        </w:rPr>
        <w:t xml:space="preserve">pomocy: </w:t>
      </w:r>
      <w:r>
        <w:t xml:space="preserve">dalmierza, </w:t>
      </w:r>
      <w:r>
        <w:rPr>
          <w:spacing w:val="-7"/>
        </w:rPr>
        <w:t>taś</w:t>
      </w:r>
      <w:r>
        <w:t>my mierniczej, GPS,</w:t>
      </w:r>
      <w:r>
        <w:rPr>
          <w:spacing w:val="-21"/>
        </w:rPr>
        <w:t xml:space="preserve"> </w:t>
      </w:r>
      <w:r>
        <w:t>itp).</w:t>
      </w:r>
    </w:p>
    <w:p w14:paraId="223883C1" w14:textId="77777777" w:rsidR="00A40DAE" w:rsidRDefault="00836025">
      <w:pPr>
        <w:spacing w:before="121"/>
        <w:ind w:left="984"/>
        <w:jc w:val="both"/>
        <w:rPr>
          <w:i/>
        </w:rPr>
      </w:pPr>
      <w:r>
        <w:rPr>
          <w:i/>
        </w:rPr>
        <w:t>(rozliczenie z dokładnością do dwóch miejsc po przecinku)</w:t>
      </w:r>
    </w:p>
    <w:p w14:paraId="6D233AC8" w14:textId="77777777" w:rsidR="00A40DAE" w:rsidRDefault="00A40DAE">
      <w:pPr>
        <w:jc w:val="both"/>
        <w:sectPr w:rsidR="00A40DAE">
          <w:pgSz w:w="11910" w:h="16840"/>
          <w:pgMar w:top="1320" w:right="980" w:bottom="280" w:left="1140" w:header="708" w:footer="708" w:gutter="0"/>
          <w:cols w:space="708"/>
        </w:sectPr>
      </w:pPr>
    </w:p>
    <w:p w14:paraId="7B930948" w14:textId="77777777" w:rsidR="00A40DAE" w:rsidRDefault="00A40DAE">
      <w:pPr>
        <w:pStyle w:val="Tekstpodstawowy"/>
        <w:spacing w:before="9" w:after="1"/>
        <w:ind w:left="0" w:firstLine="0"/>
        <w:rPr>
          <w:i/>
          <w:sz w:val="26"/>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24523320" w14:textId="77777777">
        <w:trPr>
          <w:trHeight w:val="962"/>
        </w:trPr>
        <w:tc>
          <w:tcPr>
            <w:tcW w:w="650" w:type="dxa"/>
          </w:tcPr>
          <w:p w14:paraId="52D80E75" w14:textId="77777777" w:rsidR="00A40DAE" w:rsidRDefault="00A40DAE">
            <w:pPr>
              <w:pStyle w:val="TableParagraph"/>
              <w:spacing w:before="0"/>
              <w:ind w:left="0"/>
              <w:rPr>
                <w:i/>
                <w:sz w:val="30"/>
              </w:rPr>
            </w:pPr>
          </w:p>
          <w:p w14:paraId="45AF8FB8" w14:textId="77777777" w:rsidR="00A40DAE" w:rsidRDefault="00836025">
            <w:pPr>
              <w:pStyle w:val="TableParagraph"/>
              <w:spacing w:before="0"/>
              <w:ind w:left="120" w:right="110"/>
              <w:jc w:val="center"/>
              <w:rPr>
                <w:b/>
                <w:i/>
              </w:rPr>
            </w:pPr>
            <w:r>
              <w:rPr>
                <w:b/>
                <w:i/>
              </w:rPr>
              <w:t>Nr</w:t>
            </w:r>
          </w:p>
        </w:tc>
        <w:tc>
          <w:tcPr>
            <w:tcW w:w="1728" w:type="dxa"/>
          </w:tcPr>
          <w:p w14:paraId="7B29714A" w14:textId="77777777" w:rsidR="00A40DAE" w:rsidRDefault="00836025">
            <w:pPr>
              <w:pStyle w:val="TableParagraph"/>
              <w:spacing w:before="222"/>
              <w:ind w:left="172" w:right="141" w:hanging="5"/>
              <w:rPr>
                <w:b/>
                <w:i/>
              </w:rPr>
            </w:pPr>
            <w:r>
              <w:rPr>
                <w:b/>
                <w:i/>
              </w:rPr>
              <w:t>Kod czynności do rozliczenia</w:t>
            </w:r>
          </w:p>
        </w:tc>
        <w:tc>
          <w:tcPr>
            <w:tcW w:w="1725" w:type="dxa"/>
          </w:tcPr>
          <w:p w14:paraId="7FEC0FDA"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1E2914A9" w14:textId="77777777" w:rsidR="00A40DAE" w:rsidRDefault="00A40DAE">
            <w:pPr>
              <w:pStyle w:val="TableParagraph"/>
              <w:spacing w:before="0"/>
              <w:ind w:left="0"/>
              <w:rPr>
                <w:i/>
                <w:sz w:val="30"/>
              </w:rPr>
            </w:pPr>
          </w:p>
          <w:p w14:paraId="290A519E" w14:textId="77777777" w:rsidR="00A40DAE" w:rsidRDefault="00836025">
            <w:pPr>
              <w:pStyle w:val="TableParagraph"/>
              <w:spacing w:before="0"/>
              <w:ind w:left="920"/>
              <w:rPr>
                <w:b/>
                <w:i/>
              </w:rPr>
            </w:pPr>
            <w:r>
              <w:rPr>
                <w:b/>
                <w:i/>
              </w:rPr>
              <w:t>Opis kodu czynności</w:t>
            </w:r>
          </w:p>
        </w:tc>
        <w:tc>
          <w:tcPr>
            <w:tcW w:w="1423" w:type="dxa"/>
          </w:tcPr>
          <w:p w14:paraId="0BE9D30C" w14:textId="77777777" w:rsidR="00A40DAE" w:rsidRDefault="00836025">
            <w:pPr>
              <w:pStyle w:val="TableParagraph"/>
              <w:spacing w:before="222"/>
              <w:ind w:left="419" w:right="192" w:hanging="195"/>
              <w:rPr>
                <w:b/>
                <w:i/>
              </w:rPr>
            </w:pPr>
            <w:r>
              <w:rPr>
                <w:b/>
                <w:i/>
              </w:rPr>
              <w:t>Jednostka miary</w:t>
            </w:r>
          </w:p>
        </w:tc>
      </w:tr>
      <w:tr w:rsidR="00A40DAE" w14:paraId="6DF515BE" w14:textId="77777777">
        <w:trPr>
          <w:trHeight w:val="659"/>
        </w:trPr>
        <w:tc>
          <w:tcPr>
            <w:tcW w:w="650" w:type="dxa"/>
          </w:tcPr>
          <w:p w14:paraId="00801C35" w14:textId="77777777" w:rsidR="00A40DAE" w:rsidRDefault="00836025">
            <w:pPr>
              <w:pStyle w:val="TableParagraph"/>
              <w:spacing w:before="0" w:line="257" w:lineRule="exact"/>
              <w:ind w:left="119" w:right="110"/>
              <w:jc w:val="center"/>
            </w:pPr>
            <w:r>
              <w:t>282</w:t>
            </w:r>
          </w:p>
        </w:tc>
        <w:tc>
          <w:tcPr>
            <w:tcW w:w="1728" w:type="dxa"/>
          </w:tcPr>
          <w:p w14:paraId="4DC6DEF7" w14:textId="77777777" w:rsidR="00A40DAE" w:rsidRDefault="00836025">
            <w:pPr>
              <w:pStyle w:val="TableParagraph"/>
              <w:spacing w:before="0" w:line="257" w:lineRule="exact"/>
              <w:ind w:left="108"/>
            </w:pPr>
            <w:r>
              <w:t>KOSZ-ZIEL</w:t>
            </w:r>
          </w:p>
        </w:tc>
        <w:tc>
          <w:tcPr>
            <w:tcW w:w="1725" w:type="dxa"/>
          </w:tcPr>
          <w:p w14:paraId="61648F08" w14:textId="77777777" w:rsidR="00A40DAE" w:rsidRDefault="00836025">
            <w:pPr>
              <w:pStyle w:val="TableParagraph"/>
              <w:spacing w:before="0" w:line="257" w:lineRule="exact"/>
              <w:ind w:left="108"/>
            </w:pPr>
            <w:r>
              <w:t>KOSZ-ZIEL</w:t>
            </w:r>
          </w:p>
        </w:tc>
        <w:tc>
          <w:tcPr>
            <w:tcW w:w="3819" w:type="dxa"/>
          </w:tcPr>
          <w:p w14:paraId="69D02163" w14:textId="77777777" w:rsidR="00A40DAE" w:rsidRDefault="00836025">
            <w:pPr>
              <w:pStyle w:val="TableParagraph"/>
              <w:spacing w:before="0"/>
              <w:ind w:left="109" w:right="376" w:firstLine="48"/>
            </w:pPr>
            <w:r>
              <w:t>Ścięcie i rozdrobnienie zielonek na ugorach</w:t>
            </w:r>
          </w:p>
        </w:tc>
        <w:tc>
          <w:tcPr>
            <w:tcW w:w="1423" w:type="dxa"/>
          </w:tcPr>
          <w:p w14:paraId="709DB9FD" w14:textId="77777777" w:rsidR="00A40DAE" w:rsidRDefault="00836025">
            <w:pPr>
              <w:pStyle w:val="TableParagraph"/>
              <w:spacing w:before="0" w:line="257" w:lineRule="exact"/>
              <w:ind w:left="447" w:right="432"/>
              <w:jc w:val="center"/>
            </w:pPr>
            <w:r>
              <w:t>AR</w:t>
            </w:r>
          </w:p>
        </w:tc>
      </w:tr>
    </w:tbl>
    <w:p w14:paraId="6E501D85" w14:textId="77777777" w:rsidR="00A40DAE" w:rsidRDefault="00836025">
      <w:pPr>
        <w:pStyle w:val="Nagwek1"/>
        <w:jc w:val="both"/>
      </w:pPr>
      <w:r>
        <w:t>Standard technologii prac obejmuje:</w:t>
      </w:r>
    </w:p>
    <w:p w14:paraId="12896F21" w14:textId="72F8976D" w:rsidR="00A40DAE" w:rsidRDefault="00A15AFA">
      <w:pPr>
        <w:pStyle w:val="Akapitzlist"/>
        <w:numPr>
          <w:ilvl w:val="1"/>
          <w:numId w:val="5"/>
        </w:numPr>
        <w:tabs>
          <w:tab w:val="left" w:pos="997"/>
        </w:tabs>
        <w:spacing w:before="122"/>
        <w:ind w:hanging="361"/>
        <w:jc w:val="both"/>
        <w:rPr>
          <w:rFonts w:ascii="Symbol" w:hAnsi="Symbol"/>
        </w:rPr>
      </w:pPr>
      <w:r>
        <w:rPr>
          <w:spacing w:val="-16"/>
        </w:rPr>
        <w:t>ś</w:t>
      </w:r>
      <w:r>
        <w:t>cięcie i rozdrobnienie zielonek na ugorze orkanem lub kosiarką</w:t>
      </w:r>
      <w:r>
        <w:rPr>
          <w:spacing w:val="-16"/>
        </w:rPr>
        <w:t xml:space="preserve"> </w:t>
      </w:r>
      <w:r>
        <w:t>bijakową.</w:t>
      </w:r>
    </w:p>
    <w:p w14:paraId="3D79098C" w14:textId="77777777" w:rsidR="00A40DAE" w:rsidRDefault="00836025">
      <w:pPr>
        <w:pStyle w:val="Nagwek1"/>
        <w:spacing w:before="118"/>
        <w:jc w:val="both"/>
      </w:pPr>
      <w:r>
        <w:t>Procedura odbioru:</w:t>
      </w:r>
    </w:p>
    <w:p w14:paraId="6770216A" w14:textId="77777777" w:rsidR="00A40DAE" w:rsidRDefault="00836025">
      <w:pPr>
        <w:pStyle w:val="Akapitzlist"/>
        <w:numPr>
          <w:ilvl w:val="1"/>
          <w:numId w:val="5"/>
        </w:numPr>
        <w:tabs>
          <w:tab w:val="left" w:pos="997"/>
        </w:tabs>
        <w:spacing w:before="122"/>
        <w:ind w:right="29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53BECC61" w14:textId="77777777" w:rsidR="00A40DAE" w:rsidRDefault="00836025">
      <w:pPr>
        <w:spacing w:before="119"/>
        <w:ind w:left="984"/>
        <w:jc w:val="both"/>
        <w:rPr>
          <w:i/>
        </w:rPr>
      </w:pPr>
      <w:r>
        <w:rPr>
          <w:i/>
        </w:rPr>
        <w:t>(rozliczenie z dokładnością do dwóch miejsc po przecinku)</w:t>
      </w:r>
    </w:p>
    <w:p w14:paraId="416944D8" w14:textId="77777777" w:rsidR="00A15AFA" w:rsidRDefault="00A15AFA">
      <w:pPr>
        <w:pStyle w:val="Nagwek1"/>
        <w:spacing w:before="77"/>
        <w:ind w:left="288" w:right="307"/>
        <w:jc w:val="center"/>
      </w:pPr>
    </w:p>
    <w:p w14:paraId="7DED18AC" w14:textId="77777777" w:rsidR="00A15AFA" w:rsidRDefault="00A15AFA">
      <w:pPr>
        <w:pStyle w:val="Nagwek1"/>
        <w:spacing w:before="77"/>
        <w:ind w:left="288" w:right="307"/>
        <w:jc w:val="center"/>
      </w:pPr>
    </w:p>
    <w:p w14:paraId="55AED8FB" w14:textId="7E82E08A" w:rsidR="00A40DAE" w:rsidRDefault="00836025">
      <w:pPr>
        <w:pStyle w:val="Nagwek1"/>
        <w:spacing w:before="77"/>
        <w:ind w:left="288" w:right="307"/>
        <w:jc w:val="center"/>
      </w:pPr>
      <w:r>
        <w:t>Gospodarka szkółkarska w warunkach kontrolowanych</w:t>
      </w:r>
    </w:p>
    <w:p w14:paraId="2FC6F5D8" w14:textId="77777777" w:rsidR="00A40DAE" w:rsidRDefault="00836025">
      <w:pPr>
        <w:pStyle w:val="Tekstpodstawowy"/>
        <w:spacing w:before="62"/>
        <w:ind w:left="288" w:right="308" w:firstLine="0"/>
        <w:jc w:val="center"/>
      </w:pPr>
      <w:r>
        <w:t>Prowadzona w namiotach foliowych i szklarniach oraz skrzyniach, inspektach, korytach, kasetach, doniczkach itp.</w:t>
      </w:r>
    </w:p>
    <w:p w14:paraId="7ED21F14" w14:textId="77777777" w:rsidR="00A40DAE" w:rsidRDefault="00A40DAE">
      <w:pPr>
        <w:pStyle w:val="Tekstpodstawowy"/>
        <w:ind w:left="0" w:firstLine="0"/>
        <w:rPr>
          <w:sz w:val="20"/>
        </w:rPr>
      </w:pPr>
    </w:p>
    <w:p w14:paraId="5DFF4AA2" w14:textId="77777777" w:rsidR="00A40DAE" w:rsidRDefault="00A40DAE">
      <w:pPr>
        <w:pStyle w:val="Tekstpodstawowy"/>
        <w:spacing w:before="4" w:after="1"/>
        <w:ind w:left="0" w:firstLine="0"/>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758F8139" w14:textId="77777777">
        <w:trPr>
          <w:trHeight w:val="959"/>
        </w:trPr>
        <w:tc>
          <w:tcPr>
            <w:tcW w:w="650" w:type="dxa"/>
          </w:tcPr>
          <w:p w14:paraId="25DF192C" w14:textId="77777777" w:rsidR="00A40DAE" w:rsidRDefault="00A40DAE">
            <w:pPr>
              <w:pStyle w:val="TableParagraph"/>
              <w:spacing w:before="0"/>
              <w:ind w:left="0"/>
              <w:rPr>
                <w:sz w:val="30"/>
              </w:rPr>
            </w:pPr>
          </w:p>
          <w:p w14:paraId="7AD56B2C" w14:textId="77777777" w:rsidR="00A40DAE" w:rsidRDefault="00836025">
            <w:pPr>
              <w:pStyle w:val="TableParagraph"/>
              <w:spacing w:before="0"/>
              <w:ind w:left="120" w:right="110"/>
              <w:jc w:val="center"/>
              <w:rPr>
                <w:b/>
                <w:i/>
              </w:rPr>
            </w:pPr>
            <w:r>
              <w:rPr>
                <w:b/>
                <w:i/>
              </w:rPr>
              <w:t>Nr</w:t>
            </w:r>
          </w:p>
        </w:tc>
        <w:tc>
          <w:tcPr>
            <w:tcW w:w="1728" w:type="dxa"/>
          </w:tcPr>
          <w:p w14:paraId="687D6E0B" w14:textId="77777777" w:rsidR="00A40DAE" w:rsidRDefault="00836025">
            <w:pPr>
              <w:pStyle w:val="TableParagraph"/>
              <w:spacing w:before="222"/>
              <w:ind w:left="172" w:right="141" w:hanging="5"/>
              <w:rPr>
                <w:b/>
                <w:i/>
              </w:rPr>
            </w:pPr>
            <w:r>
              <w:rPr>
                <w:b/>
                <w:i/>
              </w:rPr>
              <w:t>Kod czynności do rozliczenia</w:t>
            </w:r>
          </w:p>
        </w:tc>
        <w:tc>
          <w:tcPr>
            <w:tcW w:w="1725" w:type="dxa"/>
          </w:tcPr>
          <w:p w14:paraId="2EF38DF7"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5099FAC5" w14:textId="77777777" w:rsidR="00A40DAE" w:rsidRDefault="00A40DAE">
            <w:pPr>
              <w:pStyle w:val="TableParagraph"/>
              <w:spacing w:before="0"/>
              <w:ind w:left="0"/>
              <w:rPr>
                <w:sz w:val="30"/>
              </w:rPr>
            </w:pPr>
          </w:p>
          <w:p w14:paraId="3E3640B1" w14:textId="77777777" w:rsidR="00A40DAE" w:rsidRDefault="00836025">
            <w:pPr>
              <w:pStyle w:val="TableParagraph"/>
              <w:spacing w:before="0"/>
              <w:ind w:left="920"/>
              <w:rPr>
                <w:b/>
                <w:i/>
              </w:rPr>
            </w:pPr>
            <w:r>
              <w:rPr>
                <w:b/>
                <w:i/>
              </w:rPr>
              <w:t>Opis kodu czynności</w:t>
            </w:r>
          </w:p>
        </w:tc>
        <w:tc>
          <w:tcPr>
            <w:tcW w:w="1423" w:type="dxa"/>
          </w:tcPr>
          <w:p w14:paraId="425C9A12" w14:textId="77777777" w:rsidR="00A40DAE" w:rsidRDefault="00836025">
            <w:pPr>
              <w:pStyle w:val="TableParagraph"/>
              <w:spacing w:before="222"/>
              <w:ind w:left="419" w:right="192" w:hanging="195"/>
              <w:rPr>
                <w:b/>
                <w:i/>
              </w:rPr>
            </w:pPr>
            <w:r>
              <w:rPr>
                <w:b/>
                <w:i/>
              </w:rPr>
              <w:t>Jednostka miary</w:t>
            </w:r>
          </w:p>
        </w:tc>
      </w:tr>
      <w:tr w:rsidR="00A40DAE" w14:paraId="77019575" w14:textId="77777777">
        <w:trPr>
          <w:trHeight w:val="661"/>
        </w:trPr>
        <w:tc>
          <w:tcPr>
            <w:tcW w:w="650" w:type="dxa"/>
          </w:tcPr>
          <w:p w14:paraId="1D5D5C00" w14:textId="77777777" w:rsidR="00A40DAE" w:rsidRDefault="00836025">
            <w:pPr>
              <w:pStyle w:val="TableParagraph"/>
              <w:spacing w:before="2"/>
              <w:ind w:left="119" w:right="110"/>
              <w:jc w:val="center"/>
            </w:pPr>
            <w:r>
              <w:t>283</w:t>
            </w:r>
          </w:p>
        </w:tc>
        <w:tc>
          <w:tcPr>
            <w:tcW w:w="1728" w:type="dxa"/>
          </w:tcPr>
          <w:p w14:paraId="219F1BE2" w14:textId="77777777" w:rsidR="00A40DAE" w:rsidRDefault="00836025">
            <w:pPr>
              <w:pStyle w:val="TableParagraph"/>
              <w:spacing w:before="2"/>
              <w:ind w:left="108"/>
            </w:pPr>
            <w:r>
              <w:t>PRZYG-SUB</w:t>
            </w:r>
          </w:p>
        </w:tc>
        <w:tc>
          <w:tcPr>
            <w:tcW w:w="1725" w:type="dxa"/>
          </w:tcPr>
          <w:p w14:paraId="6FFD6332" w14:textId="77777777" w:rsidR="00A40DAE" w:rsidRDefault="00836025">
            <w:pPr>
              <w:pStyle w:val="TableParagraph"/>
              <w:spacing w:before="2"/>
              <w:ind w:left="108"/>
            </w:pPr>
            <w:r>
              <w:t>PRZYG-SUB</w:t>
            </w:r>
          </w:p>
        </w:tc>
        <w:tc>
          <w:tcPr>
            <w:tcW w:w="3819" w:type="dxa"/>
          </w:tcPr>
          <w:p w14:paraId="66D37AE9" w14:textId="77777777" w:rsidR="00A40DAE" w:rsidRDefault="00836025">
            <w:pPr>
              <w:pStyle w:val="TableParagraph"/>
              <w:spacing w:before="2"/>
              <w:ind w:left="109"/>
            </w:pPr>
            <w:r>
              <w:t>Przygotowanie substratu</w:t>
            </w:r>
          </w:p>
        </w:tc>
        <w:tc>
          <w:tcPr>
            <w:tcW w:w="1423" w:type="dxa"/>
          </w:tcPr>
          <w:p w14:paraId="5A1F1F53" w14:textId="77777777" w:rsidR="00A40DAE" w:rsidRDefault="00836025">
            <w:pPr>
              <w:pStyle w:val="TableParagraph"/>
              <w:spacing w:before="2"/>
              <w:ind w:left="524"/>
            </w:pPr>
            <w:r>
              <w:t>M</w:t>
            </w:r>
            <w:r>
              <w:rPr>
                <w:position w:val="5"/>
                <w:sz w:val="14"/>
              </w:rPr>
              <w:t>3</w:t>
            </w:r>
            <w:r>
              <w:t>P</w:t>
            </w:r>
          </w:p>
        </w:tc>
      </w:tr>
      <w:tr w:rsidR="00A40DAE" w14:paraId="104AB5BF" w14:textId="77777777">
        <w:trPr>
          <w:trHeight w:val="662"/>
        </w:trPr>
        <w:tc>
          <w:tcPr>
            <w:tcW w:w="650" w:type="dxa"/>
          </w:tcPr>
          <w:p w14:paraId="12CF8F56" w14:textId="77777777" w:rsidR="00A40DAE" w:rsidRDefault="00836025">
            <w:pPr>
              <w:pStyle w:val="TableParagraph"/>
              <w:spacing w:before="0" w:line="257" w:lineRule="exact"/>
              <w:ind w:left="119" w:right="110"/>
              <w:jc w:val="center"/>
            </w:pPr>
            <w:r>
              <w:t>284</w:t>
            </w:r>
          </w:p>
        </w:tc>
        <w:tc>
          <w:tcPr>
            <w:tcW w:w="1728" w:type="dxa"/>
          </w:tcPr>
          <w:p w14:paraId="3FBA8406" w14:textId="77777777" w:rsidR="00A40DAE" w:rsidRDefault="00836025">
            <w:pPr>
              <w:pStyle w:val="TableParagraph"/>
              <w:spacing w:before="0" w:line="257" w:lineRule="exact"/>
              <w:ind w:left="108"/>
            </w:pPr>
            <w:r>
              <w:t>ZAŁ-SUB</w:t>
            </w:r>
          </w:p>
        </w:tc>
        <w:tc>
          <w:tcPr>
            <w:tcW w:w="1725" w:type="dxa"/>
          </w:tcPr>
          <w:p w14:paraId="7167B357" w14:textId="77777777" w:rsidR="00A40DAE" w:rsidRDefault="00836025">
            <w:pPr>
              <w:pStyle w:val="TableParagraph"/>
              <w:spacing w:before="0" w:line="257" w:lineRule="exact"/>
              <w:ind w:left="108"/>
            </w:pPr>
            <w:r>
              <w:t>ZAŁ-SUB</w:t>
            </w:r>
          </w:p>
        </w:tc>
        <w:tc>
          <w:tcPr>
            <w:tcW w:w="3819" w:type="dxa"/>
          </w:tcPr>
          <w:p w14:paraId="325816A7" w14:textId="77777777" w:rsidR="00A40DAE" w:rsidRDefault="00836025">
            <w:pPr>
              <w:pStyle w:val="TableParagraph"/>
              <w:spacing w:before="0"/>
              <w:ind w:left="109" w:right="257"/>
            </w:pPr>
            <w:r>
              <w:t>Załadunek lub rozładunek trocin lub substratu</w:t>
            </w:r>
          </w:p>
        </w:tc>
        <w:tc>
          <w:tcPr>
            <w:tcW w:w="1423" w:type="dxa"/>
          </w:tcPr>
          <w:p w14:paraId="7869DCDB" w14:textId="77777777" w:rsidR="00A40DAE" w:rsidRDefault="00836025">
            <w:pPr>
              <w:pStyle w:val="TableParagraph"/>
              <w:spacing w:before="0" w:line="257" w:lineRule="exact"/>
              <w:ind w:left="524"/>
            </w:pPr>
            <w:r>
              <w:t>M</w:t>
            </w:r>
            <w:r>
              <w:rPr>
                <w:position w:val="5"/>
                <w:sz w:val="14"/>
              </w:rPr>
              <w:t>3</w:t>
            </w:r>
            <w:r>
              <w:t>P</w:t>
            </w:r>
          </w:p>
        </w:tc>
      </w:tr>
      <w:tr w:rsidR="00A40DAE" w14:paraId="05F0AFC4" w14:textId="77777777">
        <w:trPr>
          <w:trHeight w:val="659"/>
        </w:trPr>
        <w:tc>
          <w:tcPr>
            <w:tcW w:w="650" w:type="dxa"/>
          </w:tcPr>
          <w:p w14:paraId="1D2B215A" w14:textId="77777777" w:rsidR="00A40DAE" w:rsidRDefault="00836025">
            <w:pPr>
              <w:pStyle w:val="TableParagraph"/>
              <w:spacing w:before="0" w:line="257" w:lineRule="exact"/>
              <w:ind w:left="119" w:right="110"/>
              <w:jc w:val="center"/>
            </w:pPr>
            <w:r>
              <w:t>285</w:t>
            </w:r>
          </w:p>
        </w:tc>
        <w:tc>
          <w:tcPr>
            <w:tcW w:w="1728" w:type="dxa"/>
          </w:tcPr>
          <w:p w14:paraId="1AAB3FAE" w14:textId="77777777" w:rsidR="00A40DAE" w:rsidRDefault="00836025">
            <w:pPr>
              <w:pStyle w:val="TableParagraph"/>
              <w:spacing w:before="0" w:line="257" w:lineRule="exact"/>
              <w:ind w:left="108"/>
            </w:pPr>
            <w:r>
              <w:t>PRZER-SUB</w:t>
            </w:r>
          </w:p>
        </w:tc>
        <w:tc>
          <w:tcPr>
            <w:tcW w:w="1725" w:type="dxa"/>
          </w:tcPr>
          <w:p w14:paraId="36B6C2B7" w14:textId="77777777" w:rsidR="00A40DAE" w:rsidRDefault="00836025">
            <w:pPr>
              <w:pStyle w:val="TableParagraph"/>
              <w:spacing w:before="0" w:line="257" w:lineRule="exact"/>
              <w:ind w:left="108"/>
            </w:pPr>
            <w:r>
              <w:t>PRZER-SUB</w:t>
            </w:r>
          </w:p>
        </w:tc>
        <w:tc>
          <w:tcPr>
            <w:tcW w:w="3819" w:type="dxa"/>
          </w:tcPr>
          <w:p w14:paraId="1C58AB6B" w14:textId="77777777" w:rsidR="00A40DAE" w:rsidRDefault="00836025">
            <w:pPr>
              <w:pStyle w:val="TableParagraph"/>
              <w:spacing w:before="0"/>
              <w:ind w:left="109" w:right="97"/>
            </w:pPr>
            <w:r>
              <w:t>Jednorazowe przerobienie substratu z wapnem lub nawozami</w:t>
            </w:r>
          </w:p>
        </w:tc>
        <w:tc>
          <w:tcPr>
            <w:tcW w:w="1423" w:type="dxa"/>
          </w:tcPr>
          <w:p w14:paraId="10B4DF8C" w14:textId="77777777" w:rsidR="00A40DAE" w:rsidRDefault="00836025">
            <w:pPr>
              <w:pStyle w:val="TableParagraph"/>
              <w:spacing w:before="0" w:line="257" w:lineRule="exact"/>
              <w:ind w:left="524"/>
            </w:pPr>
            <w:r>
              <w:t>M</w:t>
            </w:r>
            <w:r>
              <w:rPr>
                <w:position w:val="5"/>
                <w:sz w:val="14"/>
              </w:rPr>
              <w:t>3</w:t>
            </w:r>
            <w:r>
              <w:t>P</w:t>
            </w:r>
          </w:p>
        </w:tc>
      </w:tr>
      <w:tr w:rsidR="00A40DAE" w14:paraId="42ABE7DB" w14:textId="77777777">
        <w:trPr>
          <w:trHeight w:val="662"/>
        </w:trPr>
        <w:tc>
          <w:tcPr>
            <w:tcW w:w="650" w:type="dxa"/>
          </w:tcPr>
          <w:p w14:paraId="7D93A4A0" w14:textId="77777777" w:rsidR="00A40DAE" w:rsidRDefault="00836025">
            <w:pPr>
              <w:pStyle w:val="TableParagraph"/>
              <w:spacing w:before="0" w:line="257" w:lineRule="exact"/>
              <w:ind w:left="119" w:right="110"/>
              <w:jc w:val="center"/>
            </w:pPr>
            <w:r>
              <w:t>286</w:t>
            </w:r>
          </w:p>
        </w:tc>
        <w:tc>
          <w:tcPr>
            <w:tcW w:w="1728" w:type="dxa"/>
          </w:tcPr>
          <w:p w14:paraId="241F97B2" w14:textId="77777777" w:rsidR="00A40DAE" w:rsidRDefault="00836025">
            <w:pPr>
              <w:pStyle w:val="TableParagraph"/>
              <w:spacing w:before="0" w:line="257" w:lineRule="exact"/>
              <w:ind w:left="108"/>
            </w:pPr>
            <w:r>
              <w:t>DOW-PIAS</w:t>
            </w:r>
          </w:p>
        </w:tc>
        <w:tc>
          <w:tcPr>
            <w:tcW w:w="1725" w:type="dxa"/>
          </w:tcPr>
          <w:p w14:paraId="6B0B4E05" w14:textId="77777777" w:rsidR="00A40DAE" w:rsidRDefault="00836025">
            <w:pPr>
              <w:pStyle w:val="TableParagraph"/>
              <w:spacing w:before="0" w:line="257" w:lineRule="exact"/>
              <w:ind w:left="108"/>
            </w:pPr>
            <w:r>
              <w:t>DOW-PIAS</w:t>
            </w:r>
          </w:p>
        </w:tc>
        <w:tc>
          <w:tcPr>
            <w:tcW w:w="3819" w:type="dxa"/>
          </w:tcPr>
          <w:p w14:paraId="2BBD0529" w14:textId="77777777" w:rsidR="00A40DAE" w:rsidRDefault="00836025">
            <w:pPr>
              <w:pStyle w:val="TableParagraph"/>
              <w:spacing w:before="0" w:line="257" w:lineRule="exact"/>
              <w:ind w:left="109"/>
            </w:pPr>
            <w:r>
              <w:t>Dowóz piasku na powierzchnie i</w:t>
            </w:r>
          </w:p>
          <w:p w14:paraId="0D7BCCBD" w14:textId="77777777" w:rsidR="00A40DAE" w:rsidRDefault="00836025">
            <w:pPr>
              <w:pStyle w:val="TableParagraph"/>
              <w:spacing w:before="1"/>
              <w:ind w:left="109"/>
            </w:pPr>
            <w:r>
              <w:t>rozścielenie (jako warstwę filtrującą)</w:t>
            </w:r>
          </w:p>
        </w:tc>
        <w:tc>
          <w:tcPr>
            <w:tcW w:w="1423" w:type="dxa"/>
          </w:tcPr>
          <w:p w14:paraId="616A3624" w14:textId="77777777" w:rsidR="00A40DAE" w:rsidRDefault="00836025">
            <w:pPr>
              <w:pStyle w:val="TableParagraph"/>
              <w:spacing w:before="0" w:line="257" w:lineRule="exact"/>
              <w:ind w:left="524"/>
            </w:pPr>
            <w:r>
              <w:t>M</w:t>
            </w:r>
            <w:r>
              <w:rPr>
                <w:position w:val="5"/>
                <w:sz w:val="14"/>
              </w:rPr>
              <w:t>3</w:t>
            </w:r>
            <w:r>
              <w:t>P</w:t>
            </w:r>
          </w:p>
        </w:tc>
      </w:tr>
    </w:tbl>
    <w:p w14:paraId="57EAA229" w14:textId="77777777" w:rsidR="00A40DAE" w:rsidRDefault="00836025">
      <w:pPr>
        <w:pStyle w:val="Nagwek1"/>
        <w:spacing w:before="0" w:line="257" w:lineRule="exact"/>
      </w:pPr>
      <w:r>
        <w:t>Standard technologii prac obejmuje:</w:t>
      </w:r>
    </w:p>
    <w:p w14:paraId="5F5BE46C" w14:textId="77777777" w:rsidR="00A40DAE" w:rsidRDefault="00836025">
      <w:pPr>
        <w:pStyle w:val="Akapitzlist"/>
        <w:numPr>
          <w:ilvl w:val="0"/>
          <w:numId w:val="4"/>
        </w:numPr>
        <w:tabs>
          <w:tab w:val="left" w:pos="996"/>
          <w:tab w:val="left" w:pos="997"/>
        </w:tabs>
        <w:spacing w:line="257" w:lineRule="exact"/>
        <w:ind w:hanging="361"/>
      </w:pPr>
      <w:r>
        <w:t>przygotowanie substratu do</w:t>
      </w:r>
      <w:r>
        <w:rPr>
          <w:spacing w:val="-7"/>
        </w:rPr>
        <w:t xml:space="preserve"> </w:t>
      </w:r>
      <w:r>
        <w:t>użycia</w:t>
      </w:r>
    </w:p>
    <w:p w14:paraId="6356E1CB" w14:textId="77777777" w:rsidR="00A40DAE" w:rsidRDefault="00836025">
      <w:pPr>
        <w:pStyle w:val="Akapitzlist"/>
        <w:numPr>
          <w:ilvl w:val="0"/>
          <w:numId w:val="4"/>
        </w:numPr>
        <w:tabs>
          <w:tab w:val="left" w:pos="996"/>
          <w:tab w:val="left" w:pos="997"/>
        </w:tabs>
        <w:spacing w:before="1" w:line="257" w:lineRule="exact"/>
        <w:ind w:hanging="361"/>
      </w:pPr>
      <w:r>
        <w:t>dostarczenie substratu z miejsca wskazanego przez</w:t>
      </w:r>
      <w:r>
        <w:rPr>
          <w:spacing w:val="-9"/>
        </w:rPr>
        <w:t xml:space="preserve"> </w:t>
      </w:r>
      <w:r>
        <w:t>Zamawiającego</w:t>
      </w:r>
    </w:p>
    <w:p w14:paraId="17210B6E" w14:textId="77777777" w:rsidR="00A40DAE" w:rsidRDefault="00836025">
      <w:pPr>
        <w:pStyle w:val="Akapitzlist"/>
        <w:numPr>
          <w:ilvl w:val="0"/>
          <w:numId w:val="4"/>
        </w:numPr>
        <w:tabs>
          <w:tab w:val="left" w:pos="996"/>
          <w:tab w:val="left" w:pos="997"/>
        </w:tabs>
        <w:spacing w:line="257" w:lineRule="exact"/>
        <w:ind w:hanging="361"/>
      </w:pPr>
      <w:r>
        <w:t>załadunek lub rozładunek trocin lub</w:t>
      </w:r>
      <w:r>
        <w:rPr>
          <w:spacing w:val="-12"/>
        </w:rPr>
        <w:t xml:space="preserve"> </w:t>
      </w:r>
      <w:r>
        <w:t>substratu</w:t>
      </w:r>
    </w:p>
    <w:p w14:paraId="69C036E7" w14:textId="77777777" w:rsidR="00A40DAE" w:rsidRDefault="00836025">
      <w:pPr>
        <w:pStyle w:val="Akapitzlist"/>
        <w:numPr>
          <w:ilvl w:val="0"/>
          <w:numId w:val="4"/>
        </w:numPr>
        <w:tabs>
          <w:tab w:val="left" w:pos="996"/>
          <w:tab w:val="left" w:pos="997"/>
        </w:tabs>
        <w:spacing w:before="1" w:line="257" w:lineRule="exact"/>
        <w:ind w:hanging="361"/>
      </w:pPr>
      <w:r>
        <w:t>dowóz taczkami piasku z miejsca wskazanego przez</w:t>
      </w:r>
      <w:r>
        <w:rPr>
          <w:spacing w:val="-6"/>
        </w:rPr>
        <w:t xml:space="preserve"> </w:t>
      </w:r>
      <w:r>
        <w:t>Zamawiającego</w:t>
      </w:r>
    </w:p>
    <w:p w14:paraId="0E0721C0" w14:textId="77777777" w:rsidR="00A40DAE" w:rsidRDefault="00836025">
      <w:pPr>
        <w:pStyle w:val="Akapitzlist"/>
        <w:numPr>
          <w:ilvl w:val="0"/>
          <w:numId w:val="4"/>
        </w:numPr>
        <w:tabs>
          <w:tab w:val="left" w:pos="996"/>
          <w:tab w:val="left" w:pos="997"/>
        </w:tabs>
        <w:spacing w:line="257" w:lineRule="exact"/>
        <w:ind w:hanging="361"/>
      </w:pPr>
      <w:r>
        <w:t>rozścielenie piasku jaku warstwy</w:t>
      </w:r>
      <w:r>
        <w:rPr>
          <w:spacing w:val="-7"/>
        </w:rPr>
        <w:t xml:space="preserve"> </w:t>
      </w:r>
      <w:r>
        <w:t>filtrującej</w:t>
      </w:r>
    </w:p>
    <w:p w14:paraId="42A67075" w14:textId="77777777" w:rsidR="00A40DAE" w:rsidRDefault="00836025">
      <w:pPr>
        <w:pStyle w:val="Akapitzlist"/>
        <w:numPr>
          <w:ilvl w:val="0"/>
          <w:numId w:val="4"/>
        </w:numPr>
        <w:tabs>
          <w:tab w:val="left" w:pos="996"/>
          <w:tab w:val="left" w:pos="997"/>
        </w:tabs>
        <w:spacing w:before="2"/>
        <w:ind w:hanging="361"/>
      </w:pPr>
      <w:r>
        <w:t>przemieszanie składników substratu aż do momentu uzyskania jednolitego</w:t>
      </w:r>
      <w:r>
        <w:rPr>
          <w:spacing w:val="-16"/>
        </w:rPr>
        <w:t xml:space="preserve"> </w:t>
      </w:r>
      <w:r>
        <w:t>substratu</w:t>
      </w:r>
    </w:p>
    <w:p w14:paraId="06350AB4" w14:textId="77777777" w:rsidR="00A40DAE" w:rsidRDefault="00A40DAE">
      <w:pPr>
        <w:pStyle w:val="Tekstpodstawowy"/>
        <w:ind w:left="0" w:firstLine="0"/>
      </w:pPr>
    </w:p>
    <w:p w14:paraId="3BE858D5" w14:textId="77777777" w:rsidR="00A40DAE" w:rsidRDefault="00836025">
      <w:pPr>
        <w:pStyle w:val="Nagwek1"/>
        <w:spacing w:before="0" w:line="257" w:lineRule="exact"/>
      </w:pPr>
      <w:r>
        <w:t>Uwagi:</w:t>
      </w:r>
    </w:p>
    <w:p w14:paraId="5BA4BB1E" w14:textId="77777777" w:rsidR="00A40DAE" w:rsidRDefault="00836025">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14:paraId="59AB62A3" w14:textId="77777777" w:rsidR="00A40DAE" w:rsidRDefault="00A40DAE">
      <w:pPr>
        <w:pStyle w:val="Tekstpodstawowy"/>
        <w:ind w:left="0" w:firstLine="0"/>
      </w:pPr>
    </w:p>
    <w:p w14:paraId="1EF3E0E8" w14:textId="77777777" w:rsidR="00A40DAE" w:rsidRDefault="00836025">
      <w:pPr>
        <w:pStyle w:val="Nagwek1"/>
        <w:spacing w:before="0"/>
        <w:jc w:val="both"/>
      </w:pPr>
      <w:r>
        <w:t>Procedura odbioru:</w:t>
      </w:r>
    </w:p>
    <w:p w14:paraId="0D07E805" w14:textId="77777777" w:rsidR="00A40DAE" w:rsidRDefault="00836025">
      <w:pPr>
        <w:pStyle w:val="Akapitzlist"/>
        <w:numPr>
          <w:ilvl w:val="0"/>
          <w:numId w:val="4"/>
        </w:numPr>
        <w:tabs>
          <w:tab w:val="left" w:pos="997"/>
        </w:tabs>
        <w:spacing w:before="2"/>
        <w:ind w:right="293"/>
        <w:jc w:val="both"/>
      </w:pPr>
      <w:r>
        <w:t>odbiór prac nastąpi poprzez zweryfikowanie prawidłowości ich wykonania z opisem czynności i zleceniem oraz poprzez zmierzenie materiału przed jego docelowym wykorzystaniem przy pomocy taśmy</w:t>
      </w:r>
      <w:r>
        <w:rPr>
          <w:spacing w:val="-3"/>
        </w:rPr>
        <w:t xml:space="preserve"> </w:t>
      </w:r>
      <w:r>
        <w:t>mierniczej.</w:t>
      </w:r>
    </w:p>
    <w:p w14:paraId="035CC317" w14:textId="77777777" w:rsidR="00A40DAE" w:rsidRDefault="00836025">
      <w:pPr>
        <w:spacing w:line="257" w:lineRule="exact"/>
        <w:ind w:left="1041"/>
        <w:jc w:val="both"/>
        <w:rPr>
          <w:i/>
        </w:rPr>
      </w:pPr>
      <w:r>
        <w:rPr>
          <w:i/>
        </w:rPr>
        <w:t>(rozliczenie z dokładnością do dwóch miejsc po przecinku)</w:t>
      </w:r>
    </w:p>
    <w:p w14:paraId="18B4F079" w14:textId="77777777" w:rsidR="00A40DAE" w:rsidRDefault="00A40DAE">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30F70225" w14:textId="77777777">
        <w:trPr>
          <w:trHeight w:val="960"/>
        </w:trPr>
        <w:tc>
          <w:tcPr>
            <w:tcW w:w="650" w:type="dxa"/>
          </w:tcPr>
          <w:p w14:paraId="7079FE63" w14:textId="77777777" w:rsidR="00A40DAE" w:rsidRDefault="00A40DAE">
            <w:pPr>
              <w:pStyle w:val="TableParagraph"/>
              <w:spacing w:before="10"/>
              <w:ind w:left="0"/>
              <w:rPr>
                <w:i/>
                <w:sz w:val="29"/>
              </w:rPr>
            </w:pPr>
          </w:p>
          <w:p w14:paraId="13211128" w14:textId="77777777" w:rsidR="00A40DAE" w:rsidRDefault="00836025">
            <w:pPr>
              <w:pStyle w:val="TableParagraph"/>
              <w:spacing w:before="0"/>
              <w:ind w:left="120" w:right="110"/>
              <w:jc w:val="center"/>
              <w:rPr>
                <w:b/>
                <w:i/>
              </w:rPr>
            </w:pPr>
            <w:r>
              <w:rPr>
                <w:b/>
                <w:i/>
              </w:rPr>
              <w:t>Nr</w:t>
            </w:r>
          </w:p>
        </w:tc>
        <w:tc>
          <w:tcPr>
            <w:tcW w:w="1728" w:type="dxa"/>
          </w:tcPr>
          <w:p w14:paraId="769BE24D" w14:textId="77777777" w:rsidR="00A40DAE" w:rsidRDefault="00836025">
            <w:pPr>
              <w:pStyle w:val="TableParagraph"/>
              <w:spacing w:before="222"/>
              <w:ind w:left="172" w:right="141" w:hanging="5"/>
              <w:rPr>
                <w:b/>
                <w:i/>
              </w:rPr>
            </w:pPr>
            <w:r>
              <w:rPr>
                <w:b/>
                <w:i/>
              </w:rPr>
              <w:t>Kod czynności do rozliczenia</w:t>
            </w:r>
          </w:p>
        </w:tc>
        <w:tc>
          <w:tcPr>
            <w:tcW w:w="1725" w:type="dxa"/>
          </w:tcPr>
          <w:p w14:paraId="55459BB5"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6A7352C8" w14:textId="77777777" w:rsidR="00A40DAE" w:rsidRDefault="00A40DAE">
            <w:pPr>
              <w:pStyle w:val="TableParagraph"/>
              <w:spacing w:before="10"/>
              <w:ind w:left="0"/>
              <w:rPr>
                <w:i/>
                <w:sz w:val="29"/>
              </w:rPr>
            </w:pPr>
          </w:p>
          <w:p w14:paraId="653BAF4D" w14:textId="77777777" w:rsidR="00A40DAE" w:rsidRDefault="00836025">
            <w:pPr>
              <w:pStyle w:val="TableParagraph"/>
              <w:spacing w:before="0"/>
              <w:ind w:left="920"/>
              <w:rPr>
                <w:b/>
                <w:i/>
              </w:rPr>
            </w:pPr>
            <w:r>
              <w:rPr>
                <w:b/>
                <w:i/>
              </w:rPr>
              <w:t>Opis kodu czynności</w:t>
            </w:r>
          </w:p>
        </w:tc>
        <w:tc>
          <w:tcPr>
            <w:tcW w:w="1423" w:type="dxa"/>
          </w:tcPr>
          <w:p w14:paraId="3DC10559" w14:textId="77777777" w:rsidR="00A40DAE" w:rsidRDefault="00836025">
            <w:pPr>
              <w:pStyle w:val="TableParagraph"/>
              <w:spacing w:before="222"/>
              <w:ind w:left="419" w:right="192" w:hanging="195"/>
              <w:rPr>
                <w:b/>
                <w:i/>
              </w:rPr>
            </w:pPr>
            <w:r>
              <w:rPr>
                <w:b/>
                <w:i/>
              </w:rPr>
              <w:t>Jednostka miary</w:t>
            </w:r>
          </w:p>
        </w:tc>
      </w:tr>
      <w:tr w:rsidR="00A40DAE" w14:paraId="7F18F14F" w14:textId="77777777">
        <w:trPr>
          <w:trHeight w:val="662"/>
        </w:trPr>
        <w:tc>
          <w:tcPr>
            <w:tcW w:w="650" w:type="dxa"/>
          </w:tcPr>
          <w:p w14:paraId="0F1A24FA" w14:textId="77777777" w:rsidR="00A40DAE" w:rsidRDefault="00836025">
            <w:pPr>
              <w:pStyle w:val="TableParagraph"/>
              <w:spacing w:before="0" w:line="257" w:lineRule="exact"/>
              <w:ind w:left="119" w:right="110"/>
              <w:jc w:val="center"/>
            </w:pPr>
            <w:r>
              <w:t>287</w:t>
            </w:r>
          </w:p>
        </w:tc>
        <w:tc>
          <w:tcPr>
            <w:tcW w:w="1728" w:type="dxa"/>
          </w:tcPr>
          <w:p w14:paraId="790954FF" w14:textId="77777777" w:rsidR="00A40DAE" w:rsidRDefault="00836025">
            <w:pPr>
              <w:pStyle w:val="TableParagraph"/>
              <w:spacing w:before="0" w:line="257" w:lineRule="exact"/>
              <w:ind w:left="108"/>
            </w:pPr>
            <w:r>
              <w:t>UKŁ-SUB</w:t>
            </w:r>
          </w:p>
        </w:tc>
        <w:tc>
          <w:tcPr>
            <w:tcW w:w="1725" w:type="dxa"/>
          </w:tcPr>
          <w:p w14:paraId="760EB418" w14:textId="77777777" w:rsidR="00A40DAE" w:rsidRDefault="00836025">
            <w:pPr>
              <w:pStyle w:val="TableParagraph"/>
              <w:spacing w:before="0" w:line="257" w:lineRule="exact"/>
              <w:ind w:left="108"/>
            </w:pPr>
            <w:r>
              <w:t>UKŁ-SUB</w:t>
            </w:r>
          </w:p>
        </w:tc>
        <w:tc>
          <w:tcPr>
            <w:tcW w:w="3819" w:type="dxa"/>
          </w:tcPr>
          <w:p w14:paraId="2D1FE77E" w14:textId="77777777" w:rsidR="00A40DAE" w:rsidRDefault="00836025">
            <w:pPr>
              <w:pStyle w:val="TableParagraph"/>
              <w:spacing w:before="0"/>
              <w:ind w:left="109" w:right="745"/>
            </w:pPr>
            <w:r>
              <w:t>Układanie warstwy substratu o grubości 15 cm</w:t>
            </w:r>
          </w:p>
        </w:tc>
        <w:tc>
          <w:tcPr>
            <w:tcW w:w="1423" w:type="dxa"/>
          </w:tcPr>
          <w:p w14:paraId="3C00A078" w14:textId="77777777" w:rsidR="00A40DAE" w:rsidRDefault="00836025">
            <w:pPr>
              <w:pStyle w:val="TableParagraph"/>
              <w:spacing w:before="0" w:line="257" w:lineRule="exact"/>
              <w:ind w:left="447" w:right="432"/>
              <w:jc w:val="center"/>
            </w:pPr>
            <w:r>
              <w:t>AR</w:t>
            </w:r>
          </w:p>
        </w:tc>
      </w:tr>
    </w:tbl>
    <w:p w14:paraId="7AEE5C1B" w14:textId="77777777" w:rsidR="00A40DAE" w:rsidRDefault="00A40DAE">
      <w:pPr>
        <w:pStyle w:val="Tekstpodstawowy"/>
        <w:spacing w:before="10"/>
        <w:ind w:left="0" w:firstLine="0"/>
        <w:rPr>
          <w:i/>
          <w:sz w:val="21"/>
        </w:rPr>
      </w:pPr>
    </w:p>
    <w:p w14:paraId="2550741E" w14:textId="77777777" w:rsidR="00A40DAE" w:rsidRDefault="00836025">
      <w:pPr>
        <w:pStyle w:val="Nagwek1"/>
        <w:spacing w:before="0"/>
      </w:pPr>
      <w:r>
        <w:t>Standard technologii prac obejmuje:</w:t>
      </w:r>
    </w:p>
    <w:p w14:paraId="1A836390" w14:textId="77777777" w:rsidR="00A40DAE" w:rsidRDefault="00836025">
      <w:pPr>
        <w:pStyle w:val="Akapitzlist"/>
        <w:numPr>
          <w:ilvl w:val="0"/>
          <w:numId w:val="4"/>
        </w:numPr>
        <w:tabs>
          <w:tab w:val="left" w:pos="996"/>
          <w:tab w:val="left" w:pos="997"/>
        </w:tabs>
        <w:spacing w:before="1" w:line="257" w:lineRule="exact"/>
        <w:ind w:hanging="361"/>
      </w:pPr>
      <w:r>
        <w:t>dostarczenie substratu z miejsca wskazanego przez</w:t>
      </w:r>
      <w:r>
        <w:rPr>
          <w:spacing w:val="-9"/>
        </w:rPr>
        <w:t xml:space="preserve"> </w:t>
      </w:r>
      <w:r>
        <w:t>Zamawiającego</w:t>
      </w:r>
    </w:p>
    <w:p w14:paraId="3D8F5BC9" w14:textId="77777777" w:rsidR="00A40DAE" w:rsidRDefault="00836025">
      <w:pPr>
        <w:pStyle w:val="Akapitzlist"/>
        <w:numPr>
          <w:ilvl w:val="0"/>
          <w:numId w:val="4"/>
        </w:numPr>
        <w:tabs>
          <w:tab w:val="left" w:pos="996"/>
          <w:tab w:val="left" w:pos="997"/>
        </w:tabs>
        <w:spacing w:line="257" w:lineRule="exact"/>
        <w:ind w:hanging="361"/>
      </w:pPr>
      <w:r>
        <w:t>ułożenie nowej warstwy substratu o grubości ok. 15 cm w opróżnionych</w:t>
      </w:r>
      <w:r>
        <w:rPr>
          <w:spacing w:val="-20"/>
        </w:rPr>
        <w:t xml:space="preserve"> </w:t>
      </w:r>
      <w:r>
        <w:t>korytach</w:t>
      </w:r>
    </w:p>
    <w:p w14:paraId="3FC10B02" w14:textId="77777777" w:rsidR="00A40DAE" w:rsidRDefault="00836025">
      <w:pPr>
        <w:pStyle w:val="Akapitzlist"/>
        <w:numPr>
          <w:ilvl w:val="0"/>
          <w:numId w:val="4"/>
        </w:numPr>
        <w:tabs>
          <w:tab w:val="left" w:pos="996"/>
          <w:tab w:val="left" w:pos="997"/>
        </w:tabs>
        <w:spacing w:before="2" w:line="257" w:lineRule="exact"/>
        <w:ind w:hanging="361"/>
      </w:pPr>
      <w:r>
        <w:t>wyrównanie</w:t>
      </w:r>
      <w:r>
        <w:rPr>
          <w:spacing w:val="-1"/>
        </w:rPr>
        <w:t xml:space="preserve"> </w:t>
      </w:r>
      <w:r>
        <w:t>powierzchni</w:t>
      </w:r>
    </w:p>
    <w:p w14:paraId="6BD00F29" w14:textId="77777777" w:rsidR="00A40DAE" w:rsidRDefault="00836025">
      <w:pPr>
        <w:pStyle w:val="Akapitzlist"/>
        <w:numPr>
          <w:ilvl w:val="0"/>
          <w:numId w:val="4"/>
        </w:numPr>
        <w:tabs>
          <w:tab w:val="left" w:pos="996"/>
          <w:tab w:val="left" w:pos="997"/>
        </w:tabs>
        <w:spacing w:line="257" w:lineRule="exact"/>
        <w:ind w:hanging="361"/>
      </w:pPr>
      <w:r>
        <w:t>wałowanie</w:t>
      </w:r>
      <w:r>
        <w:rPr>
          <w:spacing w:val="-1"/>
        </w:rPr>
        <w:t xml:space="preserve"> </w:t>
      </w:r>
      <w:r>
        <w:t>powierzchni</w:t>
      </w:r>
    </w:p>
    <w:p w14:paraId="27E28405" w14:textId="77777777" w:rsidR="00A40DAE" w:rsidRDefault="00836025">
      <w:pPr>
        <w:pStyle w:val="Akapitzlist"/>
        <w:numPr>
          <w:ilvl w:val="0"/>
          <w:numId w:val="4"/>
        </w:numPr>
        <w:tabs>
          <w:tab w:val="left" w:pos="996"/>
          <w:tab w:val="left" w:pos="997"/>
        </w:tabs>
        <w:spacing w:before="1"/>
        <w:ind w:hanging="361"/>
      </w:pPr>
      <w:r>
        <w:t>wytyczenie</w:t>
      </w:r>
      <w:r>
        <w:rPr>
          <w:spacing w:val="-1"/>
        </w:rPr>
        <w:t xml:space="preserve"> </w:t>
      </w:r>
      <w:r>
        <w:t>kwater</w:t>
      </w:r>
    </w:p>
    <w:p w14:paraId="37EF6B7D" w14:textId="77777777" w:rsidR="00A40DAE" w:rsidRDefault="00A40DAE">
      <w:pPr>
        <w:pStyle w:val="Tekstpodstawowy"/>
        <w:ind w:left="0" w:firstLine="0"/>
      </w:pPr>
    </w:p>
    <w:p w14:paraId="76FB72AC" w14:textId="77777777" w:rsidR="00A40DAE" w:rsidRDefault="00836025">
      <w:pPr>
        <w:pStyle w:val="Nagwek1"/>
        <w:spacing w:before="0" w:line="257" w:lineRule="exact"/>
      </w:pPr>
      <w:r>
        <w:t>Uwagi:</w:t>
      </w:r>
    </w:p>
    <w:p w14:paraId="276B2FA4" w14:textId="77777777" w:rsidR="00A40DAE" w:rsidRDefault="00836025">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14:paraId="2768CC77" w14:textId="77777777" w:rsidR="00A40DAE" w:rsidRDefault="00836025">
      <w:pPr>
        <w:pStyle w:val="Nagwek1"/>
        <w:spacing w:before="77"/>
        <w:jc w:val="both"/>
      </w:pPr>
      <w:r>
        <w:t>Procedura odbioru:</w:t>
      </w:r>
    </w:p>
    <w:p w14:paraId="7A78B616" w14:textId="77777777" w:rsidR="00A40DAE" w:rsidRDefault="00836025">
      <w:pPr>
        <w:pStyle w:val="Akapitzlist"/>
        <w:numPr>
          <w:ilvl w:val="0"/>
          <w:numId w:val="4"/>
        </w:numPr>
        <w:tabs>
          <w:tab w:val="left" w:pos="997"/>
        </w:tabs>
        <w:spacing w:before="2"/>
        <w:ind w:right="293"/>
        <w:jc w:val="both"/>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03EE676D" w14:textId="77777777" w:rsidR="00A40DAE" w:rsidRDefault="00836025">
      <w:pPr>
        <w:spacing w:line="257" w:lineRule="exact"/>
        <w:ind w:left="1041"/>
        <w:jc w:val="both"/>
        <w:rPr>
          <w:i/>
        </w:rPr>
      </w:pPr>
      <w:r>
        <w:rPr>
          <w:i/>
        </w:rPr>
        <w:t>(rozliczenie z dokładnością do dwóch miejsc po przecinku)</w:t>
      </w:r>
    </w:p>
    <w:p w14:paraId="6C0276C5" w14:textId="77777777" w:rsidR="00A40DAE" w:rsidRDefault="00A40DAE">
      <w:pPr>
        <w:pStyle w:val="Tekstpodstawowy"/>
        <w:ind w:left="0" w:firstLine="0"/>
        <w:rPr>
          <w:i/>
          <w:sz w:val="20"/>
        </w:rPr>
      </w:pPr>
    </w:p>
    <w:p w14:paraId="359349EB" w14:textId="77777777" w:rsidR="00A40DAE" w:rsidRDefault="00A40DAE">
      <w:pPr>
        <w:pStyle w:val="Tekstpodstawowy"/>
        <w:ind w:left="0" w:firstLine="0"/>
        <w:rPr>
          <w:i/>
          <w:sz w:val="20"/>
        </w:rPr>
      </w:pPr>
    </w:p>
    <w:p w14:paraId="6E879B01" w14:textId="77777777" w:rsidR="00A40DAE" w:rsidRDefault="00A40DAE">
      <w:pPr>
        <w:pStyle w:val="Tekstpodstawowy"/>
        <w:spacing w:before="6"/>
        <w:ind w:left="0" w:firstLine="0"/>
        <w:rPr>
          <w:i/>
          <w:sz w:val="1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2836BFC2" w14:textId="77777777">
        <w:trPr>
          <w:trHeight w:val="959"/>
        </w:trPr>
        <w:tc>
          <w:tcPr>
            <w:tcW w:w="650" w:type="dxa"/>
          </w:tcPr>
          <w:p w14:paraId="63525F03" w14:textId="77777777" w:rsidR="00A40DAE" w:rsidRDefault="00A40DAE">
            <w:pPr>
              <w:pStyle w:val="TableParagraph"/>
              <w:spacing w:before="9"/>
              <w:ind w:left="0"/>
              <w:rPr>
                <w:i/>
                <w:sz w:val="29"/>
              </w:rPr>
            </w:pPr>
          </w:p>
          <w:p w14:paraId="6A13D46C" w14:textId="77777777" w:rsidR="00A40DAE" w:rsidRDefault="00836025">
            <w:pPr>
              <w:pStyle w:val="TableParagraph"/>
              <w:spacing w:before="1"/>
              <w:ind w:left="120" w:right="110"/>
              <w:jc w:val="center"/>
              <w:rPr>
                <w:b/>
                <w:i/>
              </w:rPr>
            </w:pPr>
            <w:r>
              <w:rPr>
                <w:b/>
                <w:i/>
              </w:rPr>
              <w:t>Nr</w:t>
            </w:r>
          </w:p>
        </w:tc>
        <w:tc>
          <w:tcPr>
            <w:tcW w:w="1728" w:type="dxa"/>
          </w:tcPr>
          <w:p w14:paraId="15C92760" w14:textId="77777777" w:rsidR="00A40DAE" w:rsidRDefault="00836025">
            <w:pPr>
              <w:pStyle w:val="TableParagraph"/>
              <w:spacing w:before="222"/>
              <w:ind w:left="172" w:right="141" w:hanging="5"/>
              <w:rPr>
                <w:b/>
                <w:i/>
              </w:rPr>
            </w:pPr>
            <w:r>
              <w:rPr>
                <w:b/>
                <w:i/>
              </w:rPr>
              <w:t>Kod czynności do rozliczenia</w:t>
            </w:r>
          </w:p>
        </w:tc>
        <w:tc>
          <w:tcPr>
            <w:tcW w:w="1725" w:type="dxa"/>
          </w:tcPr>
          <w:p w14:paraId="60F8562E"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320F076A" w14:textId="77777777" w:rsidR="00A40DAE" w:rsidRDefault="00A40DAE">
            <w:pPr>
              <w:pStyle w:val="TableParagraph"/>
              <w:spacing w:before="9"/>
              <w:ind w:left="0"/>
              <w:rPr>
                <w:i/>
                <w:sz w:val="29"/>
              </w:rPr>
            </w:pPr>
          </w:p>
          <w:p w14:paraId="059C4C25" w14:textId="77777777" w:rsidR="00A40DAE" w:rsidRDefault="00836025">
            <w:pPr>
              <w:pStyle w:val="TableParagraph"/>
              <w:spacing w:before="1"/>
              <w:ind w:left="0" w:right="905"/>
              <w:jc w:val="right"/>
              <w:rPr>
                <w:b/>
                <w:i/>
              </w:rPr>
            </w:pPr>
            <w:r>
              <w:rPr>
                <w:b/>
                <w:i/>
              </w:rPr>
              <w:t>Opis kodu czynności</w:t>
            </w:r>
          </w:p>
        </w:tc>
        <w:tc>
          <w:tcPr>
            <w:tcW w:w="1423" w:type="dxa"/>
          </w:tcPr>
          <w:p w14:paraId="5821EABA" w14:textId="77777777" w:rsidR="00A40DAE" w:rsidRDefault="00836025">
            <w:pPr>
              <w:pStyle w:val="TableParagraph"/>
              <w:spacing w:before="222"/>
              <w:ind w:left="419" w:right="192" w:hanging="195"/>
              <w:rPr>
                <w:b/>
                <w:i/>
              </w:rPr>
            </w:pPr>
            <w:r>
              <w:rPr>
                <w:b/>
                <w:i/>
              </w:rPr>
              <w:t>Jednostka miary</w:t>
            </w:r>
          </w:p>
        </w:tc>
      </w:tr>
      <w:tr w:rsidR="00A40DAE" w14:paraId="7DB12E74" w14:textId="77777777">
        <w:trPr>
          <w:trHeight w:val="662"/>
        </w:trPr>
        <w:tc>
          <w:tcPr>
            <w:tcW w:w="650" w:type="dxa"/>
          </w:tcPr>
          <w:p w14:paraId="57673550" w14:textId="77777777" w:rsidR="00A40DAE" w:rsidRDefault="00836025">
            <w:pPr>
              <w:pStyle w:val="TableParagraph"/>
              <w:spacing w:before="0" w:line="257" w:lineRule="exact"/>
              <w:ind w:left="119" w:right="110"/>
              <w:jc w:val="center"/>
            </w:pPr>
            <w:r>
              <w:t>288</w:t>
            </w:r>
          </w:p>
        </w:tc>
        <w:tc>
          <w:tcPr>
            <w:tcW w:w="1728" w:type="dxa"/>
          </w:tcPr>
          <w:p w14:paraId="2D7534FA" w14:textId="77777777" w:rsidR="00A40DAE" w:rsidRDefault="00836025">
            <w:pPr>
              <w:pStyle w:val="TableParagraph"/>
              <w:spacing w:before="0" w:line="257" w:lineRule="exact"/>
              <w:ind w:left="108"/>
            </w:pPr>
            <w:r>
              <w:t>DEZ-OPR</w:t>
            </w:r>
          </w:p>
        </w:tc>
        <w:tc>
          <w:tcPr>
            <w:tcW w:w="1725" w:type="dxa"/>
          </w:tcPr>
          <w:p w14:paraId="047E186A" w14:textId="77777777" w:rsidR="00A40DAE" w:rsidRDefault="00836025">
            <w:pPr>
              <w:pStyle w:val="TableParagraph"/>
              <w:spacing w:before="0" w:line="257" w:lineRule="exact"/>
              <w:ind w:left="108"/>
            </w:pPr>
            <w:r>
              <w:t>DEZ-OPR</w:t>
            </w:r>
          </w:p>
        </w:tc>
        <w:tc>
          <w:tcPr>
            <w:tcW w:w="3819" w:type="dxa"/>
          </w:tcPr>
          <w:p w14:paraId="747B59D2" w14:textId="77777777" w:rsidR="00A40DAE" w:rsidRDefault="00836025">
            <w:pPr>
              <w:pStyle w:val="TableParagraph"/>
              <w:spacing w:before="0" w:line="257" w:lineRule="exact"/>
              <w:ind w:left="0" w:right="885"/>
              <w:jc w:val="right"/>
            </w:pPr>
            <w:r>
              <w:t>Dezynfekcja podłoża –opryski</w:t>
            </w:r>
          </w:p>
        </w:tc>
        <w:tc>
          <w:tcPr>
            <w:tcW w:w="1423" w:type="dxa"/>
          </w:tcPr>
          <w:p w14:paraId="3B31B9C9" w14:textId="77777777" w:rsidR="00A40DAE" w:rsidRDefault="00836025">
            <w:pPr>
              <w:pStyle w:val="TableParagraph"/>
              <w:spacing w:before="0" w:line="257" w:lineRule="exact"/>
              <w:ind w:left="447" w:right="432"/>
              <w:jc w:val="center"/>
            </w:pPr>
            <w:r>
              <w:t>AR</w:t>
            </w:r>
          </w:p>
        </w:tc>
      </w:tr>
    </w:tbl>
    <w:p w14:paraId="11502190" w14:textId="77777777" w:rsidR="00A40DAE" w:rsidRDefault="00A40DAE">
      <w:pPr>
        <w:pStyle w:val="Tekstpodstawowy"/>
        <w:spacing w:before="3"/>
        <w:ind w:left="0" w:firstLine="0"/>
        <w:rPr>
          <w:i/>
          <w:sz w:val="13"/>
        </w:rPr>
      </w:pPr>
    </w:p>
    <w:p w14:paraId="4A2449E2" w14:textId="77777777" w:rsidR="00A40DAE" w:rsidRDefault="00836025">
      <w:pPr>
        <w:pStyle w:val="Nagwek1"/>
        <w:spacing w:before="101"/>
      </w:pPr>
      <w:r>
        <w:t>Standard technologii prac obejmuje:</w:t>
      </w:r>
    </w:p>
    <w:p w14:paraId="6D334242" w14:textId="77777777" w:rsidR="00A40DAE" w:rsidRDefault="00836025">
      <w:pPr>
        <w:pStyle w:val="Akapitzlist"/>
        <w:numPr>
          <w:ilvl w:val="0"/>
          <w:numId w:val="4"/>
        </w:numPr>
        <w:tabs>
          <w:tab w:val="left" w:pos="996"/>
          <w:tab w:val="left" w:pos="997"/>
        </w:tabs>
        <w:spacing w:before="1" w:line="257" w:lineRule="exact"/>
        <w:ind w:hanging="361"/>
      </w:pPr>
      <w:r>
        <w:t>odbiór środków chemicznych z magazynu środków</w:t>
      </w:r>
      <w:r>
        <w:rPr>
          <w:spacing w:val="-10"/>
        </w:rPr>
        <w:t xml:space="preserve"> </w:t>
      </w:r>
      <w:r>
        <w:t>chemicznych,</w:t>
      </w:r>
    </w:p>
    <w:p w14:paraId="6281D20A" w14:textId="77777777" w:rsidR="00A40DAE" w:rsidRDefault="00836025">
      <w:pPr>
        <w:pStyle w:val="Akapitzlist"/>
        <w:numPr>
          <w:ilvl w:val="0"/>
          <w:numId w:val="4"/>
        </w:numPr>
        <w:tabs>
          <w:tab w:val="left" w:pos="996"/>
          <w:tab w:val="left" w:pos="997"/>
        </w:tabs>
        <w:ind w:right="292"/>
      </w:pPr>
      <w:r>
        <w:t>przygotowanie</w:t>
      </w:r>
      <w:r>
        <w:rPr>
          <w:spacing w:val="-10"/>
        </w:rPr>
        <w:t xml:space="preserve"> </w:t>
      </w:r>
      <w:r>
        <w:t>cieczy</w:t>
      </w:r>
      <w:r>
        <w:rPr>
          <w:spacing w:val="-8"/>
        </w:rPr>
        <w:t xml:space="preserve"> </w:t>
      </w:r>
      <w:r>
        <w:t>roboczej</w:t>
      </w:r>
      <w:r>
        <w:rPr>
          <w:spacing w:val="-8"/>
        </w:rPr>
        <w:t xml:space="preserve"> </w:t>
      </w:r>
      <w:r>
        <w:t>wg</w:t>
      </w:r>
      <w:r>
        <w:rPr>
          <w:spacing w:val="-8"/>
        </w:rPr>
        <w:t xml:space="preserve"> </w:t>
      </w:r>
      <w:r>
        <w:t>wskazań</w:t>
      </w:r>
      <w:r>
        <w:rPr>
          <w:spacing w:val="-9"/>
        </w:rPr>
        <w:t xml:space="preserve"> </w:t>
      </w:r>
      <w:r>
        <w:t>na</w:t>
      </w:r>
      <w:r>
        <w:rPr>
          <w:spacing w:val="-8"/>
        </w:rPr>
        <w:t xml:space="preserve"> </w:t>
      </w:r>
      <w:r>
        <w:t>etykiecie</w:t>
      </w:r>
      <w:r>
        <w:rPr>
          <w:spacing w:val="-6"/>
        </w:rPr>
        <w:t xml:space="preserve"> </w:t>
      </w:r>
      <w:r>
        <w:t>środka</w:t>
      </w:r>
      <w:r>
        <w:rPr>
          <w:spacing w:val="-10"/>
        </w:rPr>
        <w:t xml:space="preserve"> </w:t>
      </w:r>
      <w:r>
        <w:t>chemicznego</w:t>
      </w:r>
      <w:r>
        <w:rPr>
          <w:spacing w:val="-10"/>
        </w:rPr>
        <w:t xml:space="preserve"> </w:t>
      </w:r>
      <w:r>
        <w:t>oraz</w:t>
      </w:r>
      <w:r>
        <w:rPr>
          <w:spacing w:val="-7"/>
        </w:rPr>
        <w:t xml:space="preserve"> </w:t>
      </w:r>
      <w:r>
        <w:t>wskazań Zamawiającego,</w:t>
      </w:r>
    </w:p>
    <w:p w14:paraId="2963B169" w14:textId="77777777" w:rsidR="00A40DAE" w:rsidRDefault="00836025">
      <w:pPr>
        <w:pStyle w:val="Akapitzlist"/>
        <w:numPr>
          <w:ilvl w:val="0"/>
          <w:numId w:val="4"/>
        </w:numPr>
        <w:tabs>
          <w:tab w:val="left" w:pos="996"/>
          <w:tab w:val="left" w:pos="997"/>
        </w:tabs>
        <w:ind w:hanging="361"/>
      </w:pPr>
      <w:r>
        <w:t>regulację</w:t>
      </w:r>
      <w:r>
        <w:rPr>
          <w:spacing w:val="-1"/>
        </w:rPr>
        <w:t xml:space="preserve"> </w:t>
      </w:r>
      <w:r>
        <w:t>opryskiwacza,</w:t>
      </w:r>
    </w:p>
    <w:p w14:paraId="7099D292" w14:textId="77777777" w:rsidR="00A40DAE" w:rsidRDefault="00836025">
      <w:pPr>
        <w:pStyle w:val="Akapitzlist"/>
        <w:numPr>
          <w:ilvl w:val="0"/>
          <w:numId w:val="4"/>
        </w:numPr>
        <w:tabs>
          <w:tab w:val="left" w:pos="996"/>
          <w:tab w:val="left" w:pos="997"/>
        </w:tabs>
        <w:spacing w:before="1" w:line="257" w:lineRule="exact"/>
        <w:ind w:hanging="361"/>
      </w:pPr>
      <w:r>
        <w:t>bieżąca kontrola pracy</w:t>
      </w:r>
      <w:r>
        <w:rPr>
          <w:spacing w:val="-10"/>
        </w:rPr>
        <w:t xml:space="preserve"> </w:t>
      </w:r>
      <w:r>
        <w:t>opryskiwacza,</w:t>
      </w:r>
    </w:p>
    <w:p w14:paraId="58302B8A" w14:textId="77777777" w:rsidR="00A40DAE" w:rsidRDefault="00836025">
      <w:pPr>
        <w:pStyle w:val="Akapitzlist"/>
        <w:numPr>
          <w:ilvl w:val="0"/>
          <w:numId w:val="4"/>
        </w:numPr>
        <w:tabs>
          <w:tab w:val="left" w:pos="996"/>
          <w:tab w:val="left" w:pos="997"/>
        </w:tabs>
        <w:spacing w:line="257" w:lineRule="exact"/>
        <w:ind w:hanging="361"/>
      </w:pPr>
      <w:r>
        <w:t>opryskiwanie równomiernie</w:t>
      </w:r>
      <w:r>
        <w:rPr>
          <w:spacing w:val="-16"/>
        </w:rPr>
        <w:t xml:space="preserve"> </w:t>
      </w:r>
      <w:r>
        <w:t>podłoża,</w:t>
      </w:r>
    </w:p>
    <w:p w14:paraId="4B033AC1" w14:textId="77777777" w:rsidR="00A40DAE" w:rsidRDefault="00836025">
      <w:pPr>
        <w:pStyle w:val="Akapitzlist"/>
        <w:numPr>
          <w:ilvl w:val="0"/>
          <w:numId w:val="4"/>
        </w:numPr>
        <w:tabs>
          <w:tab w:val="left" w:pos="996"/>
          <w:tab w:val="left" w:pos="997"/>
        </w:tabs>
        <w:spacing w:before="1" w:line="257" w:lineRule="exact"/>
        <w:ind w:hanging="361"/>
      </w:pPr>
      <w:r>
        <w:t>uprzątnięcie pojemników po środkach</w:t>
      </w:r>
      <w:r>
        <w:rPr>
          <w:spacing w:val="-5"/>
        </w:rPr>
        <w:t xml:space="preserve"> </w:t>
      </w:r>
      <w:r>
        <w:t>chemicznych,</w:t>
      </w:r>
    </w:p>
    <w:p w14:paraId="55F1CDFC" w14:textId="77777777" w:rsidR="00A40DAE" w:rsidRDefault="00836025">
      <w:pPr>
        <w:pStyle w:val="Akapitzlist"/>
        <w:numPr>
          <w:ilvl w:val="0"/>
          <w:numId w:val="4"/>
        </w:numPr>
        <w:tabs>
          <w:tab w:val="left" w:pos="996"/>
          <w:tab w:val="left" w:pos="997"/>
        </w:tabs>
        <w:spacing w:line="257" w:lineRule="exact"/>
        <w:ind w:hanging="361"/>
      </w:pPr>
      <w:r>
        <w:t>oczyszczenie wraz z myciem na wyznaczonym stanowisku</w:t>
      </w:r>
      <w:r>
        <w:rPr>
          <w:spacing w:val="-3"/>
        </w:rPr>
        <w:t xml:space="preserve"> </w:t>
      </w:r>
      <w:r>
        <w:t>sprzętu.</w:t>
      </w:r>
    </w:p>
    <w:p w14:paraId="38782E83" w14:textId="77777777" w:rsidR="00A40DAE" w:rsidRDefault="00A40DAE">
      <w:pPr>
        <w:pStyle w:val="Tekstpodstawowy"/>
        <w:ind w:left="0" w:firstLine="0"/>
      </w:pPr>
    </w:p>
    <w:p w14:paraId="759D3BFE" w14:textId="77777777" w:rsidR="00A40DAE" w:rsidRDefault="00836025">
      <w:pPr>
        <w:pStyle w:val="Nagwek1"/>
        <w:spacing w:before="0" w:line="258" w:lineRule="exact"/>
      </w:pPr>
      <w:r>
        <w:t>Uwagi:</w:t>
      </w:r>
    </w:p>
    <w:p w14:paraId="2C136866" w14:textId="77777777" w:rsidR="00A40DAE" w:rsidRDefault="00836025">
      <w:pPr>
        <w:pStyle w:val="Akapitzlist"/>
        <w:numPr>
          <w:ilvl w:val="0"/>
          <w:numId w:val="4"/>
        </w:numPr>
        <w:tabs>
          <w:tab w:val="left" w:pos="996"/>
          <w:tab w:val="left" w:pos="997"/>
        </w:tabs>
        <w:spacing w:line="258" w:lineRule="exact"/>
        <w:ind w:hanging="361"/>
      </w:pPr>
      <w:r>
        <w:t>materiał zapewnia</w:t>
      </w:r>
      <w:r>
        <w:rPr>
          <w:spacing w:val="-2"/>
        </w:rPr>
        <w:t xml:space="preserve"> </w:t>
      </w:r>
      <w:r>
        <w:t>Zamawiający.</w:t>
      </w:r>
    </w:p>
    <w:p w14:paraId="7F98E4E5" w14:textId="77777777" w:rsidR="00A40DAE" w:rsidRDefault="00A40DAE">
      <w:pPr>
        <w:pStyle w:val="Tekstpodstawowy"/>
        <w:ind w:left="0" w:firstLine="0"/>
      </w:pPr>
    </w:p>
    <w:p w14:paraId="27922F36" w14:textId="77777777" w:rsidR="00A40DAE" w:rsidRDefault="00836025">
      <w:pPr>
        <w:pStyle w:val="Nagwek1"/>
        <w:spacing w:before="1"/>
        <w:jc w:val="both"/>
      </w:pPr>
      <w:r>
        <w:t>Procedura odbioru:</w:t>
      </w:r>
    </w:p>
    <w:p w14:paraId="2E29F493" w14:textId="77777777" w:rsidR="00A40DAE" w:rsidRDefault="00836025">
      <w:pPr>
        <w:pStyle w:val="Akapitzlist"/>
        <w:numPr>
          <w:ilvl w:val="0"/>
          <w:numId w:val="4"/>
        </w:numPr>
        <w:tabs>
          <w:tab w:val="left" w:pos="997"/>
        </w:tabs>
        <w:spacing w:before="1"/>
        <w:ind w:right="289"/>
        <w:jc w:val="both"/>
      </w:pPr>
      <w:r>
        <w:t>odbiór prac nastąpi poprzez zweryfikowanie prawidłowości ich wykonania z opisem czynności i zleceniem oraz pomiarem powierzchni objętej zabiegiem (np. przy pomocy: dalmierza taśmy mierniczej GPS</w:t>
      </w:r>
      <w:r>
        <w:rPr>
          <w:spacing w:val="-3"/>
        </w:rPr>
        <w:t xml:space="preserve"> </w:t>
      </w:r>
      <w:r>
        <w:t>itp.).</w:t>
      </w:r>
    </w:p>
    <w:p w14:paraId="1A986998" w14:textId="77777777" w:rsidR="00A40DAE" w:rsidRDefault="00836025">
      <w:pPr>
        <w:spacing w:line="257" w:lineRule="exact"/>
        <w:ind w:left="1041"/>
        <w:jc w:val="both"/>
        <w:rPr>
          <w:i/>
        </w:rPr>
      </w:pPr>
      <w:r>
        <w:rPr>
          <w:i/>
        </w:rPr>
        <w:t>(rozliczenie z dokładnością do dwóch miejsc po przecinku)</w:t>
      </w:r>
    </w:p>
    <w:p w14:paraId="6417BCEA" w14:textId="77777777" w:rsidR="00A40DAE" w:rsidRDefault="00A40DAE">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2BA06695" w14:textId="77777777">
        <w:trPr>
          <w:trHeight w:val="959"/>
        </w:trPr>
        <w:tc>
          <w:tcPr>
            <w:tcW w:w="650" w:type="dxa"/>
          </w:tcPr>
          <w:p w14:paraId="7DB74EE5" w14:textId="77777777" w:rsidR="00A40DAE" w:rsidRDefault="00A40DAE">
            <w:pPr>
              <w:pStyle w:val="TableParagraph"/>
              <w:spacing w:before="0"/>
              <w:ind w:left="0"/>
              <w:rPr>
                <w:i/>
                <w:sz w:val="30"/>
              </w:rPr>
            </w:pPr>
          </w:p>
          <w:p w14:paraId="7C5AAAFD" w14:textId="77777777" w:rsidR="00A40DAE" w:rsidRDefault="00836025">
            <w:pPr>
              <w:pStyle w:val="TableParagraph"/>
              <w:spacing w:before="0"/>
              <w:ind w:left="120" w:right="110"/>
              <w:jc w:val="center"/>
              <w:rPr>
                <w:b/>
                <w:i/>
              </w:rPr>
            </w:pPr>
            <w:r>
              <w:rPr>
                <w:b/>
                <w:i/>
              </w:rPr>
              <w:t>Nr</w:t>
            </w:r>
          </w:p>
        </w:tc>
        <w:tc>
          <w:tcPr>
            <w:tcW w:w="1728" w:type="dxa"/>
          </w:tcPr>
          <w:p w14:paraId="3D5E993B" w14:textId="77777777" w:rsidR="00A40DAE" w:rsidRDefault="00836025">
            <w:pPr>
              <w:pStyle w:val="TableParagraph"/>
              <w:spacing w:before="222"/>
              <w:ind w:left="172" w:right="141" w:hanging="5"/>
              <w:rPr>
                <w:b/>
                <w:i/>
              </w:rPr>
            </w:pPr>
            <w:r>
              <w:rPr>
                <w:b/>
                <w:i/>
              </w:rPr>
              <w:t>Kod czynności do rozliczenia</w:t>
            </w:r>
          </w:p>
        </w:tc>
        <w:tc>
          <w:tcPr>
            <w:tcW w:w="1725" w:type="dxa"/>
          </w:tcPr>
          <w:p w14:paraId="712946DF"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5790BC11" w14:textId="77777777" w:rsidR="00A40DAE" w:rsidRDefault="00A40DAE">
            <w:pPr>
              <w:pStyle w:val="TableParagraph"/>
              <w:spacing w:before="0"/>
              <w:ind w:left="0"/>
              <w:rPr>
                <w:i/>
                <w:sz w:val="30"/>
              </w:rPr>
            </w:pPr>
          </w:p>
          <w:p w14:paraId="668BB71C" w14:textId="77777777" w:rsidR="00A40DAE" w:rsidRDefault="00836025">
            <w:pPr>
              <w:pStyle w:val="TableParagraph"/>
              <w:spacing w:before="0"/>
              <w:ind w:left="920"/>
              <w:rPr>
                <w:b/>
                <w:i/>
              </w:rPr>
            </w:pPr>
            <w:r>
              <w:rPr>
                <w:b/>
                <w:i/>
              </w:rPr>
              <w:t>Opis kodu czynności</w:t>
            </w:r>
          </w:p>
        </w:tc>
        <w:tc>
          <w:tcPr>
            <w:tcW w:w="1423" w:type="dxa"/>
          </w:tcPr>
          <w:p w14:paraId="18FC8C55" w14:textId="77777777" w:rsidR="00A40DAE" w:rsidRDefault="00836025">
            <w:pPr>
              <w:pStyle w:val="TableParagraph"/>
              <w:spacing w:before="222"/>
              <w:ind w:left="419" w:right="192" w:hanging="195"/>
              <w:rPr>
                <w:b/>
                <w:i/>
              </w:rPr>
            </w:pPr>
            <w:r>
              <w:rPr>
                <w:b/>
                <w:i/>
              </w:rPr>
              <w:t>Jednostka miary</w:t>
            </w:r>
          </w:p>
        </w:tc>
      </w:tr>
      <w:tr w:rsidR="00A40DAE" w14:paraId="7EB6F6F8" w14:textId="77777777">
        <w:trPr>
          <w:trHeight w:val="662"/>
        </w:trPr>
        <w:tc>
          <w:tcPr>
            <w:tcW w:w="650" w:type="dxa"/>
          </w:tcPr>
          <w:p w14:paraId="438C2377" w14:textId="77777777" w:rsidR="00A40DAE" w:rsidRDefault="00836025">
            <w:pPr>
              <w:pStyle w:val="TableParagraph"/>
              <w:spacing w:before="2"/>
              <w:ind w:left="119" w:right="110"/>
              <w:jc w:val="center"/>
            </w:pPr>
            <w:r>
              <w:t>289</w:t>
            </w:r>
          </w:p>
        </w:tc>
        <w:tc>
          <w:tcPr>
            <w:tcW w:w="1728" w:type="dxa"/>
          </w:tcPr>
          <w:p w14:paraId="7239750D" w14:textId="77777777" w:rsidR="00A40DAE" w:rsidRDefault="00836025">
            <w:pPr>
              <w:pStyle w:val="TableParagraph"/>
              <w:spacing w:before="2"/>
              <w:ind w:left="108"/>
            </w:pPr>
            <w:r>
              <w:t>ZEBR-SUB</w:t>
            </w:r>
          </w:p>
        </w:tc>
        <w:tc>
          <w:tcPr>
            <w:tcW w:w="1725" w:type="dxa"/>
          </w:tcPr>
          <w:p w14:paraId="214C7859" w14:textId="77777777" w:rsidR="00A40DAE" w:rsidRDefault="00836025">
            <w:pPr>
              <w:pStyle w:val="TableParagraph"/>
              <w:spacing w:before="2"/>
              <w:ind w:left="108"/>
            </w:pPr>
            <w:r>
              <w:t>ZEBR-SUB</w:t>
            </w:r>
          </w:p>
        </w:tc>
        <w:tc>
          <w:tcPr>
            <w:tcW w:w="3819" w:type="dxa"/>
          </w:tcPr>
          <w:p w14:paraId="0DB1B54B" w14:textId="77777777" w:rsidR="00A40DAE" w:rsidRDefault="00836025">
            <w:pPr>
              <w:pStyle w:val="TableParagraph"/>
              <w:spacing w:before="2"/>
              <w:ind w:left="109" w:right="859"/>
            </w:pPr>
            <w:r>
              <w:t>Zebranie zużytego substratu z wywiezieniem</w:t>
            </w:r>
          </w:p>
        </w:tc>
        <w:tc>
          <w:tcPr>
            <w:tcW w:w="1423" w:type="dxa"/>
          </w:tcPr>
          <w:p w14:paraId="7584B23E" w14:textId="77777777" w:rsidR="00A40DAE" w:rsidRDefault="00836025">
            <w:pPr>
              <w:pStyle w:val="TableParagraph"/>
              <w:spacing w:before="2"/>
              <w:ind w:left="447" w:right="432"/>
              <w:jc w:val="center"/>
            </w:pPr>
            <w:r>
              <w:t>AR</w:t>
            </w:r>
          </w:p>
        </w:tc>
      </w:tr>
    </w:tbl>
    <w:p w14:paraId="4C2D9170" w14:textId="77777777" w:rsidR="00A40DAE" w:rsidRDefault="00A40DAE">
      <w:pPr>
        <w:pStyle w:val="Tekstpodstawowy"/>
        <w:spacing w:before="1"/>
        <w:ind w:left="0" w:firstLine="0"/>
        <w:rPr>
          <w:i/>
        </w:rPr>
      </w:pPr>
    </w:p>
    <w:p w14:paraId="0AAC4142" w14:textId="77777777" w:rsidR="00A15AFA" w:rsidRDefault="00A15AFA">
      <w:pPr>
        <w:pStyle w:val="Nagwek1"/>
        <w:spacing w:before="0" w:line="257" w:lineRule="exact"/>
      </w:pPr>
    </w:p>
    <w:p w14:paraId="0B314D95" w14:textId="0BD87925" w:rsidR="00A40DAE" w:rsidRDefault="00836025">
      <w:pPr>
        <w:pStyle w:val="Nagwek1"/>
        <w:spacing w:before="0" w:line="257" w:lineRule="exact"/>
      </w:pPr>
      <w:r>
        <w:t>Standard technologii prac obejmuje:</w:t>
      </w:r>
    </w:p>
    <w:p w14:paraId="7D7A0313" w14:textId="77777777" w:rsidR="00A40DAE" w:rsidRDefault="00836025">
      <w:pPr>
        <w:pStyle w:val="Akapitzlist"/>
        <w:numPr>
          <w:ilvl w:val="0"/>
          <w:numId w:val="4"/>
        </w:numPr>
        <w:tabs>
          <w:tab w:val="left" w:pos="996"/>
          <w:tab w:val="left" w:pos="997"/>
        </w:tabs>
        <w:spacing w:line="257" w:lineRule="exact"/>
        <w:ind w:hanging="361"/>
      </w:pPr>
      <w:r>
        <w:t>zebranie substratu z kwater do gleby</w:t>
      </w:r>
      <w:r>
        <w:rPr>
          <w:spacing w:val="-8"/>
        </w:rPr>
        <w:t xml:space="preserve"> </w:t>
      </w:r>
      <w:r>
        <w:t>mineralnej</w:t>
      </w:r>
    </w:p>
    <w:p w14:paraId="4CD4E7B6" w14:textId="77777777" w:rsidR="00A40DAE" w:rsidRDefault="00836025">
      <w:pPr>
        <w:pStyle w:val="Akapitzlist"/>
        <w:numPr>
          <w:ilvl w:val="0"/>
          <w:numId w:val="4"/>
        </w:numPr>
        <w:tabs>
          <w:tab w:val="left" w:pos="996"/>
          <w:tab w:val="left" w:pos="997"/>
        </w:tabs>
        <w:spacing w:before="1"/>
        <w:ind w:hanging="361"/>
      </w:pPr>
      <w:r>
        <w:t>wywiezienie substratu w miejsce wskazane przez</w:t>
      </w:r>
      <w:r>
        <w:rPr>
          <w:spacing w:val="-10"/>
        </w:rPr>
        <w:t xml:space="preserve"> </w:t>
      </w:r>
      <w:r>
        <w:t>Zamawiającego</w:t>
      </w:r>
    </w:p>
    <w:p w14:paraId="1ECA1C0B" w14:textId="77777777" w:rsidR="00A40DAE" w:rsidRDefault="00A40DAE">
      <w:pPr>
        <w:pStyle w:val="Tekstpodstawowy"/>
        <w:spacing w:before="9"/>
        <w:ind w:left="0" w:firstLine="0"/>
        <w:rPr>
          <w:sz w:val="21"/>
        </w:rPr>
      </w:pPr>
    </w:p>
    <w:p w14:paraId="4AA28D30" w14:textId="77777777" w:rsidR="00A40DAE" w:rsidRDefault="00836025">
      <w:pPr>
        <w:pStyle w:val="Nagwek1"/>
        <w:spacing w:before="1"/>
      </w:pPr>
      <w:r>
        <w:t>Uwagi:</w:t>
      </w:r>
    </w:p>
    <w:p w14:paraId="590F574F" w14:textId="77777777" w:rsidR="00A40DAE" w:rsidRDefault="00836025">
      <w:pPr>
        <w:pStyle w:val="Akapitzlist"/>
        <w:numPr>
          <w:ilvl w:val="0"/>
          <w:numId w:val="4"/>
        </w:numPr>
        <w:tabs>
          <w:tab w:val="left" w:pos="996"/>
          <w:tab w:val="left" w:pos="997"/>
        </w:tabs>
        <w:spacing w:before="1"/>
        <w:ind w:hanging="361"/>
      </w:pPr>
      <w:r>
        <w:t>materiał zapewnia</w:t>
      </w:r>
      <w:r>
        <w:rPr>
          <w:spacing w:val="-2"/>
        </w:rPr>
        <w:t xml:space="preserve"> </w:t>
      </w:r>
      <w:r>
        <w:t>Zamawiający</w:t>
      </w:r>
    </w:p>
    <w:p w14:paraId="3C95489E" w14:textId="77777777" w:rsidR="00A40DAE" w:rsidRDefault="00A40DAE">
      <w:pPr>
        <w:pStyle w:val="Tekstpodstawowy"/>
        <w:ind w:left="0" w:firstLine="0"/>
      </w:pPr>
    </w:p>
    <w:p w14:paraId="460FA3D9" w14:textId="77777777" w:rsidR="00A40DAE" w:rsidRDefault="00836025">
      <w:pPr>
        <w:pStyle w:val="Nagwek1"/>
        <w:spacing w:before="0" w:line="257" w:lineRule="exact"/>
        <w:jc w:val="both"/>
      </w:pPr>
      <w:r>
        <w:t>Procedura odbioru:</w:t>
      </w:r>
    </w:p>
    <w:p w14:paraId="610D9C7D" w14:textId="77777777" w:rsidR="00A40DAE" w:rsidRDefault="00836025">
      <w:pPr>
        <w:pStyle w:val="Akapitzlist"/>
        <w:numPr>
          <w:ilvl w:val="0"/>
          <w:numId w:val="4"/>
        </w:numPr>
        <w:tabs>
          <w:tab w:val="left" w:pos="997"/>
        </w:tabs>
        <w:ind w:right="293"/>
        <w:jc w:val="both"/>
      </w:pPr>
      <w:r>
        <w:t>odbiór prac nastąpi poprzez zweryfikowanie prawidłowości ich wykonania z opisem czynności i zleceniem oraz pomiarem powierzchni objętej zabiegiem (np. przy pomocy: dalmierza taśmy mierniczej GPS</w:t>
      </w:r>
      <w:r>
        <w:rPr>
          <w:spacing w:val="-3"/>
        </w:rPr>
        <w:t xml:space="preserve"> </w:t>
      </w:r>
      <w:r>
        <w:t>itp.).</w:t>
      </w:r>
    </w:p>
    <w:p w14:paraId="62394D63" w14:textId="77777777" w:rsidR="00A40DAE" w:rsidRDefault="00836025">
      <w:pPr>
        <w:spacing w:before="1"/>
        <w:ind w:left="1041"/>
        <w:jc w:val="both"/>
        <w:rPr>
          <w:i/>
        </w:rPr>
      </w:pPr>
      <w:r>
        <w:rPr>
          <w:i/>
        </w:rPr>
        <w:t>(rozliczenie z dokładnością do dwóch miejsc po przecinku)</w:t>
      </w:r>
    </w:p>
    <w:p w14:paraId="71440A69" w14:textId="77777777" w:rsidR="00A40DAE" w:rsidRDefault="00A40DAE">
      <w:pPr>
        <w:pStyle w:val="Tekstpodstawowy"/>
        <w:spacing w:before="2" w:after="1"/>
        <w:ind w:left="0" w:firstLine="0"/>
        <w:rPr>
          <w:i/>
          <w:sz w:val="18"/>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41B98143" w14:textId="77777777">
        <w:trPr>
          <w:trHeight w:val="962"/>
        </w:trPr>
        <w:tc>
          <w:tcPr>
            <w:tcW w:w="650" w:type="dxa"/>
          </w:tcPr>
          <w:p w14:paraId="5A5042B2" w14:textId="77777777" w:rsidR="00A40DAE" w:rsidRDefault="00A40DAE">
            <w:pPr>
              <w:pStyle w:val="TableParagraph"/>
              <w:spacing w:before="0"/>
              <w:ind w:left="0"/>
              <w:rPr>
                <w:i/>
                <w:sz w:val="30"/>
              </w:rPr>
            </w:pPr>
          </w:p>
          <w:p w14:paraId="541B9DE0" w14:textId="77777777" w:rsidR="00A40DAE" w:rsidRDefault="00836025">
            <w:pPr>
              <w:pStyle w:val="TableParagraph"/>
              <w:spacing w:before="0"/>
              <w:ind w:left="120" w:right="110"/>
              <w:jc w:val="center"/>
              <w:rPr>
                <w:b/>
                <w:i/>
              </w:rPr>
            </w:pPr>
            <w:r>
              <w:rPr>
                <w:b/>
                <w:i/>
              </w:rPr>
              <w:t>Nr</w:t>
            </w:r>
          </w:p>
        </w:tc>
        <w:tc>
          <w:tcPr>
            <w:tcW w:w="1728" w:type="dxa"/>
          </w:tcPr>
          <w:p w14:paraId="428473D7" w14:textId="77777777" w:rsidR="00A40DAE" w:rsidRDefault="00836025">
            <w:pPr>
              <w:pStyle w:val="TableParagraph"/>
              <w:spacing w:before="222"/>
              <w:ind w:left="172" w:right="141" w:hanging="5"/>
              <w:rPr>
                <w:b/>
                <w:i/>
              </w:rPr>
            </w:pPr>
            <w:r>
              <w:rPr>
                <w:b/>
                <w:i/>
              </w:rPr>
              <w:t>Kod czynności do rozliczenia</w:t>
            </w:r>
          </w:p>
        </w:tc>
        <w:tc>
          <w:tcPr>
            <w:tcW w:w="1725" w:type="dxa"/>
          </w:tcPr>
          <w:p w14:paraId="6E5CD44C"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7A49559A" w14:textId="77777777" w:rsidR="00A40DAE" w:rsidRDefault="00A40DAE">
            <w:pPr>
              <w:pStyle w:val="TableParagraph"/>
              <w:spacing w:before="0"/>
              <w:ind w:left="0"/>
              <w:rPr>
                <w:i/>
                <w:sz w:val="30"/>
              </w:rPr>
            </w:pPr>
          </w:p>
          <w:p w14:paraId="6A65E7A9" w14:textId="77777777" w:rsidR="00A40DAE" w:rsidRDefault="00836025">
            <w:pPr>
              <w:pStyle w:val="TableParagraph"/>
              <w:spacing w:before="0"/>
              <w:ind w:left="920"/>
              <w:rPr>
                <w:b/>
                <w:i/>
              </w:rPr>
            </w:pPr>
            <w:r>
              <w:rPr>
                <w:b/>
                <w:i/>
              </w:rPr>
              <w:t>Opis kodu czynności</w:t>
            </w:r>
          </w:p>
        </w:tc>
        <w:tc>
          <w:tcPr>
            <w:tcW w:w="1423" w:type="dxa"/>
          </w:tcPr>
          <w:p w14:paraId="62751BD4" w14:textId="77777777" w:rsidR="00A40DAE" w:rsidRDefault="00836025">
            <w:pPr>
              <w:pStyle w:val="TableParagraph"/>
              <w:spacing w:before="222"/>
              <w:ind w:left="419" w:right="192" w:hanging="195"/>
              <w:rPr>
                <w:b/>
                <w:i/>
              </w:rPr>
            </w:pPr>
            <w:r>
              <w:rPr>
                <w:b/>
                <w:i/>
              </w:rPr>
              <w:t>Jednostka miary</w:t>
            </w:r>
          </w:p>
        </w:tc>
      </w:tr>
      <w:tr w:rsidR="00A40DAE" w14:paraId="5CF61AA3" w14:textId="77777777">
        <w:trPr>
          <w:trHeight w:val="659"/>
        </w:trPr>
        <w:tc>
          <w:tcPr>
            <w:tcW w:w="650" w:type="dxa"/>
          </w:tcPr>
          <w:p w14:paraId="04A0BABD" w14:textId="77777777" w:rsidR="00A40DAE" w:rsidRDefault="00836025">
            <w:pPr>
              <w:pStyle w:val="TableParagraph"/>
              <w:spacing w:before="0" w:line="257" w:lineRule="exact"/>
              <w:ind w:left="120" w:right="110"/>
              <w:jc w:val="center"/>
            </w:pPr>
            <w:r>
              <w:t>290</w:t>
            </w:r>
          </w:p>
        </w:tc>
        <w:tc>
          <w:tcPr>
            <w:tcW w:w="1728" w:type="dxa"/>
          </w:tcPr>
          <w:p w14:paraId="25289E82" w14:textId="77777777" w:rsidR="00A40DAE" w:rsidRDefault="00836025">
            <w:pPr>
              <w:pStyle w:val="TableParagraph"/>
              <w:spacing w:before="0" w:line="257" w:lineRule="exact"/>
              <w:ind w:left="108"/>
            </w:pPr>
            <w:r>
              <w:t>GRAB-WYR</w:t>
            </w:r>
          </w:p>
        </w:tc>
        <w:tc>
          <w:tcPr>
            <w:tcW w:w="1725" w:type="dxa"/>
          </w:tcPr>
          <w:p w14:paraId="22559D65" w14:textId="77777777" w:rsidR="00A40DAE" w:rsidRDefault="00836025">
            <w:pPr>
              <w:pStyle w:val="TableParagraph"/>
              <w:spacing w:before="0" w:line="257" w:lineRule="exact"/>
              <w:ind w:left="108"/>
            </w:pPr>
            <w:r>
              <w:t>GRAB-WYR</w:t>
            </w:r>
          </w:p>
        </w:tc>
        <w:tc>
          <w:tcPr>
            <w:tcW w:w="3819" w:type="dxa"/>
          </w:tcPr>
          <w:p w14:paraId="4984000F" w14:textId="77777777" w:rsidR="00A40DAE" w:rsidRDefault="00836025">
            <w:pPr>
              <w:pStyle w:val="TableParagraph"/>
              <w:spacing w:before="0"/>
              <w:ind w:left="109" w:right="208"/>
            </w:pPr>
            <w:r>
              <w:t>Grabienie i wyrównanie powierzchni przed obsiewem</w:t>
            </w:r>
          </w:p>
        </w:tc>
        <w:tc>
          <w:tcPr>
            <w:tcW w:w="1423" w:type="dxa"/>
          </w:tcPr>
          <w:p w14:paraId="68032D84" w14:textId="77777777" w:rsidR="00A40DAE" w:rsidRDefault="00836025">
            <w:pPr>
              <w:pStyle w:val="TableParagraph"/>
              <w:spacing w:before="0" w:line="257" w:lineRule="exact"/>
              <w:ind w:left="447" w:right="432"/>
              <w:jc w:val="center"/>
            </w:pPr>
            <w:r>
              <w:t>AR</w:t>
            </w:r>
          </w:p>
        </w:tc>
      </w:tr>
    </w:tbl>
    <w:p w14:paraId="6868B874" w14:textId="77777777" w:rsidR="00A40DAE" w:rsidRDefault="00A40DAE">
      <w:pPr>
        <w:pStyle w:val="Tekstpodstawowy"/>
        <w:spacing w:before="5"/>
        <w:ind w:left="0" w:firstLine="0"/>
        <w:rPr>
          <w:i/>
          <w:sz w:val="13"/>
        </w:rPr>
      </w:pPr>
    </w:p>
    <w:p w14:paraId="147920CC" w14:textId="77777777" w:rsidR="00A40DAE" w:rsidRDefault="00836025">
      <w:pPr>
        <w:pStyle w:val="Nagwek1"/>
        <w:spacing w:before="101" w:line="257" w:lineRule="exact"/>
      </w:pPr>
      <w:r>
        <w:t>Standard technologii prac obejmuje:</w:t>
      </w:r>
    </w:p>
    <w:p w14:paraId="05EBDFBF" w14:textId="77777777" w:rsidR="00A40DAE" w:rsidRDefault="00836025">
      <w:pPr>
        <w:pStyle w:val="Akapitzlist"/>
        <w:numPr>
          <w:ilvl w:val="0"/>
          <w:numId w:val="4"/>
        </w:numPr>
        <w:tabs>
          <w:tab w:val="left" w:pos="996"/>
          <w:tab w:val="left" w:pos="997"/>
        </w:tabs>
        <w:spacing w:line="257" w:lineRule="exact"/>
        <w:ind w:hanging="361"/>
      </w:pPr>
      <w:r>
        <w:t>zebranie z kwater wszelkich chwastów, korzeni, kamieni</w:t>
      </w:r>
      <w:r>
        <w:rPr>
          <w:spacing w:val="-8"/>
        </w:rPr>
        <w:t xml:space="preserve"> </w:t>
      </w:r>
      <w:r>
        <w:t>itp./</w:t>
      </w:r>
    </w:p>
    <w:p w14:paraId="44F34740" w14:textId="77777777" w:rsidR="00A40DAE" w:rsidRDefault="00836025">
      <w:pPr>
        <w:pStyle w:val="Akapitzlist"/>
        <w:numPr>
          <w:ilvl w:val="0"/>
          <w:numId w:val="4"/>
        </w:numPr>
        <w:tabs>
          <w:tab w:val="left" w:pos="996"/>
          <w:tab w:val="left" w:pos="997"/>
        </w:tabs>
        <w:spacing w:before="2"/>
        <w:ind w:right="297"/>
      </w:pPr>
      <w:r>
        <w:t>usunięcie zebranego materiału poza powierzchnię kwatery w miejsce wskazane przez Zamawiającego</w:t>
      </w:r>
    </w:p>
    <w:p w14:paraId="44014A2D" w14:textId="77777777" w:rsidR="00A40DAE" w:rsidRDefault="00836025">
      <w:pPr>
        <w:pStyle w:val="Akapitzlist"/>
        <w:numPr>
          <w:ilvl w:val="0"/>
          <w:numId w:val="4"/>
        </w:numPr>
        <w:tabs>
          <w:tab w:val="left" w:pos="996"/>
          <w:tab w:val="left" w:pos="997"/>
        </w:tabs>
        <w:ind w:hanging="361"/>
      </w:pPr>
      <w:r>
        <w:t>wyrównanie grabiami powierzchni przed</w:t>
      </w:r>
      <w:r>
        <w:rPr>
          <w:spacing w:val="-2"/>
        </w:rPr>
        <w:t xml:space="preserve"> </w:t>
      </w:r>
      <w:r>
        <w:t>siewem</w:t>
      </w:r>
    </w:p>
    <w:p w14:paraId="008777B8" w14:textId="77777777" w:rsidR="00A40DAE" w:rsidRDefault="00A40DAE">
      <w:pPr>
        <w:pStyle w:val="Tekstpodstawowy"/>
        <w:ind w:left="0" w:firstLine="0"/>
      </w:pPr>
    </w:p>
    <w:p w14:paraId="68087960" w14:textId="77777777" w:rsidR="00A40DAE" w:rsidRDefault="00836025">
      <w:pPr>
        <w:pStyle w:val="Nagwek1"/>
        <w:spacing w:before="0" w:line="257" w:lineRule="exact"/>
        <w:jc w:val="both"/>
      </w:pPr>
      <w:r>
        <w:t>Procedura odbioru:</w:t>
      </w:r>
    </w:p>
    <w:p w14:paraId="2825462C" w14:textId="77777777" w:rsidR="00A40DAE" w:rsidRDefault="00836025">
      <w:pPr>
        <w:pStyle w:val="Akapitzlist"/>
        <w:numPr>
          <w:ilvl w:val="0"/>
          <w:numId w:val="4"/>
        </w:numPr>
        <w:tabs>
          <w:tab w:val="left" w:pos="997"/>
        </w:tabs>
        <w:ind w:right="292"/>
        <w:jc w:val="both"/>
      </w:pPr>
      <w:r>
        <w:t>odbiór prac nastąpi poprzez zweryfikowanie prawidłowości ich wykonania z opisem czynności i zleceniem oraz pomiarem powierzchni objętej zabiegiem (np. przy pomocy: dalmierza taśmy mierniczej GPS</w:t>
      </w:r>
      <w:r>
        <w:rPr>
          <w:spacing w:val="-3"/>
        </w:rPr>
        <w:t xml:space="preserve"> </w:t>
      </w:r>
      <w:r>
        <w:t>itp.).</w:t>
      </w:r>
    </w:p>
    <w:p w14:paraId="3901D350" w14:textId="77777777" w:rsidR="00A40DAE" w:rsidRDefault="00836025">
      <w:pPr>
        <w:spacing w:before="1"/>
        <w:ind w:left="1041"/>
        <w:jc w:val="both"/>
        <w:rPr>
          <w:i/>
        </w:rPr>
      </w:pPr>
      <w:r>
        <w:rPr>
          <w:i/>
        </w:rPr>
        <w:t>(rozliczenie z dokładnością do dwóch miejsc po przecinku)</w:t>
      </w:r>
    </w:p>
    <w:p w14:paraId="161468ED" w14:textId="77777777" w:rsidR="00A40DAE" w:rsidRDefault="00A40DAE">
      <w:pPr>
        <w:pStyle w:val="Tekstpodstawowy"/>
        <w:spacing w:before="10"/>
        <w:ind w:left="0" w:firstLine="0"/>
        <w:rPr>
          <w:i/>
          <w:sz w:val="21"/>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10695718" w14:textId="77777777">
        <w:trPr>
          <w:trHeight w:val="961"/>
        </w:trPr>
        <w:tc>
          <w:tcPr>
            <w:tcW w:w="650" w:type="dxa"/>
          </w:tcPr>
          <w:p w14:paraId="2809FCCE" w14:textId="77777777" w:rsidR="00A40DAE" w:rsidRDefault="00A40DAE">
            <w:pPr>
              <w:pStyle w:val="TableParagraph"/>
              <w:spacing w:before="0"/>
              <w:ind w:left="0"/>
              <w:rPr>
                <w:i/>
                <w:sz w:val="30"/>
              </w:rPr>
            </w:pPr>
          </w:p>
          <w:p w14:paraId="223420DD" w14:textId="77777777" w:rsidR="00A40DAE" w:rsidRDefault="00836025">
            <w:pPr>
              <w:pStyle w:val="TableParagraph"/>
              <w:spacing w:before="0"/>
              <w:ind w:left="120" w:right="110"/>
              <w:jc w:val="center"/>
              <w:rPr>
                <w:b/>
                <w:i/>
              </w:rPr>
            </w:pPr>
            <w:r>
              <w:rPr>
                <w:b/>
                <w:i/>
              </w:rPr>
              <w:t>Nr</w:t>
            </w:r>
          </w:p>
        </w:tc>
        <w:tc>
          <w:tcPr>
            <w:tcW w:w="1728" w:type="dxa"/>
          </w:tcPr>
          <w:p w14:paraId="44DD7056" w14:textId="77777777" w:rsidR="00A40DAE" w:rsidRDefault="00836025">
            <w:pPr>
              <w:pStyle w:val="TableParagraph"/>
              <w:spacing w:before="222"/>
              <w:ind w:left="172" w:right="141" w:hanging="5"/>
              <w:rPr>
                <w:b/>
                <w:i/>
              </w:rPr>
            </w:pPr>
            <w:r>
              <w:rPr>
                <w:b/>
                <w:i/>
              </w:rPr>
              <w:t>Kod czynności do rozliczenia</w:t>
            </w:r>
          </w:p>
        </w:tc>
        <w:tc>
          <w:tcPr>
            <w:tcW w:w="1725" w:type="dxa"/>
          </w:tcPr>
          <w:p w14:paraId="7E2B79F7"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64F2FA0E" w14:textId="77777777" w:rsidR="00A40DAE" w:rsidRDefault="00A40DAE">
            <w:pPr>
              <w:pStyle w:val="TableParagraph"/>
              <w:spacing w:before="0"/>
              <w:ind w:left="0"/>
              <w:rPr>
                <w:i/>
                <w:sz w:val="30"/>
              </w:rPr>
            </w:pPr>
          </w:p>
          <w:p w14:paraId="586FD8B4" w14:textId="77777777" w:rsidR="00A40DAE" w:rsidRDefault="00836025">
            <w:pPr>
              <w:pStyle w:val="TableParagraph"/>
              <w:spacing w:before="0"/>
              <w:ind w:left="920"/>
              <w:rPr>
                <w:b/>
                <w:i/>
              </w:rPr>
            </w:pPr>
            <w:r>
              <w:rPr>
                <w:b/>
                <w:i/>
              </w:rPr>
              <w:t>Opis kodu czynności</w:t>
            </w:r>
          </w:p>
        </w:tc>
        <w:tc>
          <w:tcPr>
            <w:tcW w:w="1423" w:type="dxa"/>
          </w:tcPr>
          <w:p w14:paraId="55D967A0" w14:textId="77777777" w:rsidR="00A40DAE" w:rsidRDefault="00836025">
            <w:pPr>
              <w:pStyle w:val="TableParagraph"/>
              <w:spacing w:before="222"/>
              <w:ind w:left="419" w:right="192" w:hanging="195"/>
              <w:rPr>
                <w:b/>
                <w:i/>
              </w:rPr>
            </w:pPr>
            <w:r>
              <w:rPr>
                <w:b/>
                <w:i/>
              </w:rPr>
              <w:t>Jednostka miary</w:t>
            </w:r>
          </w:p>
        </w:tc>
      </w:tr>
      <w:tr w:rsidR="00A40DAE" w14:paraId="003C6F5A" w14:textId="77777777">
        <w:trPr>
          <w:trHeight w:val="660"/>
        </w:trPr>
        <w:tc>
          <w:tcPr>
            <w:tcW w:w="650" w:type="dxa"/>
          </w:tcPr>
          <w:p w14:paraId="343EF1C3" w14:textId="77777777" w:rsidR="00A40DAE" w:rsidRDefault="00836025">
            <w:pPr>
              <w:pStyle w:val="TableParagraph"/>
              <w:spacing w:before="0" w:line="257" w:lineRule="exact"/>
              <w:ind w:left="119" w:right="110"/>
              <w:jc w:val="center"/>
            </w:pPr>
            <w:r>
              <w:t>291</w:t>
            </w:r>
          </w:p>
        </w:tc>
        <w:tc>
          <w:tcPr>
            <w:tcW w:w="1728" w:type="dxa"/>
          </w:tcPr>
          <w:p w14:paraId="6DCD8899" w14:textId="77777777" w:rsidR="00A40DAE" w:rsidRDefault="00836025">
            <w:pPr>
              <w:pStyle w:val="TableParagraph"/>
              <w:spacing w:before="0" w:line="257" w:lineRule="exact"/>
              <w:ind w:left="108"/>
            </w:pPr>
            <w:r>
              <w:t>WAŁ-FOL</w:t>
            </w:r>
          </w:p>
        </w:tc>
        <w:tc>
          <w:tcPr>
            <w:tcW w:w="1725" w:type="dxa"/>
          </w:tcPr>
          <w:p w14:paraId="00FE4FB8" w14:textId="77777777" w:rsidR="00A40DAE" w:rsidRDefault="00836025">
            <w:pPr>
              <w:pStyle w:val="TableParagraph"/>
              <w:spacing w:before="0" w:line="257" w:lineRule="exact"/>
              <w:ind w:left="108"/>
            </w:pPr>
            <w:r>
              <w:t>WAŁ-FOL</w:t>
            </w:r>
          </w:p>
        </w:tc>
        <w:tc>
          <w:tcPr>
            <w:tcW w:w="3819" w:type="dxa"/>
          </w:tcPr>
          <w:p w14:paraId="3744FC51" w14:textId="77777777" w:rsidR="00A40DAE" w:rsidRDefault="00836025">
            <w:pPr>
              <w:pStyle w:val="TableParagraph"/>
              <w:spacing w:before="0" w:line="257" w:lineRule="exact"/>
              <w:ind w:left="109"/>
            </w:pPr>
            <w:r>
              <w:t>Wałowanie</w:t>
            </w:r>
          </w:p>
        </w:tc>
        <w:tc>
          <w:tcPr>
            <w:tcW w:w="1423" w:type="dxa"/>
          </w:tcPr>
          <w:p w14:paraId="6C908B49" w14:textId="77777777" w:rsidR="00A40DAE" w:rsidRDefault="00836025">
            <w:pPr>
              <w:pStyle w:val="TableParagraph"/>
              <w:spacing w:before="0" w:line="257" w:lineRule="exact"/>
              <w:ind w:left="447" w:right="432"/>
              <w:jc w:val="center"/>
            </w:pPr>
            <w:r>
              <w:t>AR</w:t>
            </w:r>
          </w:p>
        </w:tc>
      </w:tr>
    </w:tbl>
    <w:p w14:paraId="29887EAD" w14:textId="77777777" w:rsidR="00A40DAE" w:rsidRDefault="00A40DAE">
      <w:pPr>
        <w:pStyle w:val="Tekstpodstawowy"/>
        <w:spacing w:before="1"/>
        <w:ind w:left="0" w:firstLine="0"/>
        <w:rPr>
          <w:i/>
        </w:rPr>
      </w:pPr>
    </w:p>
    <w:p w14:paraId="7470886A" w14:textId="77777777" w:rsidR="00A40DAE" w:rsidRDefault="00836025">
      <w:pPr>
        <w:pStyle w:val="Nagwek1"/>
        <w:spacing w:before="0" w:line="257" w:lineRule="exact"/>
        <w:ind w:left="636"/>
      </w:pPr>
      <w:r>
        <w:t>Standard technologii prac obejmuje:</w:t>
      </w:r>
    </w:p>
    <w:p w14:paraId="1C2E435F" w14:textId="77777777" w:rsidR="00A40DAE" w:rsidRDefault="00836025">
      <w:pPr>
        <w:pStyle w:val="Akapitzlist"/>
        <w:numPr>
          <w:ilvl w:val="0"/>
          <w:numId w:val="4"/>
        </w:numPr>
        <w:tabs>
          <w:tab w:val="left" w:pos="996"/>
          <w:tab w:val="left" w:pos="997"/>
        </w:tabs>
        <w:spacing w:line="257" w:lineRule="exact"/>
        <w:ind w:hanging="361"/>
      </w:pPr>
      <w:r>
        <w:t>dostarczenie walca z magazynu szkółki na powierzchnię wałowanej</w:t>
      </w:r>
      <w:r>
        <w:rPr>
          <w:spacing w:val="-9"/>
        </w:rPr>
        <w:t xml:space="preserve"> </w:t>
      </w:r>
      <w:r>
        <w:t>gleby</w:t>
      </w:r>
    </w:p>
    <w:p w14:paraId="35DB468A" w14:textId="77777777" w:rsidR="00A40DAE" w:rsidRDefault="00836025">
      <w:pPr>
        <w:pStyle w:val="Akapitzlist"/>
        <w:numPr>
          <w:ilvl w:val="0"/>
          <w:numId w:val="4"/>
        </w:numPr>
        <w:tabs>
          <w:tab w:val="left" w:pos="996"/>
          <w:tab w:val="left" w:pos="997"/>
        </w:tabs>
        <w:spacing w:before="1" w:line="257" w:lineRule="exact"/>
        <w:ind w:hanging="361"/>
      </w:pPr>
      <w:r>
        <w:t>przygotowanie walca do pracy</w:t>
      </w:r>
      <w:r>
        <w:rPr>
          <w:spacing w:val="-5"/>
        </w:rPr>
        <w:t xml:space="preserve"> </w:t>
      </w:r>
      <w:r>
        <w:t>poprzez:</w:t>
      </w:r>
    </w:p>
    <w:p w14:paraId="382DEA5C" w14:textId="77777777" w:rsidR="00A40DAE" w:rsidRDefault="00836025">
      <w:pPr>
        <w:pStyle w:val="Akapitzlist"/>
        <w:numPr>
          <w:ilvl w:val="0"/>
          <w:numId w:val="4"/>
        </w:numPr>
        <w:tabs>
          <w:tab w:val="left" w:pos="996"/>
          <w:tab w:val="left" w:pos="997"/>
        </w:tabs>
        <w:spacing w:line="257" w:lineRule="exact"/>
        <w:ind w:hanging="361"/>
      </w:pPr>
      <w:r>
        <w:t>regulację i drobne naprawy</w:t>
      </w:r>
      <w:r>
        <w:rPr>
          <w:spacing w:val="-5"/>
        </w:rPr>
        <w:t xml:space="preserve"> </w:t>
      </w:r>
      <w:r>
        <w:t>sprzętu,</w:t>
      </w:r>
    </w:p>
    <w:p w14:paraId="5484972C" w14:textId="77777777" w:rsidR="00A40DAE" w:rsidRDefault="00836025">
      <w:pPr>
        <w:pStyle w:val="Akapitzlist"/>
        <w:numPr>
          <w:ilvl w:val="0"/>
          <w:numId w:val="4"/>
        </w:numPr>
        <w:tabs>
          <w:tab w:val="left" w:pos="996"/>
          <w:tab w:val="left" w:pos="997"/>
        </w:tabs>
        <w:spacing w:before="1" w:line="257" w:lineRule="exact"/>
        <w:ind w:hanging="361"/>
      </w:pPr>
      <w:r>
        <w:t>napełnienie wodą lub</w:t>
      </w:r>
      <w:r>
        <w:rPr>
          <w:spacing w:val="-2"/>
        </w:rPr>
        <w:t xml:space="preserve"> </w:t>
      </w:r>
      <w:r>
        <w:t>piaskiem</w:t>
      </w:r>
    </w:p>
    <w:p w14:paraId="7DA86552" w14:textId="77777777" w:rsidR="00A40DAE" w:rsidRDefault="00836025">
      <w:pPr>
        <w:pStyle w:val="Akapitzlist"/>
        <w:numPr>
          <w:ilvl w:val="0"/>
          <w:numId w:val="4"/>
        </w:numPr>
        <w:tabs>
          <w:tab w:val="left" w:pos="996"/>
          <w:tab w:val="left" w:pos="997"/>
        </w:tabs>
        <w:spacing w:line="257" w:lineRule="exact"/>
        <w:ind w:hanging="361"/>
      </w:pPr>
      <w:r>
        <w:t>uwałowanie powierzchni gleby poprzez kilkukrotny przejazd wałem</w:t>
      </w:r>
      <w:r>
        <w:rPr>
          <w:spacing w:val="-10"/>
        </w:rPr>
        <w:t xml:space="preserve"> </w:t>
      </w:r>
      <w:r>
        <w:t>ręcznym,</w:t>
      </w:r>
    </w:p>
    <w:p w14:paraId="40440209" w14:textId="77777777" w:rsidR="00A40DAE" w:rsidRDefault="00836025">
      <w:pPr>
        <w:pStyle w:val="Akapitzlist"/>
        <w:numPr>
          <w:ilvl w:val="0"/>
          <w:numId w:val="4"/>
        </w:numPr>
        <w:tabs>
          <w:tab w:val="left" w:pos="996"/>
          <w:tab w:val="left" w:pos="997"/>
        </w:tabs>
        <w:spacing w:before="2" w:line="257" w:lineRule="exact"/>
        <w:ind w:hanging="361"/>
      </w:pPr>
      <w:r>
        <w:t>oczyszczenie</w:t>
      </w:r>
      <w:r>
        <w:rPr>
          <w:spacing w:val="-1"/>
        </w:rPr>
        <w:t xml:space="preserve"> </w:t>
      </w:r>
      <w:r>
        <w:t>walca</w:t>
      </w:r>
    </w:p>
    <w:p w14:paraId="0C0EE7DE" w14:textId="77777777" w:rsidR="00A40DAE" w:rsidRDefault="00836025">
      <w:pPr>
        <w:pStyle w:val="Akapitzlist"/>
        <w:numPr>
          <w:ilvl w:val="0"/>
          <w:numId w:val="4"/>
        </w:numPr>
        <w:tabs>
          <w:tab w:val="left" w:pos="996"/>
          <w:tab w:val="left" w:pos="997"/>
        </w:tabs>
        <w:spacing w:line="257" w:lineRule="exact"/>
        <w:ind w:hanging="361"/>
      </w:pPr>
      <w:r>
        <w:t>odstawienie walca do magazynu</w:t>
      </w:r>
      <w:r>
        <w:rPr>
          <w:spacing w:val="-4"/>
        </w:rPr>
        <w:t xml:space="preserve"> </w:t>
      </w:r>
      <w:r>
        <w:t>szkółki</w:t>
      </w:r>
    </w:p>
    <w:p w14:paraId="32E1E5E6" w14:textId="77777777" w:rsidR="00A40DAE" w:rsidRDefault="00A40DAE">
      <w:pPr>
        <w:pStyle w:val="Tekstpodstawowy"/>
        <w:ind w:left="0" w:firstLine="0"/>
      </w:pPr>
    </w:p>
    <w:p w14:paraId="1F3D6F84" w14:textId="77777777" w:rsidR="00A40DAE" w:rsidRDefault="00836025">
      <w:pPr>
        <w:pStyle w:val="Nagwek1"/>
        <w:spacing w:before="0"/>
        <w:jc w:val="both"/>
      </w:pPr>
      <w:r>
        <w:t>Procedura odbioru:</w:t>
      </w:r>
    </w:p>
    <w:p w14:paraId="12EBCEF5" w14:textId="77777777" w:rsidR="00A40DAE" w:rsidRDefault="00836025">
      <w:pPr>
        <w:pStyle w:val="Akapitzlist"/>
        <w:numPr>
          <w:ilvl w:val="0"/>
          <w:numId w:val="4"/>
        </w:numPr>
        <w:tabs>
          <w:tab w:val="left" w:pos="997"/>
        </w:tabs>
        <w:spacing w:before="2"/>
        <w:ind w:right="293"/>
        <w:jc w:val="both"/>
      </w:pPr>
      <w:r>
        <w:t>odbiór prac nastąpi poprzez zweryfikowanie prawidłowości ich wykonania z opisem czynności i zleceniem oraz pomiarem powierzchni objętej zabiegiem (np. przy pomocy: dalmierza taśmy mierniczej GPS</w:t>
      </w:r>
      <w:r>
        <w:rPr>
          <w:spacing w:val="-3"/>
        </w:rPr>
        <w:t xml:space="preserve"> </w:t>
      </w:r>
      <w:r>
        <w:t>itp.).</w:t>
      </w:r>
    </w:p>
    <w:p w14:paraId="7B6F42B9" w14:textId="77777777" w:rsidR="00A40DAE" w:rsidRDefault="00836025">
      <w:pPr>
        <w:spacing w:line="257" w:lineRule="exact"/>
        <w:ind w:left="1041"/>
        <w:jc w:val="both"/>
        <w:rPr>
          <w:i/>
        </w:rPr>
      </w:pPr>
      <w:r>
        <w:rPr>
          <w:i/>
        </w:rPr>
        <w:t>(rozliczenie z dokładnością do dwóch miejsc po przecinku)</w:t>
      </w:r>
    </w:p>
    <w:p w14:paraId="765FBC79" w14:textId="77777777" w:rsidR="00A40DAE" w:rsidRDefault="00A40DAE">
      <w:pPr>
        <w:pStyle w:val="Tekstpodstawowy"/>
        <w:ind w:left="0" w:firstLine="0"/>
        <w:rPr>
          <w:i/>
          <w:sz w:val="20"/>
        </w:rPr>
      </w:pPr>
    </w:p>
    <w:p w14:paraId="51CE652B" w14:textId="77777777" w:rsidR="00A40DAE" w:rsidRDefault="00A40DAE">
      <w:pPr>
        <w:pStyle w:val="Tekstpodstawowy"/>
        <w:spacing w:after="1"/>
        <w:ind w:left="0" w:firstLine="0"/>
        <w:rPr>
          <w:i/>
          <w:sz w:val="1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41621F35" w14:textId="77777777">
        <w:trPr>
          <w:trHeight w:val="959"/>
        </w:trPr>
        <w:tc>
          <w:tcPr>
            <w:tcW w:w="650" w:type="dxa"/>
          </w:tcPr>
          <w:p w14:paraId="760BFC28" w14:textId="77777777" w:rsidR="00A40DAE" w:rsidRDefault="00A40DAE">
            <w:pPr>
              <w:pStyle w:val="TableParagraph"/>
              <w:spacing w:before="9"/>
              <w:ind w:left="0"/>
              <w:rPr>
                <w:i/>
                <w:sz w:val="29"/>
              </w:rPr>
            </w:pPr>
          </w:p>
          <w:p w14:paraId="44D58D0E" w14:textId="77777777" w:rsidR="00A40DAE" w:rsidRDefault="00836025">
            <w:pPr>
              <w:pStyle w:val="TableParagraph"/>
              <w:spacing w:before="1"/>
              <w:ind w:left="120" w:right="110"/>
              <w:jc w:val="center"/>
              <w:rPr>
                <w:b/>
                <w:i/>
              </w:rPr>
            </w:pPr>
            <w:r>
              <w:rPr>
                <w:b/>
                <w:i/>
              </w:rPr>
              <w:t>Nr</w:t>
            </w:r>
          </w:p>
        </w:tc>
        <w:tc>
          <w:tcPr>
            <w:tcW w:w="1728" w:type="dxa"/>
          </w:tcPr>
          <w:p w14:paraId="4F913C1C" w14:textId="77777777" w:rsidR="00A40DAE" w:rsidRDefault="00836025">
            <w:pPr>
              <w:pStyle w:val="TableParagraph"/>
              <w:spacing w:before="220"/>
              <w:ind w:left="172" w:right="141" w:hanging="5"/>
              <w:rPr>
                <w:b/>
                <w:i/>
              </w:rPr>
            </w:pPr>
            <w:r>
              <w:rPr>
                <w:b/>
                <w:i/>
              </w:rPr>
              <w:t>Kod czynności do rozliczenia</w:t>
            </w:r>
          </w:p>
        </w:tc>
        <w:tc>
          <w:tcPr>
            <w:tcW w:w="1725" w:type="dxa"/>
          </w:tcPr>
          <w:p w14:paraId="11BBD8D7"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6E7A5B56" w14:textId="77777777" w:rsidR="00A40DAE" w:rsidRDefault="00A40DAE">
            <w:pPr>
              <w:pStyle w:val="TableParagraph"/>
              <w:spacing w:before="9"/>
              <w:ind w:left="0"/>
              <w:rPr>
                <w:i/>
                <w:sz w:val="29"/>
              </w:rPr>
            </w:pPr>
          </w:p>
          <w:p w14:paraId="670EEB06" w14:textId="77777777" w:rsidR="00A40DAE" w:rsidRDefault="00836025">
            <w:pPr>
              <w:pStyle w:val="TableParagraph"/>
              <w:spacing w:before="1"/>
              <w:ind w:left="920"/>
              <w:rPr>
                <w:b/>
                <w:i/>
              </w:rPr>
            </w:pPr>
            <w:r>
              <w:rPr>
                <w:b/>
                <w:i/>
              </w:rPr>
              <w:t>Opis kodu czynności</w:t>
            </w:r>
          </w:p>
        </w:tc>
        <w:tc>
          <w:tcPr>
            <w:tcW w:w="1423" w:type="dxa"/>
          </w:tcPr>
          <w:p w14:paraId="425B3DE4" w14:textId="77777777" w:rsidR="00A40DAE" w:rsidRDefault="00836025">
            <w:pPr>
              <w:pStyle w:val="TableParagraph"/>
              <w:spacing w:before="220"/>
              <w:ind w:left="419" w:right="192" w:hanging="195"/>
              <w:rPr>
                <w:b/>
                <w:i/>
              </w:rPr>
            </w:pPr>
            <w:r>
              <w:rPr>
                <w:b/>
                <w:i/>
              </w:rPr>
              <w:t>Jednostka miary</w:t>
            </w:r>
          </w:p>
        </w:tc>
      </w:tr>
      <w:tr w:rsidR="00A40DAE" w14:paraId="74FFD9E5" w14:textId="77777777">
        <w:trPr>
          <w:trHeight w:val="662"/>
        </w:trPr>
        <w:tc>
          <w:tcPr>
            <w:tcW w:w="650" w:type="dxa"/>
          </w:tcPr>
          <w:p w14:paraId="6C5403C0" w14:textId="77777777" w:rsidR="00A40DAE" w:rsidRDefault="00836025">
            <w:pPr>
              <w:pStyle w:val="TableParagraph"/>
              <w:spacing w:before="0" w:line="257" w:lineRule="exact"/>
              <w:ind w:left="119" w:right="110"/>
              <w:jc w:val="center"/>
            </w:pPr>
            <w:r>
              <w:t>292</w:t>
            </w:r>
          </w:p>
        </w:tc>
        <w:tc>
          <w:tcPr>
            <w:tcW w:w="1728" w:type="dxa"/>
          </w:tcPr>
          <w:p w14:paraId="6E20D23C" w14:textId="77777777" w:rsidR="00A40DAE" w:rsidRDefault="00836025">
            <w:pPr>
              <w:pStyle w:val="TableParagraph"/>
              <w:spacing w:before="0" w:line="257" w:lineRule="exact"/>
              <w:ind w:left="108"/>
            </w:pPr>
            <w:r>
              <w:t>ROZŁ-SUB</w:t>
            </w:r>
          </w:p>
        </w:tc>
        <w:tc>
          <w:tcPr>
            <w:tcW w:w="1725" w:type="dxa"/>
          </w:tcPr>
          <w:p w14:paraId="7C2E40CD" w14:textId="77777777" w:rsidR="00A40DAE" w:rsidRDefault="00836025">
            <w:pPr>
              <w:pStyle w:val="TableParagraph"/>
              <w:spacing w:before="0" w:line="257" w:lineRule="exact"/>
              <w:ind w:left="108"/>
            </w:pPr>
            <w:r>
              <w:t>ROZŁ-SUB</w:t>
            </w:r>
          </w:p>
        </w:tc>
        <w:tc>
          <w:tcPr>
            <w:tcW w:w="3819" w:type="dxa"/>
          </w:tcPr>
          <w:p w14:paraId="1579062A" w14:textId="77777777" w:rsidR="00A40DAE" w:rsidRDefault="00836025">
            <w:pPr>
              <w:pStyle w:val="TableParagraph"/>
              <w:spacing w:before="0"/>
              <w:ind w:left="109" w:right="1032"/>
            </w:pPr>
            <w:r>
              <w:t>Przygotowanie substratu do ponownego obsiewu</w:t>
            </w:r>
          </w:p>
        </w:tc>
        <w:tc>
          <w:tcPr>
            <w:tcW w:w="1423" w:type="dxa"/>
          </w:tcPr>
          <w:p w14:paraId="5EEE3F50" w14:textId="77777777" w:rsidR="00A40DAE" w:rsidRDefault="00836025">
            <w:pPr>
              <w:pStyle w:val="TableParagraph"/>
              <w:spacing w:before="0" w:line="257" w:lineRule="exact"/>
              <w:ind w:left="447" w:right="432"/>
              <w:jc w:val="center"/>
            </w:pPr>
            <w:r>
              <w:t>AR</w:t>
            </w:r>
          </w:p>
        </w:tc>
      </w:tr>
    </w:tbl>
    <w:p w14:paraId="16570D5F" w14:textId="77777777" w:rsidR="00A40DAE" w:rsidRDefault="00A40DAE">
      <w:pPr>
        <w:pStyle w:val="Tekstpodstawowy"/>
        <w:spacing w:before="10"/>
        <w:ind w:left="0" w:firstLine="0"/>
        <w:rPr>
          <w:i/>
          <w:sz w:val="21"/>
        </w:rPr>
      </w:pPr>
    </w:p>
    <w:p w14:paraId="24A8ADA3" w14:textId="77777777" w:rsidR="00A40DAE" w:rsidRDefault="00836025">
      <w:pPr>
        <w:pStyle w:val="Nagwek1"/>
        <w:spacing w:before="0" w:line="257" w:lineRule="exact"/>
        <w:jc w:val="both"/>
      </w:pPr>
      <w:r>
        <w:t>Standard technologii prac</w:t>
      </w:r>
      <w:r>
        <w:rPr>
          <w:spacing w:val="-17"/>
        </w:rPr>
        <w:t xml:space="preserve"> </w:t>
      </w:r>
      <w:r>
        <w:t>obejmuje:</w:t>
      </w:r>
    </w:p>
    <w:p w14:paraId="7619FB90" w14:textId="77777777" w:rsidR="00A40DAE" w:rsidRDefault="00836025">
      <w:pPr>
        <w:pStyle w:val="Akapitzlist"/>
        <w:numPr>
          <w:ilvl w:val="0"/>
          <w:numId w:val="4"/>
        </w:numPr>
        <w:tabs>
          <w:tab w:val="left" w:pos="997"/>
        </w:tabs>
        <w:ind w:right="293"/>
        <w:jc w:val="both"/>
      </w:pPr>
      <w:r>
        <w:t>wygrabienie</w:t>
      </w:r>
      <w:r>
        <w:rPr>
          <w:spacing w:val="-13"/>
        </w:rPr>
        <w:t xml:space="preserve"> </w:t>
      </w:r>
      <w:r>
        <w:t>i</w:t>
      </w:r>
      <w:r>
        <w:rPr>
          <w:spacing w:val="-13"/>
        </w:rPr>
        <w:t xml:space="preserve"> </w:t>
      </w:r>
      <w:r>
        <w:t>wywiezienie</w:t>
      </w:r>
      <w:r>
        <w:rPr>
          <w:spacing w:val="-13"/>
        </w:rPr>
        <w:t xml:space="preserve"> </w:t>
      </w:r>
      <w:r>
        <w:t>pozostałości</w:t>
      </w:r>
      <w:r>
        <w:rPr>
          <w:spacing w:val="-12"/>
        </w:rPr>
        <w:t xml:space="preserve"> </w:t>
      </w:r>
      <w:r>
        <w:t>po</w:t>
      </w:r>
      <w:r>
        <w:rPr>
          <w:spacing w:val="-14"/>
        </w:rPr>
        <w:t xml:space="preserve"> </w:t>
      </w:r>
      <w:r>
        <w:t>wyjętych</w:t>
      </w:r>
      <w:r>
        <w:rPr>
          <w:spacing w:val="-11"/>
        </w:rPr>
        <w:t xml:space="preserve"> </w:t>
      </w:r>
      <w:r>
        <w:t>sadzonkach</w:t>
      </w:r>
      <w:r>
        <w:rPr>
          <w:spacing w:val="-13"/>
        </w:rPr>
        <w:t xml:space="preserve"> </w:t>
      </w:r>
      <w:r>
        <w:t>w</w:t>
      </w:r>
      <w:r>
        <w:rPr>
          <w:spacing w:val="-13"/>
        </w:rPr>
        <w:t xml:space="preserve"> </w:t>
      </w:r>
      <w:r>
        <w:t>miejsce</w:t>
      </w:r>
      <w:r>
        <w:rPr>
          <w:spacing w:val="-13"/>
        </w:rPr>
        <w:t xml:space="preserve"> </w:t>
      </w:r>
      <w:r>
        <w:t>wskazane</w:t>
      </w:r>
      <w:r>
        <w:rPr>
          <w:spacing w:val="-14"/>
        </w:rPr>
        <w:t xml:space="preserve"> </w:t>
      </w:r>
      <w:r>
        <w:t>przez Zamawiającego</w:t>
      </w:r>
    </w:p>
    <w:p w14:paraId="42809D30" w14:textId="77777777" w:rsidR="00A40DAE" w:rsidRDefault="00836025">
      <w:pPr>
        <w:pStyle w:val="Akapitzlist"/>
        <w:numPr>
          <w:ilvl w:val="0"/>
          <w:numId w:val="4"/>
        </w:numPr>
        <w:tabs>
          <w:tab w:val="left" w:pos="996"/>
          <w:tab w:val="left" w:pos="997"/>
        </w:tabs>
        <w:spacing w:before="77"/>
        <w:ind w:hanging="361"/>
      </w:pPr>
      <w:r>
        <w:t>odkażanie i dezynfekcja podłoża</w:t>
      </w:r>
    </w:p>
    <w:p w14:paraId="5B1B18FF" w14:textId="77777777" w:rsidR="00A40DAE" w:rsidRDefault="00836025">
      <w:pPr>
        <w:pStyle w:val="Akapitzlist"/>
        <w:numPr>
          <w:ilvl w:val="0"/>
          <w:numId w:val="4"/>
        </w:numPr>
        <w:tabs>
          <w:tab w:val="left" w:pos="996"/>
          <w:tab w:val="left" w:pos="997"/>
        </w:tabs>
        <w:spacing w:before="2" w:line="257" w:lineRule="exact"/>
        <w:ind w:hanging="361"/>
      </w:pPr>
      <w:r>
        <w:t>uzupełnienie warstwy substratu, wynikającego z ubytków po wyjęciu</w:t>
      </w:r>
      <w:r>
        <w:rPr>
          <w:spacing w:val="-14"/>
        </w:rPr>
        <w:t xml:space="preserve"> </w:t>
      </w:r>
      <w:r>
        <w:t>sadzonek</w:t>
      </w:r>
    </w:p>
    <w:p w14:paraId="399AD151" w14:textId="77777777" w:rsidR="00A40DAE" w:rsidRDefault="00836025">
      <w:pPr>
        <w:pStyle w:val="Akapitzlist"/>
        <w:numPr>
          <w:ilvl w:val="0"/>
          <w:numId w:val="4"/>
        </w:numPr>
        <w:tabs>
          <w:tab w:val="left" w:pos="996"/>
          <w:tab w:val="left" w:pos="997"/>
        </w:tabs>
        <w:spacing w:line="257" w:lineRule="exact"/>
        <w:ind w:hanging="361"/>
      </w:pPr>
      <w:r>
        <w:t>dostarczenie substratu do uzupełnienia z</w:t>
      </w:r>
      <w:r>
        <w:rPr>
          <w:spacing w:val="-8"/>
        </w:rPr>
        <w:t xml:space="preserve"> </w:t>
      </w:r>
      <w:r>
        <w:t>pryzmy</w:t>
      </w:r>
    </w:p>
    <w:p w14:paraId="035CF2BC" w14:textId="77777777" w:rsidR="00A40DAE" w:rsidRDefault="00836025">
      <w:pPr>
        <w:pStyle w:val="Akapitzlist"/>
        <w:numPr>
          <w:ilvl w:val="0"/>
          <w:numId w:val="4"/>
        </w:numPr>
        <w:tabs>
          <w:tab w:val="left" w:pos="996"/>
          <w:tab w:val="left" w:pos="997"/>
        </w:tabs>
        <w:spacing w:before="1" w:line="257" w:lineRule="exact"/>
        <w:ind w:hanging="361"/>
      </w:pPr>
      <w:r>
        <w:t>przekopanie</w:t>
      </w:r>
      <w:r>
        <w:rPr>
          <w:spacing w:val="-1"/>
        </w:rPr>
        <w:t xml:space="preserve"> </w:t>
      </w:r>
      <w:r>
        <w:t>substratu</w:t>
      </w:r>
    </w:p>
    <w:p w14:paraId="1FD8D5C3" w14:textId="77777777" w:rsidR="00A40DAE" w:rsidRDefault="00836025">
      <w:pPr>
        <w:pStyle w:val="Akapitzlist"/>
        <w:numPr>
          <w:ilvl w:val="0"/>
          <w:numId w:val="4"/>
        </w:numPr>
        <w:tabs>
          <w:tab w:val="left" w:pos="996"/>
          <w:tab w:val="left" w:pos="997"/>
        </w:tabs>
        <w:spacing w:line="257" w:lineRule="exact"/>
        <w:ind w:hanging="361"/>
      </w:pPr>
      <w:r>
        <w:t>siew ręczny nawozów</w:t>
      </w:r>
      <w:r>
        <w:rPr>
          <w:spacing w:val="-8"/>
        </w:rPr>
        <w:t xml:space="preserve"> </w:t>
      </w:r>
      <w:r>
        <w:t>mineralnych</w:t>
      </w:r>
    </w:p>
    <w:p w14:paraId="5C8D6DE8" w14:textId="77777777" w:rsidR="00A40DAE" w:rsidRDefault="00836025">
      <w:pPr>
        <w:pStyle w:val="Akapitzlist"/>
        <w:numPr>
          <w:ilvl w:val="0"/>
          <w:numId w:val="4"/>
        </w:numPr>
        <w:tabs>
          <w:tab w:val="left" w:pos="996"/>
          <w:tab w:val="left" w:pos="997"/>
        </w:tabs>
        <w:spacing w:before="1" w:line="257" w:lineRule="exact"/>
        <w:ind w:hanging="361"/>
      </w:pPr>
      <w:r>
        <w:t>wyrównanie</w:t>
      </w:r>
      <w:r>
        <w:rPr>
          <w:spacing w:val="-1"/>
        </w:rPr>
        <w:t xml:space="preserve"> </w:t>
      </w:r>
      <w:r>
        <w:t>powierzchni</w:t>
      </w:r>
    </w:p>
    <w:p w14:paraId="38BE55D7" w14:textId="77777777" w:rsidR="00A40DAE" w:rsidRDefault="00836025">
      <w:pPr>
        <w:pStyle w:val="Akapitzlist"/>
        <w:numPr>
          <w:ilvl w:val="0"/>
          <w:numId w:val="4"/>
        </w:numPr>
        <w:tabs>
          <w:tab w:val="left" w:pos="996"/>
          <w:tab w:val="left" w:pos="997"/>
        </w:tabs>
        <w:spacing w:line="257" w:lineRule="exact"/>
        <w:ind w:hanging="361"/>
      </w:pPr>
      <w:r>
        <w:t>wałowanie</w:t>
      </w:r>
    </w:p>
    <w:p w14:paraId="78EFFCE8" w14:textId="77777777" w:rsidR="00A40DAE" w:rsidRDefault="00836025">
      <w:pPr>
        <w:pStyle w:val="Akapitzlist"/>
        <w:numPr>
          <w:ilvl w:val="0"/>
          <w:numId w:val="4"/>
        </w:numPr>
        <w:tabs>
          <w:tab w:val="left" w:pos="996"/>
          <w:tab w:val="left" w:pos="997"/>
        </w:tabs>
        <w:spacing w:before="2"/>
        <w:ind w:hanging="361"/>
      </w:pPr>
      <w:r>
        <w:t>wytyczanie</w:t>
      </w:r>
      <w:r>
        <w:rPr>
          <w:spacing w:val="-1"/>
        </w:rPr>
        <w:t xml:space="preserve"> </w:t>
      </w:r>
      <w:r>
        <w:t>kwater</w:t>
      </w:r>
    </w:p>
    <w:p w14:paraId="29C64E63" w14:textId="77777777" w:rsidR="00A40DAE" w:rsidRDefault="00A40DAE">
      <w:pPr>
        <w:pStyle w:val="Tekstpodstawowy"/>
        <w:ind w:left="0" w:firstLine="0"/>
      </w:pPr>
    </w:p>
    <w:p w14:paraId="37B9FA6A" w14:textId="77777777" w:rsidR="00A40DAE" w:rsidRDefault="00836025">
      <w:pPr>
        <w:pStyle w:val="Nagwek1"/>
        <w:spacing w:before="0" w:line="257" w:lineRule="exact"/>
      </w:pPr>
      <w:r>
        <w:t>Uwagi:</w:t>
      </w:r>
    </w:p>
    <w:p w14:paraId="74C8952A" w14:textId="77777777" w:rsidR="00A40DAE" w:rsidRDefault="00836025">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14:paraId="4E0F523C" w14:textId="77777777" w:rsidR="00A40DAE" w:rsidRDefault="00A40DAE">
      <w:pPr>
        <w:pStyle w:val="Tekstpodstawowy"/>
        <w:ind w:left="0" w:firstLine="0"/>
      </w:pPr>
    </w:p>
    <w:p w14:paraId="3CD2A9E1" w14:textId="77777777" w:rsidR="00A40DAE" w:rsidRDefault="00836025">
      <w:pPr>
        <w:pStyle w:val="Nagwek1"/>
        <w:spacing w:before="0" w:line="258" w:lineRule="exact"/>
        <w:jc w:val="both"/>
      </w:pPr>
      <w:r>
        <w:t>Procedura odbioru:</w:t>
      </w:r>
    </w:p>
    <w:p w14:paraId="78CBEDA8" w14:textId="77777777" w:rsidR="00A40DAE" w:rsidRDefault="00836025">
      <w:pPr>
        <w:pStyle w:val="Akapitzlist"/>
        <w:numPr>
          <w:ilvl w:val="0"/>
          <w:numId w:val="4"/>
        </w:numPr>
        <w:tabs>
          <w:tab w:val="left" w:pos="997"/>
        </w:tabs>
        <w:ind w:right="291"/>
        <w:jc w:val="both"/>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42694CD4" w14:textId="77777777" w:rsidR="00A40DAE" w:rsidRDefault="00836025">
      <w:pPr>
        <w:spacing w:before="1"/>
        <w:ind w:left="1041"/>
        <w:jc w:val="both"/>
        <w:rPr>
          <w:i/>
        </w:rPr>
      </w:pPr>
      <w:r>
        <w:rPr>
          <w:i/>
        </w:rPr>
        <w:t>(rozliczenie z dokładnością do dwóch miejsc po przecinku)</w:t>
      </w:r>
    </w:p>
    <w:p w14:paraId="5CB53229" w14:textId="77777777" w:rsidR="00A40DAE" w:rsidRDefault="00A40DAE">
      <w:pPr>
        <w:pStyle w:val="Tekstpodstawowy"/>
        <w:ind w:left="0" w:firstLine="0"/>
        <w:rPr>
          <w:i/>
          <w:sz w:val="20"/>
        </w:rPr>
      </w:pPr>
    </w:p>
    <w:p w14:paraId="25107682" w14:textId="77777777" w:rsidR="00A40DAE" w:rsidRDefault="00A40DAE">
      <w:pPr>
        <w:pStyle w:val="Tekstpodstawowy"/>
        <w:spacing w:before="6" w:after="1"/>
        <w:ind w:left="0" w:firstLine="0"/>
        <w:rPr>
          <w:i/>
          <w:sz w:val="1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2599FAF3" w14:textId="77777777">
        <w:trPr>
          <w:trHeight w:val="959"/>
        </w:trPr>
        <w:tc>
          <w:tcPr>
            <w:tcW w:w="650" w:type="dxa"/>
          </w:tcPr>
          <w:p w14:paraId="039F225C" w14:textId="77777777" w:rsidR="00A40DAE" w:rsidRDefault="00A40DAE">
            <w:pPr>
              <w:pStyle w:val="TableParagraph"/>
              <w:spacing w:before="9"/>
              <w:ind w:left="0"/>
              <w:rPr>
                <w:i/>
                <w:sz w:val="29"/>
              </w:rPr>
            </w:pPr>
          </w:p>
          <w:p w14:paraId="0AF5E1B1" w14:textId="77777777" w:rsidR="00A40DAE" w:rsidRDefault="00836025">
            <w:pPr>
              <w:pStyle w:val="TableParagraph"/>
              <w:spacing w:before="1"/>
              <w:ind w:left="120" w:right="110"/>
              <w:jc w:val="center"/>
              <w:rPr>
                <w:b/>
                <w:i/>
              </w:rPr>
            </w:pPr>
            <w:r>
              <w:rPr>
                <w:b/>
                <w:i/>
              </w:rPr>
              <w:t>Nr</w:t>
            </w:r>
          </w:p>
        </w:tc>
        <w:tc>
          <w:tcPr>
            <w:tcW w:w="1728" w:type="dxa"/>
          </w:tcPr>
          <w:p w14:paraId="15DFF49B" w14:textId="77777777" w:rsidR="00A40DAE" w:rsidRDefault="00836025">
            <w:pPr>
              <w:pStyle w:val="TableParagraph"/>
              <w:spacing w:before="220"/>
              <w:ind w:left="172" w:right="141" w:hanging="5"/>
              <w:rPr>
                <w:b/>
                <w:i/>
              </w:rPr>
            </w:pPr>
            <w:r>
              <w:rPr>
                <w:b/>
                <w:i/>
              </w:rPr>
              <w:t>Kod czynności do rozliczenia</w:t>
            </w:r>
          </w:p>
        </w:tc>
        <w:tc>
          <w:tcPr>
            <w:tcW w:w="1725" w:type="dxa"/>
          </w:tcPr>
          <w:p w14:paraId="4BB7A5B7"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5F5D3B4A" w14:textId="77777777" w:rsidR="00A40DAE" w:rsidRDefault="00A40DAE">
            <w:pPr>
              <w:pStyle w:val="TableParagraph"/>
              <w:spacing w:before="9"/>
              <w:ind w:left="0"/>
              <w:rPr>
                <w:i/>
                <w:sz w:val="29"/>
              </w:rPr>
            </w:pPr>
          </w:p>
          <w:p w14:paraId="16B86F9C" w14:textId="77777777" w:rsidR="00A40DAE" w:rsidRDefault="00836025">
            <w:pPr>
              <w:pStyle w:val="TableParagraph"/>
              <w:spacing w:before="1"/>
              <w:ind w:left="920"/>
              <w:rPr>
                <w:b/>
                <w:i/>
              </w:rPr>
            </w:pPr>
            <w:r>
              <w:rPr>
                <w:b/>
                <w:i/>
              </w:rPr>
              <w:t>Opis kodu czynności</w:t>
            </w:r>
          </w:p>
        </w:tc>
        <w:tc>
          <w:tcPr>
            <w:tcW w:w="1423" w:type="dxa"/>
          </w:tcPr>
          <w:p w14:paraId="3C9E7276" w14:textId="77777777" w:rsidR="00A40DAE" w:rsidRDefault="00836025">
            <w:pPr>
              <w:pStyle w:val="TableParagraph"/>
              <w:spacing w:before="220"/>
              <w:ind w:left="419" w:right="192" w:hanging="195"/>
              <w:rPr>
                <w:b/>
                <w:i/>
              </w:rPr>
            </w:pPr>
            <w:r>
              <w:rPr>
                <w:b/>
                <w:i/>
              </w:rPr>
              <w:t>Jednostka miary</w:t>
            </w:r>
          </w:p>
        </w:tc>
      </w:tr>
      <w:tr w:rsidR="00A40DAE" w14:paraId="24025CEA" w14:textId="77777777">
        <w:trPr>
          <w:trHeight w:val="660"/>
        </w:trPr>
        <w:tc>
          <w:tcPr>
            <w:tcW w:w="650" w:type="dxa"/>
          </w:tcPr>
          <w:p w14:paraId="1F3D0D34" w14:textId="77777777" w:rsidR="00A40DAE" w:rsidRDefault="00836025">
            <w:pPr>
              <w:pStyle w:val="TableParagraph"/>
              <w:spacing w:before="0" w:line="257" w:lineRule="exact"/>
              <w:ind w:left="119" w:right="110"/>
              <w:jc w:val="center"/>
            </w:pPr>
            <w:r>
              <w:t>293</w:t>
            </w:r>
          </w:p>
        </w:tc>
        <w:tc>
          <w:tcPr>
            <w:tcW w:w="1728" w:type="dxa"/>
          </w:tcPr>
          <w:p w14:paraId="04303DF7" w14:textId="77777777" w:rsidR="00A40DAE" w:rsidRDefault="00836025">
            <w:pPr>
              <w:pStyle w:val="TableParagraph"/>
              <w:spacing w:before="0" w:line="257" w:lineRule="exact"/>
              <w:ind w:left="108"/>
            </w:pPr>
            <w:r>
              <w:t>WYC-RR</w:t>
            </w:r>
          </w:p>
        </w:tc>
        <w:tc>
          <w:tcPr>
            <w:tcW w:w="1725" w:type="dxa"/>
          </w:tcPr>
          <w:p w14:paraId="49C5D770" w14:textId="77777777" w:rsidR="00A40DAE" w:rsidRDefault="00836025">
            <w:pPr>
              <w:pStyle w:val="TableParagraph"/>
              <w:spacing w:before="0" w:line="257" w:lineRule="exact"/>
              <w:ind w:left="108"/>
            </w:pPr>
            <w:r>
              <w:t>WYC-RR</w:t>
            </w:r>
          </w:p>
        </w:tc>
        <w:tc>
          <w:tcPr>
            <w:tcW w:w="3819" w:type="dxa"/>
          </w:tcPr>
          <w:p w14:paraId="45E6D20F" w14:textId="77777777" w:rsidR="00A40DAE" w:rsidRDefault="00836025">
            <w:pPr>
              <w:pStyle w:val="TableParagraph"/>
              <w:spacing w:before="0" w:line="257" w:lineRule="exact"/>
              <w:ind w:left="109"/>
            </w:pPr>
            <w:r>
              <w:t>Wyciskanie rządków siewnych</w:t>
            </w:r>
          </w:p>
        </w:tc>
        <w:tc>
          <w:tcPr>
            <w:tcW w:w="1423" w:type="dxa"/>
          </w:tcPr>
          <w:p w14:paraId="43155248" w14:textId="77777777" w:rsidR="00A40DAE" w:rsidRDefault="00836025">
            <w:pPr>
              <w:pStyle w:val="TableParagraph"/>
              <w:spacing w:before="0" w:line="257" w:lineRule="exact"/>
              <w:ind w:left="447" w:right="432"/>
              <w:jc w:val="center"/>
            </w:pPr>
            <w:r>
              <w:t>AR</w:t>
            </w:r>
          </w:p>
        </w:tc>
      </w:tr>
    </w:tbl>
    <w:p w14:paraId="09B33ECC" w14:textId="77777777" w:rsidR="00A40DAE" w:rsidRDefault="00A40DAE">
      <w:pPr>
        <w:pStyle w:val="Tekstpodstawowy"/>
        <w:spacing w:before="5"/>
        <w:ind w:left="0" w:firstLine="0"/>
        <w:rPr>
          <w:i/>
          <w:sz w:val="13"/>
        </w:rPr>
      </w:pPr>
    </w:p>
    <w:p w14:paraId="3C7CDE05" w14:textId="77777777" w:rsidR="00A40DAE" w:rsidRDefault="00836025">
      <w:pPr>
        <w:pStyle w:val="Nagwek1"/>
        <w:spacing w:before="101" w:line="257" w:lineRule="exact"/>
        <w:jc w:val="both"/>
      </w:pPr>
      <w:r>
        <w:t>Standard technologii prac obejmuje:</w:t>
      </w:r>
    </w:p>
    <w:p w14:paraId="1D5E2B5A" w14:textId="77777777" w:rsidR="00A40DAE" w:rsidRDefault="00836025">
      <w:pPr>
        <w:pStyle w:val="Akapitzlist"/>
        <w:numPr>
          <w:ilvl w:val="0"/>
          <w:numId w:val="4"/>
        </w:numPr>
        <w:tabs>
          <w:tab w:val="left" w:pos="996"/>
          <w:tab w:val="left" w:pos="997"/>
        </w:tabs>
        <w:spacing w:line="257" w:lineRule="exact"/>
        <w:ind w:hanging="361"/>
      </w:pPr>
      <w:r>
        <w:t>ręczne wyciskanie rządków</w:t>
      </w:r>
      <w:r>
        <w:rPr>
          <w:spacing w:val="-4"/>
        </w:rPr>
        <w:t xml:space="preserve"> </w:t>
      </w:r>
      <w:r>
        <w:t>siewnych.</w:t>
      </w:r>
    </w:p>
    <w:p w14:paraId="40B1E4C0" w14:textId="77777777" w:rsidR="00A40DAE" w:rsidRDefault="00A40DAE">
      <w:pPr>
        <w:pStyle w:val="Tekstpodstawowy"/>
        <w:ind w:left="0" w:firstLine="0"/>
      </w:pPr>
    </w:p>
    <w:p w14:paraId="03A1776A" w14:textId="77777777" w:rsidR="00A40DAE" w:rsidRDefault="00836025">
      <w:pPr>
        <w:pStyle w:val="Nagwek1"/>
        <w:spacing w:before="0"/>
      </w:pPr>
      <w:r>
        <w:t>Uwagi:</w:t>
      </w:r>
    </w:p>
    <w:p w14:paraId="646ED2EE" w14:textId="77777777" w:rsidR="00A40DAE" w:rsidRDefault="00836025">
      <w:pPr>
        <w:pStyle w:val="Akapitzlist"/>
        <w:numPr>
          <w:ilvl w:val="0"/>
          <w:numId w:val="4"/>
        </w:numPr>
        <w:tabs>
          <w:tab w:val="left" w:pos="996"/>
          <w:tab w:val="left" w:pos="997"/>
        </w:tabs>
        <w:spacing w:before="2"/>
        <w:ind w:hanging="361"/>
      </w:pPr>
      <w:r>
        <w:t>materiał zapewnia</w:t>
      </w:r>
      <w:r>
        <w:rPr>
          <w:spacing w:val="-2"/>
        </w:rPr>
        <w:t xml:space="preserve"> </w:t>
      </w:r>
      <w:r>
        <w:t>Zamawiający.</w:t>
      </w:r>
    </w:p>
    <w:p w14:paraId="0A9EE1DC" w14:textId="77777777" w:rsidR="00A40DAE" w:rsidRDefault="00A40DAE">
      <w:pPr>
        <w:pStyle w:val="Tekstpodstawowy"/>
        <w:ind w:left="0" w:firstLine="0"/>
      </w:pPr>
    </w:p>
    <w:p w14:paraId="0C4B6FE5" w14:textId="77777777" w:rsidR="00A40DAE" w:rsidRDefault="00836025">
      <w:pPr>
        <w:pStyle w:val="Nagwek1"/>
        <w:spacing w:before="0" w:line="257" w:lineRule="exact"/>
        <w:jc w:val="both"/>
      </w:pPr>
      <w:r>
        <w:t>Procedura odbioru:</w:t>
      </w:r>
    </w:p>
    <w:p w14:paraId="451055CB" w14:textId="77777777" w:rsidR="00A40DAE" w:rsidRDefault="00836025">
      <w:pPr>
        <w:pStyle w:val="Akapitzlist"/>
        <w:numPr>
          <w:ilvl w:val="0"/>
          <w:numId w:val="4"/>
        </w:numPr>
        <w:tabs>
          <w:tab w:val="left" w:pos="997"/>
        </w:tabs>
        <w:ind w:right="289"/>
        <w:jc w:val="both"/>
      </w:pPr>
      <w:r>
        <w:t>odbiór prac nastąpi poprzez zweryfikowanie prawidłowości ich wykonania z opisem czynności i zleceniem oraz pomiarem powierzchni objętej zabiegiem lub policzeniem ilości szt. (przy pomocy: dalmierza taśmy mierniczej GPS</w:t>
      </w:r>
      <w:r>
        <w:rPr>
          <w:spacing w:val="-6"/>
        </w:rPr>
        <w:t xml:space="preserve"> </w:t>
      </w:r>
      <w:r>
        <w:t>itp.).</w:t>
      </w:r>
    </w:p>
    <w:p w14:paraId="1EB83007" w14:textId="00BD1EEA" w:rsidR="00A40DAE" w:rsidRDefault="00836025">
      <w:pPr>
        <w:spacing w:before="1"/>
        <w:ind w:left="1041"/>
        <w:jc w:val="both"/>
        <w:rPr>
          <w:i/>
        </w:rPr>
      </w:pPr>
      <w:r>
        <w:rPr>
          <w:i/>
        </w:rPr>
        <w:t>(rozliczenie z dokładnością do dwóch miejsc po przecinku)</w:t>
      </w:r>
    </w:p>
    <w:p w14:paraId="7257A5AF" w14:textId="277C3100" w:rsidR="00A15AFA" w:rsidRDefault="00A15AFA">
      <w:pPr>
        <w:spacing w:before="1"/>
        <w:ind w:left="1041"/>
        <w:jc w:val="both"/>
        <w:rPr>
          <w:i/>
        </w:rPr>
      </w:pPr>
    </w:p>
    <w:p w14:paraId="627086C5" w14:textId="11EF0F22" w:rsidR="00A15AFA" w:rsidRDefault="00A15AFA">
      <w:pPr>
        <w:spacing w:before="1"/>
        <w:ind w:left="1041"/>
        <w:jc w:val="both"/>
        <w:rPr>
          <w:i/>
        </w:rPr>
      </w:pPr>
    </w:p>
    <w:p w14:paraId="1B243D7B" w14:textId="58575F04" w:rsidR="00A15AFA" w:rsidRDefault="00A15AFA">
      <w:pPr>
        <w:spacing w:before="1"/>
        <w:ind w:left="1041"/>
        <w:jc w:val="both"/>
        <w:rPr>
          <w:i/>
        </w:rPr>
      </w:pPr>
    </w:p>
    <w:p w14:paraId="2AE4F34C" w14:textId="2C567218" w:rsidR="00A15AFA" w:rsidRDefault="00A15AFA">
      <w:pPr>
        <w:spacing w:before="1"/>
        <w:ind w:left="1041"/>
        <w:jc w:val="both"/>
        <w:rPr>
          <w:i/>
        </w:rPr>
      </w:pPr>
    </w:p>
    <w:p w14:paraId="0B63C123" w14:textId="77777777" w:rsidR="00A15AFA" w:rsidRDefault="00A15AFA">
      <w:pPr>
        <w:spacing w:before="1"/>
        <w:ind w:left="1041"/>
        <w:jc w:val="both"/>
        <w:rPr>
          <w:i/>
        </w:rPr>
      </w:pPr>
    </w:p>
    <w:p w14:paraId="1B1749DF" w14:textId="77777777" w:rsidR="00A40DAE" w:rsidRDefault="00A40DAE">
      <w:pPr>
        <w:pStyle w:val="Tekstpodstawowy"/>
        <w:ind w:left="0" w:firstLine="0"/>
        <w:rPr>
          <w:i/>
          <w:sz w:val="20"/>
        </w:rPr>
      </w:pPr>
    </w:p>
    <w:p w14:paraId="6779B4DE" w14:textId="77777777" w:rsidR="00A40DAE" w:rsidRDefault="00A40DAE">
      <w:pPr>
        <w:pStyle w:val="Tekstpodstawowy"/>
        <w:spacing w:before="6"/>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22B6E91A" w14:textId="77777777">
        <w:trPr>
          <w:trHeight w:val="959"/>
        </w:trPr>
        <w:tc>
          <w:tcPr>
            <w:tcW w:w="650" w:type="dxa"/>
          </w:tcPr>
          <w:p w14:paraId="431CA614" w14:textId="77777777" w:rsidR="00A40DAE" w:rsidRDefault="00A40DAE">
            <w:pPr>
              <w:pStyle w:val="TableParagraph"/>
              <w:spacing w:before="9"/>
              <w:ind w:left="0"/>
              <w:rPr>
                <w:i/>
                <w:sz w:val="29"/>
              </w:rPr>
            </w:pPr>
          </w:p>
          <w:p w14:paraId="3D1C29A7" w14:textId="77777777" w:rsidR="00A40DAE" w:rsidRDefault="00836025">
            <w:pPr>
              <w:pStyle w:val="TableParagraph"/>
              <w:spacing w:before="1"/>
              <w:ind w:left="120" w:right="110"/>
              <w:jc w:val="center"/>
              <w:rPr>
                <w:b/>
                <w:i/>
              </w:rPr>
            </w:pPr>
            <w:r>
              <w:rPr>
                <w:b/>
                <w:i/>
              </w:rPr>
              <w:t>Nr</w:t>
            </w:r>
          </w:p>
        </w:tc>
        <w:tc>
          <w:tcPr>
            <w:tcW w:w="1728" w:type="dxa"/>
          </w:tcPr>
          <w:p w14:paraId="7C76C414" w14:textId="77777777" w:rsidR="00A40DAE" w:rsidRDefault="00836025">
            <w:pPr>
              <w:pStyle w:val="TableParagraph"/>
              <w:spacing w:before="220"/>
              <w:ind w:left="172" w:right="141" w:hanging="5"/>
              <w:rPr>
                <w:b/>
                <w:i/>
              </w:rPr>
            </w:pPr>
            <w:r>
              <w:rPr>
                <w:b/>
                <w:i/>
              </w:rPr>
              <w:t>Kod czynności do rozliczenia</w:t>
            </w:r>
          </w:p>
        </w:tc>
        <w:tc>
          <w:tcPr>
            <w:tcW w:w="1725" w:type="dxa"/>
          </w:tcPr>
          <w:p w14:paraId="734D405A"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75AABE18" w14:textId="77777777" w:rsidR="00A40DAE" w:rsidRDefault="00A40DAE">
            <w:pPr>
              <w:pStyle w:val="TableParagraph"/>
              <w:spacing w:before="9"/>
              <w:ind w:left="0"/>
              <w:rPr>
                <w:i/>
                <w:sz w:val="29"/>
              </w:rPr>
            </w:pPr>
          </w:p>
          <w:p w14:paraId="324B933C" w14:textId="77777777" w:rsidR="00A40DAE" w:rsidRDefault="00836025">
            <w:pPr>
              <w:pStyle w:val="TableParagraph"/>
              <w:spacing w:before="1"/>
              <w:ind w:left="920"/>
              <w:rPr>
                <w:b/>
                <w:i/>
              </w:rPr>
            </w:pPr>
            <w:r>
              <w:rPr>
                <w:b/>
                <w:i/>
              </w:rPr>
              <w:t>Opis kodu czynności</w:t>
            </w:r>
          </w:p>
        </w:tc>
        <w:tc>
          <w:tcPr>
            <w:tcW w:w="1423" w:type="dxa"/>
          </w:tcPr>
          <w:p w14:paraId="185C29A9" w14:textId="77777777" w:rsidR="00A40DAE" w:rsidRDefault="00836025">
            <w:pPr>
              <w:pStyle w:val="TableParagraph"/>
              <w:spacing w:before="220"/>
              <w:ind w:left="419" w:right="192" w:hanging="195"/>
              <w:rPr>
                <w:b/>
                <w:i/>
              </w:rPr>
            </w:pPr>
            <w:r>
              <w:rPr>
                <w:b/>
                <w:i/>
              </w:rPr>
              <w:t>Jednostka miary</w:t>
            </w:r>
          </w:p>
        </w:tc>
      </w:tr>
      <w:tr w:rsidR="00A40DAE" w14:paraId="24307B63" w14:textId="77777777">
        <w:trPr>
          <w:trHeight w:val="659"/>
        </w:trPr>
        <w:tc>
          <w:tcPr>
            <w:tcW w:w="650" w:type="dxa"/>
          </w:tcPr>
          <w:p w14:paraId="5E194078" w14:textId="77777777" w:rsidR="00A40DAE" w:rsidRDefault="00836025">
            <w:pPr>
              <w:pStyle w:val="TableParagraph"/>
              <w:spacing w:before="0" w:line="257" w:lineRule="exact"/>
              <w:ind w:left="119" w:right="110"/>
              <w:jc w:val="center"/>
            </w:pPr>
            <w:r>
              <w:t>294</w:t>
            </w:r>
          </w:p>
        </w:tc>
        <w:tc>
          <w:tcPr>
            <w:tcW w:w="1728" w:type="dxa"/>
          </w:tcPr>
          <w:p w14:paraId="09CB1403" w14:textId="77777777" w:rsidR="00A40DAE" w:rsidRDefault="00836025">
            <w:pPr>
              <w:pStyle w:val="TableParagraph"/>
              <w:spacing w:before="0" w:line="257" w:lineRule="exact"/>
              <w:ind w:left="108"/>
            </w:pPr>
            <w:r>
              <w:t>SIEW-CRC</w:t>
            </w:r>
          </w:p>
        </w:tc>
        <w:tc>
          <w:tcPr>
            <w:tcW w:w="1725" w:type="dxa"/>
          </w:tcPr>
          <w:p w14:paraId="4ECB7774" w14:textId="77777777" w:rsidR="00A40DAE" w:rsidRDefault="00836025">
            <w:pPr>
              <w:pStyle w:val="TableParagraph"/>
              <w:spacing w:before="0" w:line="257" w:lineRule="exact"/>
              <w:ind w:left="108"/>
            </w:pPr>
            <w:r>
              <w:t>SIEW-CRC</w:t>
            </w:r>
          </w:p>
        </w:tc>
        <w:tc>
          <w:tcPr>
            <w:tcW w:w="3819" w:type="dxa"/>
          </w:tcPr>
          <w:p w14:paraId="6EB2781A" w14:textId="77777777" w:rsidR="00A40DAE" w:rsidRDefault="00836025">
            <w:pPr>
              <w:pStyle w:val="TableParagraph"/>
              <w:spacing w:before="0" w:line="257" w:lineRule="exact"/>
              <w:ind w:left="109"/>
            </w:pPr>
            <w:r>
              <w:t>Siew nasion w rządki</w:t>
            </w:r>
          </w:p>
        </w:tc>
        <w:tc>
          <w:tcPr>
            <w:tcW w:w="1423" w:type="dxa"/>
          </w:tcPr>
          <w:p w14:paraId="4FB66AEA" w14:textId="77777777" w:rsidR="00A40DAE" w:rsidRDefault="00836025">
            <w:pPr>
              <w:pStyle w:val="TableParagraph"/>
              <w:spacing w:before="0" w:line="257" w:lineRule="exact"/>
              <w:ind w:left="447" w:right="432"/>
              <w:jc w:val="center"/>
            </w:pPr>
            <w:r>
              <w:t>AR</w:t>
            </w:r>
          </w:p>
        </w:tc>
      </w:tr>
      <w:tr w:rsidR="00A40DAE" w14:paraId="4EC0E79B" w14:textId="77777777">
        <w:trPr>
          <w:trHeight w:val="661"/>
        </w:trPr>
        <w:tc>
          <w:tcPr>
            <w:tcW w:w="650" w:type="dxa"/>
          </w:tcPr>
          <w:p w14:paraId="72FA3969" w14:textId="77777777" w:rsidR="00A40DAE" w:rsidRDefault="00836025">
            <w:pPr>
              <w:pStyle w:val="TableParagraph"/>
              <w:spacing w:before="0" w:line="257" w:lineRule="exact"/>
              <w:ind w:left="119" w:right="110"/>
              <w:jc w:val="center"/>
            </w:pPr>
            <w:r>
              <w:t>295</w:t>
            </w:r>
          </w:p>
        </w:tc>
        <w:tc>
          <w:tcPr>
            <w:tcW w:w="1728" w:type="dxa"/>
          </w:tcPr>
          <w:p w14:paraId="0479770C" w14:textId="77777777" w:rsidR="00A40DAE" w:rsidRDefault="00836025">
            <w:pPr>
              <w:pStyle w:val="TableParagraph"/>
              <w:spacing w:before="0" w:line="257" w:lineRule="exact"/>
              <w:ind w:left="108"/>
            </w:pPr>
            <w:r>
              <w:t>SIEW-PRC</w:t>
            </w:r>
          </w:p>
        </w:tc>
        <w:tc>
          <w:tcPr>
            <w:tcW w:w="1725" w:type="dxa"/>
          </w:tcPr>
          <w:p w14:paraId="42D8AB40" w14:textId="77777777" w:rsidR="00A40DAE" w:rsidRDefault="00836025">
            <w:pPr>
              <w:pStyle w:val="TableParagraph"/>
              <w:spacing w:before="0" w:line="257" w:lineRule="exact"/>
              <w:ind w:left="108"/>
            </w:pPr>
            <w:r>
              <w:t>SIEW-PRC</w:t>
            </w:r>
          </w:p>
        </w:tc>
        <w:tc>
          <w:tcPr>
            <w:tcW w:w="3819" w:type="dxa"/>
          </w:tcPr>
          <w:p w14:paraId="0D2E9051" w14:textId="77777777" w:rsidR="00A40DAE" w:rsidRDefault="00836025">
            <w:pPr>
              <w:pStyle w:val="TableParagraph"/>
              <w:spacing w:before="0" w:line="257" w:lineRule="exact"/>
              <w:ind w:left="109"/>
            </w:pPr>
            <w:r>
              <w:t>Siew nasion rzutem</w:t>
            </w:r>
          </w:p>
        </w:tc>
        <w:tc>
          <w:tcPr>
            <w:tcW w:w="1423" w:type="dxa"/>
          </w:tcPr>
          <w:p w14:paraId="4E6333A4" w14:textId="77777777" w:rsidR="00A40DAE" w:rsidRDefault="00836025">
            <w:pPr>
              <w:pStyle w:val="TableParagraph"/>
              <w:spacing w:before="0" w:line="257" w:lineRule="exact"/>
              <w:ind w:left="447" w:right="432"/>
              <w:jc w:val="center"/>
            </w:pPr>
            <w:r>
              <w:t>AR</w:t>
            </w:r>
          </w:p>
        </w:tc>
      </w:tr>
    </w:tbl>
    <w:p w14:paraId="5981F4A8" w14:textId="77777777" w:rsidR="00A40DAE" w:rsidRDefault="00A40DAE">
      <w:pPr>
        <w:pStyle w:val="Tekstpodstawowy"/>
        <w:spacing w:before="5"/>
        <w:ind w:left="0" w:firstLine="0"/>
        <w:rPr>
          <w:i/>
          <w:sz w:val="13"/>
        </w:rPr>
      </w:pPr>
    </w:p>
    <w:p w14:paraId="6993B894" w14:textId="2DDA9B49" w:rsidR="00A40DAE" w:rsidRDefault="00836025">
      <w:pPr>
        <w:pStyle w:val="Nagwek1"/>
        <w:spacing w:before="101" w:line="258" w:lineRule="exact"/>
      </w:pPr>
      <w:r>
        <w:t>Standard technologii prac obejmuje:</w:t>
      </w:r>
    </w:p>
    <w:p w14:paraId="631D0704" w14:textId="77777777" w:rsidR="00A40DAE" w:rsidRDefault="00836025">
      <w:pPr>
        <w:pStyle w:val="Akapitzlist"/>
        <w:numPr>
          <w:ilvl w:val="0"/>
          <w:numId w:val="4"/>
        </w:numPr>
        <w:tabs>
          <w:tab w:val="left" w:pos="996"/>
          <w:tab w:val="left" w:pos="997"/>
        </w:tabs>
        <w:spacing w:line="257" w:lineRule="exact"/>
        <w:ind w:hanging="361"/>
      </w:pPr>
      <w:r>
        <w:t>doniesienie i zaprawianie</w:t>
      </w:r>
      <w:r>
        <w:rPr>
          <w:spacing w:val="-6"/>
        </w:rPr>
        <w:t xml:space="preserve"> </w:t>
      </w:r>
      <w:r>
        <w:t>nasion</w:t>
      </w:r>
    </w:p>
    <w:p w14:paraId="6BA30AF4" w14:textId="77777777" w:rsidR="00A40DAE" w:rsidRDefault="00836025">
      <w:pPr>
        <w:pStyle w:val="Akapitzlist"/>
        <w:numPr>
          <w:ilvl w:val="0"/>
          <w:numId w:val="4"/>
        </w:numPr>
        <w:tabs>
          <w:tab w:val="left" w:pos="996"/>
          <w:tab w:val="left" w:pos="997"/>
        </w:tabs>
        <w:spacing w:line="257" w:lineRule="exact"/>
        <w:ind w:hanging="361"/>
      </w:pPr>
      <w:r>
        <w:t>siew</w:t>
      </w:r>
      <w:r>
        <w:rPr>
          <w:spacing w:val="-2"/>
        </w:rPr>
        <w:t xml:space="preserve"> </w:t>
      </w:r>
      <w:r>
        <w:t>nasion</w:t>
      </w:r>
    </w:p>
    <w:p w14:paraId="68E81F0F" w14:textId="77777777" w:rsidR="00A40DAE" w:rsidRDefault="00836025">
      <w:pPr>
        <w:pStyle w:val="Akapitzlist"/>
        <w:numPr>
          <w:ilvl w:val="0"/>
          <w:numId w:val="4"/>
        </w:numPr>
        <w:tabs>
          <w:tab w:val="left" w:pos="996"/>
          <w:tab w:val="left" w:pos="997"/>
        </w:tabs>
        <w:spacing w:before="2"/>
        <w:ind w:hanging="361"/>
      </w:pPr>
      <w:r>
        <w:t>przykrycie</w:t>
      </w:r>
      <w:r>
        <w:rPr>
          <w:spacing w:val="-1"/>
        </w:rPr>
        <w:t xml:space="preserve"> </w:t>
      </w:r>
      <w:r>
        <w:t>nasion</w:t>
      </w:r>
    </w:p>
    <w:p w14:paraId="103B9D35" w14:textId="77777777" w:rsidR="00A40DAE" w:rsidRDefault="00836025">
      <w:pPr>
        <w:pStyle w:val="Nagwek1"/>
        <w:spacing w:before="77" w:line="257" w:lineRule="exact"/>
      </w:pPr>
      <w:r>
        <w:t>Uwagi:</w:t>
      </w:r>
    </w:p>
    <w:p w14:paraId="5A0AAE2E" w14:textId="77777777" w:rsidR="00A40DAE" w:rsidRDefault="00836025">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14:paraId="66C8EFD4" w14:textId="77777777" w:rsidR="00A40DAE" w:rsidRDefault="00A40DAE">
      <w:pPr>
        <w:pStyle w:val="Tekstpodstawowy"/>
        <w:ind w:left="0" w:firstLine="0"/>
      </w:pPr>
    </w:p>
    <w:p w14:paraId="45A57F0B" w14:textId="77777777" w:rsidR="00A40DAE" w:rsidRDefault="00836025">
      <w:pPr>
        <w:pStyle w:val="Nagwek1"/>
        <w:spacing w:before="0"/>
        <w:jc w:val="both"/>
      </w:pPr>
      <w:r>
        <w:t>Procedura odbioru:</w:t>
      </w:r>
    </w:p>
    <w:p w14:paraId="79079977" w14:textId="77777777" w:rsidR="00A40DAE" w:rsidRDefault="00836025">
      <w:pPr>
        <w:pStyle w:val="Akapitzlist"/>
        <w:numPr>
          <w:ilvl w:val="0"/>
          <w:numId w:val="4"/>
        </w:numPr>
        <w:tabs>
          <w:tab w:val="left" w:pos="997"/>
        </w:tabs>
        <w:spacing w:before="1"/>
        <w:ind w:right="293"/>
        <w:jc w:val="both"/>
      </w:pPr>
      <w:r>
        <w:t>odbiór prac nastąpi poprzez zweryfikowanie prawidłowości ich wykonania z opisem czynności i zleceniem oraz pomiarem powierzchni objętej zabiegiem (np. przy pomocy: dalmierza taśmy mierniczej GPS</w:t>
      </w:r>
      <w:r>
        <w:rPr>
          <w:spacing w:val="-3"/>
        </w:rPr>
        <w:t xml:space="preserve"> </w:t>
      </w:r>
      <w:r>
        <w:t>itp.).</w:t>
      </w:r>
    </w:p>
    <w:p w14:paraId="33976D95" w14:textId="77777777" w:rsidR="00A40DAE" w:rsidRDefault="00836025">
      <w:pPr>
        <w:spacing w:line="257" w:lineRule="exact"/>
        <w:ind w:left="1041"/>
        <w:jc w:val="both"/>
        <w:rPr>
          <w:i/>
        </w:rPr>
      </w:pPr>
      <w:r>
        <w:rPr>
          <w:i/>
        </w:rPr>
        <w:t>(rozliczenie z dokładnością do dwóch miejsc po przecinku)</w:t>
      </w:r>
    </w:p>
    <w:p w14:paraId="5353B0A3" w14:textId="77777777" w:rsidR="00A40DAE" w:rsidRDefault="00A40DAE">
      <w:pPr>
        <w:pStyle w:val="Tekstpodstawowy"/>
        <w:ind w:left="0" w:firstLine="0"/>
        <w:rPr>
          <w:i/>
          <w:sz w:val="20"/>
        </w:rPr>
      </w:pPr>
    </w:p>
    <w:p w14:paraId="4CAC504E" w14:textId="77777777" w:rsidR="00A40DAE" w:rsidRDefault="00A40DAE">
      <w:pPr>
        <w:pStyle w:val="Tekstpodstawowy"/>
        <w:spacing w:before="6"/>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4B3C1FFD" w14:textId="77777777">
        <w:trPr>
          <w:trHeight w:val="960"/>
        </w:trPr>
        <w:tc>
          <w:tcPr>
            <w:tcW w:w="650" w:type="dxa"/>
          </w:tcPr>
          <w:p w14:paraId="09919A2E" w14:textId="77777777" w:rsidR="00A40DAE" w:rsidRDefault="00A40DAE">
            <w:pPr>
              <w:pStyle w:val="TableParagraph"/>
              <w:spacing w:before="1"/>
              <w:ind w:left="0"/>
              <w:rPr>
                <w:i/>
                <w:sz w:val="30"/>
              </w:rPr>
            </w:pPr>
          </w:p>
          <w:p w14:paraId="31D48205" w14:textId="77777777" w:rsidR="00A40DAE" w:rsidRDefault="00836025">
            <w:pPr>
              <w:pStyle w:val="TableParagraph"/>
              <w:spacing w:before="0"/>
              <w:ind w:left="120" w:right="110"/>
              <w:jc w:val="center"/>
              <w:rPr>
                <w:b/>
                <w:i/>
              </w:rPr>
            </w:pPr>
            <w:r>
              <w:rPr>
                <w:b/>
                <w:i/>
              </w:rPr>
              <w:t>Nr</w:t>
            </w:r>
          </w:p>
        </w:tc>
        <w:tc>
          <w:tcPr>
            <w:tcW w:w="1728" w:type="dxa"/>
          </w:tcPr>
          <w:p w14:paraId="408CD335" w14:textId="77777777" w:rsidR="00A40DAE" w:rsidRDefault="00836025">
            <w:pPr>
              <w:pStyle w:val="TableParagraph"/>
              <w:spacing w:before="222"/>
              <w:ind w:left="172" w:right="141" w:hanging="5"/>
              <w:rPr>
                <w:b/>
                <w:i/>
              </w:rPr>
            </w:pPr>
            <w:r>
              <w:rPr>
                <w:b/>
                <w:i/>
              </w:rPr>
              <w:t>Kod czynności do rozliczenia</w:t>
            </w:r>
          </w:p>
        </w:tc>
        <w:tc>
          <w:tcPr>
            <w:tcW w:w="1725" w:type="dxa"/>
          </w:tcPr>
          <w:p w14:paraId="758F667A"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195B4870" w14:textId="77777777" w:rsidR="00A40DAE" w:rsidRDefault="00A40DAE">
            <w:pPr>
              <w:pStyle w:val="TableParagraph"/>
              <w:spacing w:before="1"/>
              <w:ind w:left="0"/>
              <w:rPr>
                <w:i/>
                <w:sz w:val="30"/>
              </w:rPr>
            </w:pPr>
          </w:p>
          <w:p w14:paraId="5DF6BCBD" w14:textId="77777777" w:rsidR="00A40DAE" w:rsidRDefault="00836025">
            <w:pPr>
              <w:pStyle w:val="TableParagraph"/>
              <w:spacing w:before="0"/>
              <w:ind w:left="920"/>
              <w:rPr>
                <w:b/>
                <w:i/>
              </w:rPr>
            </w:pPr>
            <w:r>
              <w:rPr>
                <w:b/>
                <w:i/>
              </w:rPr>
              <w:t>Opis kodu czynności</w:t>
            </w:r>
          </w:p>
        </w:tc>
        <w:tc>
          <w:tcPr>
            <w:tcW w:w="1423" w:type="dxa"/>
          </w:tcPr>
          <w:p w14:paraId="5DB38682" w14:textId="77777777" w:rsidR="00A40DAE" w:rsidRDefault="00836025">
            <w:pPr>
              <w:pStyle w:val="TableParagraph"/>
              <w:spacing w:before="222"/>
              <w:ind w:left="419" w:right="192" w:hanging="195"/>
              <w:rPr>
                <w:b/>
                <w:i/>
              </w:rPr>
            </w:pPr>
            <w:r>
              <w:rPr>
                <w:b/>
                <w:i/>
              </w:rPr>
              <w:t>Jednostka miary</w:t>
            </w:r>
          </w:p>
        </w:tc>
      </w:tr>
      <w:tr w:rsidR="00A40DAE" w14:paraId="004EC067" w14:textId="77777777">
        <w:trPr>
          <w:trHeight w:val="662"/>
        </w:trPr>
        <w:tc>
          <w:tcPr>
            <w:tcW w:w="650" w:type="dxa"/>
          </w:tcPr>
          <w:p w14:paraId="5CA402ED" w14:textId="77777777" w:rsidR="00A40DAE" w:rsidRDefault="00836025">
            <w:pPr>
              <w:pStyle w:val="TableParagraph"/>
              <w:spacing w:before="0" w:line="257" w:lineRule="exact"/>
              <w:ind w:left="119" w:right="110"/>
              <w:jc w:val="center"/>
            </w:pPr>
            <w:r>
              <w:t>296</w:t>
            </w:r>
          </w:p>
        </w:tc>
        <w:tc>
          <w:tcPr>
            <w:tcW w:w="1728" w:type="dxa"/>
          </w:tcPr>
          <w:p w14:paraId="1B112C05" w14:textId="77777777" w:rsidR="00A40DAE" w:rsidRDefault="00836025">
            <w:pPr>
              <w:pStyle w:val="TableParagraph"/>
              <w:spacing w:before="0" w:line="257" w:lineRule="exact"/>
              <w:ind w:left="108"/>
            </w:pPr>
            <w:r>
              <w:t>PIEL-NAM</w:t>
            </w:r>
          </w:p>
        </w:tc>
        <w:tc>
          <w:tcPr>
            <w:tcW w:w="1725" w:type="dxa"/>
          </w:tcPr>
          <w:p w14:paraId="7CD28132" w14:textId="77777777" w:rsidR="00A40DAE" w:rsidRDefault="00836025">
            <w:pPr>
              <w:pStyle w:val="TableParagraph"/>
              <w:spacing w:before="0" w:line="257" w:lineRule="exact"/>
              <w:ind w:left="108"/>
            </w:pPr>
            <w:r>
              <w:t>PIEL-NAM</w:t>
            </w:r>
          </w:p>
        </w:tc>
        <w:tc>
          <w:tcPr>
            <w:tcW w:w="3819" w:type="dxa"/>
          </w:tcPr>
          <w:p w14:paraId="32B36303" w14:textId="77777777" w:rsidR="00A40DAE" w:rsidRDefault="00836025">
            <w:pPr>
              <w:pStyle w:val="TableParagraph"/>
              <w:spacing w:before="0" w:line="257" w:lineRule="exact"/>
              <w:ind w:left="109"/>
            </w:pPr>
            <w:r>
              <w:t>Pielenie z wyniesieniem chwastów</w:t>
            </w:r>
          </w:p>
        </w:tc>
        <w:tc>
          <w:tcPr>
            <w:tcW w:w="1423" w:type="dxa"/>
          </w:tcPr>
          <w:p w14:paraId="26EA29B5" w14:textId="77777777" w:rsidR="00A40DAE" w:rsidRDefault="00836025">
            <w:pPr>
              <w:pStyle w:val="TableParagraph"/>
              <w:spacing w:before="0" w:line="257" w:lineRule="exact"/>
              <w:ind w:left="447" w:right="432"/>
              <w:jc w:val="center"/>
            </w:pPr>
            <w:r>
              <w:t>AR</w:t>
            </w:r>
          </w:p>
        </w:tc>
      </w:tr>
    </w:tbl>
    <w:p w14:paraId="6837D302" w14:textId="77777777" w:rsidR="00A40DAE" w:rsidRDefault="00A40DAE">
      <w:pPr>
        <w:pStyle w:val="Tekstpodstawowy"/>
        <w:spacing w:before="3"/>
        <w:ind w:left="0" w:firstLine="0"/>
        <w:rPr>
          <w:i/>
          <w:sz w:val="13"/>
        </w:rPr>
      </w:pPr>
    </w:p>
    <w:p w14:paraId="40A6D848" w14:textId="77777777" w:rsidR="00A40DAE" w:rsidRDefault="00836025">
      <w:pPr>
        <w:pStyle w:val="Nagwek1"/>
        <w:spacing w:before="101"/>
      </w:pPr>
      <w:r>
        <w:t>Standard technologii prac obejmuje:</w:t>
      </w:r>
    </w:p>
    <w:p w14:paraId="5BC4213D" w14:textId="77777777" w:rsidR="00A40DAE" w:rsidRDefault="00836025">
      <w:pPr>
        <w:pStyle w:val="Akapitzlist"/>
        <w:numPr>
          <w:ilvl w:val="0"/>
          <w:numId w:val="4"/>
        </w:numPr>
        <w:tabs>
          <w:tab w:val="left" w:pos="996"/>
          <w:tab w:val="left" w:pos="997"/>
        </w:tabs>
        <w:spacing w:before="1" w:line="257" w:lineRule="exact"/>
        <w:ind w:hanging="361"/>
      </w:pPr>
      <w:r>
        <w:t>wzruszenie gleby narzędziami</w:t>
      </w:r>
      <w:r>
        <w:rPr>
          <w:spacing w:val="-2"/>
        </w:rPr>
        <w:t xml:space="preserve"> </w:t>
      </w:r>
      <w:r>
        <w:t>ręcznymi</w:t>
      </w:r>
    </w:p>
    <w:p w14:paraId="0E3C0E42" w14:textId="77777777" w:rsidR="00A40DAE" w:rsidRDefault="00836025">
      <w:pPr>
        <w:pStyle w:val="Akapitzlist"/>
        <w:numPr>
          <w:ilvl w:val="0"/>
          <w:numId w:val="4"/>
        </w:numPr>
        <w:tabs>
          <w:tab w:val="left" w:pos="996"/>
          <w:tab w:val="left" w:pos="997"/>
        </w:tabs>
        <w:spacing w:line="257" w:lineRule="exact"/>
        <w:ind w:hanging="361"/>
      </w:pPr>
      <w:r>
        <w:t>ręczne usuwanie</w:t>
      </w:r>
      <w:r>
        <w:rPr>
          <w:spacing w:val="-7"/>
        </w:rPr>
        <w:t xml:space="preserve"> </w:t>
      </w:r>
      <w:r>
        <w:t>chwastów</w:t>
      </w:r>
    </w:p>
    <w:p w14:paraId="30FBBF70" w14:textId="77777777" w:rsidR="00A40DAE" w:rsidRDefault="00836025">
      <w:pPr>
        <w:pStyle w:val="Akapitzlist"/>
        <w:numPr>
          <w:ilvl w:val="0"/>
          <w:numId w:val="4"/>
        </w:numPr>
        <w:tabs>
          <w:tab w:val="left" w:pos="996"/>
          <w:tab w:val="left" w:pos="997"/>
        </w:tabs>
        <w:spacing w:before="1"/>
        <w:ind w:hanging="361"/>
      </w:pPr>
      <w:r>
        <w:t>wyniesienie ich w miejsce wskazane przez</w:t>
      </w:r>
      <w:r>
        <w:rPr>
          <w:spacing w:val="-8"/>
        </w:rPr>
        <w:t xml:space="preserve"> </w:t>
      </w:r>
      <w:r>
        <w:t>Zamawiającego.</w:t>
      </w:r>
    </w:p>
    <w:p w14:paraId="44EBEDC6" w14:textId="77777777" w:rsidR="00A40DAE" w:rsidRDefault="00A40DAE">
      <w:pPr>
        <w:pStyle w:val="Tekstpodstawowy"/>
        <w:ind w:left="0" w:firstLine="0"/>
      </w:pPr>
    </w:p>
    <w:p w14:paraId="2A0DA6B6" w14:textId="77777777" w:rsidR="00A40DAE" w:rsidRDefault="00836025">
      <w:pPr>
        <w:pStyle w:val="Nagwek1"/>
        <w:spacing w:before="1" w:line="257" w:lineRule="exact"/>
      </w:pPr>
      <w:r>
        <w:t>Procedura odbioru:</w:t>
      </w:r>
    </w:p>
    <w:p w14:paraId="68C16F87" w14:textId="77777777" w:rsidR="00A40DAE" w:rsidRDefault="00836025">
      <w:pPr>
        <w:pStyle w:val="Akapitzlist"/>
        <w:numPr>
          <w:ilvl w:val="0"/>
          <w:numId w:val="4"/>
        </w:numPr>
        <w:tabs>
          <w:tab w:val="left" w:pos="996"/>
          <w:tab w:val="left" w:pos="997"/>
        </w:tabs>
        <w:ind w:right="294"/>
      </w:pPr>
      <w:r>
        <w:t>odbiór prac nastąpi poprzez zweryfikowanie prawidłowości ich wykonania ze zleceniem oraz obliczeniem powierzchni objętej</w:t>
      </w:r>
      <w:r>
        <w:rPr>
          <w:spacing w:val="-4"/>
        </w:rPr>
        <w:t xml:space="preserve"> </w:t>
      </w:r>
      <w:r>
        <w:t>zabiegiem.</w:t>
      </w:r>
    </w:p>
    <w:p w14:paraId="5FE07EF5" w14:textId="77777777" w:rsidR="00A40DAE" w:rsidRDefault="00836025">
      <w:pPr>
        <w:ind w:left="1041"/>
        <w:rPr>
          <w:i/>
        </w:rPr>
      </w:pPr>
      <w:r>
        <w:rPr>
          <w:i/>
        </w:rPr>
        <w:t>(rozliczenie z dokładnością do dwóch miejsc po przecinku)</w:t>
      </w:r>
    </w:p>
    <w:p w14:paraId="427372F1" w14:textId="77777777" w:rsidR="00A40DAE" w:rsidRDefault="00A40DAE">
      <w:pPr>
        <w:pStyle w:val="Tekstpodstawowy"/>
        <w:ind w:left="0" w:firstLine="0"/>
        <w:rPr>
          <w:i/>
          <w:sz w:val="20"/>
        </w:rPr>
      </w:pPr>
    </w:p>
    <w:p w14:paraId="620D5DA4" w14:textId="77777777" w:rsidR="00A40DAE" w:rsidRDefault="00A40DAE">
      <w:pPr>
        <w:pStyle w:val="Tekstpodstawowy"/>
        <w:ind w:left="0" w:firstLine="0"/>
        <w:rPr>
          <w:i/>
          <w:sz w:val="20"/>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3C494F2B" w14:textId="77777777">
        <w:trPr>
          <w:trHeight w:val="959"/>
        </w:trPr>
        <w:tc>
          <w:tcPr>
            <w:tcW w:w="650" w:type="dxa"/>
          </w:tcPr>
          <w:p w14:paraId="471829DB" w14:textId="77777777" w:rsidR="00A40DAE" w:rsidRDefault="00A40DAE">
            <w:pPr>
              <w:pStyle w:val="TableParagraph"/>
              <w:spacing w:before="9"/>
              <w:ind w:left="0"/>
              <w:rPr>
                <w:i/>
                <w:sz w:val="29"/>
              </w:rPr>
            </w:pPr>
          </w:p>
          <w:p w14:paraId="050A986B" w14:textId="77777777" w:rsidR="00A40DAE" w:rsidRDefault="00836025">
            <w:pPr>
              <w:pStyle w:val="TableParagraph"/>
              <w:spacing w:before="1"/>
              <w:ind w:left="120" w:right="110"/>
              <w:jc w:val="center"/>
              <w:rPr>
                <w:b/>
                <w:i/>
              </w:rPr>
            </w:pPr>
            <w:r>
              <w:rPr>
                <w:b/>
                <w:i/>
              </w:rPr>
              <w:t>Nr</w:t>
            </w:r>
          </w:p>
        </w:tc>
        <w:tc>
          <w:tcPr>
            <w:tcW w:w="1728" w:type="dxa"/>
          </w:tcPr>
          <w:p w14:paraId="0285FCE5" w14:textId="77777777" w:rsidR="00A40DAE" w:rsidRDefault="00836025">
            <w:pPr>
              <w:pStyle w:val="TableParagraph"/>
              <w:spacing w:before="220"/>
              <w:ind w:left="172" w:right="141" w:hanging="5"/>
              <w:rPr>
                <w:b/>
                <w:i/>
              </w:rPr>
            </w:pPr>
            <w:r>
              <w:rPr>
                <w:b/>
                <w:i/>
              </w:rPr>
              <w:t>Kod czynności do rozliczenia</w:t>
            </w:r>
          </w:p>
        </w:tc>
        <w:tc>
          <w:tcPr>
            <w:tcW w:w="1725" w:type="dxa"/>
          </w:tcPr>
          <w:p w14:paraId="69437D42"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5D29434A" w14:textId="77777777" w:rsidR="00A40DAE" w:rsidRDefault="00A40DAE">
            <w:pPr>
              <w:pStyle w:val="TableParagraph"/>
              <w:spacing w:before="9"/>
              <w:ind w:left="0"/>
              <w:rPr>
                <w:i/>
                <w:sz w:val="29"/>
              </w:rPr>
            </w:pPr>
          </w:p>
          <w:p w14:paraId="13075776" w14:textId="77777777" w:rsidR="00A40DAE" w:rsidRDefault="00836025">
            <w:pPr>
              <w:pStyle w:val="TableParagraph"/>
              <w:spacing w:before="1"/>
              <w:ind w:left="920"/>
              <w:rPr>
                <w:b/>
                <w:i/>
              </w:rPr>
            </w:pPr>
            <w:r>
              <w:rPr>
                <w:b/>
                <w:i/>
              </w:rPr>
              <w:t>Opis kodu czynności</w:t>
            </w:r>
          </w:p>
        </w:tc>
        <w:tc>
          <w:tcPr>
            <w:tcW w:w="1423" w:type="dxa"/>
          </w:tcPr>
          <w:p w14:paraId="1BB2FAB9" w14:textId="77777777" w:rsidR="00A40DAE" w:rsidRDefault="00836025">
            <w:pPr>
              <w:pStyle w:val="TableParagraph"/>
              <w:spacing w:before="220"/>
              <w:ind w:left="419" w:right="192" w:hanging="195"/>
              <w:rPr>
                <w:b/>
                <w:i/>
              </w:rPr>
            </w:pPr>
            <w:r>
              <w:rPr>
                <w:b/>
                <w:i/>
              </w:rPr>
              <w:t>Jednostka miary</w:t>
            </w:r>
          </w:p>
        </w:tc>
      </w:tr>
      <w:tr w:rsidR="00A40DAE" w14:paraId="5CAB592F" w14:textId="77777777">
        <w:trPr>
          <w:trHeight w:val="662"/>
        </w:trPr>
        <w:tc>
          <w:tcPr>
            <w:tcW w:w="650" w:type="dxa"/>
          </w:tcPr>
          <w:p w14:paraId="636EF4CB" w14:textId="77777777" w:rsidR="00A40DAE" w:rsidRDefault="00836025">
            <w:pPr>
              <w:pStyle w:val="TableParagraph"/>
              <w:spacing w:before="0" w:line="257" w:lineRule="exact"/>
              <w:ind w:left="119" w:right="110"/>
              <w:jc w:val="center"/>
            </w:pPr>
            <w:r>
              <w:t>297</w:t>
            </w:r>
          </w:p>
        </w:tc>
        <w:tc>
          <w:tcPr>
            <w:tcW w:w="1728" w:type="dxa"/>
          </w:tcPr>
          <w:p w14:paraId="32B1F739" w14:textId="77777777" w:rsidR="00A40DAE" w:rsidRDefault="00836025">
            <w:pPr>
              <w:pStyle w:val="TableParagraph"/>
              <w:spacing w:before="0" w:line="257" w:lineRule="exact"/>
              <w:ind w:left="108"/>
            </w:pPr>
            <w:r>
              <w:t>PRZEZ-NAM</w:t>
            </w:r>
          </w:p>
        </w:tc>
        <w:tc>
          <w:tcPr>
            <w:tcW w:w="1725" w:type="dxa"/>
          </w:tcPr>
          <w:p w14:paraId="706619A0" w14:textId="77777777" w:rsidR="00A40DAE" w:rsidRDefault="00836025">
            <w:pPr>
              <w:pStyle w:val="TableParagraph"/>
              <w:spacing w:before="0" w:line="257" w:lineRule="exact"/>
              <w:ind w:left="108"/>
            </w:pPr>
            <w:r>
              <w:t>PRZEZ-NAM</w:t>
            </w:r>
          </w:p>
        </w:tc>
        <w:tc>
          <w:tcPr>
            <w:tcW w:w="3819" w:type="dxa"/>
          </w:tcPr>
          <w:p w14:paraId="17F1F9C0" w14:textId="77777777" w:rsidR="00A40DAE" w:rsidRDefault="00836025">
            <w:pPr>
              <w:pStyle w:val="TableParagraph"/>
              <w:spacing w:before="0" w:line="257" w:lineRule="exact"/>
              <w:ind w:left="109"/>
            </w:pPr>
            <w:r>
              <w:t>Przerzedzanie siewów z pieleniem</w:t>
            </w:r>
          </w:p>
        </w:tc>
        <w:tc>
          <w:tcPr>
            <w:tcW w:w="1423" w:type="dxa"/>
          </w:tcPr>
          <w:p w14:paraId="39070082" w14:textId="77777777" w:rsidR="00A40DAE" w:rsidRDefault="00836025">
            <w:pPr>
              <w:pStyle w:val="TableParagraph"/>
              <w:spacing w:before="0" w:line="257" w:lineRule="exact"/>
              <w:ind w:left="447" w:right="432"/>
              <w:jc w:val="center"/>
            </w:pPr>
            <w:r>
              <w:t>AR</w:t>
            </w:r>
          </w:p>
        </w:tc>
      </w:tr>
    </w:tbl>
    <w:p w14:paraId="348957BC" w14:textId="77777777" w:rsidR="00A40DAE" w:rsidRDefault="00A40DAE">
      <w:pPr>
        <w:pStyle w:val="Tekstpodstawowy"/>
        <w:spacing w:before="3"/>
        <w:ind w:left="0" w:firstLine="0"/>
        <w:rPr>
          <w:i/>
          <w:sz w:val="13"/>
        </w:rPr>
      </w:pPr>
    </w:p>
    <w:p w14:paraId="13F7A436" w14:textId="77777777" w:rsidR="00A40DAE" w:rsidRDefault="00836025">
      <w:pPr>
        <w:pStyle w:val="Nagwek1"/>
        <w:spacing w:before="101" w:line="257" w:lineRule="exact"/>
      </w:pPr>
      <w:r>
        <w:t>Standard technologii prac obejmuje:</w:t>
      </w:r>
    </w:p>
    <w:p w14:paraId="1E636816" w14:textId="77777777" w:rsidR="00A40DAE" w:rsidRDefault="00836025">
      <w:pPr>
        <w:pStyle w:val="Akapitzlist"/>
        <w:numPr>
          <w:ilvl w:val="0"/>
          <w:numId w:val="4"/>
        </w:numPr>
        <w:tabs>
          <w:tab w:val="left" w:pos="996"/>
          <w:tab w:val="left" w:pos="997"/>
        </w:tabs>
        <w:spacing w:line="257" w:lineRule="exact"/>
        <w:ind w:hanging="361"/>
      </w:pPr>
      <w:r>
        <w:t>wzruszenie gleby narzędziami</w:t>
      </w:r>
      <w:r>
        <w:rPr>
          <w:spacing w:val="-2"/>
        </w:rPr>
        <w:t xml:space="preserve"> </w:t>
      </w:r>
      <w:r>
        <w:t>ręcznymi</w:t>
      </w:r>
    </w:p>
    <w:p w14:paraId="669CDDDF" w14:textId="77777777" w:rsidR="00A40DAE" w:rsidRDefault="00836025">
      <w:pPr>
        <w:pStyle w:val="Akapitzlist"/>
        <w:numPr>
          <w:ilvl w:val="0"/>
          <w:numId w:val="4"/>
        </w:numPr>
        <w:tabs>
          <w:tab w:val="left" w:pos="996"/>
          <w:tab w:val="left" w:pos="997"/>
        </w:tabs>
        <w:spacing w:before="2" w:line="257" w:lineRule="exact"/>
        <w:ind w:hanging="361"/>
      </w:pPr>
      <w:r>
        <w:t>ręczne usuwanie chwastów i przerywanie nadmiarów</w:t>
      </w:r>
      <w:r>
        <w:rPr>
          <w:spacing w:val="-10"/>
        </w:rPr>
        <w:t xml:space="preserve"> </w:t>
      </w:r>
      <w:r>
        <w:t>siewów</w:t>
      </w:r>
    </w:p>
    <w:p w14:paraId="2AF89199" w14:textId="0CF51AF5" w:rsidR="00A40DAE" w:rsidRDefault="00836025">
      <w:pPr>
        <w:pStyle w:val="Akapitzlist"/>
        <w:numPr>
          <w:ilvl w:val="0"/>
          <w:numId w:val="4"/>
        </w:numPr>
        <w:tabs>
          <w:tab w:val="left" w:pos="996"/>
          <w:tab w:val="left" w:pos="997"/>
        </w:tabs>
        <w:ind w:right="299"/>
      </w:pPr>
      <w:r>
        <w:t>wyniesienie usuniętych roślin z powierzchni pielonej w miejsce wskazane przez Zamawiającego.</w:t>
      </w:r>
    </w:p>
    <w:p w14:paraId="3217E82B" w14:textId="03DA784D" w:rsidR="00A15AFA" w:rsidRDefault="00A15AFA" w:rsidP="00A15AFA">
      <w:pPr>
        <w:tabs>
          <w:tab w:val="left" w:pos="996"/>
          <w:tab w:val="left" w:pos="997"/>
        </w:tabs>
        <w:ind w:right="299"/>
      </w:pPr>
    </w:p>
    <w:p w14:paraId="351C8D92" w14:textId="77777777" w:rsidR="00A40DAE" w:rsidRDefault="00836025">
      <w:pPr>
        <w:pStyle w:val="Nagwek1"/>
        <w:spacing w:before="1" w:line="257" w:lineRule="exact"/>
      </w:pPr>
      <w:r>
        <w:t>Procedura odbioru:</w:t>
      </w:r>
    </w:p>
    <w:p w14:paraId="236FFB00" w14:textId="77777777" w:rsidR="00A40DAE" w:rsidRDefault="00836025">
      <w:pPr>
        <w:pStyle w:val="Akapitzlist"/>
        <w:numPr>
          <w:ilvl w:val="0"/>
          <w:numId w:val="4"/>
        </w:numPr>
        <w:tabs>
          <w:tab w:val="left" w:pos="996"/>
          <w:tab w:val="left" w:pos="997"/>
        </w:tabs>
        <w:ind w:right="293"/>
      </w:pPr>
      <w:r>
        <w:t>odbiór prac nastąpi poprzez zweryfikowanie prawidłowości ich wykonania ze zleceniem oraz obliczeniem powierzchni objętej</w:t>
      </w:r>
      <w:r>
        <w:rPr>
          <w:spacing w:val="-4"/>
        </w:rPr>
        <w:t xml:space="preserve"> </w:t>
      </w:r>
      <w:r>
        <w:t>zabiegiem.</w:t>
      </w:r>
    </w:p>
    <w:p w14:paraId="19FCE420" w14:textId="77777777" w:rsidR="00A40DAE" w:rsidRDefault="00836025">
      <w:pPr>
        <w:pStyle w:val="Tekstpodstawowy"/>
        <w:ind w:left="1041" w:firstLine="0"/>
      </w:pPr>
      <w:r>
        <w:t>(rozliczenie z dokładnością do dwóch miejsc po</w:t>
      </w:r>
      <w:r>
        <w:rPr>
          <w:spacing w:val="-17"/>
        </w:rPr>
        <w:t xml:space="preserve"> </w:t>
      </w:r>
      <w:r>
        <w:t>przecinku)</w:t>
      </w: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5AB2ECB4" w14:textId="77777777">
        <w:trPr>
          <w:trHeight w:val="962"/>
        </w:trPr>
        <w:tc>
          <w:tcPr>
            <w:tcW w:w="650" w:type="dxa"/>
          </w:tcPr>
          <w:p w14:paraId="45A98A42" w14:textId="77777777" w:rsidR="00A40DAE" w:rsidRDefault="00A40DAE">
            <w:pPr>
              <w:pStyle w:val="TableParagraph"/>
              <w:spacing w:before="10"/>
              <w:ind w:left="0"/>
              <w:rPr>
                <w:sz w:val="29"/>
              </w:rPr>
            </w:pPr>
          </w:p>
          <w:p w14:paraId="1429DC72" w14:textId="77777777" w:rsidR="00A40DAE" w:rsidRDefault="00836025">
            <w:pPr>
              <w:pStyle w:val="TableParagraph"/>
              <w:spacing w:before="0"/>
              <w:ind w:left="120" w:right="110"/>
              <w:jc w:val="center"/>
              <w:rPr>
                <w:b/>
                <w:i/>
              </w:rPr>
            </w:pPr>
            <w:r>
              <w:rPr>
                <w:b/>
                <w:i/>
              </w:rPr>
              <w:t>Nr</w:t>
            </w:r>
          </w:p>
        </w:tc>
        <w:tc>
          <w:tcPr>
            <w:tcW w:w="1728" w:type="dxa"/>
          </w:tcPr>
          <w:p w14:paraId="24FACC6B" w14:textId="77777777" w:rsidR="00A40DAE" w:rsidRDefault="00836025">
            <w:pPr>
              <w:pStyle w:val="TableParagraph"/>
              <w:spacing w:before="220"/>
              <w:ind w:left="172" w:right="141" w:hanging="5"/>
              <w:rPr>
                <w:b/>
                <w:i/>
              </w:rPr>
            </w:pPr>
            <w:r>
              <w:rPr>
                <w:b/>
                <w:i/>
              </w:rPr>
              <w:t>Kod czynności do rozliczenia</w:t>
            </w:r>
          </w:p>
        </w:tc>
        <w:tc>
          <w:tcPr>
            <w:tcW w:w="1725" w:type="dxa"/>
          </w:tcPr>
          <w:p w14:paraId="4480F7E4" w14:textId="77777777" w:rsidR="00A40DAE" w:rsidRDefault="00836025">
            <w:pPr>
              <w:pStyle w:val="TableParagraph"/>
              <w:spacing w:before="91"/>
              <w:ind w:left="216" w:right="201" w:firstLine="1"/>
              <w:jc w:val="center"/>
              <w:rPr>
                <w:b/>
                <w:i/>
              </w:rPr>
            </w:pPr>
            <w:r>
              <w:rPr>
                <w:b/>
                <w:i/>
              </w:rPr>
              <w:t>Kod czynn. / materiału do wyceny</w:t>
            </w:r>
          </w:p>
        </w:tc>
        <w:tc>
          <w:tcPr>
            <w:tcW w:w="3819" w:type="dxa"/>
          </w:tcPr>
          <w:p w14:paraId="22B2C98F" w14:textId="77777777" w:rsidR="00A40DAE" w:rsidRDefault="00A40DAE">
            <w:pPr>
              <w:pStyle w:val="TableParagraph"/>
              <w:spacing w:before="10"/>
              <w:ind w:left="0"/>
              <w:rPr>
                <w:sz w:val="29"/>
              </w:rPr>
            </w:pPr>
          </w:p>
          <w:p w14:paraId="3FEB43B9" w14:textId="77777777" w:rsidR="00A40DAE" w:rsidRDefault="00836025">
            <w:pPr>
              <w:pStyle w:val="TableParagraph"/>
              <w:spacing w:before="0"/>
              <w:ind w:left="920"/>
              <w:rPr>
                <w:b/>
                <w:i/>
              </w:rPr>
            </w:pPr>
            <w:r>
              <w:rPr>
                <w:b/>
                <w:i/>
              </w:rPr>
              <w:t>Opis kodu czynności</w:t>
            </w:r>
          </w:p>
        </w:tc>
        <w:tc>
          <w:tcPr>
            <w:tcW w:w="1423" w:type="dxa"/>
          </w:tcPr>
          <w:p w14:paraId="3F91E2B4" w14:textId="77777777" w:rsidR="00A40DAE" w:rsidRDefault="00836025">
            <w:pPr>
              <w:pStyle w:val="TableParagraph"/>
              <w:spacing w:before="220"/>
              <w:ind w:left="419" w:right="192" w:hanging="195"/>
              <w:rPr>
                <w:b/>
                <w:i/>
              </w:rPr>
            </w:pPr>
            <w:r>
              <w:rPr>
                <w:b/>
                <w:i/>
              </w:rPr>
              <w:t>Jednostka miary</w:t>
            </w:r>
          </w:p>
        </w:tc>
      </w:tr>
      <w:tr w:rsidR="00A40DAE" w14:paraId="04E51DF0" w14:textId="77777777">
        <w:trPr>
          <w:trHeight w:val="772"/>
        </w:trPr>
        <w:tc>
          <w:tcPr>
            <w:tcW w:w="650" w:type="dxa"/>
          </w:tcPr>
          <w:p w14:paraId="1D2FA303" w14:textId="77777777" w:rsidR="00A40DAE" w:rsidRDefault="00836025">
            <w:pPr>
              <w:pStyle w:val="TableParagraph"/>
              <w:spacing w:before="0" w:line="255" w:lineRule="exact"/>
              <w:ind w:left="119" w:right="110"/>
              <w:jc w:val="center"/>
            </w:pPr>
            <w:r>
              <w:t>298</w:t>
            </w:r>
          </w:p>
        </w:tc>
        <w:tc>
          <w:tcPr>
            <w:tcW w:w="1728" w:type="dxa"/>
          </w:tcPr>
          <w:p w14:paraId="478D79F7" w14:textId="77777777" w:rsidR="00A40DAE" w:rsidRDefault="00836025">
            <w:pPr>
              <w:pStyle w:val="TableParagraph"/>
              <w:spacing w:before="0" w:line="255" w:lineRule="exact"/>
              <w:ind w:left="108"/>
            </w:pPr>
            <w:r>
              <w:t>WYJ-1IN</w:t>
            </w:r>
          </w:p>
        </w:tc>
        <w:tc>
          <w:tcPr>
            <w:tcW w:w="1725" w:type="dxa"/>
          </w:tcPr>
          <w:p w14:paraId="198CC456" w14:textId="77777777" w:rsidR="00A40DAE" w:rsidRDefault="00836025">
            <w:pPr>
              <w:pStyle w:val="TableParagraph"/>
              <w:spacing w:before="0" w:line="255" w:lineRule="exact"/>
              <w:ind w:left="108"/>
            </w:pPr>
            <w:r>
              <w:t>WYJ-1IN</w:t>
            </w:r>
          </w:p>
        </w:tc>
        <w:tc>
          <w:tcPr>
            <w:tcW w:w="3819" w:type="dxa"/>
          </w:tcPr>
          <w:p w14:paraId="4854D548" w14:textId="77777777" w:rsidR="00A40DAE" w:rsidRDefault="00836025">
            <w:pPr>
              <w:pStyle w:val="TableParagraph"/>
              <w:spacing w:before="0"/>
              <w:ind w:left="109" w:right="577"/>
            </w:pPr>
            <w:r>
              <w:t>Wyjęcie, sortowanie, liczenie i zabezpieczenie do transportu – 1</w:t>
            </w:r>
          </w:p>
          <w:p w14:paraId="79871447" w14:textId="77777777" w:rsidR="00A40DAE" w:rsidRDefault="00836025">
            <w:pPr>
              <w:pStyle w:val="TableParagraph"/>
              <w:spacing w:before="0" w:line="239" w:lineRule="exact"/>
              <w:ind w:left="109"/>
            </w:pPr>
            <w:r>
              <w:t>latek iglastych</w:t>
            </w:r>
          </w:p>
        </w:tc>
        <w:tc>
          <w:tcPr>
            <w:tcW w:w="1423" w:type="dxa"/>
          </w:tcPr>
          <w:p w14:paraId="4E21E1ED" w14:textId="77777777" w:rsidR="00A40DAE" w:rsidRDefault="00836025">
            <w:pPr>
              <w:pStyle w:val="TableParagraph"/>
              <w:spacing w:before="0" w:line="255" w:lineRule="exact"/>
              <w:ind w:left="449" w:right="430"/>
              <w:jc w:val="center"/>
            </w:pPr>
            <w:r>
              <w:t>TSZT</w:t>
            </w:r>
          </w:p>
        </w:tc>
      </w:tr>
      <w:tr w:rsidR="00A40DAE" w14:paraId="167E7805" w14:textId="77777777">
        <w:trPr>
          <w:trHeight w:val="774"/>
        </w:trPr>
        <w:tc>
          <w:tcPr>
            <w:tcW w:w="650" w:type="dxa"/>
          </w:tcPr>
          <w:p w14:paraId="64BA35AF" w14:textId="77777777" w:rsidR="00A40DAE" w:rsidRDefault="00836025">
            <w:pPr>
              <w:pStyle w:val="TableParagraph"/>
              <w:spacing w:before="0" w:line="255" w:lineRule="exact"/>
              <w:ind w:left="119" w:right="110"/>
              <w:jc w:val="center"/>
            </w:pPr>
            <w:r>
              <w:t>299</w:t>
            </w:r>
          </w:p>
        </w:tc>
        <w:tc>
          <w:tcPr>
            <w:tcW w:w="1728" w:type="dxa"/>
          </w:tcPr>
          <w:p w14:paraId="56AA6EF0" w14:textId="77777777" w:rsidR="00A40DAE" w:rsidRDefault="00836025">
            <w:pPr>
              <w:pStyle w:val="TableParagraph"/>
              <w:spacing w:before="0" w:line="255" w:lineRule="exact"/>
              <w:ind w:left="108"/>
            </w:pPr>
            <w:r>
              <w:t>WYJ-1LN</w:t>
            </w:r>
          </w:p>
        </w:tc>
        <w:tc>
          <w:tcPr>
            <w:tcW w:w="1725" w:type="dxa"/>
          </w:tcPr>
          <w:p w14:paraId="636ECA65" w14:textId="77777777" w:rsidR="00A40DAE" w:rsidRDefault="00836025">
            <w:pPr>
              <w:pStyle w:val="TableParagraph"/>
              <w:spacing w:before="0" w:line="255" w:lineRule="exact"/>
              <w:ind w:left="108"/>
            </w:pPr>
            <w:r>
              <w:t>WYJ-1LN</w:t>
            </w:r>
          </w:p>
        </w:tc>
        <w:tc>
          <w:tcPr>
            <w:tcW w:w="3819" w:type="dxa"/>
          </w:tcPr>
          <w:p w14:paraId="2C578366" w14:textId="77777777" w:rsidR="00A40DAE" w:rsidRDefault="00836025">
            <w:pPr>
              <w:pStyle w:val="TableParagraph"/>
              <w:spacing w:before="0" w:line="255" w:lineRule="exact"/>
              <w:ind w:left="109"/>
            </w:pPr>
            <w:r>
              <w:t>Wyjęcie, sortowanie, liczenie i</w:t>
            </w:r>
          </w:p>
          <w:p w14:paraId="34589973" w14:textId="77777777" w:rsidR="00A40DAE" w:rsidRDefault="00836025">
            <w:pPr>
              <w:pStyle w:val="TableParagraph"/>
              <w:spacing w:before="5" w:line="256" w:lineRule="exact"/>
              <w:ind w:left="109" w:right="577"/>
            </w:pPr>
            <w:r>
              <w:t>zabezpieczenie do transportu – 1 latek liściastych</w:t>
            </w:r>
          </w:p>
        </w:tc>
        <w:tc>
          <w:tcPr>
            <w:tcW w:w="1423" w:type="dxa"/>
          </w:tcPr>
          <w:p w14:paraId="4603AFDC" w14:textId="77777777" w:rsidR="00A40DAE" w:rsidRDefault="00836025">
            <w:pPr>
              <w:pStyle w:val="TableParagraph"/>
              <w:spacing w:before="0" w:line="255" w:lineRule="exact"/>
              <w:ind w:left="449" w:right="430"/>
              <w:jc w:val="center"/>
            </w:pPr>
            <w:r>
              <w:t>TSZT</w:t>
            </w:r>
          </w:p>
        </w:tc>
      </w:tr>
      <w:tr w:rsidR="00A40DAE" w14:paraId="42F83533" w14:textId="77777777">
        <w:trPr>
          <w:trHeight w:val="772"/>
        </w:trPr>
        <w:tc>
          <w:tcPr>
            <w:tcW w:w="650" w:type="dxa"/>
          </w:tcPr>
          <w:p w14:paraId="0CCF1D47" w14:textId="77777777" w:rsidR="00A40DAE" w:rsidRDefault="00836025">
            <w:pPr>
              <w:pStyle w:val="TableParagraph"/>
              <w:spacing w:before="0" w:line="255" w:lineRule="exact"/>
              <w:ind w:left="120" w:right="110"/>
              <w:jc w:val="center"/>
            </w:pPr>
            <w:r>
              <w:t>300</w:t>
            </w:r>
          </w:p>
        </w:tc>
        <w:tc>
          <w:tcPr>
            <w:tcW w:w="1728" w:type="dxa"/>
          </w:tcPr>
          <w:p w14:paraId="00A2EEE2" w14:textId="77777777" w:rsidR="00A40DAE" w:rsidRDefault="00836025">
            <w:pPr>
              <w:pStyle w:val="TableParagraph"/>
              <w:spacing w:before="0" w:line="255" w:lineRule="exact"/>
              <w:ind w:left="108"/>
            </w:pPr>
            <w:r>
              <w:t>WYJ-1ZN</w:t>
            </w:r>
          </w:p>
        </w:tc>
        <w:tc>
          <w:tcPr>
            <w:tcW w:w="1725" w:type="dxa"/>
          </w:tcPr>
          <w:p w14:paraId="05B30F86" w14:textId="77777777" w:rsidR="00A40DAE" w:rsidRDefault="00836025">
            <w:pPr>
              <w:pStyle w:val="TableParagraph"/>
              <w:spacing w:before="0" w:line="255" w:lineRule="exact"/>
              <w:ind w:left="108"/>
            </w:pPr>
            <w:r>
              <w:t>WYJ-1ZN</w:t>
            </w:r>
          </w:p>
        </w:tc>
        <w:tc>
          <w:tcPr>
            <w:tcW w:w="3819" w:type="dxa"/>
          </w:tcPr>
          <w:p w14:paraId="41673CBB" w14:textId="77777777" w:rsidR="00A40DAE" w:rsidRDefault="00836025">
            <w:pPr>
              <w:pStyle w:val="TableParagraph"/>
              <w:spacing w:before="0"/>
              <w:ind w:left="109" w:right="577"/>
            </w:pPr>
            <w:r>
              <w:t>Wyjęcie, sortowanie, liczenie i zabezpieczenie do transportu – 1</w:t>
            </w:r>
          </w:p>
          <w:p w14:paraId="3091A7FC" w14:textId="77777777" w:rsidR="00A40DAE" w:rsidRDefault="00836025">
            <w:pPr>
              <w:pStyle w:val="TableParagraph"/>
              <w:spacing w:before="0" w:line="239" w:lineRule="exact"/>
              <w:ind w:left="109"/>
            </w:pPr>
            <w:r>
              <w:t>latek zrzezów ukorzenionych</w:t>
            </w:r>
          </w:p>
        </w:tc>
        <w:tc>
          <w:tcPr>
            <w:tcW w:w="1423" w:type="dxa"/>
          </w:tcPr>
          <w:p w14:paraId="5EE6452A" w14:textId="77777777" w:rsidR="00A40DAE" w:rsidRDefault="00836025">
            <w:pPr>
              <w:pStyle w:val="TableParagraph"/>
              <w:spacing w:before="0" w:line="255" w:lineRule="exact"/>
              <w:ind w:left="449" w:right="430"/>
              <w:jc w:val="center"/>
            </w:pPr>
            <w:r>
              <w:t>TSZT</w:t>
            </w:r>
          </w:p>
        </w:tc>
      </w:tr>
      <w:tr w:rsidR="00A40DAE" w14:paraId="79C25061" w14:textId="77777777">
        <w:trPr>
          <w:trHeight w:val="775"/>
        </w:trPr>
        <w:tc>
          <w:tcPr>
            <w:tcW w:w="650" w:type="dxa"/>
          </w:tcPr>
          <w:p w14:paraId="471DB04E" w14:textId="77777777" w:rsidR="00A40DAE" w:rsidRDefault="00836025">
            <w:pPr>
              <w:pStyle w:val="TableParagraph"/>
              <w:spacing w:before="0" w:line="256" w:lineRule="exact"/>
              <w:ind w:left="119" w:right="110"/>
              <w:jc w:val="center"/>
            </w:pPr>
            <w:r>
              <w:t>301</w:t>
            </w:r>
          </w:p>
        </w:tc>
        <w:tc>
          <w:tcPr>
            <w:tcW w:w="1728" w:type="dxa"/>
          </w:tcPr>
          <w:p w14:paraId="590184D0" w14:textId="77777777" w:rsidR="00A40DAE" w:rsidRDefault="00836025">
            <w:pPr>
              <w:pStyle w:val="TableParagraph"/>
              <w:spacing w:before="0" w:line="256" w:lineRule="exact"/>
              <w:ind w:left="108"/>
            </w:pPr>
            <w:r>
              <w:t>WYJ-2IN</w:t>
            </w:r>
          </w:p>
        </w:tc>
        <w:tc>
          <w:tcPr>
            <w:tcW w:w="1725" w:type="dxa"/>
          </w:tcPr>
          <w:p w14:paraId="2A510FA8" w14:textId="77777777" w:rsidR="00A40DAE" w:rsidRDefault="00836025">
            <w:pPr>
              <w:pStyle w:val="TableParagraph"/>
              <w:spacing w:before="0" w:line="256" w:lineRule="exact"/>
              <w:ind w:left="108"/>
            </w:pPr>
            <w:r>
              <w:t>WYJ-2IN</w:t>
            </w:r>
          </w:p>
        </w:tc>
        <w:tc>
          <w:tcPr>
            <w:tcW w:w="3819" w:type="dxa"/>
          </w:tcPr>
          <w:p w14:paraId="02D26FAF" w14:textId="77777777" w:rsidR="00A40DAE" w:rsidRDefault="00836025">
            <w:pPr>
              <w:pStyle w:val="TableParagraph"/>
              <w:spacing w:before="0" w:line="256" w:lineRule="exact"/>
              <w:ind w:left="109"/>
            </w:pPr>
            <w:r>
              <w:t>Wyjęcie, sortowanie, liczenie i</w:t>
            </w:r>
          </w:p>
          <w:p w14:paraId="5E134345" w14:textId="77777777" w:rsidR="00A40DAE" w:rsidRDefault="00836025">
            <w:pPr>
              <w:pStyle w:val="TableParagraph"/>
              <w:spacing w:before="5" w:line="256" w:lineRule="exact"/>
              <w:ind w:left="109" w:right="383"/>
            </w:pPr>
            <w:r>
              <w:t>zabezpieczenie do transportu – 2-3 latek iglastych</w:t>
            </w:r>
          </w:p>
        </w:tc>
        <w:tc>
          <w:tcPr>
            <w:tcW w:w="1423" w:type="dxa"/>
          </w:tcPr>
          <w:p w14:paraId="24089ED6" w14:textId="77777777" w:rsidR="00A40DAE" w:rsidRDefault="00836025">
            <w:pPr>
              <w:pStyle w:val="TableParagraph"/>
              <w:spacing w:before="0" w:line="256" w:lineRule="exact"/>
              <w:ind w:left="449" w:right="430"/>
              <w:jc w:val="center"/>
            </w:pPr>
            <w:r>
              <w:t>TSZT</w:t>
            </w:r>
          </w:p>
        </w:tc>
      </w:tr>
      <w:tr w:rsidR="00A40DAE" w14:paraId="555F90AC" w14:textId="77777777">
        <w:trPr>
          <w:trHeight w:val="772"/>
        </w:trPr>
        <w:tc>
          <w:tcPr>
            <w:tcW w:w="650" w:type="dxa"/>
          </w:tcPr>
          <w:p w14:paraId="2E9294DF" w14:textId="77777777" w:rsidR="00A40DAE" w:rsidRDefault="00836025">
            <w:pPr>
              <w:pStyle w:val="TableParagraph"/>
              <w:spacing w:before="0" w:line="255" w:lineRule="exact"/>
              <w:ind w:left="119" w:right="110"/>
              <w:jc w:val="center"/>
            </w:pPr>
            <w:r>
              <w:t>302</w:t>
            </w:r>
          </w:p>
        </w:tc>
        <w:tc>
          <w:tcPr>
            <w:tcW w:w="1728" w:type="dxa"/>
          </w:tcPr>
          <w:p w14:paraId="4865FDC3" w14:textId="77777777" w:rsidR="00A40DAE" w:rsidRDefault="00836025">
            <w:pPr>
              <w:pStyle w:val="TableParagraph"/>
              <w:spacing w:before="0" w:line="255" w:lineRule="exact"/>
              <w:ind w:left="108"/>
            </w:pPr>
            <w:r>
              <w:t>WYJ-2LN</w:t>
            </w:r>
          </w:p>
        </w:tc>
        <w:tc>
          <w:tcPr>
            <w:tcW w:w="1725" w:type="dxa"/>
          </w:tcPr>
          <w:p w14:paraId="0BC4F803" w14:textId="77777777" w:rsidR="00A40DAE" w:rsidRDefault="00836025">
            <w:pPr>
              <w:pStyle w:val="TableParagraph"/>
              <w:spacing w:before="0" w:line="255" w:lineRule="exact"/>
              <w:ind w:left="108"/>
            </w:pPr>
            <w:r>
              <w:t>WYJ-2LN</w:t>
            </w:r>
          </w:p>
        </w:tc>
        <w:tc>
          <w:tcPr>
            <w:tcW w:w="3819" w:type="dxa"/>
          </w:tcPr>
          <w:p w14:paraId="1E6B3A39" w14:textId="77777777" w:rsidR="00A40DAE" w:rsidRDefault="00836025">
            <w:pPr>
              <w:pStyle w:val="TableParagraph"/>
              <w:spacing w:before="0"/>
              <w:ind w:left="109" w:right="383"/>
            </w:pPr>
            <w:r>
              <w:t>Wyjęcie, sortowanie, liczenie i zabezpieczenie do transportu – 2-3</w:t>
            </w:r>
          </w:p>
          <w:p w14:paraId="12A559DA" w14:textId="77777777" w:rsidR="00A40DAE" w:rsidRDefault="00836025">
            <w:pPr>
              <w:pStyle w:val="TableParagraph"/>
              <w:spacing w:before="0" w:line="239" w:lineRule="exact"/>
              <w:ind w:left="109"/>
            </w:pPr>
            <w:r>
              <w:t>latek liściastych</w:t>
            </w:r>
          </w:p>
        </w:tc>
        <w:tc>
          <w:tcPr>
            <w:tcW w:w="1423" w:type="dxa"/>
          </w:tcPr>
          <w:p w14:paraId="6C74BC10" w14:textId="77777777" w:rsidR="00A40DAE" w:rsidRDefault="00836025">
            <w:pPr>
              <w:pStyle w:val="TableParagraph"/>
              <w:spacing w:before="0" w:line="255" w:lineRule="exact"/>
              <w:ind w:left="449" w:right="430"/>
              <w:jc w:val="center"/>
            </w:pPr>
            <w:r>
              <w:t>TSZT</w:t>
            </w:r>
          </w:p>
        </w:tc>
      </w:tr>
      <w:tr w:rsidR="00A40DAE" w14:paraId="04A5CD23" w14:textId="77777777">
        <w:trPr>
          <w:trHeight w:val="774"/>
        </w:trPr>
        <w:tc>
          <w:tcPr>
            <w:tcW w:w="650" w:type="dxa"/>
          </w:tcPr>
          <w:p w14:paraId="4E3DEED3" w14:textId="77777777" w:rsidR="00A40DAE" w:rsidRDefault="00836025">
            <w:pPr>
              <w:pStyle w:val="TableParagraph"/>
              <w:spacing w:before="0" w:line="257" w:lineRule="exact"/>
              <w:ind w:left="119" w:right="110"/>
              <w:jc w:val="center"/>
            </w:pPr>
            <w:r>
              <w:t>303</w:t>
            </w:r>
          </w:p>
        </w:tc>
        <w:tc>
          <w:tcPr>
            <w:tcW w:w="1728" w:type="dxa"/>
          </w:tcPr>
          <w:p w14:paraId="38FFF469" w14:textId="77777777" w:rsidR="00A40DAE" w:rsidRDefault="00836025">
            <w:pPr>
              <w:pStyle w:val="TableParagraph"/>
              <w:spacing w:before="0" w:line="257" w:lineRule="exact"/>
              <w:ind w:left="108"/>
            </w:pPr>
            <w:r>
              <w:t>WYJ-4IS</w:t>
            </w:r>
          </w:p>
        </w:tc>
        <w:tc>
          <w:tcPr>
            <w:tcW w:w="1725" w:type="dxa"/>
          </w:tcPr>
          <w:p w14:paraId="4E503F3A" w14:textId="77777777" w:rsidR="00A40DAE" w:rsidRDefault="00836025">
            <w:pPr>
              <w:pStyle w:val="TableParagraph"/>
              <w:spacing w:before="0" w:line="257" w:lineRule="exact"/>
              <w:ind w:left="108"/>
            </w:pPr>
            <w:r>
              <w:t>WYJ-4IS</w:t>
            </w:r>
          </w:p>
        </w:tc>
        <w:tc>
          <w:tcPr>
            <w:tcW w:w="3819" w:type="dxa"/>
          </w:tcPr>
          <w:p w14:paraId="7796812A" w14:textId="77777777" w:rsidR="00A40DAE" w:rsidRDefault="00836025">
            <w:pPr>
              <w:pStyle w:val="TableParagraph"/>
              <w:spacing w:before="0"/>
              <w:ind w:left="109" w:right="383"/>
            </w:pPr>
            <w:r>
              <w:t>Wyjęcie, sortowanie, liczenie i zabezpieczenie do transportu – 4-5</w:t>
            </w:r>
          </w:p>
          <w:p w14:paraId="63E61414" w14:textId="77777777" w:rsidR="00A40DAE" w:rsidRDefault="00836025">
            <w:pPr>
              <w:pStyle w:val="TableParagraph"/>
              <w:spacing w:before="0" w:line="239" w:lineRule="exact"/>
              <w:ind w:left="109"/>
            </w:pPr>
            <w:r>
              <w:t>latek iglastych</w:t>
            </w:r>
          </w:p>
        </w:tc>
        <w:tc>
          <w:tcPr>
            <w:tcW w:w="1423" w:type="dxa"/>
          </w:tcPr>
          <w:p w14:paraId="0C9D2BCB" w14:textId="77777777" w:rsidR="00A40DAE" w:rsidRDefault="00836025">
            <w:pPr>
              <w:pStyle w:val="TableParagraph"/>
              <w:spacing w:before="0" w:line="257" w:lineRule="exact"/>
              <w:ind w:left="449" w:right="430"/>
              <w:jc w:val="center"/>
            </w:pPr>
            <w:r>
              <w:t>TSZT</w:t>
            </w:r>
          </w:p>
        </w:tc>
      </w:tr>
      <w:tr w:rsidR="00A40DAE" w14:paraId="547B7E81" w14:textId="77777777">
        <w:trPr>
          <w:trHeight w:val="774"/>
        </w:trPr>
        <w:tc>
          <w:tcPr>
            <w:tcW w:w="650" w:type="dxa"/>
          </w:tcPr>
          <w:p w14:paraId="67BB68A4" w14:textId="77777777" w:rsidR="00A40DAE" w:rsidRDefault="00836025">
            <w:pPr>
              <w:pStyle w:val="TableParagraph"/>
              <w:spacing w:before="0" w:line="255" w:lineRule="exact"/>
              <w:ind w:left="119" w:right="110"/>
              <w:jc w:val="center"/>
            </w:pPr>
            <w:r>
              <w:t>304</w:t>
            </w:r>
          </w:p>
        </w:tc>
        <w:tc>
          <w:tcPr>
            <w:tcW w:w="1728" w:type="dxa"/>
          </w:tcPr>
          <w:p w14:paraId="1BAA4CDF" w14:textId="77777777" w:rsidR="00A40DAE" w:rsidRDefault="00836025">
            <w:pPr>
              <w:pStyle w:val="TableParagraph"/>
              <w:spacing w:before="0" w:line="255" w:lineRule="exact"/>
              <w:ind w:left="108"/>
            </w:pPr>
            <w:r>
              <w:t>WYJ-4LS</w:t>
            </w:r>
          </w:p>
        </w:tc>
        <w:tc>
          <w:tcPr>
            <w:tcW w:w="1725" w:type="dxa"/>
          </w:tcPr>
          <w:p w14:paraId="6F53D310" w14:textId="77777777" w:rsidR="00A40DAE" w:rsidRDefault="00836025">
            <w:pPr>
              <w:pStyle w:val="TableParagraph"/>
              <w:spacing w:before="0" w:line="255" w:lineRule="exact"/>
              <w:ind w:left="108"/>
            </w:pPr>
            <w:r>
              <w:t>WYJ-4LS</w:t>
            </w:r>
          </w:p>
        </w:tc>
        <w:tc>
          <w:tcPr>
            <w:tcW w:w="3819" w:type="dxa"/>
          </w:tcPr>
          <w:p w14:paraId="7DD4F4A9" w14:textId="77777777" w:rsidR="00A40DAE" w:rsidRDefault="00836025">
            <w:pPr>
              <w:pStyle w:val="TableParagraph"/>
              <w:spacing w:before="0" w:line="255" w:lineRule="exact"/>
              <w:ind w:left="109"/>
            </w:pPr>
            <w:r>
              <w:t>Wyjęcie, sortowanie, liczenie i</w:t>
            </w:r>
          </w:p>
          <w:p w14:paraId="6DBAEE4E" w14:textId="77777777" w:rsidR="00A40DAE" w:rsidRDefault="00836025">
            <w:pPr>
              <w:pStyle w:val="TableParagraph"/>
              <w:spacing w:before="5" w:line="256" w:lineRule="exact"/>
              <w:ind w:left="109" w:right="383"/>
            </w:pPr>
            <w:r>
              <w:t>zabezpieczenie do transportu – 4-5 latek liściastych</w:t>
            </w:r>
          </w:p>
        </w:tc>
        <w:tc>
          <w:tcPr>
            <w:tcW w:w="1423" w:type="dxa"/>
          </w:tcPr>
          <w:p w14:paraId="37550A5E" w14:textId="77777777" w:rsidR="00A40DAE" w:rsidRDefault="00836025">
            <w:pPr>
              <w:pStyle w:val="TableParagraph"/>
              <w:spacing w:before="0" w:line="255" w:lineRule="exact"/>
              <w:ind w:left="449" w:right="430"/>
              <w:jc w:val="center"/>
            </w:pPr>
            <w:r>
              <w:t>TSZT</w:t>
            </w:r>
          </w:p>
        </w:tc>
      </w:tr>
    </w:tbl>
    <w:p w14:paraId="20B10A35" w14:textId="77777777" w:rsidR="00A40DAE" w:rsidRDefault="00A40DAE">
      <w:pPr>
        <w:pStyle w:val="Tekstpodstawowy"/>
        <w:spacing w:before="1"/>
        <w:ind w:left="0" w:firstLine="0"/>
        <w:rPr>
          <w:sz w:val="13"/>
        </w:rPr>
      </w:pPr>
    </w:p>
    <w:p w14:paraId="42E169F2" w14:textId="77777777" w:rsidR="00A40DAE" w:rsidRDefault="00836025">
      <w:pPr>
        <w:pStyle w:val="Nagwek1"/>
        <w:spacing w:before="101"/>
      </w:pPr>
      <w:r>
        <w:t>Standard technologii prac obejmuje:</w:t>
      </w:r>
    </w:p>
    <w:p w14:paraId="5CAA48D2" w14:textId="77777777" w:rsidR="00A40DAE" w:rsidRDefault="00836025">
      <w:pPr>
        <w:pStyle w:val="Akapitzlist"/>
        <w:numPr>
          <w:ilvl w:val="0"/>
          <w:numId w:val="4"/>
        </w:numPr>
        <w:tabs>
          <w:tab w:val="left" w:pos="996"/>
          <w:tab w:val="left" w:pos="997"/>
        </w:tabs>
        <w:spacing w:before="1" w:line="257" w:lineRule="exact"/>
        <w:ind w:hanging="361"/>
      </w:pPr>
      <w:r>
        <w:t>wykopanie sadzonek z substratu (wyjęcie po wcześniejszym wyoraniu lub bez</w:t>
      </w:r>
      <w:r>
        <w:rPr>
          <w:spacing w:val="-19"/>
        </w:rPr>
        <w:t xml:space="preserve"> </w:t>
      </w:r>
      <w:r>
        <w:t>wyorania)</w:t>
      </w:r>
    </w:p>
    <w:p w14:paraId="0BB88D50" w14:textId="77777777" w:rsidR="00A40DAE" w:rsidRDefault="00836025">
      <w:pPr>
        <w:pStyle w:val="Akapitzlist"/>
        <w:numPr>
          <w:ilvl w:val="0"/>
          <w:numId w:val="4"/>
        </w:numPr>
        <w:tabs>
          <w:tab w:val="left" w:pos="996"/>
          <w:tab w:val="left" w:pos="997"/>
        </w:tabs>
        <w:spacing w:line="257" w:lineRule="exact"/>
        <w:ind w:hanging="361"/>
      </w:pPr>
      <w:r>
        <w:t>wybranie sadzonek z</w:t>
      </w:r>
      <w:r>
        <w:rPr>
          <w:spacing w:val="-5"/>
        </w:rPr>
        <w:t xml:space="preserve"> </w:t>
      </w:r>
      <w:r>
        <w:t>substratu</w:t>
      </w:r>
    </w:p>
    <w:p w14:paraId="4211F48E" w14:textId="77777777" w:rsidR="00A40DAE" w:rsidRDefault="00836025">
      <w:pPr>
        <w:pStyle w:val="Akapitzlist"/>
        <w:numPr>
          <w:ilvl w:val="0"/>
          <w:numId w:val="4"/>
        </w:numPr>
        <w:tabs>
          <w:tab w:val="left" w:pos="996"/>
          <w:tab w:val="left" w:pos="997"/>
        </w:tabs>
        <w:spacing w:before="1" w:line="257" w:lineRule="exact"/>
        <w:ind w:hanging="361"/>
      </w:pPr>
      <w:r>
        <w:t>rozkruszenie bryłki</w:t>
      </w:r>
      <w:r>
        <w:rPr>
          <w:spacing w:val="-2"/>
        </w:rPr>
        <w:t xml:space="preserve"> </w:t>
      </w:r>
      <w:r>
        <w:t>ziemi</w:t>
      </w:r>
    </w:p>
    <w:p w14:paraId="45DFB1CB" w14:textId="77777777" w:rsidR="00A40DAE" w:rsidRDefault="00836025">
      <w:pPr>
        <w:pStyle w:val="Akapitzlist"/>
        <w:numPr>
          <w:ilvl w:val="0"/>
          <w:numId w:val="4"/>
        </w:numPr>
        <w:tabs>
          <w:tab w:val="left" w:pos="996"/>
          <w:tab w:val="left" w:pos="997"/>
        </w:tabs>
        <w:spacing w:line="257" w:lineRule="exact"/>
        <w:ind w:hanging="361"/>
      </w:pPr>
      <w:r>
        <w:t>wysortowanie i liczenie sadzonek spełniających określone</w:t>
      </w:r>
      <w:r>
        <w:rPr>
          <w:spacing w:val="-10"/>
        </w:rPr>
        <w:t xml:space="preserve"> </w:t>
      </w:r>
      <w:r>
        <w:t>parametry,</w:t>
      </w:r>
    </w:p>
    <w:p w14:paraId="31B49A27" w14:textId="77777777" w:rsidR="00A40DAE" w:rsidRDefault="00836025">
      <w:pPr>
        <w:pStyle w:val="Akapitzlist"/>
        <w:numPr>
          <w:ilvl w:val="0"/>
          <w:numId w:val="4"/>
        </w:numPr>
        <w:tabs>
          <w:tab w:val="left" w:pos="996"/>
          <w:tab w:val="left" w:pos="997"/>
        </w:tabs>
        <w:spacing w:before="2"/>
        <w:ind w:right="297"/>
      </w:pPr>
      <w:r>
        <w:t>tymczasowe zabezpieczenie przed wysychaniem przez zadołowanie lub układanie do pojemników (skrzynek lub</w:t>
      </w:r>
      <w:r>
        <w:rPr>
          <w:spacing w:val="-4"/>
        </w:rPr>
        <w:t xml:space="preserve"> </w:t>
      </w:r>
      <w:r>
        <w:t>worków)</w:t>
      </w:r>
    </w:p>
    <w:p w14:paraId="788AA919" w14:textId="77777777" w:rsidR="00A40DAE" w:rsidRDefault="00836025">
      <w:pPr>
        <w:pStyle w:val="Akapitzlist"/>
        <w:numPr>
          <w:ilvl w:val="0"/>
          <w:numId w:val="4"/>
        </w:numPr>
        <w:tabs>
          <w:tab w:val="left" w:pos="996"/>
          <w:tab w:val="left" w:pos="997"/>
        </w:tabs>
        <w:spacing w:line="256" w:lineRule="exact"/>
        <w:ind w:hanging="361"/>
      </w:pPr>
      <w:r>
        <w:t>doniesienie</w:t>
      </w:r>
      <w:r>
        <w:rPr>
          <w:spacing w:val="-8"/>
        </w:rPr>
        <w:t xml:space="preserve"> </w:t>
      </w:r>
      <w:r>
        <w:t>do</w:t>
      </w:r>
      <w:r>
        <w:rPr>
          <w:spacing w:val="-7"/>
        </w:rPr>
        <w:t xml:space="preserve"> </w:t>
      </w:r>
      <w:r>
        <w:t>miejsca</w:t>
      </w:r>
      <w:r>
        <w:rPr>
          <w:spacing w:val="-8"/>
        </w:rPr>
        <w:t xml:space="preserve"> </w:t>
      </w:r>
      <w:r>
        <w:t>tymczasowego</w:t>
      </w:r>
      <w:r>
        <w:rPr>
          <w:spacing w:val="-8"/>
        </w:rPr>
        <w:t xml:space="preserve"> </w:t>
      </w:r>
      <w:r>
        <w:t>przechowywania,</w:t>
      </w:r>
      <w:r>
        <w:rPr>
          <w:spacing w:val="-7"/>
        </w:rPr>
        <w:t xml:space="preserve"> </w:t>
      </w:r>
      <w:r>
        <w:t>wskazanego</w:t>
      </w:r>
      <w:r>
        <w:rPr>
          <w:spacing w:val="-7"/>
        </w:rPr>
        <w:t xml:space="preserve"> </w:t>
      </w:r>
      <w:r>
        <w:t>przez</w:t>
      </w:r>
      <w:r>
        <w:rPr>
          <w:spacing w:val="-8"/>
        </w:rPr>
        <w:t xml:space="preserve"> </w:t>
      </w:r>
      <w:r>
        <w:t>Zamawiającego</w:t>
      </w:r>
    </w:p>
    <w:p w14:paraId="7A86299A" w14:textId="77777777" w:rsidR="00A40DAE" w:rsidRDefault="00836025">
      <w:pPr>
        <w:pStyle w:val="Akapitzlist"/>
        <w:numPr>
          <w:ilvl w:val="0"/>
          <w:numId w:val="4"/>
        </w:numPr>
        <w:tabs>
          <w:tab w:val="left" w:pos="996"/>
          <w:tab w:val="left" w:pos="997"/>
        </w:tabs>
        <w:spacing w:before="1" w:line="257" w:lineRule="exact"/>
        <w:ind w:hanging="361"/>
      </w:pPr>
      <w:r>
        <w:t>zebranie i wywóz na wskazane miejsce odpadów sadzonek po</w:t>
      </w:r>
      <w:r>
        <w:rPr>
          <w:spacing w:val="-16"/>
        </w:rPr>
        <w:t xml:space="preserve"> </w:t>
      </w:r>
      <w:r>
        <w:t>sortowaniu</w:t>
      </w:r>
    </w:p>
    <w:p w14:paraId="07F6ED2A" w14:textId="77777777" w:rsidR="00A40DAE" w:rsidRDefault="00836025">
      <w:pPr>
        <w:pStyle w:val="Akapitzlist"/>
        <w:numPr>
          <w:ilvl w:val="0"/>
          <w:numId w:val="4"/>
        </w:numPr>
        <w:tabs>
          <w:tab w:val="left" w:pos="996"/>
          <w:tab w:val="left" w:pos="997"/>
        </w:tabs>
        <w:spacing w:line="257" w:lineRule="exact"/>
        <w:ind w:hanging="361"/>
      </w:pPr>
      <w:r>
        <w:t>formowanie części nadziemnych sadzonek 2-3 letnich</w:t>
      </w:r>
      <w:r>
        <w:rPr>
          <w:spacing w:val="-6"/>
        </w:rPr>
        <w:t xml:space="preserve"> </w:t>
      </w:r>
      <w:r>
        <w:t>liściastych</w:t>
      </w:r>
    </w:p>
    <w:p w14:paraId="26F50D3F" w14:textId="77777777" w:rsidR="00A40DAE" w:rsidRDefault="00A40DAE">
      <w:pPr>
        <w:pStyle w:val="Tekstpodstawowy"/>
        <w:ind w:left="0" w:firstLine="0"/>
      </w:pPr>
    </w:p>
    <w:p w14:paraId="2209EB14" w14:textId="77777777" w:rsidR="00A40DAE" w:rsidRDefault="00836025">
      <w:pPr>
        <w:pStyle w:val="Nagwek1"/>
        <w:spacing w:before="0"/>
      </w:pPr>
      <w:r>
        <w:t>Uwagi:</w:t>
      </w:r>
    </w:p>
    <w:p w14:paraId="718C12CA" w14:textId="77777777" w:rsidR="00A40DAE" w:rsidRDefault="00836025">
      <w:pPr>
        <w:pStyle w:val="Akapitzlist"/>
        <w:numPr>
          <w:ilvl w:val="0"/>
          <w:numId w:val="4"/>
        </w:numPr>
        <w:tabs>
          <w:tab w:val="left" w:pos="996"/>
          <w:tab w:val="left" w:pos="997"/>
        </w:tabs>
        <w:spacing w:before="2"/>
        <w:ind w:right="293"/>
      </w:pPr>
      <w:r>
        <w:t>sadzonki należy sortować zgodnie z wymaganiami jakie powinien spełniać leśny materiał rozmnożeniowy lub zgodnie z wymaganiami</w:t>
      </w:r>
      <w:r>
        <w:rPr>
          <w:spacing w:val="-2"/>
        </w:rPr>
        <w:t xml:space="preserve"> </w:t>
      </w:r>
      <w:r>
        <w:t>odbiorcy.</w:t>
      </w:r>
    </w:p>
    <w:p w14:paraId="25B9B5E3" w14:textId="77777777" w:rsidR="00A40DAE" w:rsidRDefault="00A40DAE">
      <w:pPr>
        <w:pStyle w:val="Tekstpodstawowy"/>
        <w:spacing w:before="11"/>
        <w:ind w:left="0" w:firstLine="0"/>
        <w:rPr>
          <w:sz w:val="21"/>
        </w:rPr>
      </w:pPr>
    </w:p>
    <w:p w14:paraId="60838B85" w14:textId="77777777" w:rsidR="00A40DAE" w:rsidRDefault="00836025">
      <w:pPr>
        <w:pStyle w:val="Nagwek1"/>
        <w:spacing w:before="0"/>
      </w:pPr>
      <w:r>
        <w:t>Procedura odbioru:</w:t>
      </w:r>
    </w:p>
    <w:p w14:paraId="318C6727" w14:textId="77777777" w:rsidR="00A40DAE" w:rsidRDefault="00836025">
      <w:pPr>
        <w:pStyle w:val="Akapitzlist"/>
        <w:numPr>
          <w:ilvl w:val="0"/>
          <w:numId w:val="4"/>
        </w:numPr>
        <w:tabs>
          <w:tab w:val="left" w:pos="996"/>
          <w:tab w:val="left" w:pos="997"/>
        </w:tabs>
        <w:spacing w:before="1"/>
        <w:ind w:right="294"/>
      </w:pPr>
      <w:r>
        <w:t>odbiór prac nastąpi poprzez zweryfikowanie prawidłowości ich wykonania ze zleceniem oraz poprzez policzenie na reprezentatywnych próbach i odniesienie tej ilości do</w:t>
      </w:r>
      <w:r>
        <w:rPr>
          <w:spacing w:val="-21"/>
        </w:rPr>
        <w:t xml:space="preserve"> </w:t>
      </w:r>
      <w:r>
        <w:t>całości.</w:t>
      </w:r>
    </w:p>
    <w:p w14:paraId="725E03FA" w14:textId="77777777" w:rsidR="00A40DAE" w:rsidRDefault="00836025">
      <w:pPr>
        <w:ind w:left="1041"/>
        <w:rPr>
          <w:i/>
        </w:rPr>
      </w:pPr>
      <w:r>
        <w:rPr>
          <w:i/>
        </w:rPr>
        <w:t>(rozliczenie z dokładnością do dwóch miejsc po przecinku)</w:t>
      </w:r>
    </w:p>
    <w:p w14:paraId="1BCB9299" w14:textId="77777777" w:rsidR="00A40DAE" w:rsidRDefault="00A40DAE">
      <w:pPr>
        <w:pStyle w:val="Tekstpodstawowy"/>
        <w:ind w:left="0" w:firstLine="0"/>
        <w:rPr>
          <w:i/>
          <w:sz w:val="20"/>
        </w:rPr>
      </w:pPr>
    </w:p>
    <w:p w14:paraId="6BC3A5F6" w14:textId="77777777" w:rsidR="00A40DAE" w:rsidRDefault="00A40DAE">
      <w:pPr>
        <w:pStyle w:val="Tekstpodstawowy"/>
        <w:spacing w:before="11"/>
        <w:ind w:left="0" w:firstLine="0"/>
        <w:rPr>
          <w:i/>
          <w:sz w:val="2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132176EB" w14:textId="77777777">
        <w:trPr>
          <w:trHeight w:val="959"/>
        </w:trPr>
        <w:tc>
          <w:tcPr>
            <w:tcW w:w="650" w:type="dxa"/>
          </w:tcPr>
          <w:p w14:paraId="4BC2B8EA" w14:textId="77777777" w:rsidR="00A40DAE" w:rsidRDefault="00A40DAE">
            <w:pPr>
              <w:pStyle w:val="TableParagraph"/>
              <w:spacing w:before="9"/>
              <w:ind w:left="0"/>
              <w:rPr>
                <w:i/>
                <w:sz w:val="29"/>
              </w:rPr>
            </w:pPr>
          </w:p>
          <w:p w14:paraId="083CCE3D" w14:textId="77777777" w:rsidR="00A40DAE" w:rsidRDefault="00836025">
            <w:pPr>
              <w:pStyle w:val="TableParagraph"/>
              <w:spacing w:before="1"/>
              <w:ind w:left="120" w:right="110"/>
              <w:jc w:val="center"/>
              <w:rPr>
                <w:b/>
                <w:i/>
              </w:rPr>
            </w:pPr>
            <w:r>
              <w:rPr>
                <w:b/>
                <w:i/>
              </w:rPr>
              <w:t>Nr</w:t>
            </w:r>
          </w:p>
        </w:tc>
        <w:tc>
          <w:tcPr>
            <w:tcW w:w="1728" w:type="dxa"/>
          </w:tcPr>
          <w:p w14:paraId="1FC0BCD9" w14:textId="77777777" w:rsidR="00A40DAE" w:rsidRDefault="00836025">
            <w:pPr>
              <w:pStyle w:val="TableParagraph"/>
              <w:spacing w:before="222"/>
              <w:ind w:left="172" w:right="141" w:hanging="5"/>
              <w:rPr>
                <w:b/>
                <w:i/>
              </w:rPr>
            </w:pPr>
            <w:r>
              <w:rPr>
                <w:b/>
                <w:i/>
              </w:rPr>
              <w:t>Kod czynności do rozliczenia</w:t>
            </w:r>
          </w:p>
        </w:tc>
        <w:tc>
          <w:tcPr>
            <w:tcW w:w="1725" w:type="dxa"/>
          </w:tcPr>
          <w:p w14:paraId="40199DA2"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31C130A9" w14:textId="77777777" w:rsidR="00A40DAE" w:rsidRDefault="00A40DAE">
            <w:pPr>
              <w:pStyle w:val="TableParagraph"/>
              <w:spacing w:before="9"/>
              <w:ind w:left="0"/>
              <w:rPr>
                <w:i/>
                <w:sz w:val="29"/>
              </w:rPr>
            </w:pPr>
          </w:p>
          <w:p w14:paraId="5B7490F2" w14:textId="77777777" w:rsidR="00A40DAE" w:rsidRDefault="00836025">
            <w:pPr>
              <w:pStyle w:val="TableParagraph"/>
              <w:spacing w:before="1"/>
              <w:ind w:left="920"/>
              <w:rPr>
                <w:b/>
                <w:i/>
              </w:rPr>
            </w:pPr>
            <w:r>
              <w:rPr>
                <w:b/>
                <w:i/>
              </w:rPr>
              <w:t>Opis kodu czynności</w:t>
            </w:r>
          </w:p>
        </w:tc>
        <w:tc>
          <w:tcPr>
            <w:tcW w:w="1423" w:type="dxa"/>
          </w:tcPr>
          <w:p w14:paraId="21E96DAE" w14:textId="77777777" w:rsidR="00A40DAE" w:rsidRDefault="00836025">
            <w:pPr>
              <w:pStyle w:val="TableParagraph"/>
              <w:spacing w:before="222"/>
              <w:ind w:left="419" w:right="192" w:hanging="195"/>
              <w:rPr>
                <w:b/>
                <w:i/>
              </w:rPr>
            </w:pPr>
            <w:r>
              <w:rPr>
                <w:b/>
                <w:i/>
              </w:rPr>
              <w:t>Jednostka miary</w:t>
            </w:r>
          </w:p>
        </w:tc>
      </w:tr>
      <w:tr w:rsidR="00A40DAE" w14:paraId="29651051" w14:textId="77777777">
        <w:trPr>
          <w:trHeight w:val="662"/>
        </w:trPr>
        <w:tc>
          <w:tcPr>
            <w:tcW w:w="650" w:type="dxa"/>
          </w:tcPr>
          <w:p w14:paraId="05DBCC86" w14:textId="77777777" w:rsidR="00A40DAE" w:rsidRDefault="00836025">
            <w:pPr>
              <w:pStyle w:val="TableParagraph"/>
              <w:spacing w:before="0"/>
              <w:ind w:left="119" w:right="110"/>
              <w:jc w:val="center"/>
            </w:pPr>
            <w:r>
              <w:t>305</w:t>
            </w:r>
          </w:p>
        </w:tc>
        <w:tc>
          <w:tcPr>
            <w:tcW w:w="1728" w:type="dxa"/>
          </w:tcPr>
          <w:p w14:paraId="5C41D82A" w14:textId="77777777" w:rsidR="00A40DAE" w:rsidRDefault="00836025">
            <w:pPr>
              <w:pStyle w:val="TableParagraph"/>
              <w:spacing w:before="0"/>
              <w:ind w:left="108"/>
            </w:pPr>
            <w:r>
              <w:t>SZK-SIEW</w:t>
            </w:r>
          </w:p>
        </w:tc>
        <w:tc>
          <w:tcPr>
            <w:tcW w:w="1725" w:type="dxa"/>
          </w:tcPr>
          <w:p w14:paraId="650EB8E5" w14:textId="77777777" w:rsidR="00A40DAE" w:rsidRDefault="00836025">
            <w:pPr>
              <w:pStyle w:val="TableParagraph"/>
              <w:spacing w:before="0"/>
              <w:ind w:left="108"/>
            </w:pPr>
            <w:r>
              <w:t>SZK-SIEW</w:t>
            </w:r>
          </w:p>
        </w:tc>
        <w:tc>
          <w:tcPr>
            <w:tcW w:w="3819" w:type="dxa"/>
          </w:tcPr>
          <w:p w14:paraId="00D809C7" w14:textId="77777777" w:rsidR="00A40DAE" w:rsidRDefault="00836025">
            <w:pPr>
              <w:pStyle w:val="TableParagraph"/>
              <w:spacing w:before="0"/>
              <w:ind w:left="109" w:right="689"/>
            </w:pPr>
            <w:r>
              <w:t>Szkółkowanie siewek do gruntu (substratu)</w:t>
            </w:r>
          </w:p>
        </w:tc>
        <w:tc>
          <w:tcPr>
            <w:tcW w:w="1423" w:type="dxa"/>
          </w:tcPr>
          <w:p w14:paraId="7AFBCFEF" w14:textId="77777777" w:rsidR="00A40DAE" w:rsidRDefault="00836025">
            <w:pPr>
              <w:pStyle w:val="TableParagraph"/>
              <w:spacing w:before="0"/>
              <w:ind w:left="472"/>
            </w:pPr>
            <w:r>
              <w:t>TSZT</w:t>
            </w:r>
          </w:p>
        </w:tc>
      </w:tr>
    </w:tbl>
    <w:p w14:paraId="252FC89F" w14:textId="77777777" w:rsidR="00A40DAE" w:rsidRDefault="00A40DAE">
      <w:pPr>
        <w:sectPr w:rsidR="00A40DAE">
          <w:pgSz w:w="11910" w:h="16840"/>
          <w:pgMar w:top="1400" w:right="980" w:bottom="280" w:left="1140" w:header="708" w:footer="708" w:gutter="0"/>
          <w:cols w:space="708"/>
        </w:sectPr>
      </w:pPr>
    </w:p>
    <w:p w14:paraId="35304365" w14:textId="77777777" w:rsidR="00A40DAE" w:rsidRDefault="00836025">
      <w:pPr>
        <w:pStyle w:val="Nagwek1"/>
        <w:spacing w:before="77" w:line="257" w:lineRule="exact"/>
      </w:pPr>
      <w:r>
        <w:t>Standard technologii prac obejmuje:</w:t>
      </w:r>
    </w:p>
    <w:p w14:paraId="1796460C" w14:textId="77777777" w:rsidR="00A40DAE" w:rsidRDefault="00836025">
      <w:pPr>
        <w:pStyle w:val="Akapitzlist"/>
        <w:numPr>
          <w:ilvl w:val="0"/>
          <w:numId w:val="4"/>
        </w:numPr>
        <w:tabs>
          <w:tab w:val="left" w:pos="996"/>
          <w:tab w:val="left" w:pos="997"/>
        </w:tabs>
        <w:spacing w:line="257" w:lineRule="exact"/>
        <w:ind w:hanging="361"/>
      </w:pPr>
      <w:r>
        <w:t>doniesienie lub dowóz materiału na powierzchnię</w:t>
      </w:r>
      <w:r>
        <w:rPr>
          <w:spacing w:val="-8"/>
        </w:rPr>
        <w:t xml:space="preserve"> </w:t>
      </w:r>
      <w:r>
        <w:t>szkółkowania,</w:t>
      </w:r>
    </w:p>
    <w:p w14:paraId="7B09F15A" w14:textId="77777777" w:rsidR="00A40DAE" w:rsidRDefault="00836025">
      <w:pPr>
        <w:pStyle w:val="Akapitzlist"/>
        <w:numPr>
          <w:ilvl w:val="0"/>
          <w:numId w:val="4"/>
        </w:numPr>
        <w:tabs>
          <w:tab w:val="left" w:pos="996"/>
          <w:tab w:val="left" w:pos="997"/>
        </w:tabs>
        <w:spacing w:before="1"/>
        <w:ind w:hanging="361"/>
      </w:pPr>
      <w:r>
        <w:t>szkółkowanie siewek wraz z ubiciem gleby wokół</w:t>
      </w:r>
      <w:r>
        <w:rPr>
          <w:spacing w:val="-5"/>
        </w:rPr>
        <w:t xml:space="preserve"> </w:t>
      </w:r>
      <w:r>
        <w:t>sadzonek.</w:t>
      </w:r>
    </w:p>
    <w:p w14:paraId="477D1656" w14:textId="77777777" w:rsidR="00A40DAE" w:rsidRDefault="00A40DAE">
      <w:pPr>
        <w:pStyle w:val="Tekstpodstawowy"/>
        <w:ind w:left="0" w:firstLine="0"/>
      </w:pPr>
    </w:p>
    <w:p w14:paraId="24CEB8D6" w14:textId="77777777" w:rsidR="00A40DAE" w:rsidRDefault="00836025">
      <w:pPr>
        <w:pStyle w:val="Nagwek1"/>
        <w:spacing w:before="0" w:line="257" w:lineRule="exact"/>
      </w:pPr>
      <w:r>
        <w:t>Uwagi:</w:t>
      </w:r>
    </w:p>
    <w:p w14:paraId="2995AA2F" w14:textId="77777777" w:rsidR="00A40DAE" w:rsidRDefault="00836025">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14:paraId="6DAE88A4" w14:textId="77777777" w:rsidR="00A40DAE" w:rsidRDefault="00A40DAE">
      <w:pPr>
        <w:pStyle w:val="Tekstpodstawowy"/>
        <w:ind w:left="0" w:firstLine="0"/>
      </w:pPr>
    </w:p>
    <w:p w14:paraId="5BBCE4ED" w14:textId="77777777" w:rsidR="00A40DAE" w:rsidRDefault="00836025">
      <w:pPr>
        <w:pStyle w:val="Nagwek1"/>
        <w:spacing w:before="0"/>
      </w:pPr>
      <w:r>
        <w:t>Procedura odbioru:</w:t>
      </w:r>
    </w:p>
    <w:p w14:paraId="78A740EB" w14:textId="77777777" w:rsidR="00A40DAE" w:rsidRDefault="00836025">
      <w:pPr>
        <w:pStyle w:val="Akapitzlist"/>
        <w:numPr>
          <w:ilvl w:val="0"/>
          <w:numId w:val="4"/>
        </w:numPr>
        <w:tabs>
          <w:tab w:val="left" w:pos="996"/>
          <w:tab w:val="left" w:pos="997"/>
        </w:tabs>
        <w:spacing w:before="2"/>
        <w:ind w:right="294"/>
      </w:pPr>
      <w:r>
        <w:t>odbiór prac nastąpi poprzez zweryfikowanie prawidłowości ich wykonania z opisem czynności,</w:t>
      </w:r>
    </w:p>
    <w:p w14:paraId="43727BFF" w14:textId="77777777" w:rsidR="00A40DAE" w:rsidRDefault="00836025">
      <w:pPr>
        <w:pStyle w:val="Tekstpodstawowy"/>
        <w:ind w:right="290" w:firstLine="0"/>
      </w:pPr>
      <w:r>
        <w:t>i zleceniem oraz poprzez policzenie na reprezentatywnych próbach i odniesienie tej ilości do całości.</w:t>
      </w:r>
    </w:p>
    <w:p w14:paraId="1A0BAC99" w14:textId="77777777" w:rsidR="00A40DAE" w:rsidRDefault="00836025">
      <w:pPr>
        <w:spacing w:line="256" w:lineRule="exact"/>
        <w:ind w:left="1041"/>
        <w:rPr>
          <w:i/>
        </w:rPr>
      </w:pPr>
      <w:r>
        <w:rPr>
          <w:i/>
        </w:rPr>
        <w:t>(rozliczenie z dokładnością do dwóch miejsc po przecinku)</w:t>
      </w:r>
    </w:p>
    <w:p w14:paraId="4CE91D95" w14:textId="77777777" w:rsidR="00A40DAE" w:rsidRDefault="00A40DAE">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01326557" w14:textId="77777777">
        <w:trPr>
          <w:trHeight w:val="962"/>
        </w:trPr>
        <w:tc>
          <w:tcPr>
            <w:tcW w:w="650" w:type="dxa"/>
          </w:tcPr>
          <w:p w14:paraId="2620B938" w14:textId="77777777" w:rsidR="00A40DAE" w:rsidRDefault="00A40DAE">
            <w:pPr>
              <w:pStyle w:val="TableParagraph"/>
              <w:spacing w:before="0"/>
              <w:ind w:left="0"/>
              <w:rPr>
                <w:i/>
                <w:sz w:val="30"/>
              </w:rPr>
            </w:pPr>
          </w:p>
          <w:p w14:paraId="506E55E3" w14:textId="77777777" w:rsidR="00A40DAE" w:rsidRDefault="00836025">
            <w:pPr>
              <w:pStyle w:val="TableParagraph"/>
              <w:spacing w:before="0"/>
              <w:ind w:left="120" w:right="110"/>
              <w:jc w:val="center"/>
              <w:rPr>
                <w:b/>
                <w:i/>
              </w:rPr>
            </w:pPr>
            <w:r>
              <w:rPr>
                <w:b/>
                <w:i/>
              </w:rPr>
              <w:t>Nr</w:t>
            </w:r>
          </w:p>
        </w:tc>
        <w:tc>
          <w:tcPr>
            <w:tcW w:w="1728" w:type="dxa"/>
          </w:tcPr>
          <w:p w14:paraId="33E1B650" w14:textId="77777777" w:rsidR="00A40DAE" w:rsidRDefault="00836025">
            <w:pPr>
              <w:pStyle w:val="TableParagraph"/>
              <w:spacing w:before="222"/>
              <w:ind w:left="172" w:right="141" w:hanging="5"/>
              <w:rPr>
                <w:b/>
                <w:i/>
              </w:rPr>
            </w:pPr>
            <w:r>
              <w:rPr>
                <w:b/>
                <w:i/>
              </w:rPr>
              <w:t>Kod czynności do rozliczenia</w:t>
            </w:r>
          </w:p>
        </w:tc>
        <w:tc>
          <w:tcPr>
            <w:tcW w:w="1725" w:type="dxa"/>
          </w:tcPr>
          <w:p w14:paraId="751BF486"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4C80B43C" w14:textId="77777777" w:rsidR="00A40DAE" w:rsidRDefault="00A40DAE">
            <w:pPr>
              <w:pStyle w:val="TableParagraph"/>
              <w:spacing w:before="0"/>
              <w:ind w:left="0"/>
              <w:rPr>
                <w:i/>
                <w:sz w:val="30"/>
              </w:rPr>
            </w:pPr>
          </w:p>
          <w:p w14:paraId="008F4FDF" w14:textId="77777777" w:rsidR="00A40DAE" w:rsidRDefault="00836025">
            <w:pPr>
              <w:pStyle w:val="TableParagraph"/>
              <w:spacing w:before="0"/>
              <w:ind w:left="920"/>
              <w:rPr>
                <w:b/>
                <w:i/>
              </w:rPr>
            </w:pPr>
            <w:r>
              <w:rPr>
                <w:b/>
                <w:i/>
              </w:rPr>
              <w:t>Opis kodu czynności</w:t>
            </w:r>
          </w:p>
        </w:tc>
        <w:tc>
          <w:tcPr>
            <w:tcW w:w="1423" w:type="dxa"/>
          </w:tcPr>
          <w:p w14:paraId="14F7CAF9" w14:textId="77777777" w:rsidR="00A40DAE" w:rsidRDefault="00836025">
            <w:pPr>
              <w:pStyle w:val="TableParagraph"/>
              <w:spacing w:before="222"/>
              <w:ind w:left="419" w:right="192" w:hanging="195"/>
              <w:rPr>
                <w:b/>
                <w:i/>
              </w:rPr>
            </w:pPr>
            <w:r>
              <w:rPr>
                <w:b/>
                <w:i/>
              </w:rPr>
              <w:t>Jednostka miary</w:t>
            </w:r>
          </w:p>
        </w:tc>
      </w:tr>
      <w:tr w:rsidR="00A40DAE" w14:paraId="43E3E1FA" w14:textId="77777777">
        <w:trPr>
          <w:trHeight w:val="772"/>
        </w:trPr>
        <w:tc>
          <w:tcPr>
            <w:tcW w:w="650" w:type="dxa"/>
          </w:tcPr>
          <w:p w14:paraId="05666009" w14:textId="77777777" w:rsidR="00A40DAE" w:rsidRDefault="00836025">
            <w:pPr>
              <w:pStyle w:val="TableParagraph"/>
              <w:spacing w:before="0" w:line="257" w:lineRule="exact"/>
              <w:ind w:left="119" w:right="110"/>
              <w:jc w:val="center"/>
            </w:pPr>
            <w:r>
              <w:t>306</w:t>
            </w:r>
          </w:p>
        </w:tc>
        <w:tc>
          <w:tcPr>
            <w:tcW w:w="1728" w:type="dxa"/>
          </w:tcPr>
          <w:p w14:paraId="437EF58D" w14:textId="77777777" w:rsidR="00A40DAE" w:rsidRDefault="00836025">
            <w:pPr>
              <w:pStyle w:val="TableParagraph"/>
              <w:spacing w:before="0" w:line="257" w:lineRule="exact"/>
              <w:ind w:left="108"/>
            </w:pPr>
            <w:r>
              <w:t>SZK-NAPEŁ</w:t>
            </w:r>
          </w:p>
        </w:tc>
        <w:tc>
          <w:tcPr>
            <w:tcW w:w="1725" w:type="dxa"/>
          </w:tcPr>
          <w:p w14:paraId="789EF95B" w14:textId="77777777" w:rsidR="00A40DAE" w:rsidRDefault="00836025">
            <w:pPr>
              <w:pStyle w:val="TableParagraph"/>
              <w:spacing w:before="0" w:line="257" w:lineRule="exact"/>
              <w:ind w:left="108"/>
            </w:pPr>
            <w:r>
              <w:t>SZK-NAPEŁ</w:t>
            </w:r>
          </w:p>
        </w:tc>
        <w:tc>
          <w:tcPr>
            <w:tcW w:w="3819" w:type="dxa"/>
          </w:tcPr>
          <w:p w14:paraId="05D11A23" w14:textId="77777777" w:rsidR="00A40DAE" w:rsidRDefault="00836025">
            <w:pPr>
              <w:pStyle w:val="TableParagraph"/>
              <w:spacing w:before="0"/>
              <w:ind w:left="109" w:right="268"/>
            </w:pPr>
            <w:r>
              <w:t>Szkółkowanie 1-2 latek do doniczek, kaset itp. wraz z napełnieniem</w:t>
            </w:r>
          </w:p>
          <w:p w14:paraId="41E470C7" w14:textId="77777777" w:rsidR="00A40DAE" w:rsidRDefault="00836025">
            <w:pPr>
              <w:pStyle w:val="TableParagraph"/>
              <w:spacing w:before="0" w:line="237" w:lineRule="exact"/>
              <w:ind w:left="109"/>
            </w:pPr>
            <w:r>
              <w:t>doniczek substratem</w:t>
            </w:r>
          </w:p>
        </w:tc>
        <w:tc>
          <w:tcPr>
            <w:tcW w:w="1423" w:type="dxa"/>
          </w:tcPr>
          <w:p w14:paraId="73C767BE" w14:textId="77777777" w:rsidR="00A40DAE" w:rsidRDefault="00836025">
            <w:pPr>
              <w:pStyle w:val="TableParagraph"/>
              <w:spacing w:before="0" w:line="257" w:lineRule="exact"/>
              <w:ind w:left="446" w:right="432"/>
              <w:jc w:val="center"/>
            </w:pPr>
            <w:r>
              <w:t>TSZT</w:t>
            </w:r>
          </w:p>
        </w:tc>
      </w:tr>
      <w:tr w:rsidR="00A40DAE" w14:paraId="1C9D302F" w14:textId="77777777">
        <w:trPr>
          <w:trHeight w:val="662"/>
        </w:trPr>
        <w:tc>
          <w:tcPr>
            <w:tcW w:w="650" w:type="dxa"/>
          </w:tcPr>
          <w:p w14:paraId="18611AB3" w14:textId="77777777" w:rsidR="00A40DAE" w:rsidRDefault="00836025">
            <w:pPr>
              <w:pStyle w:val="TableParagraph"/>
              <w:spacing w:before="0" w:line="257" w:lineRule="exact"/>
              <w:ind w:left="119" w:right="110"/>
              <w:jc w:val="center"/>
            </w:pPr>
            <w:r>
              <w:t>307</w:t>
            </w:r>
          </w:p>
        </w:tc>
        <w:tc>
          <w:tcPr>
            <w:tcW w:w="1728" w:type="dxa"/>
          </w:tcPr>
          <w:p w14:paraId="604A0790" w14:textId="77777777" w:rsidR="00A40DAE" w:rsidRDefault="00836025">
            <w:pPr>
              <w:pStyle w:val="TableParagraph"/>
              <w:spacing w:before="0" w:line="257" w:lineRule="exact"/>
              <w:ind w:left="108"/>
            </w:pPr>
            <w:r>
              <w:t>SZK-NAPUK</w:t>
            </w:r>
          </w:p>
        </w:tc>
        <w:tc>
          <w:tcPr>
            <w:tcW w:w="1725" w:type="dxa"/>
          </w:tcPr>
          <w:p w14:paraId="1311048B" w14:textId="77777777" w:rsidR="00A40DAE" w:rsidRDefault="00836025">
            <w:pPr>
              <w:pStyle w:val="TableParagraph"/>
              <w:spacing w:before="0" w:line="257" w:lineRule="exact"/>
              <w:ind w:left="108"/>
            </w:pPr>
            <w:r>
              <w:t>SZK-NAPUK</w:t>
            </w:r>
          </w:p>
        </w:tc>
        <w:tc>
          <w:tcPr>
            <w:tcW w:w="3819" w:type="dxa"/>
          </w:tcPr>
          <w:p w14:paraId="0EE80B30" w14:textId="77777777" w:rsidR="00A40DAE" w:rsidRDefault="00836025">
            <w:pPr>
              <w:pStyle w:val="TableParagraph"/>
              <w:spacing w:before="0"/>
              <w:ind w:left="109"/>
            </w:pPr>
            <w:r>
              <w:t>Ukorzenianie do doniczek, kaset itp. z napełnieniem substratem</w:t>
            </w:r>
          </w:p>
        </w:tc>
        <w:tc>
          <w:tcPr>
            <w:tcW w:w="1423" w:type="dxa"/>
          </w:tcPr>
          <w:p w14:paraId="7701D6DF" w14:textId="77777777" w:rsidR="00A40DAE" w:rsidRDefault="00836025">
            <w:pPr>
              <w:pStyle w:val="TableParagraph"/>
              <w:spacing w:before="0" w:line="257" w:lineRule="exact"/>
              <w:ind w:left="449" w:right="430"/>
              <w:jc w:val="center"/>
            </w:pPr>
            <w:r>
              <w:t>TSZT</w:t>
            </w:r>
          </w:p>
        </w:tc>
      </w:tr>
    </w:tbl>
    <w:p w14:paraId="554E48A0" w14:textId="77777777" w:rsidR="00A40DAE" w:rsidRDefault="00A40DAE">
      <w:pPr>
        <w:pStyle w:val="Tekstpodstawowy"/>
        <w:spacing w:before="10"/>
        <w:ind w:left="0" w:firstLine="0"/>
        <w:rPr>
          <w:i/>
          <w:sz w:val="21"/>
        </w:rPr>
      </w:pPr>
    </w:p>
    <w:p w14:paraId="3744FBE4" w14:textId="77777777" w:rsidR="00A40DAE" w:rsidRDefault="00836025">
      <w:pPr>
        <w:pStyle w:val="Nagwek1"/>
        <w:spacing w:before="0"/>
      </w:pPr>
      <w:r>
        <w:t>Standard technologii prac obejmuje:</w:t>
      </w:r>
    </w:p>
    <w:p w14:paraId="6C802487" w14:textId="77777777" w:rsidR="00A40DAE" w:rsidRDefault="00836025">
      <w:pPr>
        <w:pStyle w:val="Akapitzlist"/>
        <w:numPr>
          <w:ilvl w:val="0"/>
          <w:numId w:val="4"/>
        </w:numPr>
        <w:tabs>
          <w:tab w:val="left" w:pos="996"/>
          <w:tab w:val="left" w:pos="997"/>
        </w:tabs>
        <w:spacing w:before="2" w:line="257" w:lineRule="exact"/>
        <w:ind w:hanging="361"/>
      </w:pPr>
      <w:r>
        <w:t>doniesienie lub dowóz sadzonek na powierzchnię</w:t>
      </w:r>
      <w:r>
        <w:rPr>
          <w:spacing w:val="-6"/>
        </w:rPr>
        <w:t xml:space="preserve"> </w:t>
      </w:r>
      <w:r>
        <w:t>szkółkowania,</w:t>
      </w:r>
    </w:p>
    <w:p w14:paraId="0B0652EC" w14:textId="77777777" w:rsidR="00A40DAE" w:rsidRDefault="00836025">
      <w:pPr>
        <w:pStyle w:val="Akapitzlist"/>
        <w:numPr>
          <w:ilvl w:val="0"/>
          <w:numId w:val="4"/>
        </w:numPr>
        <w:tabs>
          <w:tab w:val="left" w:pos="996"/>
          <w:tab w:val="left" w:pos="997"/>
        </w:tabs>
        <w:spacing w:line="257" w:lineRule="exact"/>
        <w:ind w:hanging="361"/>
      </w:pPr>
      <w:r>
        <w:t>napełnienie doniczek, kaset itp.</w:t>
      </w:r>
      <w:r>
        <w:rPr>
          <w:spacing w:val="46"/>
        </w:rPr>
        <w:t xml:space="preserve"> </w:t>
      </w:r>
      <w:r>
        <w:t>substratem,</w:t>
      </w:r>
    </w:p>
    <w:p w14:paraId="0CA7CF3A" w14:textId="77777777" w:rsidR="00A40DAE" w:rsidRDefault="00836025">
      <w:pPr>
        <w:pStyle w:val="Akapitzlist"/>
        <w:numPr>
          <w:ilvl w:val="0"/>
          <w:numId w:val="4"/>
        </w:numPr>
        <w:tabs>
          <w:tab w:val="left" w:pos="996"/>
          <w:tab w:val="left" w:pos="997"/>
        </w:tabs>
        <w:spacing w:before="1" w:line="257" w:lineRule="exact"/>
        <w:ind w:hanging="361"/>
      </w:pPr>
      <w:r>
        <w:t>przygotowanie</w:t>
      </w:r>
      <w:r>
        <w:rPr>
          <w:spacing w:val="-3"/>
        </w:rPr>
        <w:t xml:space="preserve"> </w:t>
      </w:r>
      <w:r>
        <w:t>zrzezów,</w:t>
      </w:r>
    </w:p>
    <w:p w14:paraId="1CC58CFC" w14:textId="77777777" w:rsidR="00A40DAE" w:rsidRDefault="00836025">
      <w:pPr>
        <w:pStyle w:val="Akapitzlist"/>
        <w:numPr>
          <w:ilvl w:val="0"/>
          <w:numId w:val="4"/>
        </w:numPr>
        <w:tabs>
          <w:tab w:val="left" w:pos="996"/>
          <w:tab w:val="left" w:pos="997"/>
        </w:tabs>
        <w:spacing w:line="257" w:lineRule="exact"/>
        <w:ind w:hanging="361"/>
      </w:pPr>
      <w:r>
        <w:t>wykonanie</w:t>
      </w:r>
      <w:r>
        <w:rPr>
          <w:spacing w:val="-1"/>
        </w:rPr>
        <w:t xml:space="preserve"> </w:t>
      </w:r>
      <w:r>
        <w:t>szpary,</w:t>
      </w:r>
    </w:p>
    <w:p w14:paraId="61BE59C4" w14:textId="77777777" w:rsidR="00A40DAE" w:rsidRDefault="00836025">
      <w:pPr>
        <w:pStyle w:val="Akapitzlist"/>
        <w:numPr>
          <w:ilvl w:val="0"/>
          <w:numId w:val="4"/>
        </w:numPr>
        <w:tabs>
          <w:tab w:val="left" w:pos="996"/>
          <w:tab w:val="left" w:pos="997"/>
        </w:tabs>
        <w:spacing w:before="1" w:line="257" w:lineRule="exact"/>
        <w:ind w:hanging="361"/>
      </w:pPr>
      <w:r>
        <w:t>szkółkowanie,</w:t>
      </w:r>
    </w:p>
    <w:p w14:paraId="5E869336" w14:textId="77777777" w:rsidR="00A40DAE" w:rsidRDefault="00836025">
      <w:pPr>
        <w:pStyle w:val="Akapitzlist"/>
        <w:numPr>
          <w:ilvl w:val="0"/>
          <w:numId w:val="4"/>
        </w:numPr>
        <w:tabs>
          <w:tab w:val="left" w:pos="996"/>
          <w:tab w:val="left" w:pos="997"/>
        </w:tabs>
        <w:spacing w:line="257" w:lineRule="exact"/>
        <w:ind w:hanging="361"/>
      </w:pPr>
      <w:r>
        <w:t>ukorzenienie</w:t>
      </w:r>
      <w:r>
        <w:rPr>
          <w:spacing w:val="-1"/>
        </w:rPr>
        <w:t xml:space="preserve"> </w:t>
      </w:r>
      <w:r>
        <w:t>zrzezów,</w:t>
      </w:r>
    </w:p>
    <w:p w14:paraId="6BCA64BE" w14:textId="77777777" w:rsidR="00A40DAE" w:rsidRDefault="00836025">
      <w:pPr>
        <w:pStyle w:val="Akapitzlist"/>
        <w:numPr>
          <w:ilvl w:val="0"/>
          <w:numId w:val="4"/>
        </w:numPr>
        <w:tabs>
          <w:tab w:val="left" w:pos="996"/>
          <w:tab w:val="left" w:pos="997"/>
        </w:tabs>
        <w:spacing w:before="2"/>
        <w:ind w:hanging="361"/>
      </w:pPr>
      <w:r>
        <w:t>ubicie substratu wokół</w:t>
      </w:r>
      <w:r>
        <w:rPr>
          <w:spacing w:val="-8"/>
        </w:rPr>
        <w:t xml:space="preserve"> </w:t>
      </w:r>
      <w:r>
        <w:t>sadzonek.</w:t>
      </w:r>
    </w:p>
    <w:p w14:paraId="4E87BCF7" w14:textId="77777777" w:rsidR="00A40DAE" w:rsidRDefault="00A40DAE">
      <w:pPr>
        <w:pStyle w:val="Tekstpodstawowy"/>
        <w:ind w:left="0" w:firstLine="0"/>
      </w:pPr>
    </w:p>
    <w:p w14:paraId="486937F5" w14:textId="77777777" w:rsidR="00A40DAE" w:rsidRDefault="00836025">
      <w:pPr>
        <w:pStyle w:val="Nagwek1"/>
        <w:spacing w:before="0" w:line="257" w:lineRule="exact"/>
      </w:pPr>
      <w:r>
        <w:t>Uwagi:</w:t>
      </w:r>
    </w:p>
    <w:p w14:paraId="07947EE2" w14:textId="77777777" w:rsidR="00A40DAE" w:rsidRDefault="00836025">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14:paraId="66D46583" w14:textId="77777777" w:rsidR="00A40DAE" w:rsidRDefault="00A40DAE">
      <w:pPr>
        <w:pStyle w:val="Tekstpodstawowy"/>
        <w:ind w:left="0" w:firstLine="0"/>
      </w:pPr>
    </w:p>
    <w:p w14:paraId="7D474261" w14:textId="77777777" w:rsidR="00A40DAE" w:rsidRDefault="00836025">
      <w:pPr>
        <w:pStyle w:val="Nagwek1"/>
        <w:spacing w:before="0" w:line="258" w:lineRule="exact"/>
      </w:pPr>
      <w:r>
        <w:t>Procedura odbioru:</w:t>
      </w:r>
    </w:p>
    <w:p w14:paraId="31CA83BE" w14:textId="77777777" w:rsidR="00A40DAE" w:rsidRDefault="00836025">
      <w:pPr>
        <w:pStyle w:val="Akapitzlist"/>
        <w:numPr>
          <w:ilvl w:val="0"/>
          <w:numId w:val="4"/>
        </w:numPr>
        <w:tabs>
          <w:tab w:val="left" w:pos="996"/>
          <w:tab w:val="left" w:pos="997"/>
        </w:tabs>
        <w:ind w:right="294"/>
      </w:pPr>
      <w:r>
        <w:t>odbiór prac nastąpi poprzez zweryfikowanie prawidłowości ich wykonania ze zleceniem oraz poprzez policzenie doniczek z zaszkółkowanymi</w:t>
      </w:r>
      <w:r>
        <w:rPr>
          <w:spacing w:val="-5"/>
        </w:rPr>
        <w:t xml:space="preserve"> </w:t>
      </w:r>
      <w:r>
        <w:t>sadzonkami.</w:t>
      </w:r>
    </w:p>
    <w:p w14:paraId="412CD748" w14:textId="77777777" w:rsidR="00A40DAE" w:rsidRDefault="00836025">
      <w:pPr>
        <w:ind w:left="1041"/>
        <w:rPr>
          <w:i/>
        </w:rPr>
      </w:pPr>
      <w:r>
        <w:rPr>
          <w:i/>
        </w:rPr>
        <w:t>(rozliczenie z dokładnością do 1 doniczki)</w:t>
      </w:r>
    </w:p>
    <w:p w14:paraId="704BB507" w14:textId="77777777" w:rsidR="00A40DAE" w:rsidRDefault="00A40DAE">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114D67D8" w14:textId="77777777">
        <w:trPr>
          <w:trHeight w:val="959"/>
        </w:trPr>
        <w:tc>
          <w:tcPr>
            <w:tcW w:w="650" w:type="dxa"/>
          </w:tcPr>
          <w:p w14:paraId="236CBF83" w14:textId="77777777" w:rsidR="00A40DAE" w:rsidRDefault="00A40DAE">
            <w:pPr>
              <w:pStyle w:val="TableParagraph"/>
              <w:spacing w:before="0"/>
              <w:ind w:left="0"/>
              <w:rPr>
                <w:i/>
                <w:sz w:val="30"/>
              </w:rPr>
            </w:pPr>
          </w:p>
          <w:p w14:paraId="1DFBC2B5" w14:textId="77777777" w:rsidR="00A40DAE" w:rsidRDefault="00836025">
            <w:pPr>
              <w:pStyle w:val="TableParagraph"/>
              <w:spacing w:before="0"/>
              <w:ind w:left="120" w:right="110"/>
              <w:jc w:val="center"/>
              <w:rPr>
                <w:b/>
                <w:i/>
              </w:rPr>
            </w:pPr>
            <w:r>
              <w:rPr>
                <w:b/>
                <w:i/>
              </w:rPr>
              <w:t>Nr</w:t>
            </w:r>
          </w:p>
        </w:tc>
        <w:tc>
          <w:tcPr>
            <w:tcW w:w="1728" w:type="dxa"/>
          </w:tcPr>
          <w:p w14:paraId="5E69637B" w14:textId="77777777" w:rsidR="00A40DAE" w:rsidRDefault="00836025">
            <w:pPr>
              <w:pStyle w:val="TableParagraph"/>
              <w:spacing w:before="222"/>
              <w:ind w:left="172" w:right="141" w:hanging="5"/>
              <w:rPr>
                <w:b/>
                <w:i/>
              </w:rPr>
            </w:pPr>
            <w:r>
              <w:rPr>
                <w:b/>
                <w:i/>
              </w:rPr>
              <w:t>Kod czynności do rozliczenia</w:t>
            </w:r>
          </w:p>
        </w:tc>
        <w:tc>
          <w:tcPr>
            <w:tcW w:w="1725" w:type="dxa"/>
          </w:tcPr>
          <w:p w14:paraId="0C1A5BB3"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6A3C98B9" w14:textId="77777777" w:rsidR="00A40DAE" w:rsidRDefault="00A40DAE">
            <w:pPr>
              <w:pStyle w:val="TableParagraph"/>
              <w:spacing w:before="0"/>
              <w:ind w:left="0"/>
              <w:rPr>
                <w:i/>
                <w:sz w:val="30"/>
              </w:rPr>
            </w:pPr>
          </w:p>
          <w:p w14:paraId="31BBE1FA" w14:textId="77777777" w:rsidR="00A40DAE" w:rsidRDefault="00836025">
            <w:pPr>
              <w:pStyle w:val="TableParagraph"/>
              <w:spacing w:before="0"/>
              <w:ind w:left="920"/>
              <w:rPr>
                <w:b/>
                <w:i/>
              </w:rPr>
            </w:pPr>
            <w:r>
              <w:rPr>
                <w:b/>
                <w:i/>
              </w:rPr>
              <w:t>Opis kodu czynności</w:t>
            </w:r>
          </w:p>
        </w:tc>
        <w:tc>
          <w:tcPr>
            <w:tcW w:w="1423" w:type="dxa"/>
          </w:tcPr>
          <w:p w14:paraId="0FD8F576" w14:textId="77777777" w:rsidR="00A40DAE" w:rsidRDefault="00836025">
            <w:pPr>
              <w:pStyle w:val="TableParagraph"/>
              <w:spacing w:before="222"/>
              <w:ind w:left="419" w:right="192" w:hanging="195"/>
              <w:rPr>
                <w:b/>
                <w:i/>
              </w:rPr>
            </w:pPr>
            <w:r>
              <w:rPr>
                <w:b/>
                <w:i/>
              </w:rPr>
              <w:t>Jednostka miary</w:t>
            </w:r>
          </w:p>
        </w:tc>
      </w:tr>
      <w:tr w:rsidR="00A40DAE" w14:paraId="52AE451B" w14:textId="77777777">
        <w:trPr>
          <w:trHeight w:val="662"/>
        </w:trPr>
        <w:tc>
          <w:tcPr>
            <w:tcW w:w="650" w:type="dxa"/>
          </w:tcPr>
          <w:p w14:paraId="619570E1" w14:textId="77777777" w:rsidR="00A40DAE" w:rsidRDefault="00836025">
            <w:pPr>
              <w:pStyle w:val="TableParagraph"/>
              <w:spacing w:before="2"/>
              <w:ind w:left="119" w:right="110"/>
              <w:jc w:val="center"/>
            </w:pPr>
            <w:r>
              <w:t>308</w:t>
            </w:r>
          </w:p>
        </w:tc>
        <w:tc>
          <w:tcPr>
            <w:tcW w:w="1728" w:type="dxa"/>
          </w:tcPr>
          <w:p w14:paraId="3D185668" w14:textId="77777777" w:rsidR="00A40DAE" w:rsidRDefault="00836025">
            <w:pPr>
              <w:pStyle w:val="TableParagraph"/>
              <w:spacing w:before="2"/>
              <w:ind w:left="108"/>
            </w:pPr>
            <w:r>
              <w:t>NAP-DONSU</w:t>
            </w:r>
          </w:p>
        </w:tc>
        <w:tc>
          <w:tcPr>
            <w:tcW w:w="1725" w:type="dxa"/>
          </w:tcPr>
          <w:p w14:paraId="69B7B87C" w14:textId="77777777" w:rsidR="00A40DAE" w:rsidRDefault="00836025">
            <w:pPr>
              <w:pStyle w:val="TableParagraph"/>
              <w:spacing w:before="2"/>
              <w:ind w:left="108"/>
            </w:pPr>
            <w:r>
              <w:t>NAP-DONSU</w:t>
            </w:r>
          </w:p>
        </w:tc>
        <w:tc>
          <w:tcPr>
            <w:tcW w:w="3819" w:type="dxa"/>
          </w:tcPr>
          <w:p w14:paraId="482D4BAE" w14:textId="77777777" w:rsidR="00A40DAE" w:rsidRDefault="00836025">
            <w:pPr>
              <w:pStyle w:val="TableParagraph"/>
              <w:spacing w:before="2"/>
              <w:ind w:left="109" w:right="210"/>
            </w:pPr>
            <w:r>
              <w:t>Napełnienie doniczek, woreczków foliowych itp. substratem oraz ubicie</w:t>
            </w:r>
          </w:p>
        </w:tc>
        <w:tc>
          <w:tcPr>
            <w:tcW w:w="1423" w:type="dxa"/>
          </w:tcPr>
          <w:p w14:paraId="0CBD3BDD" w14:textId="77777777" w:rsidR="00A40DAE" w:rsidRDefault="00836025">
            <w:pPr>
              <w:pStyle w:val="TableParagraph"/>
              <w:spacing w:before="2"/>
              <w:ind w:left="472"/>
            </w:pPr>
            <w:r>
              <w:t>TSZT</w:t>
            </w:r>
          </w:p>
        </w:tc>
      </w:tr>
    </w:tbl>
    <w:p w14:paraId="029E0304" w14:textId="77777777" w:rsidR="00A40DAE" w:rsidRDefault="00A40DAE">
      <w:pPr>
        <w:pStyle w:val="Tekstpodstawowy"/>
        <w:spacing w:before="1"/>
        <w:ind w:left="0" w:firstLine="0"/>
        <w:rPr>
          <w:i/>
        </w:rPr>
      </w:pPr>
    </w:p>
    <w:p w14:paraId="02E65AA4" w14:textId="77777777" w:rsidR="00A40DAE" w:rsidRDefault="00836025">
      <w:pPr>
        <w:pStyle w:val="Nagwek1"/>
        <w:spacing w:before="0" w:line="258" w:lineRule="exact"/>
      </w:pPr>
      <w:r>
        <w:t>Standard technologii prac obejmuje:</w:t>
      </w:r>
    </w:p>
    <w:p w14:paraId="5A30032C" w14:textId="77777777" w:rsidR="00A40DAE" w:rsidRDefault="00836025">
      <w:pPr>
        <w:pStyle w:val="Akapitzlist"/>
        <w:numPr>
          <w:ilvl w:val="0"/>
          <w:numId w:val="4"/>
        </w:numPr>
        <w:tabs>
          <w:tab w:val="left" w:pos="996"/>
          <w:tab w:val="left" w:pos="997"/>
        </w:tabs>
        <w:ind w:right="288"/>
      </w:pPr>
      <w:r>
        <w:t>przygotowanie i dowiezienie substratu do miejsca napełniania wskazanego przez Zamawiającego,</w:t>
      </w:r>
    </w:p>
    <w:p w14:paraId="7EF6854B" w14:textId="77777777" w:rsidR="00A40DAE" w:rsidRDefault="00836025">
      <w:pPr>
        <w:pStyle w:val="Akapitzlist"/>
        <w:numPr>
          <w:ilvl w:val="0"/>
          <w:numId w:val="4"/>
        </w:numPr>
        <w:tabs>
          <w:tab w:val="left" w:pos="996"/>
          <w:tab w:val="left" w:pos="997"/>
        </w:tabs>
        <w:ind w:hanging="361"/>
      </w:pPr>
      <w:r>
        <w:t>napełnienie doniczek, woreczków itp.</w:t>
      </w:r>
      <w:r>
        <w:rPr>
          <w:spacing w:val="45"/>
        </w:rPr>
        <w:t xml:space="preserve"> </w:t>
      </w:r>
      <w:r>
        <w:t>substratem,</w:t>
      </w:r>
    </w:p>
    <w:p w14:paraId="52649065" w14:textId="77777777" w:rsidR="00A40DAE" w:rsidRDefault="00A40DAE">
      <w:pPr>
        <w:sectPr w:rsidR="00A40DAE">
          <w:pgSz w:w="11910" w:h="16840"/>
          <w:pgMar w:top="1580" w:right="980" w:bottom="280" w:left="1140" w:header="708" w:footer="708" w:gutter="0"/>
          <w:cols w:space="708"/>
        </w:sectPr>
      </w:pPr>
    </w:p>
    <w:p w14:paraId="77046029" w14:textId="77777777" w:rsidR="00A40DAE" w:rsidRDefault="00836025">
      <w:pPr>
        <w:pStyle w:val="Akapitzlist"/>
        <w:numPr>
          <w:ilvl w:val="0"/>
          <w:numId w:val="4"/>
        </w:numPr>
        <w:tabs>
          <w:tab w:val="left" w:pos="996"/>
          <w:tab w:val="left" w:pos="997"/>
        </w:tabs>
        <w:spacing w:before="77"/>
        <w:ind w:hanging="361"/>
      </w:pPr>
      <w:r>
        <w:t>ubicie substratu,</w:t>
      </w:r>
    </w:p>
    <w:p w14:paraId="7DE9ED31" w14:textId="77777777" w:rsidR="00A40DAE" w:rsidRDefault="00836025">
      <w:pPr>
        <w:pStyle w:val="Akapitzlist"/>
        <w:numPr>
          <w:ilvl w:val="0"/>
          <w:numId w:val="4"/>
        </w:numPr>
        <w:tabs>
          <w:tab w:val="left" w:pos="996"/>
          <w:tab w:val="left" w:pos="997"/>
        </w:tabs>
        <w:spacing w:before="2"/>
        <w:ind w:right="296"/>
      </w:pPr>
      <w:r>
        <w:t>odniesienie doniczek, woreczków itp. do miejsca składowania wskazanego przez Zamawiającego.</w:t>
      </w:r>
    </w:p>
    <w:p w14:paraId="593F0F74" w14:textId="77777777" w:rsidR="00A40DAE" w:rsidRDefault="00836025">
      <w:pPr>
        <w:pStyle w:val="Nagwek1"/>
        <w:spacing w:before="101"/>
      </w:pPr>
      <w:r>
        <w:t>Uwagi:</w:t>
      </w:r>
    </w:p>
    <w:p w14:paraId="6340CC46" w14:textId="77777777" w:rsidR="00A40DAE" w:rsidRDefault="00836025">
      <w:pPr>
        <w:pStyle w:val="Akapitzlist"/>
        <w:numPr>
          <w:ilvl w:val="0"/>
          <w:numId w:val="4"/>
        </w:numPr>
        <w:tabs>
          <w:tab w:val="left" w:pos="996"/>
          <w:tab w:val="left" w:pos="997"/>
        </w:tabs>
        <w:spacing w:before="2"/>
        <w:ind w:hanging="361"/>
      </w:pPr>
      <w:r>
        <w:t>materiał zapewnia</w:t>
      </w:r>
      <w:r>
        <w:rPr>
          <w:spacing w:val="-2"/>
        </w:rPr>
        <w:t xml:space="preserve"> </w:t>
      </w:r>
      <w:r>
        <w:t>Zamawiający.</w:t>
      </w:r>
    </w:p>
    <w:p w14:paraId="47E9924A" w14:textId="77777777" w:rsidR="00A40DAE" w:rsidRDefault="00A40DAE">
      <w:pPr>
        <w:pStyle w:val="Tekstpodstawowy"/>
        <w:ind w:left="0" w:firstLine="0"/>
      </w:pPr>
    </w:p>
    <w:p w14:paraId="669DFA32" w14:textId="77777777" w:rsidR="00A40DAE" w:rsidRDefault="00836025">
      <w:pPr>
        <w:pStyle w:val="Nagwek1"/>
        <w:spacing w:before="0" w:line="257" w:lineRule="exact"/>
      </w:pPr>
      <w:r>
        <w:t>Procedura odbioru:</w:t>
      </w:r>
    </w:p>
    <w:p w14:paraId="55943DC8" w14:textId="77777777" w:rsidR="00A40DAE" w:rsidRDefault="00836025">
      <w:pPr>
        <w:pStyle w:val="Akapitzlist"/>
        <w:numPr>
          <w:ilvl w:val="0"/>
          <w:numId w:val="4"/>
        </w:numPr>
        <w:tabs>
          <w:tab w:val="left" w:pos="996"/>
          <w:tab w:val="left" w:pos="997"/>
        </w:tabs>
        <w:ind w:right="294"/>
      </w:pPr>
      <w:r>
        <w:t>odbiór prac nastąpi poprzez zweryfikowanie prawidłowości ich wykonania ze zleceniem oraz poprzez policzenie napełnionych doniczek</w:t>
      </w:r>
      <w:r>
        <w:rPr>
          <w:spacing w:val="-1"/>
        </w:rPr>
        <w:t xml:space="preserve"> </w:t>
      </w:r>
      <w:r>
        <w:t>(woreczków).</w:t>
      </w:r>
    </w:p>
    <w:p w14:paraId="331317E5" w14:textId="77777777" w:rsidR="00A40DAE" w:rsidRDefault="00836025">
      <w:pPr>
        <w:ind w:left="1041"/>
        <w:rPr>
          <w:i/>
        </w:rPr>
      </w:pPr>
      <w:r>
        <w:rPr>
          <w:i/>
        </w:rPr>
        <w:t>(rozliczenie z dokładnością do 1 doniczki (woreczka)</w:t>
      </w:r>
    </w:p>
    <w:p w14:paraId="7E8877CA" w14:textId="77777777" w:rsidR="00A40DAE" w:rsidRDefault="00A40DAE">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2ED341DF" w14:textId="77777777">
        <w:trPr>
          <w:trHeight w:val="960"/>
        </w:trPr>
        <w:tc>
          <w:tcPr>
            <w:tcW w:w="650" w:type="dxa"/>
          </w:tcPr>
          <w:p w14:paraId="54688B26" w14:textId="77777777" w:rsidR="00A40DAE" w:rsidRDefault="00A40DAE">
            <w:pPr>
              <w:pStyle w:val="TableParagraph"/>
              <w:spacing w:before="10"/>
              <w:ind w:left="0"/>
              <w:rPr>
                <w:i/>
                <w:sz w:val="29"/>
              </w:rPr>
            </w:pPr>
          </w:p>
          <w:p w14:paraId="49AF19EE" w14:textId="77777777" w:rsidR="00A40DAE" w:rsidRDefault="00836025">
            <w:pPr>
              <w:pStyle w:val="TableParagraph"/>
              <w:spacing w:before="0"/>
              <w:ind w:left="120" w:right="110"/>
              <w:jc w:val="center"/>
              <w:rPr>
                <w:b/>
                <w:i/>
              </w:rPr>
            </w:pPr>
            <w:r>
              <w:rPr>
                <w:b/>
                <w:i/>
              </w:rPr>
              <w:t>Nr</w:t>
            </w:r>
          </w:p>
        </w:tc>
        <w:tc>
          <w:tcPr>
            <w:tcW w:w="1728" w:type="dxa"/>
          </w:tcPr>
          <w:p w14:paraId="5D82933B" w14:textId="77777777" w:rsidR="00A40DAE" w:rsidRDefault="00836025">
            <w:pPr>
              <w:pStyle w:val="TableParagraph"/>
              <w:spacing w:before="223"/>
              <w:ind w:left="172" w:right="141" w:hanging="5"/>
              <w:rPr>
                <w:b/>
                <w:i/>
              </w:rPr>
            </w:pPr>
            <w:r>
              <w:rPr>
                <w:b/>
                <w:i/>
              </w:rPr>
              <w:t>Kod czynności do rozliczenia</w:t>
            </w:r>
          </w:p>
        </w:tc>
        <w:tc>
          <w:tcPr>
            <w:tcW w:w="1725" w:type="dxa"/>
          </w:tcPr>
          <w:p w14:paraId="75571B1E"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29B84230" w14:textId="77777777" w:rsidR="00A40DAE" w:rsidRDefault="00A40DAE">
            <w:pPr>
              <w:pStyle w:val="TableParagraph"/>
              <w:spacing w:before="10"/>
              <w:ind w:left="0"/>
              <w:rPr>
                <w:i/>
                <w:sz w:val="29"/>
              </w:rPr>
            </w:pPr>
          </w:p>
          <w:p w14:paraId="1CD001AF" w14:textId="77777777" w:rsidR="00A40DAE" w:rsidRDefault="00836025">
            <w:pPr>
              <w:pStyle w:val="TableParagraph"/>
              <w:spacing w:before="0"/>
              <w:ind w:left="920"/>
              <w:rPr>
                <w:b/>
                <w:i/>
              </w:rPr>
            </w:pPr>
            <w:r>
              <w:rPr>
                <w:b/>
                <w:i/>
              </w:rPr>
              <w:t>Opis kodu czynności</w:t>
            </w:r>
          </w:p>
        </w:tc>
        <w:tc>
          <w:tcPr>
            <w:tcW w:w="1423" w:type="dxa"/>
          </w:tcPr>
          <w:p w14:paraId="72DD4CAB" w14:textId="77777777" w:rsidR="00A40DAE" w:rsidRDefault="00836025">
            <w:pPr>
              <w:pStyle w:val="TableParagraph"/>
              <w:spacing w:before="223"/>
              <w:ind w:left="419" w:right="192" w:hanging="195"/>
              <w:rPr>
                <w:b/>
                <w:i/>
              </w:rPr>
            </w:pPr>
            <w:r>
              <w:rPr>
                <w:b/>
                <w:i/>
              </w:rPr>
              <w:t>Jednostka miary</w:t>
            </w:r>
          </w:p>
        </w:tc>
      </w:tr>
      <w:tr w:rsidR="00A40DAE" w14:paraId="36FC2AB0" w14:textId="77777777">
        <w:trPr>
          <w:trHeight w:val="661"/>
        </w:trPr>
        <w:tc>
          <w:tcPr>
            <w:tcW w:w="650" w:type="dxa"/>
          </w:tcPr>
          <w:p w14:paraId="7992C453" w14:textId="77777777" w:rsidR="00A40DAE" w:rsidRDefault="00836025">
            <w:pPr>
              <w:pStyle w:val="TableParagraph"/>
              <w:spacing w:before="0" w:line="257" w:lineRule="exact"/>
              <w:ind w:left="119" w:right="110"/>
              <w:jc w:val="center"/>
            </w:pPr>
            <w:r>
              <w:t>309</w:t>
            </w:r>
          </w:p>
        </w:tc>
        <w:tc>
          <w:tcPr>
            <w:tcW w:w="1728" w:type="dxa"/>
          </w:tcPr>
          <w:p w14:paraId="0E82ACD3" w14:textId="77777777" w:rsidR="00A40DAE" w:rsidRDefault="00836025">
            <w:pPr>
              <w:pStyle w:val="TableParagraph"/>
              <w:spacing w:before="0" w:line="257" w:lineRule="exact"/>
              <w:ind w:left="108"/>
            </w:pPr>
            <w:r>
              <w:t>WYK-WORF</w:t>
            </w:r>
          </w:p>
        </w:tc>
        <w:tc>
          <w:tcPr>
            <w:tcW w:w="1725" w:type="dxa"/>
          </w:tcPr>
          <w:p w14:paraId="462CDA1E" w14:textId="77777777" w:rsidR="00A40DAE" w:rsidRDefault="00836025">
            <w:pPr>
              <w:pStyle w:val="TableParagraph"/>
              <w:spacing w:before="0" w:line="257" w:lineRule="exact"/>
              <w:ind w:left="108"/>
            </w:pPr>
            <w:r>
              <w:t>WYK-WORF</w:t>
            </w:r>
          </w:p>
        </w:tc>
        <w:tc>
          <w:tcPr>
            <w:tcW w:w="3819" w:type="dxa"/>
          </w:tcPr>
          <w:p w14:paraId="41B884F8" w14:textId="77777777" w:rsidR="00A40DAE" w:rsidRDefault="00836025">
            <w:pPr>
              <w:pStyle w:val="TableParagraph"/>
              <w:spacing w:before="0"/>
              <w:ind w:left="109" w:right="369"/>
            </w:pPr>
            <w:r>
              <w:t>Wykonanie woreczków i cylindrów foliowych</w:t>
            </w:r>
          </w:p>
        </w:tc>
        <w:tc>
          <w:tcPr>
            <w:tcW w:w="1423" w:type="dxa"/>
          </w:tcPr>
          <w:p w14:paraId="5ED1F04A" w14:textId="77777777" w:rsidR="00A40DAE" w:rsidRDefault="00836025">
            <w:pPr>
              <w:pStyle w:val="TableParagraph"/>
              <w:spacing w:before="0" w:line="257" w:lineRule="exact"/>
              <w:ind w:left="472"/>
            </w:pPr>
            <w:r>
              <w:t>TSZT</w:t>
            </w:r>
          </w:p>
        </w:tc>
      </w:tr>
    </w:tbl>
    <w:p w14:paraId="02FE79AF" w14:textId="77777777" w:rsidR="00A40DAE" w:rsidRDefault="00A40DAE">
      <w:pPr>
        <w:pStyle w:val="Tekstpodstawowy"/>
        <w:spacing w:before="10"/>
        <w:ind w:left="0" w:firstLine="0"/>
        <w:rPr>
          <w:i/>
          <w:sz w:val="21"/>
        </w:rPr>
      </w:pPr>
    </w:p>
    <w:p w14:paraId="778ED695" w14:textId="77777777" w:rsidR="00A40DAE" w:rsidRDefault="00836025">
      <w:pPr>
        <w:pStyle w:val="Nagwek1"/>
        <w:spacing w:before="0"/>
      </w:pPr>
      <w:r>
        <w:t>Standard technologii prac obejmuje:</w:t>
      </w:r>
    </w:p>
    <w:p w14:paraId="3DCB122F" w14:textId="77777777" w:rsidR="00A40DAE" w:rsidRDefault="00836025">
      <w:pPr>
        <w:pStyle w:val="Akapitzlist"/>
        <w:numPr>
          <w:ilvl w:val="0"/>
          <w:numId w:val="4"/>
        </w:numPr>
        <w:tabs>
          <w:tab w:val="left" w:pos="996"/>
          <w:tab w:val="left" w:pos="997"/>
        </w:tabs>
        <w:spacing w:before="1"/>
        <w:ind w:right="294"/>
      </w:pPr>
      <w:r>
        <w:t>przygotowanie i dowiezienie materiałów potrzebnych do wykonania woreczków do miejsca woreczków</w:t>
      </w:r>
      <w:r>
        <w:rPr>
          <w:spacing w:val="-2"/>
        </w:rPr>
        <w:t xml:space="preserve"> </w:t>
      </w:r>
      <w:r>
        <w:t>(cylindrów),</w:t>
      </w:r>
    </w:p>
    <w:p w14:paraId="32856FD0" w14:textId="77777777" w:rsidR="00A40DAE" w:rsidRDefault="00836025">
      <w:pPr>
        <w:pStyle w:val="Akapitzlist"/>
        <w:numPr>
          <w:ilvl w:val="0"/>
          <w:numId w:val="4"/>
        </w:numPr>
        <w:tabs>
          <w:tab w:val="left" w:pos="996"/>
          <w:tab w:val="left" w:pos="997"/>
        </w:tabs>
        <w:spacing w:before="1" w:line="257" w:lineRule="exact"/>
        <w:ind w:hanging="361"/>
      </w:pPr>
      <w:r>
        <w:t>wykonanie woreczków (cylindrów) na</w:t>
      </w:r>
      <w:r>
        <w:rPr>
          <w:spacing w:val="-3"/>
        </w:rPr>
        <w:t xml:space="preserve"> </w:t>
      </w:r>
      <w:r>
        <w:t>sadzonki,</w:t>
      </w:r>
    </w:p>
    <w:p w14:paraId="441F5721" w14:textId="77777777" w:rsidR="00A40DAE" w:rsidRDefault="00836025">
      <w:pPr>
        <w:pStyle w:val="Akapitzlist"/>
        <w:numPr>
          <w:ilvl w:val="0"/>
          <w:numId w:val="4"/>
        </w:numPr>
        <w:tabs>
          <w:tab w:val="left" w:pos="996"/>
          <w:tab w:val="left" w:pos="997"/>
        </w:tabs>
        <w:spacing w:line="257" w:lineRule="exact"/>
        <w:ind w:hanging="361"/>
      </w:pPr>
      <w:r>
        <w:t>odniesienie wykonanych woreczków na miejsce wskazane przez</w:t>
      </w:r>
      <w:r>
        <w:rPr>
          <w:spacing w:val="-12"/>
        </w:rPr>
        <w:t xml:space="preserve"> </w:t>
      </w:r>
      <w:r>
        <w:t>Zamawiającego.</w:t>
      </w:r>
    </w:p>
    <w:p w14:paraId="1BE0F89B" w14:textId="77777777" w:rsidR="00A40DAE" w:rsidRDefault="00836025">
      <w:pPr>
        <w:pStyle w:val="Nagwek1"/>
        <w:spacing w:before="0"/>
      </w:pPr>
      <w:r>
        <w:t>Uwagi:</w:t>
      </w:r>
    </w:p>
    <w:p w14:paraId="20AE1A2B" w14:textId="77777777" w:rsidR="00A40DAE" w:rsidRDefault="00836025">
      <w:pPr>
        <w:pStyle w:val="Akapitzlist"/>
        <w:numPr>
          <w:ilvl w:val="0"/>
          <w:numId w:val="4"/>
        </w:numPr>
        <w:tabs>
          <w:tab w:val="left" w:pos="996"/>
          <w:tab w:val="left" w:pos="997"/>
        </w:tabs>
        <w:spacing w:before="1"/>
        <w:ind w:hanging="361"/>
      </w:pPr>
      <w:r>
        <w:t>materiał zapewnia</w:t>
      </w:r>
      <w:r>
        <w:rPr>
          <w:spacing w:val="-2"/>
        </w:rPr>
        <w:t xml:space="preserve"> </w:t>
      </w:r>
      <w:r>
        <w:t>Zamawiający.</w:t>
      </w:r>
    </w:p>
    <w:p w14:paraId="522EAA04" w14:textId="77777777" w:rsidR="00A40DAE" w:rsidRDefault="00A40DAE">
      <w:pPr>
        <w:pStyle w:val="Tekstpodstawowy"/>
        <w:ind w:left="0" w:firstLine="0"/>
      </w:pPr>
    </w:p>
    <w:p w14:paraId="633D3B19" w14:textId="77777777" w:rsidR="00A40DAE" w:rsidRDefault="00836025">
      <w:pPr>
        <w:pStyle w:val="Nagwek1"/>
        <w:spacing w:before="1" w:line="257" w:lineRule="exact"/>
      </w:pPr>
      <w:r>
        <w:t>Procedura odbioru:</w:t>
      </w:r>
    </w:p>
    <w:p w14:paraId="3F1115EF" w14:textId="77777777" w:rsidR="00A40DAE" w:rsidRDefault="00836025">
      <w:pPr>
        <w:pStyle w:val="Akapitzlist"/>
        <w:numPr>
          <w:ilvl w:val="0"/>
          <w:numId w:val="4"/>
        </w:numPr>
        <w:tabs>
          <w:tab w:val="left" w:pos="996"/>
          <w:tab w:val="left" w:pos="997"/>
        </w:tabs>
        <w:ind w:right="294"/>
      </w:pPr>
      <w:r>
        <w:t>odbiór prac nastąpi poprzez zweryfikowanie prawidłowości ich wykonania ze zleceniem oraz poprzez policzenie napełnionych doniczek</w:t>
      </w:r>
      <w:r>
        <w:rPr>
          <w:spacing w:val="-1"/>
        </w:rPr>
        <w:t xml:space="preserve"> </w:t>
      </w:r>
      <w:r>
        <w:t>(woreczków).</w:t>
      </w:r>
    </w:p>
    <w:p w14:paraId="0D83423A" w14:textId="77777777" w:rsidR="00A40DAE" w:rsidRDefault="00836025">
      <w:pPr>
        <w:ind w:left="1041"/>
        <w:rPr>
          <w:i/>
        </w:rPr>
      </w:pPr>
      <w:r>
        <w:rPr>
          <w:i/>
        </w:rPr>
        <w:t>(rozliczenie z dokładnością do 1 doniczki (woreczka)</w:t>
      </w:r>
    </w:p>
    <w:p w14:paraId="5FF55920" w14:textId="77777777" w:rsidR="00A40DAE" w:rsidRDefault="00A40DAE">
      <w:pPr>
        <w:pStyle w:val="Tekstpodstawowy"/>
        <w:spacing w:before="5"/>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01AA6716" w14:textId="77777777">
        <w:trPr>
          <w:trHeight w:val="959"/>
        </w:trPr>
        <w:tc>
          <w:tcPr>
            <w:tcW w:w="650" w:type="dxa"/>
          </w:tcPr>
          <w:p w14:paraId="62690C72" w14:textId="77777777" w:rsidR="00A40DAE" w:rsidRDefault="00A40DAE">
            <w:pPr>
              <w:pStyle w:val="TableParagraph"/>
              <w:spacing w:before="9"/>
              <w:ind w:left="0"/>
              <w:rPr>
                <w:i/>
                <w:sz w:val="29"/>
              </w:rPr>
            </w:pPr>
          </w:p>
          <w:p w14:paraId="730F59DC" w14:textId="77777777" w:rsidR="00A40DAE" w:rsidRDefault="00836025">
            <w:pPr>
              <w:pStyle w:val="TableParagraph"/>
              <w:spacing w:before="1"/>
              <w:ind w:left="120" w:right="110"/>
              <w:jc w:val="center"/>
              <w:rPr>
                <w:b/>
                <w:i/>
              </w:rPr>
            </w:pPr>
            <w:r>
              <w:rPr>
                <w:b/>
                <w:i/>
              </w:rPr>
              <w:t>Nr</w:t>
            </w:r>
          </w:p>
        </w:tc>
        <w:tc>
          <w:tcPr>
            <w:tcW w:w="1728" w:type="dxa"/>
          </w:tcPr>
          <w:p w14:paraId="2EF75511" w14:textId="77777777" w:rsidR="00A40DAE" w:rsidRDefault="00836025">
            <w:pPr>
              <w:pStyle w:val="TableParagraph"/>
              <w:spacing w:before="222"/>
              <w:ind w:left="172" w:right="141" w:hanging="5"/>
              <w:rPr>
                <w:b/>
                <w:i/>
              </w:rPr>
            </w:pPr>
            <w:r>
              <w:rPr>
                <w:b/>
                <w:i/>
              </w:rPr>
              <w:t>Kod czynności do rozliczenia</w:t>
            </w:r>
          </w:p>
        </w:tc>
        <w:tc>
          <w:tcPr>
            <w:tcW w:w="1725" w:type="dxa"/>
          </w:tcPr>
          <w:p w14:paraId="618748A9"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1DFB7348" w14:textId="77777777" w:rsidR="00A40DAE" w:rsidRDefault="00A40DAE">
            <w:pPr>
              <w:pStyle w:val="TableParagraph"/>
              <w:spacing w:before="9"/>
              <w:ind w:left="0"/>
              <w:rPr>
                <w:i/>
                <w:sz w:val="29"/>
              </w:rPr>
            </w:pPr>
          </w:p>
          <w:p w14:paraId="52825C9C" w14:textId="77777777" w:rsidR="00A40DAE" w:rsidRDefault="00836025">
            <w:pPr>
              <w:pStyle w:val="TableParagraph"/>
              <w:spacing w:before="1"/>
              <w:ind w:left="920"/>
              <w:rPr>
                <w:b/>
                <w:i/>
              </w:rPr>
            </w:pPr>
            <w:r>
              <w:rPr>
                <w:b/>
                <w:i/>
              </w:rPr>
              <w:t>Opis kodu czynności</w:t>
            </w:r>
          </w:p>
        </w:tc>
        <w:tc>
          <w:tcPr>
            <w:tcW w:w="1423" w:type="dxa"/>
          </w:tcPr>
          <w:p w14:paraId="6E27A323" w14:textId="77777777" w:rsidR="00A40DAE" w:rsidRDefault="00836025">
            <w:pPr>
              <w:pStyle w:val="TableParagraph"/>
              <w:spacing w:before="222"/>
              <w:ind w:left="419" w:right="192" w:hanging="195"/>
              <w:rPr>
                <w:b/>
                <w:i/>
              </w:rPr>
            </w:pPr>
            <w:r>
              <w:rPr>
                <w:b/>
                <w:i/>
              </w:rPr>
              <w:t>Jednostka miary</w:t>
            </w:r>
          </w:p>
        </w:tc>
      </w:tr>
      <w:tr w:rsidR="00A40DAE" w14:paraId="02450CA2" w14:textId="77777777">
        <w:trPr>
          <w:trHeight w:val="662"/>
        </w:trPr>
        <w:tc>
          <w:tcPr>
            <w:tcW w:w="650" w:type="dxa"/>
          </w:tcPr>
          <w:p w14:paraId="014163BB" w14:textId="77777777" w:rsidR="00A40DAE" w:rsidRDefault="00836025">
            <w:pPr>
              <w:pStyle w:val="TableParagraph"/>
              <w:spacing w:before="0"/>
              <w:ind w:left="120" w:right="110"/>
              <w:jc w:val="center"/>
            </w:pPr>
            <w:r>
              <w:t>310</w:t>
            </w:r>
          </w:p>
        </w:tc>
        <w:tc>
          <w:tcPr>
            <w:tcW w:w="1728" w:type="dxa"/>
          </w:tcPr>
          <w:p w14:paraId="449B9AE8" w14:textId="77777777" w:rsidR="00A40DAE" w:rsidRDefault="00836025">
            <w:pPr>
              <w:pStyle w:val="TableParagraph"/>
              <w:spacing w:before="0"/>
              <w:ind w:left="108"/>
            </w:pPr>
            <w:r>
              <w:t>SIEW-DON</w:t>
            </w:r>
          </w:p>
        </w:tc>
        <w:tc>
          <w:tcPr>
            <w:tcW w:w="1725" w:type="dxa"/>
          </w:tcPr>
          <w:p w14:paraId="209299EF" w14:textId="77777777" w:rsidR="00A40DAE" w:rsidRDefault="00836025">
            <w:pPr>
              <w:pStyle w:val="TableParagraph"/>
              <w:spacing w:before="0"/>
              <w:ind w:left="108"/>
            </w:pPr>
            <w:r>
              <w:t>SIEW-DON</w:t>
            </w:r>
          </w:p>
        </w:tc>
        <w:tc>
          <w:tcPr>
            <w:tcW w:w="3819" w:type="dxa"/>
          </w:tcPr>
          <w:p w14:paraId="33281C86" w14:textId="77777777" w:rsidR="00A40DAE" w:rsidRDefault="00836025">
            <w:pPr>
              <w:pStyle w:val="TableParagraph"/>
              <w:spacing w:before="0"/>
              <w:ind w:left="109"/>
            </w:pPr>
            <w:r>
              <w:t>Siew do doniczek</w:t>
            </w:r>
          </w:p>
        </w:tc>
        <w:tc>
          <w:tcPr>
            <w:tcW w:w="1423" w:type="dxa"/>
          </w:tcPr>
          <w:p w14:paraId="24DB0B16" w14:textId="77777777" w:rsidR="00A40DAE" w:rsidRDefault="00836025">
            <w:pPr>
              <w:pStyle w:val="TableParagraph"/>
              <w:spacing w:before="0" w:line="258" w:lineRule="exact"/>
              <w:ind w:left="449" w:right="431"/>
              <w:jc w:val="center"/>
              <w:rPr>
                <w:sz w:val="14"/>
              </w:rPr>
            </w:pPr>
            <w:r>
              <w:rPr>
                <w:position w:val="-4"/>
              </w:rPr>
              <w:t>M</w:t>
            </w:r>
            <w:r>
              <w:rPr>
                <w:sz w:val="14"/>
              </w:rPr>
              <w:t>2</w:t>
            </w:r>
          </w:p>
        </w:tc>
      </w:tr>
    </w:tbl>
    <w:p w14:paraId="2E025AD3" w14:textId="77777777" w:rsidR="00A40DAE" w:rsidRDefault="00A40DAE">
      <w:pPr>
        <w:pStyle w:val="Tekstpodstawowy"/>
        <w:spacing w:before="3"/>
        <w:ind w:left="0" w:firstLine="0"/>
        <w:rPr>
          <w:i/>
          <w:sz w:val="13"/>
        </w:rPr>
      </w:pPr>
    </w:p>
    <w:p w14:paraId="2B631E6F" w14:textId="77777777" w:rsidR="00A40DAE" w:rsidRDefault="00836025">
      <w:pPr>
        <w:pStyle w:val="Nagwek1"/>
        <w:spacing w:before="101"/>
      </w:pPr>
      <w:r>
        <w:t>Standard technologii prac obejmuje:</w:t>
      </w:r>
    </w:p>
    <w:p w14:paraId="14934146" w14:textId="77777777" w:rsidR="00A40DAE" w:rsidRDefault="00836025">
      <w:pPr>
        <w:pStyle w:val="Akapitzlist"/>
        <w:numPr>
          <w:ilvl w:val="0"/>
          <w:numId w:val="4"/>
        </w:numPr>
        <w:tabs>
          <w:tab w:val="left" w:pos="996"/>
          <w:tab w:val="left" w:pos="997"/>
        </w:tabs>
        <w:spacing w:before="1" w:line="257" w:lineRule="exact"/>
        <w:ind w:hanging="361"/>
      </w:pPr>
      <w:r>
        <w:t>doniesienie lub dowóz nasion na miejsce składowania</w:t>
      </w:r>
      <w:r>
        <w:rPr>
          <w:spacing w:val="-7"/>
        </w:rPr>
        <w:t xml:space="preserve"> </w:t>
      </w:r>
      <w:r>
        <w:t>doniczek,</w:t>
      </w:r>
    </w:p>
    <w:p w14:paraId="703BCFB3" w14:textId="77777777" w:rsidR="00A40DAE" w:rsidRDefault="00836025">
      <w:pPr>
        <w:pStyle w:val="Akapitzlist"/>
        <w:numPr>
          <w:ilvl w:val="0"/>
          <w:numId w:val="4"/>
        </w:numPr>
        <w:tabs>
          <w:tab w:val="left" w:pos="996"/>
          <w:tab w:val="left" w:pos="997"/>
        </w:tabs>
        <w:spacing w:line="257" w:lineRule="exact"/>
        <w:ind w:hanging="361"/>
      </w:pPr>
      <w:r>
        <w:t>siew nasion do</w:t>
      </w:r>
      <w:r>
        <w:rPr>
          <w:spacing w:val="-3"/>
        </w:rPr>
        <w:t xml:space="preserve"> </w:t>
      </w:r>
      <w:r>
        <w:t>doniczek,</w:t>
      </w:r>
    </w:p>
    <w:p w14:paraId="419C0BD9" w14:textId="77777777" w:rsidR="00A40DAE" w:rsidRDefault="00836025">
      <w:pPr>
        <w:pStyle w:val="Akapitzlist"/>
        <w:numPr>
          <w:ilvl w:val="0"/>
          <w:numId w:val="4"/>
        </w:numPr>
        <w:tabs>
          <w:tab w:val="left" w:pos="996"/>
          <w:tab w:val="left" w:pos="997"/>
        </w:tabs>
        <w:spacing w:before="1" w:line="257" w:lineRule="exact"/>
        <w:ind w:hanging="361"/>
      </w:pPr>
      <w:r>
        <w:t>przykrycie lub poprawienie przykrycia</w:t>
      </w:r>
      <w:r>
        <w:rPr>
          <w:spacing w:val="-1"/>
        </w:rPr>
        <w:t xml:space="preserve"> </w:t>
      </w:r>
      <w:r>
        <w:t>nasion,</w:t>
      </w:r>
    </w:p>
    <w:p w14:paraId="1A7F6D8F" w14:textId="77777777" w:rsidR="00A40DAE" w:rsidRDefault="00836025">
      <w:pPr>
        <w:pStyle w:val="Akapitzlist"/>
        <w:numPr>
          <w:ilvl w:val="0"/>
          <w:numId w:val="4"/>
        </w:numPr>
        <w:tabs>
          <w:tab w:val="left" w:pos="996"/>
          <w:tab w:val="left" w:pos="997"/>
        </w:tabs>
        <w:spacing w:line="257" w:lineRule="exact"/>
        <w:ind w:hanging="361"/>
      </w:pPr>
      <w:r>
        <w:t>odniesienie zasianych doniczek w miejsce wskazane przez</w:t>
      </w:r>
      <w:r>
        <w:rPr>
          <w:spacing w:val="-7"/>
        </w:rPr>
        <w:t xml:space="preserve"> </w:t>
      </w:r>
      <w:r>
        <w:t>Zamawiającego.</w:t>
      </w:r>
    </w:p>
    <w:p w14:paraId="3DA0C5BE" w14:textId="77777777" w:rsidR="00A40DAE" w:rsidRDefault="00836025">
      <w:pPr>
        <w:pStyle w:val="Nagwek1"/>
        <w:spacing w:before="1"/>
      </w:pPr>
      <w:r>
        <w:t>Uwagi:</w:t>
      </w:r>
    </w:p>
    <w:p w14:paraId="5BCEDAF2" w14:textId="77777777" w:rsidR="00A40DAE" w:rsidRDefault="00836025">
      <w:pPr>
        <w:pStyle w:val="Akapitzlist"/>
        <w:numPr>
          <w:ilvl w:val="0"/>
          <w:numId w:val="4"/>
        </w:numPr>
        <w:tabs>
          <w:tab w:val="left" w:pos="996"/>
          <w:tab w:val="left" w:pos="997"/>
        </w:tabs>
        <w:spacing w:before="1"/>
        <w:ind w:hanging="361"/>
      </w:pPr>
      <w:r>
        <w:t>materiał zapewnia</w:t>
      </w:r>
      <w:r>
        <w:rPr>
          <w:spacing w:val="-2"/>
        </w:rPr>
        <w:t xml:space="preserve"> </w:t>
      </w:r>
      <w:r>
        <w:t>Zamawiający.</w:t>
      </w:r>
    </w:p>
    <w:p w14:paraId="29B25659" w14:textId="77777777" w:rsidR="00A40DAE" w:rsidRDefault="00A40DAE">
      <w:pPr>
        <w:pStyle w:val="Tekstpodstawowy"/>
        <w:ind w:left="0" w:firstLine="0"/>
      </w:pPr>
    </w:p>
    <w:p w14:paraId="39A76568" w14:textId="77777777" w:rsidR="00A40DAE" w:rsidRDefault="00836025">
      <w:pPr>
        <w:pStyle w:val="Nagwek1"/>
        <w:spacing w:before="0" w:line="257" w:lineRule="exact"/>
      </w:pPr>
      <w:r>
        <w:t>Procedura odbioru:</w:t>
      </w:r>
    </w:p>
    <w:p w14:paraId="65EA0EC9" w14:textId="77777777" w:rsidR="00A40DAE" w:rsidRDefault="00836025">
      <w:pPr>
        <w:pStyle w:val="Akapitzlist"/>
        <w:numPr>
          <w:ilvl w:val="0"/>
          <w:numId w:val="4"/>
        </w:numPr>
        <w:tabs>
          <w:tab w:val="left" w:pos="996"/>
          <w:tab w:val="left" w:pos="997"/>
        </w:tabs>
        <w:ind w:right="294"/>
      </w:pPr>
      <w:r>
        <w:t>odbiór prac nastąpi poprzez zweryfikowanie prawidłowości ich wykonania ze zleceniem oraz poprzez policzenie wysianych</w:t>
      </w:r>
      <w:r>
        <w:rPr>
          <w:spacing w:val="-1"/>
        </w:rPr>
        <w:t xml:space="preserve"> </w:t>
      </w:r>
      <w:r>
        <w:t>doniczek.</w:t>
      </w:r>
    </w:p>
    <w:p w14:paraId="20E81ABD" w14:textId="2B5DE16D" w:rsidR="00A40DAE" w:rsidRDefault="00836025">
      <w:pPr>
        <w:spacing w:before="77"/>
        <w:ind w:left="1041"/>
        <w:rPr>
          <w:i/>
        </w:rPr>
      </w:pPr>
      <w:r>
        <w:rPr>
          <w:i/>
        </w:rPr>
        <w:t>(rozliczenie z dokładnością do 1 doniczki)</w:t>
      </w:r>
    </w:p>
    <w:p w14:paraId="4B9DEF49" w14:textId="77777777" w:rsidR="003A0F03" w:rsidRDefault="003A0F03">
      <w:pPr>
        <w:spacing w:before="77"/>
        <w:ind w:left="1041"/>
        <w:rPr>
          <w:i/>
        </w:rPr>
      </w:pPr>
    </w:p>
    <w:p w14:paraId="03568674" w14:textId="77777777" w:rsidR="00A40DAE" w:rsidRDefault="00A40DAE">
      <w:pPr>
        <w:pStyle w:val="Tekstpodstawowy"/>
        <w:ind w:left="0" w:firstLine="0"/>
        <w:rPr>
          <w:i/>
          <w:sz w:val="20"/>
        </w:rPr>
      </w:pPr>
    </w:p>
    <w:p w14:paraId="2970AFB0" w14:textId="77777777" w:rsidR="00A40DAE" w:rsidRDefault="00A40DAE">
      <w:pPr>
        <w:pStyle w:val="Tekstpodstawowy"/>
        <w:ind w:left="0" w:firstLine="0"/>
        <w:rPr>
          <w:i/>
          <w:sz w:val="20"/>
        </w:rPr>
      </w:pPr>
    </w:p>
    <w:p w14:paraId="6310B878" w14:textId="77777777" w:rsidR="00A40DAE" w:rsidRDefault="00A40DAE">
      <w:pPr>
        <w:pStyle w:val="Tekstpodstawowy"/>
        <w:spacing w:before="7"/>
        <w:ind w:left="0" w:firstLine="0"/>
        <w:rPr>
          <w:i/>
          <w:sz w:val="1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6EDEE99A" w14:textId="77777777">
        <w:trPr>
          <w:trHeight w:val="959"/>
        </w:trPr>
        <w:tc>
          <w:tcPr>
            <w:tcW w:w="650" w:type="dxa"/>
          </w:tcPr>
          <w:p w14:paraId="1381C304" w14:textId="77777777" w:rsidR="00A40DAE" w:rsidRDefault="00A40DAE">
            <w:pPr>
              <w:pStyle w:val="TableParagraph"/>
              <w:spacing w:before="0"/>
              <w:ind w:left="0"/>
              <w:rPr>
                <w:i/>
                <w:sz w:val="30"/>
              </w:rPr>
            </w:pPr>
          </w:p>
          <w:p w14:paraId="742327BF" w14:textId="77777777" w:rsidR="00A40DAE" w:rsidRDefault="00836025">
            <w:pPr>
              <w:pStyle w:val="TableParagraph"/>
              <w:spacing w:before="0"/>
              <w:ind w:left="120" w:right="110"/>
              <w:jc w:val="center"/>
              <w:rPr>
                <w:b/>
                <w:i/>
              </w:rPr>
            </w:pPr>
            <w:r>
              <w:rPr>
                <w:b/>
                <w:i/>
              </w:rPr>
              <w:t>Nr</w:t>
            </w:r>
          </w:p>
        </w:tc>
        <w:tc>
          <w:tcPr>
            <w:tcW w:w="1728" w:type="dxa"/>
          </w:tcPr>
          <w:p w14:paraId="03B8CC8B" w14:textId="77777777" w:rsidR="00A40DAE" w:rsidRDefault="00836025">
            <w:pPr>
              <w:pStyle w:val="TableParagraph"/>
              <w:spacing w:before="222"/>
              <w:ind w:left="172" w:right="141" w:hanging="5"/>
              <w:rPr>
                <w:b/>
                <w:i/>
              </w:rPr>
            </w:pPr>
            <w:r>
              <w:rPr>
                <w:b/>
                <w:i/>
              </w:rPr>
              <w:t>Kod czynności do rozliczenia</w:t>
            </w:r>
          </w:p>
        </w:tc>
        <w:tc>
          <w:tcPr>
            <w:tcW w:w="1725" w:type="dxa"/>
          </w:tcPr>
          <w:p w14:paraId="638B913D"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7C4FB975" w14:textId="77777777" w:rsidR="00A40DAE" w:rsidRDefault="00A40DAE">
            <w:pPr>
              <w:pStyle w:val="TableParagraph"/>
              <w:spacing w:before="0"/>
              <w:ind w:left="0"/>
              <w:rPr>
                <w:i/>
                <w:sz w:val="30"/>
              </w:rPr>
            </w:pPr>
          </w:p>
          <w:p w14:paraId="198AB7B7" w14:textId="77777777" w:rsidR="00A40DAE" w:rsidRDefault="00836025">
            <w:pPr>
              <w:pStyle w:val="TableParagraph"/>
              <w:spacing w:before="0"/>
              <w:ind w:left="920"/>
              <w:rPr>
                <w:b/>
                <w:i/>
              </w:rPr>
            </w:pPr>
            <w:r>
              <w:rPr>
                <w:b/>
                <w:i/>
              </w:rPr>
              <w:t>Opis kodu czynności</w:t>
            </w:r>
          </w:p>
        </w:tc>
        <w:tc>
          <w:tcPr>
            <w:tcW w:w="1423" w:type="dxa"/>
          </w:tcPr>
          <w:p w14:paraId="79B6A4D8" w14:textId="77777777" w:rsidR="00A40DAE" w:rsidRDefault="00836025">
            <w:pPr>
              <w:pStyle w:val="TableParagraph"/>
              <w:spacing w:before="222"/>
              <w:ind w:left="419" w:right="192" w:hanging="195"/>
              <w:rPr>
                <w:b/>
                <w:i/>
              </w:rPr>
            </w:pPr>
            <w:r>
              <w:rPr>
                <w:b/>
                <w:i/>
              </w:rPr>
              <w:t>Jednostka miary</w:t>
            </w:r>
          </w:p>
        </w:tc>
      </w:tr>
      <w:tr w:rsidR="00A40DAE" w14:paraId="360B55D0" w14:textId="77777777">
        <w:trPr>
          <w:trHeight w:val="662"/>
        </w:trPr>
        <w:tc>
          <w:tcPr>
            <w:tcW w:w="650" w:type="dxa"/>
          </w:tcPr>
          <w:p w14:paraId="78B4B1F4" w14:textId="77777777" w:rsidR="00A40DAE" w:rsidRDefault="00836025">
            <w:pPr>
              <w:pStyle w:val="TableParagraph"/>
              <w:spacing w:before="0" w:line="257" w:lineRule="exact"/>
              <w:ind w:left="119" w:right="110"/>
              <w:jc w:val="center"/>
            </w:pPr>
            <w:r>
              <w:t>311</w:t>
            </w:r>
          </w:p>
        </w:tc>
        <w:tc>
          <w:tcPr>
            <w:tcW w:w="1728" w:type="dxa"/>
          </w:tcPr>
          <w:p w14:paraId="471BC4F7" w14:textId="77777777" w:rsidR="00A40DAE" w:rsidRDefault="00836025">
            <w:pPr>
              <w:pStyle w:val="TableParagraph"/>
              <w:spacing w:before="0" w:line="257" w:lineRule="exact"/>
              <w:ind w:left="108"/>
            </w:pPr>
            <w:r>
              <w:t>PRZER-DON</w:t>
            </w:r>
          </w:p>
        </w:tc>
        <w:tc>
          <w:tcPr>
            <w:tcW w:w="1725" w:type="dxa"/>
          </w:tcPr>
          <w:p w14:paraId="0F602428" w14:textId="77777777" w:rsidR="00A40DAE" w:rsidRDefault="00836025">
            <w:pPr>
              <w:pStyle w:val="TableParagraph"/>
              <w:spacing w:before="0" w:line="257" w:lineRule="exact"/>
              <w:ind w:left="108"/>
            </w:pPr>
            <w:r>
              <w:t>PRZER-DON</w:t>
            </w:r>
          </w:p>
        </w:tc>
        <w:tc>
          <w:tcPr>
            <w:tcW w:w="3819" w:type="dxa"/>
          </w:tcPr>
          <w:p w14:paraId="7657BFA3" w14:textId="77777777" w:rsidR="00A40DAE" w:rsidRDefault="00836025">
            <w:pPr>
              <w:pStyle w:val="TableParagraph"/>
              <w:spacing w:before="0"/>
              <w:ind w:left="109" w:right="195"/>
            </w:pPr>
            <w:r>
              <w:t>Przerzedzanie siewów w doniczkach, kasetach itp.</w:t>
            </w:r>
          </w:p>
        </w:tc>
        <w:tc>
          <w:tcPr>
            <w:tcW w:w="1423" w:type="dxa"/>
          </w:tcPr>
          <w:p w14:paraId="1F5FB765" w14:textId="77777777" w:rsidR="00A40DAE" w:rsidRDefault="00836025">
            <w:pPr>
              <w:pStyle w:val="TableParagraph"/>
              <w:spacing w:before="0" w:line="257" w:lineRule="exact"/>
              <w:ind w:left="449" w:right="431"/>
              <w:jc w:val="center"/>
              <w:rPr>
                <w:sz w:val="14"/>
              </w:rPr>
            </w:pPr>
            <w:r>
              <w:rPr>
                <w:position w:val="-4"/>
              </w:rPr>
              <w:t>M</w:t>
            </w:r>
            <w:r>
              <w:rPr>
                <w:sz w:val="14"/>
              </w:rPr>
              <w:t>2</w:t>
            </w:r>
          </w:p>
        </w:tc>
      </w:tr>
    </w:tbl>
    <w:p w14:paraId="6BE7E846" w14:textId="77777777" w:rsidR="00A40DAE" w:rsidRDefault="00A40DAE">
      <w:pPr>
        <w:pStyle w:val="Tekstpodstawowy"/>
        <w:spacing w:before="3"/>
        <w:ind w:left="0" w:firstLine="0"/>
        <w:rPr>
          <w:i/>
          <w:sz w:val="13"/>
        </w:rPr>
      </w:pPr>
    </w:p>
    <w:p w14:paraId="3AC6ABDB" w14:textId="77777777" w:rsidR="00A40DAE" w:rsidRDefault="00836025">
      <w:pPr>
        <w:pStyle w:val="Nagwek1"/>
        <w:spacing w:before="101"/>
      </w:pPr>
      <w:r>
        <w:t>Standard technologii prac obejmuje:</w:t>
      </w:r>
    </w:p>
    <w:p w14:paraId="72BBD615" w14:textId="77777777" w:rsidR="00A40DAE" w:rsidRDefault="00836025">
      <w:pPr>
        <w:pStyle w:val="Akapitzlist"/>
        <w:numPr>
          <w:ilvl w:val="0"/>
          <w:numId w:val="4"/>
        </w:numPr>
        <w:tabs>
          <w:tab w:val="left" w:pos="996"/>
          <w:tab w:val="left" w:pos="997"/>
        </w:tabs>
        <w:spacing w:before="1" w:line="258" w:lineRule="exact"/>
        <w:ind w:hanging="361"/>
      </w:pPr>
      <w:r>
        <w:t>ręczne przerywanie nadmiarów siewów z doniczek, kaset</w:t>
      </w:r>
      <w:r>
        <w:rPr>
          <w:spacing w:val="-11"/>
        </w:rPr>
        <w:t xml:space="preserve"> </w:t>
      </w:r>
      <w:r>
        <w:t>itp.</w:t>
      </w:r>
    </w:p>
    <w:p w14:paraId="2B10E88E" w14:textId="77777777" w:rsidR="00A40DAE" w:rsidRDefault="00836025">
      <w:pPr>
        <w:pStyle w:val="Akapitzlist"/>
        <w:numPr>
          <w:ilvl w:val="0"/>
          <w:numId w:val="4"/>
        </w:numPr>
        <w:tabs>
          <w:tab w:val="left" w:pos="996"/>
          <w:tab w:val="left" w:pos="997"/>
        </w:tabs>
        <w:spacing w:line="258" w:lineRule="exact"/>
        <w:ind w:hanging="361"/>
      </w:pPr>
      <w:r>
        <w:t>ręczne usuwanie chwastów z</w:t>
      </w:r>
      <w:r>
        <w:rPr>
          <w:spacing w:val="-9"/>
        </w:rPr>
        <w:t xml:space="preserve"> </w:t>
      </w:r>
      <w:r>
        <w:t>doniczek,</w:t>
      </w:r>
    </w:p>
    <w:p w14:paraId="42B64C0E" w14:textId="77777777" w:rsidR="00A40DAE" w:rsidRDefault="00836025">
      <w:pPr>
        <w:pStyle w:val="Akapitzlist"/>
        <w:numPr>
          <w:ilvl w:val="0"/>
          <w:numId w:val="4"/>
        </w:numPr>
        <w:tabs>
          <w:tab w:val="left" w:pos="996"/>
          <w:tab w:val="left" w:pos="997"/>
        </w:tabs>
        <w:spacing w:before="1"/>
        <w:ind w:right="295"/>
      </w:pPr>
      <w:r>
        <w:t>wyniesienie (wywiezienie) usuniętych roślin i chwastów w miejsce wskazane przez Zamawiającego.</w:t>
      </w:r>
    </w:p>
    <w:p w14:paraId="66907EF7" w14:textId="77777777" w:rsidR="00A40DAE" w:rsidRDefault="00A40DAE">
      <w:pPr>
        <w:pStyle w:val="Tekstpodstawowy"/>
        <w:spacing w:before="4"/>
        <w:ind w:left="0" w:firstLine="0"/>
        <w:rPr>
          <w:sz w:val="13"/>
        </w:rPr>
      </w:pPr>
    </w:p>
    <w:p w14:paraId="5063A751" w14:textId="77777777" w:rsidR="00A40DAE" w:rsidRDefault="00836025">
      <w:pPr>
        <w:pStyle w:val="Nagwek1"/>
        <w:spacing w:before="101"/>
      </w:pPr>
      <w:r>
        <w:t>Uwagi:</w:t>
      </w:r>
    </w:p>
    <w:p w14:paraId="1A16A33F" w14:textId="77777777" w:rsidR="00A40DAE" w:rsidRDefault="00836025">
      <w:pPr>
        <w:pStyle w:val="Akapitzlist"/>
        <w:numPr>
          <w:ilvl w:val="0"/>
          <w:numId w:val="4"/>
        </w:numPr>
        <w:tabs>
          <w:tab w:val="left" w:pos="996"/>
          <w:tab w:val="left" w:pos="997"/>
        </w:tabs>
        <w:spacing w:before="1"/>
        <w:ind w:hanging="361"/>
      </w:pPr>
      <w:r>
        <w:t>materiał zapewnia</w:t>
      </w:r>
      <w:r>
        <w:rPr>
          <w:spacing w:val="-2"/>
        </w:rPr>
        <w:t xml:space="preserve"> </w:t>
      </w:r>
      <w:r>
        <w:t>Zamawiający.</w:t>
      </w:r>
    </w:p>
    <w:p w14:paraId="71817309" w14:textId="77777777" w:rsidR="00A40DAE" w:rsidRDefault="00A40DAE">
      <w:pPr>
        <w:pStyle w:val="Tekstpodstawowy"/>
        <w:ind w:left="0" w:firstLine="0"/>
      </w:pPr>
    </w:p>
    <w:p w14:paraId="0E272798" w14:textId="77777777" w:rsidR="00A40DAE" w:rsidRDefault="00836025">
      <w:pPr>
        <w:pStyle w:val="Nagwek1"/>
        <w:spacing w:before="0" w:line="257" w:lineRule="exact"/>
      </w:pPr>
      <w:r>
        <w:t>Procedura odbioru:</w:t>
      </w:r>
    </w:p>
    <w:p w14:paraId="0F26A77F" w14:textId="77777777" w:rsidR="00A40DAE" w:rsidRDefault="00836025">
      <w:pPr>
        <w:pStyle w:val="Akapitzlist"/>
        <w:numPr>
          <w:ilvl w:val="0"/>
          <w:numId w:val="4"/>
        </w:numPr>
        <w:tabs>
          <w:tab w:val="left" w:pos="996"/>
          <w:tab w:val="left" w:pos="997"/>
        </w:tabs>
        <w:ind w:right="294"/>
      </w:pPr>
      <w:r>
        <w:t>odbiór prac nastąpi poprzez zweryfikowanie prawidłowości ich wykonania ze zleceniem oraz poprzez policzenie wysianych</w:t>
      </w:r>
      <w:r>
        <w:rPr>
          <w:spacing w:val="-1"/>
        </w:rPr>
        <w:t xml:space="preserve"> </w:t>
      </w:r>
      <w:r>
        <w:t>doniczek.</w:t>
      </w:r>
    </w:p>
    <w:p w14:paraId="58F46C3B" w14:textId="77777777" w:rsidR="00A40DAE" w:rsidRDefault="00836025">
      <w:pPr>
        <w:ind w:left="1041"/>
        <w:rPr>
          <w:i/>
        </w:rPr>
      </w:pPr>
      <w:r>
        <w:rPr>
          <w:i/>
        </w:rPr>
        <w:t>(rozliczenie z dokładnością do 1 doniczki)</w:t>
      </w:r>
    </w:p>
    <w:p w14:paraId="33E8FD02" w14:textId="77777777" w:rsidR="00A40DAE" w:rsidRDefault="00A40DAE">
      <w:pPr>
        <w:pStyle w:val="Tekstpodstawowy"/>
        <w:ind w:left="0" w:firstLine="0"/>
        <w:rPr>
          <w:i/>
          <w:sz w:val="20"/>
        </w:rPr>
      </w:pPr>
    </w:p>
    <w:p w14:paraId="0C3F0CF2" w14:textId="77777777" w:rsidR="00A40DAE" w:rsidRDefault="00A40DAE">
      <w:pPr>
        <w:pStyle w:val="Tekstpodstawowy"/>
        <w:spacing w:before="11"/>
        <w:ind w:left="0" w:firstLine="0"/>
        <w:rPr>
          <w:i/>
          <w:sz w:val="2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7A8B92B1" w14:textId="77777777">
        <w:trPr>
          <w:trHeight w:val="962"/>
        </w:trPr>
        <w:tc>
          <w:tcPr>
            <w:tcW w:w="650" w:type="dxa"/>
          </w:tcPr>
          <w:p w14:paraId="69E063DF" w14:textId="77777777" w:rsidR="00A40DAE" w:rsidRDefault="00A40DAE">
            <w:pPr>
              <w:pStyle w:val="TableParagraph"/>
              <w:spacing w:before="0"/>
              <w:ind w:left="0"/>
              <w:rPr>
                <w:i/>
                <w:sz w:val="30"/>
              </w:rPr>
            </w:pPr>
          </w:p>
          <w:p w14:paraId="6064588C" w14:textId="77777777" w:rsidR="00A40DAE" w:rsidRDefault="00836025">
            <w:pPr>
              <w:pStyle w:val="TableParagraph"/>
              <w:spacing w:before="0"/>
              <w:ind w:left="120" w:right="110"/>
              <w:jc w:val="center"/>
              <w:rPr>
                <w:b/>
                <w:i/>
              </w:rPr>
            </w:pPr>
            <w:r>
              <w:rPr>
                <w:b/>
                <w:i/>
              </w:rPr>
              <w:t>Nr</w:t>
            </w:r>
          </w:p>
        </w:tc>
        <w:tc>
          <w:tcPr>
            <w:tcW w:w="1728" w:type="dxa"/>
          </w:tcPr>
          <w:p w14:paraId="04A5DA57" w14:textId="77777777" w:rsidR="00A40DAE" w:rsidRDefault="00836025">
            <w:pPr>
              <w:pStyle w:val="TableParagraph"/>
              <w:spacing w:before="222"/>
              <w:ind w:left="172" w:right="141" w:hanging="5"/>
              <w:rPr>
                <w:b/>
                <w:i/>
              </w:rPr>
            </w:pPr>
            <w:r>
              <w:rPr>
                <w:b/>
                <w:i/>
              </w:rPr>
              <w:t>Kod czynności do rozliczenia</w:t>
            </w:r>
          </w:p>
        </w:tc>
        <w:tc>
          <w:tcPr>
            <w:tcW w:w="1725" w:type="dxa"/>
          </w:tcPr>
          <w:p w14:paraId="69B5E929"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02BEB486" w14:textId="77777777" w:rsidR="00A40DAE" w:rsidRDefault="00A40DAE">
            <w:pPr>
              <w:pStyle w:val="TableParagraph"/>
              <w:spacing w:before="0"/>
              <w:ind w:left="0"/>
              <w:rPr>
                <w:i/>
                <w:sz w:val="30"/>
              </w:rPr>
            </w:pPr>
          </w:p>
          <w:p w14:paraId="692017FF" w14:textId="77777777" w:rsidR="00A40DAE" w:rsidRDefault="00836025">
            <w:pPr>
              <w:pStyle w:val="TableParagraph"/>
              <w:spacing w:before="0"/>
              <w:ind w:left="920"/>
              <w:rPr>
                <w:b/>
                <w:i/>
              </w:rPr>
            </w:pPr>
            <w:r>
              <w:rPr>
                <w:b/>
                <w:i/>
              </w:rPr>
              <w:t>Opis kodu czynności</w:t>
            </w:r>
          </w:p>
        </w:tc>
        <w:tc>
          <w:tcPr>
            <w:tcW w:w="1423" w:type="dxa"/>
          </w:tcPr>
          <w:p w14:paraId="0F458EFF" w14:textId="77777777" w:rsidR="00A40DAE" w:rsidRDefault="00836025">
            <w:pPr>
              <w:pStyle w:val="TableParagraph"/>
              <w:spacing w:before="222"/>
              <w:ind w:left="419" w:right="192" w:hanging="195"/>
              <w:rPr>
                <w:b/>
                <w:i/>
              </w:rPr>
            </w:pPr>
            <w:r>
              <w:rPr>
                <w:b/>
                <w:i/>
              </w:rPr>
              <w:t>Jednostka miary</w:t>
            </w:r>
          </w:p>
        </w:tc>
      </w:tr>
      <w:tr w:rsidR="00A40DAE" w14:paraId="6F66AD86" w14:textId="77777777">
        <w:trPr>
          <w:trHeight w:val="772"/>
        </w:trPr>
        <w:tc>
          <w:tcPr>
            <w:tcW w:w="650" w:type="dxa"/>
          </w:tcPr>
          <w:p w14:paraId="57878A22" w14:textId="77777777" w:rsidR="00A40DAE" w:rsidRDefault="00836025">
            <w:pPr>
              <w:pStyle w:val="TableParagraph"/>
              <w:spacing w:before="0" w:line="257" w:lineRule="exact"/>
              <w:ind w:left="119" w:right="110"/>
              <w:jc w:val="center"/>
            </w:pPr>
            <w:r>
              <w:t>312</w:t>
            </w:r>
          </w:p>
        </w:tc>
        <w:tc>
          <w:tcPr>
            <w:tcW w:w="1728" w:type="dxa"/>
          </w:tcPr>
          <w:p w14:paraId="05CB21AE" w14:textId="77777777" w:rsidR="00A40DAE" w:rsidRDefault="00836025">
            <w:pPr>
              <w:pStyle w:val="TableParagraph"/>
              <w:spacing w:before="0" w:line="257" w:lineRule="exact"/>
              <w:ind w:left="108"/>
            </w:pPr>
            <w:r>
              <w:t>ZAŁ-DONT</w:t>
            </w:r>
          </w:p>
        </w:tc>
        <w:tc>
          <w:tcPr>
            <w:tcW w:w="1725" w:type="dxa"/>
          </w:tcPr>
          <w:p w14:paraId="5CD7D631" w14:textId="77777777" w:rsidR="00A40DAE" w:rsidRDefault="00836025">
            <w:pPr>
              <w:pStyle w:val="TableParagraph"/>
              <w:spacing w:before="0" w:line="257" w:lineRule="exact"/>
              <w:ind w:left="108"/>
            </w:pPr>
            <w:r>
              <w:t>ZAŁ-DONT</w:t>
            </w:r>
          </w:p>
        </w:tc>
        <w:tc>
          <w:tcPr>
            <w:tcW w:w="3819" w:type="dxa"/>
          </w:tcPr>
          <w:p w14:paraId="5F4108AA" w14:textId="77777777" w:rsidR="00A40DAE" w:rsidRDefault="00836025">
            <w:pPr>
              <w:pStyle w:val="TableParagraph"/>
              <w:spacing w:before="0"/>
              <w:ind w:left="109" w:right="138"/>
            </w:pPr>
            <w:r>
              <w:t>Załadunek pojemników z doniczkami, kasetami itp. na pojazd lub</w:t>
            </w:r>
          </w:p>
          <w:p w14:paraId="5CF64D0E" w14:textId="77777777" w:rsidR="00A40DAE" w:rsidRDefault="00836025">
            <w:pPr>
              <w:pStyle w:val="TableParagraph"/>
              <w:spacing w:before="0" w:line="237" w:lineRule="exact"/>
              <w:ind w:left="109"/>
            </w:pPr>
            <w:r>
              <w:t>rozładunek i układanie w tunelu</w:t>
            </w:r>
          </w:p>
        </w:tc>
        <w:tc>
          <w:tcPr>
            <w:tcW w:w="1423" w:type="dxa"/>
          </w:tcPr>
          <w:p w14:paraId="6FF6F01E" w14:textId="77777777" w:rsidR="00A40DAE" w:rsidRDefault="00836025">
            <w:pPr>
              <w:pStyle w:val="TableParagraph"/>
              <w:spacing w:before="0" w:line="257" w:lineRule="exact"/>
              <w:ind w:left="472"/>
            </w:pPr>
            <w:r>
              <w:t>TSZT</w:t>
            </w:r>
          </w:p>
        </w:tc>
      </w:tr>
    </w:tbl>
    <w:p w14:paraId="511BECFB" w14:textId="77777777" w:rsidR="00A40DAE" w:rsidRDefault="00836025">
      <w:pPr>
        <w:pStyle w:val="Nagwek1"/>
        <w:spacing w:before="0" w:line="258" w:lineRule="exact"/>
      </w:pPr>
      <w:r>
        <w:t>Standard technologii prac obejmuje:</w:t>
      </w:r>
    </w:p>
    <w:p w14:paraId="375F4A67" w14:textId="77777777" w:rsidR="00A40DAE" w:rsidRDefault="00836025">
      <w:pPr>
        <w:pStyle w:val="Akapitzlist"/>
        <w:numPr>
          <w:ilvl w:val="0"/>
          <w:numId w:val="4"/>
        </w:numPr>
        <w:tabs>
          <w:tab w:val="left" w:pos="996"/>
          <w:tab w:val="left" w:pos="997"/>
        </w:tabs>
        <w:spacing w:before="1"/>
        <w:ind w:right="292"/>
      </w:pPr>
      <w:r>
        <w:t>doniesienie doniczek, kaset itp. z sadzonkami do środka transportowego lub miejsca tymczasowego</w:t>
      </w:r>
      <w:r>
        <w:rPr>
          <w:spacing w:val="-1"/>
        </w:rPr>
        <w:t xml:space="preserve"> </w:t>
      </w:r>
      <w:r>
        <w:t>przechowywania,</w:t>
      </w:r>
    </w:p>
    <w:p w14:paraId="5DB61680" w14:textId="77777777" w:rsidR="00A40DAE" w:rsidRDefault="00836025">
      <w:pPr>
        <w:pStyle w:val="Akapitzlist"/>
        <w:numPr>
          <w:ilvl w:val="0"/>
          <w:numId w:val="4"/>
        </w:numPr>
        <w:tabs>
          <w:tab w:val="left" w:pos="996"/>
          <w:tab w:val="left" w:pos="997"/>
        </w:tabs>
        <w:spacing w:line="257" w:lineRule="exact"/>
        <w:ind w:hanging="361"/>
      </w:pPr>
      <w:r>
        <w:t>ułożenie doniczek, kaset itp. z sadzonkami na pojeździe lub w miejscu</w:t>
      </w:r>
      <w:r>
        <w:rPr>
          <w:spacing w:val="-16"/>
        </w:rPr>
        <w:t xml:space="preserve"> </w:t>
      </w:r>
      <w:r>
        <w:t>przechowywania,</w:t>
      </w:r>
    </w:p>
    <w:p w14:paraId="2D8A1879" w14:textId="77777777" w:rsidR="00A40DAE" w:rsidRDefault="00836025">
      <w:pPr>
        <w:pStyle w:val="Akapitzlist"/>
        <w:numPr>
          <w:ilvl w:val="0"/>
          <w:numId w:val="4"/>
        </w:numPr>
        <w:tabs>
          <w:tab w:val="left" w:pos="996"/>
          <w:tab w:val="left" w:pos="997"/>
        </w:tabs>
        <w:spacing w:line="257" w:lineRule="exact"/>
        <w:ind w:hanging="361"/>
      </w:pPr>
      <w:r>
        <w:t>zabezpieczenie sadzonek przed</w:t>
      </w:r>
      <w:r>
        <w:rPr>
          <w:spacing w:val="-6"/>
        </w:rPr>
        <w:t xml:space="preserve"> </w:t>
      </w:r>
      <w:r>
        <w:t>przesychaniem.</w:t>
      </w:r>
    </w:p>
    <w:p w14:paraId="25D9A9FB" w14:textId="77777777" w:rsidR="00A40DAE" w:rsidRDefault="00A40DAE">
      <w:pPr>
        <w:pStyle w:val="Tekstpodstawowy"/>
        <w:spacing w:before="1"/>
        <w:ind w:left="0" w:firstLine="0"/>
      </w:pPr>
    </w:p>
    <w:p w14:paraId="2A5ADBB9" w14:textId="77777777" w:rsidR="00A40DAE" w:rsidRDefault="00836025">
      <w:pPr>
        <w:pStyle w:val="Nagwek1"/>
        <w:spacing w:before="0"/>
        <w:jc w:val="both"/>
      </w:pPr>
      <w:r>
        <w:t>Procedura odbioru:</w:t>
      </w:r>
    </w:p>
    <w:p w14:paraId="7AAC245E" w14:textId="77777777" w:rsidR="00A40DAE" w:rsidRDefault="00836025">
      <w:pPr>
        <w:pStyle w:val="Akapitzlist"/>
        <w:numPr>
          <w:ilvl w:val="0"/>
          <w:numId w:val="4"/>
        </w:numPr>
        <w:tabs>
          <w:tab w:val="left" w:pos="997"/>
        </w:tabs>
        <w:spacing w:before="1"/>
        <w:ind w:right="290"/>
        <w:jc w:val="both"/>
      </w:pPr>
      <w:r>
        <w:t>odbiór prac nastąpi poprzez zweryfikowanie prawidłowości ich wykonania z opisem czynności i zleceniem oraz poprzez policzenie załadowanych (lub rozładowanych i ułożonych w tunelu)</w:t>
      </w:r>
      <w:r>
        <w:rPr>
          <w:spacing w:val="-4"/>
        </w:rPr>
        <w:t xml:space="preserve"> </w:t>
      </w:r>
      <w:r>
        <w:t>doniczek.</w:t>
      </w:r>
    </w:p>
    <w:p w14:paraId="38FC1406" w14:textId="77777777" w:rsidR="00A40DAE" w:rsidRDefault="00836025">
      <w:pPr>
        <w:spacing w:line="257" w:lineRule="exact"/>
        <w:ind w:left="1041"/>
        <w:jc w:val="both"/>
        <w:rPr>
          <w:i/>
        </w:rPr>
      </w:pPr>
      <w:r>
        <w:rPr>
          <w:i/>
        </w:rPr>
        <w:t>(rozliczenie z dokładnością do 1 doniczki)</w:t>
      </w:r>
    </w:p>
    <w:p w14:paraId="3998F6FB" w14:textId="77777777" w:rsidR="00A40DAE" w:rsidRDefault="00A40DAE">
      <w:pPr>
        <w:pStyle w:val="Tekstpodstawowy"/>
        <w:ind w:left="0" w:firstLine="0"/>
        <w:rPr>
          <w:i/>
          <w:sz w:val="20"/>
        </w:rPr>
      </w:pPr>
    </w:p>
    <w:p w14:paraId="3C47DBFE" w14:textId="77777777" w:rsidR="00A40DAE" w:rsidRDefault="00A40DAE">
      <w:pPr>
        <w:pStyle w:val="Tekstpodstawowy"/>
        <w:ind w:left="0" w:firstLine="0"/>
        <w:rPr>
          <w:i/>
          <w:sz w:val="20"/>
        </w:rPr>
      </w:pPr>
    </w:p>
    <w:p w14:paraId="2BCF6CD3" w14:textId="77777777" w:rsidR="00A40DAE" w:rsidRDefault="00A40DAE">
      <w:pPr>
        <w:pStyle w:val="Tekstpodstawowy"/>
        <w:spacing w:before="5"/>
        <w:ind w:left="0" w:firstLine="0"/>
        <w:rPr>
          <w:i/>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0C4830D2" w14:textId="77777777">
        <w:trPr>
          <w:trHeight w:val="961"/>
        </w:trPr>
        <w:tc>
          <w:tcPr>
            <w:tcW w:w="650" w:type="dxa"/>
          </w:tcPr>
          <w:p w14:paraId="4F8EB46A" w14:textId="77777777" w:rsidR="00A40DAE" w:rsidRDefault="00A40DAE">
            <w:pPr>
              <w:pStyle w:val="TableParagraph"/>
              <w:spacing w:before="0"/>
              <w:ind w:left="0"/>
              <w:rPr>
                <w:i/>
                <w:sz w:val="30"/>
              </w:rPr>
            </w:pPr>
          </w:p>
          <w:p w14:paraId="30AC3793" w14:textId="77777777" w:rsidR="00A40DAE" w:rsidRDefault="00836025">
            <w:pPr>
              <w:pStyle w:val="TableParagraph"/>
              <w:spacing w:before="0"/>
              <w:ind w:left="120" w:right="110"/>
              <w:jc w:val="center"/>
              <w:rPr>
                <w:b/>
                <w:i/>
              </w:rPr>
            </w:pPr>
            <w:r>
              <w:rPr>
                <w:b/>
                <w:i/>
              </w:rPr>
              <w:t>Nr</w:t>
            </w:r>
          </w:p>
        </w:tc>
        <w:tc>
          <w:tcPr>
            <w:tcW w:w="1728" w:type="dxa"/>
          </w:tcPr>
          <w:p w14:paraId="59DCDFE9" w14:textId="77777777" w:rsidR="00A40DAE" w:rsidRDefault="00836025">
            <w:pPr>
              <w:pStyle w:val="TableParagraph"/>
              <w:spacing w:before="222"/>
              <w:ind w:left="172" w:right="141" w:hanging="5"/>
              <w:rPr>
                <w:b/>
                <w:i/>
              </w:rPr>
            </w:pPr>
            <w:r>
              <w:rPr>
                <w:b/>
                <w:i/>
              </w:rPr>
              <w:t>Kod czynności do rozliczenia</w:t>
            </w:r>
          </w:p>
        </w:tc>
        <w:tc>
          <w:tcPr>
            <w:tcW w:w="1725" w:type="dxa"/>
          </w:tcPr>
          <w:p w14:paraId="0986E1DD"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16938433" w14:textId="77777777" w:rsidR="00A40DAE" w:rsidRDefault="00A40DAE">
            <w:pPr>
              <w:pStyle w:val="TableParagraph"/>
              <w:spacing w:before="0"/>
              <w:ind w:left="0"/>
              <w:rPr>
                <w:i/>
                <w:sz w:val="30"/>
              </w:rPr>
            </w:pPr>
          </w:p>
          <w:p w14:paraId="344352BF" w14:textId="77777777" w:rsidR="00A40DAE" w:rsidRDefault="00836025">
            <w:pPr>
              <w:pStyle w:val="TableParagraph"/>
              <w:spacing w:before="0"/>
              <w:ind w:left="920"/>
              <w:rPr>
                <w:b/>
                <w:i/>
              </w:rPr>
            </w:pPr>
            <w:r>
              <w:rPr>
                <w:b/>
                <w:i/>
              </w:rPr>
              <w:t>Opis kodu czynności</w:t>
            </w:r>
          </w:p>
        </w:tc>
        <w:tc>
          <w:tcPr>
            <w:tcW w:w="1423" w:type="dxa"/>
          </w:tcPr>
          <w:p w14:paraId="15CA4866" w14:textId="77777777" w:rsidR="00A40DAE" w:rsidRDefault="00836025">
            <w:pPr>
              <w:pStyle w:val="TableParagraph"/>
              <w:spacing w:before="222"/>
              <w:ind w:left="419" w:right="192" w:hanging="195"/>
              <w:rPr>
                <w:b/>
                <w:i/>
              </w:rPr>
            </w:pPr>
            <w:r>
              <w:rPr>
                <w:b/>
                <w:i/>
              </w:rPr>
              <w:t>Jednostka miary</w:t>
            </w:r>
          </w:p>
        </w:tc>
      </w:tr>
      <w:tr w:rsidR="00A40DAE" w14:paraId="308032DD" w14:textId="77777777">
        <w:trPr>
          <w:trHeight w:val="660"/>
        </w:trPr>
        <w:tc>
          <w:tcPr>
            <w:tcW w:w="650" w:type="dxa"/>
          </w:tcPr>
          <w:p w14:paraId="4885B1DE" w14:textId="77777777" w:rsidR="00A40DAE" w:rsidRDefault="00836025">
            <w:pPr>
              <w:pStyle w:val="TableParagraph"/>
              <w:spacing w:before="0"/>
              <w:ind w:left="119" w:right="110"/>
              <w:jc w:val="center"/>
            </w:pPr>
            <w:r>
              <w:t>313</w:t>
            </w:r>
          </w:p>
        </w:tc>
        <w:tc>
          <w:tcPr>
            <w:tcW w:w="1728" w:type="dxa"/>
          </w:tcPr>
          <w:p w14:paraId="4C0579B9" w14:textId="77777777" w:rsidR="00A40DAE" w:rsidRDefault="00836025">
            <w:pPr>
              <w:pStyle w:val="TableParagraph"/>
              <w:spacing w:before="0"/>
              <w:ind w:left="108"/>
            </w:pPr>
            <w:r>
              <w:t>PRZER-K</w:t>
            </w:r>
          </w:p>
        </w:tc>
        <w:tc>
          <w:tcPr>
            <w:tcW w:w="1725" w:type="dxa"/>
          </w:tcPr>
          <w:p w14:paraId="091B9384" w14:textId="77777777" w:rsidR="00A40DAE" w:rsidRDefault="00836025">
            <w:pPr>
              <w:pStyle w:val="TableParagraph"/>
              <w:spacing w:before="0"/>
              <w:ind w:left="108"/>
            </w:pPr>
            <w:r>
              <w:t>PRZER-K</w:t>
            </w:r>
          </w:p>
        </w:tc>
        <w:tc>
          <w:tcPr>
            <w:tcW w:w="3819" w:type="dxa"/>
          </w:tcPr>
          <w:p w14:paraId="01F6D240" w14:textId="77777777" w:rsidR="00A40DAE" w:rsidRDefault="00836025">
            <w:pPr>
              <w:pStyle w:val="TableParagraph"/>
              <w:spacing w:before="0"/>
              <w:ind w:left="109"/>
            </w:pPr>
            <w:r>
              <w:t>Przerabianie kompostu</w:t>
            </w:r>
          </w:p>
        </w:tc>
        <w:tc>
          <w:tcPr>
            <w:tcW w:w="1423" w:type="dxa"/>
          </w:tcPr>
          <w:p w14:paraId="74EC8390" w14:textId="77777777" w:rsidR="00A40DAE" w:rsidRDefault="00836025">
            <w:pPr>
              <w:pStyle w:val="TableParagraph"/>
              <w:spacing w:before="0"/>
              <w:ind w:left="449" w:right="430"/>
              <w:jc w:val="center"/>
            </w:pPr>
            <w:r>
              <w:t>M</w:t>
            </w:r>
            <w:r>
              <w:rPr>
                <w:position w:val="5"/>
                <w:sz w:val="14"/>
              </w:rPr>
              <w:t>3</w:t>
            </w:r>
            <w:r>
              <w:t>P</w:t>
            </w:r>
          </w:p>
        </w:tc>
      </w:tr>
    </w:tbl>
    <w:p w14:paraId="412C02F4" w14:textId="77777777" w:rsidR="00A40DAE" w:rsidRDefault="00A40DAE">
      <w:pPr>
        <w:jc w:val="center"/>
        <w:sectPr w:rsidR="00A40DAE">
          <w:pgSz w:w="11910" w:h="16840"/>
          <w:pgMar w:top="1320" w:right="980" w:bottom="280" w:left="1140" w:header="708" w:footer="708" w:gutter="0"/>
          <w:cols w:space="708"/>
        </w:sectPr>
      </w:pPr>
    </w:p>
    <w:p w14:paraId="507A2D19" w14:textId="77777777" w:rsidR="00A40DAE" w:rsidRDefault="00836025">
      <w:pPr>
        <w:pStyle w:val="Nagwek1"/>
        <w:spacing w:before="77"/>
      </w:pPr>
      <w:r>
        <w:t>Standard technologii prac obejmuje:</w:t>
      </w:r>
    </w:p>
    <w:p w14:paraId="7A20E57B" w14:textId="77777777" w:rsidR="00A40DAE" w:rsidRDefault="00836025">
      <w:pPr>
        <w:pStyle w:val="Akapitzlist"/>
        <w:numPr>
          <w:ilvl w:val="0"/>
          <w:numId w:val="4"/>
        </w:numPr>
        <w:tabs>
          <w:tab w:val="left" w:pos="996"/>
          <w:tab w:val="left" w:pos="997"/>
        </w:tabs>
        <w:spacing w:before="2" w:line="257" w:lineRule="exact"/>
        <w:ind w:hanging="361"/>
      </w:pPr>
      <w:r>
        <w:t>zawieszenie lub doczepienie sprzętu do</w:t>
      </w:r>
      <w:r>
        <w:rPr>
          <w:spacing w:val="-5"/>
        </w:rPr>
        <w:t xml:space="preserve"> </w:t>
      </w:r>
      <w:r>
        <w:t>ciągnika,</w:t>
      </w:r>
    </w:p>
    <w:p w14:paraId="5B1091DF" w14:textId="77777777" w:rsidR="00A40DAE" w:rsidRDefault="00836025">
      <w:pPr>
        <w:pStyle w:val="Akapitzlist"/>
        <w:numPr>
          <w:ilvl w:val="0"/>
          <w:numId w:val="4"/>
        </w:numPr>
        <w:tabs>
          <w:tab w:val="left" w:pos="996"/>
          <w:tab w:val="left" w:pos="997"/>
        </w:tabs>
        <w:spacing w:line="257" w:lineRule="exact"/>
        <w:ind w:hanging="361"/>
      </w:pPr>
      <w:r>
        <w:t>regulację i drobne naprawy</w:t>
      </w:r>
      <w:r>
        <w:rPr>
          <w:spacing w:val="-5"/>
        </w:rPr>
        <w:t xml:space="preserve"> </w:t>
      </w:r>
      <w:r>
        <w:t>sprzętu,</w:t>
      </w:r>
    </w:p>
    <w:p w14:paraId="25B91153" w14:textId="77777777" w:rsidR="00A40DAE" w:rsidRDefault="00836025">
      <w:pPr>
        <w:pStyle w:val="Akapitzlist"/>
        <w:numPr>
          <w:ilvl w:val="0"/>
          <w:numId w:val="4"/>
        </w:numPr>
        <w:tabs>
          <w:tab w:val="left" w:pos="996"/>
          <w:tab w:val="left" w:pos="997"/>
        </w:tabs>
        <w:spacing w:before="1" w:line="257" w:lineRule="exact"/>
        <w:ind w:hanging="361"/>
      </w:pPr>
      <w:r>
        <w:t>mechaniczne wymieszanie składników kompostu (np. torfu,</w:t>
      </w:r>
      <w:r>
        <w:rPr>
          <w:spacing w:val="-7"/>
        </w:rPr>
        <w:t xml:space="preserve"> </w:t>
      </w:r>
      <w:r>
        <w:t>kory),</w:t>
      </w:r>
    </w:p>
    <w:p w14:paraId="47DA538D" w14:textId="77777777" w:rsidR="00A40DAE" w:rsidRDefault="00836025">
      <w:pPr>
        <w:pStyle w:val="Akapitzlist"/>
        <w:numPr>
          <w:ilvl w:val="0"/>
          <w:numId w:val="4"/>
        </w:numPr>
        <w:tabs>
          <w:tab w:val="left" w:pos="996"/>
          <w:tab w:val="left" w:pos="997"/>
        </w:tabs>
        <w:spacing w:line="257" w:lineRule="exact"/>
        <w:ind w:hanging="361"/>
      </w:pPr>
      <w:r>
        <w:t>ułożenie przerobionego kompostu w</w:t>
      </w:r>
      <w:r>
        <w:rPr>
          <w:spacing w:val="-3"/>
        </w:rPr>
        <w:t xml:space="preserve"> </w:t>
      </w:r>
      <w:r>
        <w:t>pryzmy,</w:t>
      </w:r>
    </w:p>
    <w:p w14:paraId="1DC41D1E" w14:textId="77777777" w:rsidR="00A40DAE" w:rsidRDefault="00836025">
      <w:pPr>
        <w:pStyle w:val="Akapitzlist"/>
        <w:numPr>
          <w:ilvl w:val="0"/>
          <w:numId w:val="4"/>
        </w:numPr>
        <w:tabs>
          <w:tab w:val="left" w:pos="996"/>
          <w:tab w:val="left" w:pos="997"/>
        </w:tabs>
        <w:spacing w:before="1"/>
        <w:ind w:hanging="361"/>
      </w:pPr>
      <w:r>
        <w:t>oczyszczenie sprzętu oraz odstawienie go do miejsca</w:t>
      </w:r>
      <w:r>
        <w:rPr>
          <w:spacing w:val="-4"/>
        </w:rPr>
        <w:t xml:space="preserve"> </w:t>
      </w:r>
      <w:r>
        <w:t>postoju.</w:t>
      </w:r>
    </w:p>
    <w:p w14:paraId="079DDA06" w14:textId="77777777" w:rsidR="00A40DAE" w:rsidRDefault="00A40DAE">
      <w:pPr>
        <w:pStyle w:val="Tekstpodstawowy"/>
        <w:ind w:left="0" w:firstLine="0"/>
      </w:pPr>
    </w:p>
    <w:p w14:paraId="4DC1CEA7" w14:textId="77777777" w:rsidR="00A40DAE" w:rsidRDefault="00836025">
      <w:pPr>
        <w:pStyle w:val="Nagwek1"/>
        <w:spacing w:before="0" w:line="257" w:lineRule="exact"/>
      </w:pPr>
      <w:r>
        <w:t>Uwagi:</w:t>
      </w:r>
    </w:p>
    <w:p w14:paraId="1F21B888" w14:textId="77777777" w:rsidR="00A40DAE" w:rsidRDefault="00836025">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14:paraId="6BB10767" w14:textId="77777777" w:rsidR="00A40DAE" w:rsidRDefault="00A40DAE">
      <w:pPr>
        <w:pStyle w:val="Tekstpodstawowy"/>
        <w:ind w:left="0" w:firstLine="0"/>
      </w:pPr>
    </w:p>
    <w:p w14:paraId="0175FDFF" w14:textId="77777777" w:rsidR="00A40DAE" w:rsidRDefault="00836025">
      <w:pPr>
        <w:pStyle w:val="Nagwek1"/>
        <w:spacing w:before="1"/>
        <w:jc w:val="both"/>
      </w:pPr>
      <w:r>
        <w:t>Procedura odbioru:</w:t>
      </w:r>
    </w:p>
    <w:p w14:paraId="269DD19E" w14:textId="77777777" w:rsidR="00A40DAE" w:rsidRDefault="00836025">
      <w:pPr>
        <w:pStyle w:val="Akapitzlist"/>
        <w:numPr>
          <w:ilvl w:val="0"/>
          <w:numId w:val="4"/>
        </w:numPr>
        <w:tabs>
          <w:tab w:val="left" w:pos="997"/>
        </w:tabs>
        <w:spacing w:before="1"/>
        <w:ind w:right="292"/>
        <w:jc w:val="both"/>
      </w:pPr>
      <w:r>
        <w:t>odbiór prac nastąpi poprzez zweryfikowanie prawidłowości ich wykonania z opisem czynności</w:t>
      </w:r>
      <w:r>
        <w:rPr>
          <w:spacing w:val="-8"/>
        </w:rPr>
        <w:t xml:space="preserve"> </w:t>
      </w:r>
      <w:r>
        <w:t>i</w:t>
      </w:r>
      <w:r>
        <w:rPr>
          <w:spacing w:val="-5"/>
        </w:rPr>
        <w:t xml:space="preserve"> </w:t>
      </w:r>
      <w:r>
        <w:t>zleceniem</w:t>
      </w:r>
      <w:r>
        <w:rPr>
          <w:spacing w:val="-5"/>
        </w:rPr>
        <w:t xml:space="preserve"> </w:t>
      </w:r>
      <w:r>
        <w:t>oraz</w:t>
      </w:r>
      <w:r>
        <w:rPr>
          <w:spacing w:val="-5"/>
        </w:rPr>
        <w:t xml:space="preserve"> </w:t>
      </w:r>
      <w:r>
        <w:t>poprzez</w:t>
      </w:r>
      <w:r>
        <w:rPr>
          <w:spacing w:val="-6"/>
        </w:rPr>
        <w:t xml:space="preserve"> </w:t>
      </w:r>
      <w:r>
        <w:t>zmierzenie</w:t>
      </w:r>
      <w:r>
        <w:rPr>
          <w:spacing w:val="-4"/>
        </w:rPr>
        <w:t xml:space="preserve"> </w:t>
      </w:r>
      <w:r>
        <w:t>materiału</w:t>
      </w:r>
      <w:r>
        <w:rPr>
          <w:spacing w:val="-6"/>
        </w:rPr>
        <w:t xml:space="preserve"> </w:t>
      </w:r>
      <w:r>
        <w:t>kompostowego</w:t>
      </w:r>
      <w:r>
        <w:rPr>
          <w:spacing w:val="-5"/>
        </w:rPr>
        <w:t xml:space="preserve"> </w:t>
      </w:r>
      <w:r>
        <w:t>w</w:t>
      </w:r>
      <w:r>
        <w:rPr>
          <w:spacing w:val="-7"/>
        </w:rPr>
        <w:t xml:space="preserve"> </w:t>
      </w:r>
      <w:r>
        <w:t>pryzmach</w:t>
      </w:r>
      <w:r>
        <w:rPr>
          <w:spacing w:val="-6"/>
        </w:rPr>
        <w:t xml:space="preserve"> </w:t>
      </w:r>
      <w:r>
        <w:t>przy pomocy taśmy</w:t>
      </w:r>
      <w:r>
        <w:rPr>
          <w:spacing w:val="-6"/>
        </w:rPr>
        <w:t xml:space="preserve"> </w:t>
      </w:r>
      <w:r>
        <w:t>mierniczej.</w:t>
      </w:r>
    </w:p>
    <w:p w14:paraId="11FC10D6" w14:textId="77777777" w:rsidR="00774BA1" w:rsidRDefault="00774BA1">
      <w:pPr>
        <w:pStyle w:val="Nagwek1"/>
        <w:spacing w:before="80"/>
        <w:ind w:left="288" w:right="307"/>
        <w:jc w:val="center"/>
      </w:pPr>
    </w:p>
    <w:p w14:paraId="22BE7D55" w14:textId="3B10E3B3" w:rsidR="00A40DAE" w:rsidRDefault="00836025">
      <w:pPr>
        <w:pStyle w:val="Nagwek1"/>
        <w:spacing w:before="80"/>
        <w:ind w:left="288" w:right="307"/>
        <w:jc w:val="center"/>
      </w:pPr>
      <w:r>
        <w:t>Gospodarka szkółkarska w szkółkach kontenerowych</w:t>
      </w:r>
    </w:p>
    <w:p w14:paraId="00DAFB44" w14:textId="77777777" w:rsidR="00A40DAE" w:rsidRDefault="00A40DAE">
      <w:pPr>
        <w:pStyle w:val="Tekstpodstawowy"/>
        <w:spacing w:before="8"/>
        <w:ind w:left="0" w:firstLine="0"/>
        <w:rPr>
          <w:b/>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7D41A695" w14:textId="77777777">
        <w:trPr>
          <w:trHeight w:val="959"/>
        </w:trPr>
        <w:tc>
          <w:tcPr>
            <w:tcW w:w="650" w:type="dxa"/>
          </w:tcPr>
          <w:p w14:paraId="6BE5FF35" w14:textId="77777777" w:rsidR="00A40DAE" w:rsidRDefault="00A40DAE">
            <w:pPr>
              <w:pStyle w:val="TableParagraph"/>
              <w:spacing w:before="9"/>
              <w:ind w:left="0"/>
              <w:rPr>
                <w:b/>
                <w:sz w:val="29"/>
              </w:rPr>
            </w:pPr>
          </w:p>
          <w:p w14:paraId="717C8FD9" w14:textId="77777777" w:rsidR="00A40DAE" w:rsidRDefault="00836025">
            <w:pPr>
              <w:pStyle w:val="TableParagraph"/>
              <w:spacing w:before="1"/>
              <w:ind w:left="120" w:right="110"/>
              <w:jc w:val="center"/>
              <w:rPr>
                <w:b/>
                <w:i/>
              </w:rPr>
            </w:pPr>
            <w:r>
              <w:rPr>
                <w:b/>
                <w:i/>
              </w:rPr>
              <w:t>Nr</w:t>
            </w:r>
          </w:p>
        </w:tc>
        <w:tc>
          <w:tcPr>
            <w:tcW w:w="1728" w:type="dxa"/>
          </w:tcPr>
          <w:p w14:paraId="52A761B4" w14:textId="77777777" w:rsidR="00A40DAE" w:rsidRDefault="00836025">
            <w:pPr>
              <w:pStyle w:val="TableParagraph"/>
              <w:spacing w:before="220"/>
              <w:ind w:left="172" w:right="141" w:hanging="5"/>
              <w:rPr>
                <w:b/>
                <w:i/>
              </w:rPr>
            </w:pPr>
            <w:r>
              <w:rPr>
                <w:b/>
                <w:i/>
              </w:rPr>
              <w:t>Kod czynności do rozliczenia</w:t>
            </w:r>
          </w:p>
        </w:tc>
        <w:tc>
          <w:tcPr>
            <w:tcW w:w="1725" w:type="dxa"/>
          </w:tcPr>
          <w:p w14:paraId="7A5C298D"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3CB30D65" w14:textId="77777777" w:rsidR="00A40DAE" w:rsidRDefault="00A40DAE">
            <w:pPr>
              <w:pStyle w:val="TableParagraph"/>
              <w:spacing w:before="9"/>
              <w:ind w:left="0"/>
              <w:rPr>
                <w:b/>
                <w:sz w:val="29"/>
              </w:rPr>
            </w:pPr>
          </w:p>
          <w:p w14:paraId="3C15A93E" w14:textId="77777777" w:rsidR="00A40DAE" w:rsidRDefault="00836025">
            <w:pPr>
              <w:pStyle w:val="TableParagraph"/>
              <w:spacing w:before="1"/>
              <w:ind w:left="920"/>
              <w:rPr>
                <w:b/>
                <w:i/>
              </w:rPr>
            </w:pPr>
            <w:r>
              <w:rPr>
                <w:b/>
                <w:i/>
              </w:rPr>
              <w:t>Opis kodu czynności</w:t>
            </w:r>
          </w:p>
        </w:tc>
        <w:tc>
          <w:tcPr>
            <w:tcW w:w="1423" w:type="dxa"/>
          </w:tcPr>
          <w:p w14:paraId="260A894A" w14:textId="77777777" w:rsidR="00A40DAE" w:rsidRDefault="00836025">
            <w:pPr>
              <w:pStyle w:val="TableParagraph"/>
              <w:spacing w:before="220"/>
              <w:ind w:left="419" w:right="192" w:hanging="195"/>
              <w:rPr>
                <w:b/>
                <w:i/>
              </w:rPr>
            </w:pPr>
            <w:r>
              <w:rPr>
                <w:b/>
                <w:i/>
              </w:rPr>
              <w:t>Jednostka miary</w:t>
            </w:r>
          </w:p>
        </w:tc>
      </w:tr>
      <w:tr w:rsidR="00A40DAE" w14:paraId="01A457FD" w14:textId="77777777">
        <w:trPr>
          <w:trHeight w:val="626"/>
        </w:trPr>
        <w:tc>
          <w:tcPr>
            <w:tcW w:w="650" w:type="dxa"/>
          </w:tcPr>
          <w:p w14:paraId="5AA0A600" w14:textId="77777777" w:rsidR="00A40DAE" w:rsidRDefault="00836025">
            <w:pPr>
              <w:pStyle w:val="TableParagraph"/>
              <w:spacing w:before="0" w:line="257" w:lineRule="exact"/>
              <w:ind w:left="119" w:right="110"/>
              <w:jc w:val="center"/>
            </w:pPr>
            <w:r>
              <w:t>314</w:t>
            </w:r>
          </w:p>
        </w:tc>
        <w:tc>
          <w:tcPr>
            <w:tcW w:w="1728" w:type="dxa"/>
          </w:tcPr>
          <w:p w14:paraId="600D4236" w14:textId="77777777" w:rsidR="00A40DAE" w:rsidRDefault="00836025">
            <w:pPr>
              <w:pStyle w:val="TableParagraph"/>
              <w:spacing w:before="0" w:line="257" w:lineRule="exact"/>
              <w:ind w:left="108"/>
            </w:pPr>
            <w:r>
              <w:t>PRZ-MIKOR</w:t>
            </w:r>
          </w:p>
        </w:tc>
        <w:tc>
          <w:tcPr>
            <w:tcW w:w="1725" w:type="dxa"/>
          </w:tcPr>
          <w:p w14:paraId="77B20740" w14:textId="77777777" w:rsidR="00A40DAE" w:rsidRDefault="00836025">
            <w:pPr>
              <w:pStyle w:val="TableParagraph"/>
              <w:spacing w:before="0" w:line="257" w:lineRule="exact"/>
              <w:ind w:left="108"/>
            </w:pPr>
            <w:r>
              <w:t>PRZ-MIKOR</w:t>
            </w:r>
          </w:p>
        </w:tc>
        <w:tc>
          <w:tcPr>
            <w:tcW w:w="3819" w:type="dxa"/>
          </w:tcPr>
          <w:p w14:paraId="03CD2933" w14:textId="77777777" w:rsidR="00A40DAE" w:rsidRDefault="00836025">
            <w:pPr>
              <w:pStyle w:val="TableParagraph"/>
              <w:spacing w:before="0" w:line="257" w:lineRule="exact"/>
              <w:ind w:left="109"/>
            </w:pPr>
            <w:r>
              <w:t>Przygotowanie mikoryzy</w:t>
            </w:r>
          </w:p>
        </w:tc>
        <w:tc>
          <w:tcPr>
            <w:tcW w:w="1423" w:type="dxa"/>
          </w:tcPr>
          <w:p w14:paraId="70B2423F" w14:textId="77777777" w:rsidR="00A40DAE" w:rsidRDefault="00836025">
            <w:pPr>
              <w:pStyle w:val="TableParagraph"/>
              <w:spacing w:before="0" w:line="257" w:lineRule="exact"/>
              <w:ind w:left="472"/>
            </w:pPr>
            <w:r>
              <w:t>TSZT</w:t>
            </w:r>
          </w:p>
        </w:tc>
      </w:tr>
    </w:tbl>
    <w:p w14:paraId="18D02402" w14:textId="77777777" w:rsidR="00A40DAE" w:rsidRDefault="00836025">
      <w:pPr>
        <w:spacing w:line="256" w:lineRule="exact"/>
        <w:ind w:left="276"/>
        <w:rPr>
          <w:b/>
        </w:rPr>
      </w:pPr>
      <w:r>
        <w:rPr>
          <w:b/>
        </w:rPr>
        <w:t>Standard technologii prac obejmuje:</w:t>
      </w:r>
    </w:p>
    <w:p w14:paraId="040222D2" w14:textId="77777777" w:rsidR="00A40DAE" w:rsidRDefault="00836025">
      <w:pPr>
        <w:pStyle w:val="Akapitzlist"/>
        <w:numPr>
          <w:ilvl w:val="0"/>
          <w:numId w:val="4"/>
        </w:numPr>
        <w:tabs>
          <w:tab w:val="left" w:pos="996"/>
          <w:tab w:val="left" w:pos="997"/>
        </w:tabs>
        <w:spacing w:line="257" w:lineRule="exact"/>
        <w:ind w:hanging="361"/>
      </w:pPr>
      <w:r>
        <w:t>wyjecie preparatu z</w:t>
      </w:r>
      <w:r>
        <w:rPr>
          <w:spacing w:val="-4"/>
        </w:rPr>
        <w:t xml:space="preserve"> </w:t>
      </w:r>
      <w:r>
        <w:t>opakowania,</w:t>
      </w:r>
    </w:p>
    <w:p w14:paraId="60FE72D8" w14:textId="77777777" w:rsidR="00A40DAE" w:rsidRDefault="00836025">
      <w:pPr>
        <w:pStyle w:val="Akapitzlist"/>
        <w:numPr>
          <w:ilvl w:val="0"/>
          <w:numId w:val="4"/>
        </w:numPr>
        <w:tabs>
          <w:tab w:val="left" w:pos="996"/>
          <w:tab w:val="left" w:pos="997"/>
        </w:tabs>
        <w:spacing w:before="1" w:line="257" w:lineRule="exact"/>
        <w:ind w:hanging="361"/>
      </w:pPr>
      <w:r>
        <w:t>rozdrobnienie</w:t>
      </w:r>
      <w:r>
        <w:rPr>
          <w:spacing w:val="-1"/>
        </w:rPr>
        <w:t xml:space="preserve"> </w:t>
      </w:r>
      <w:r>
        <w:t>preparatu,</w:t>
      </w:r>
    </w:p>
    <w:p w14:paraId="1C88B288" w14:textId="77777777" w:rsidR="00A40DAE" w:rsidRDefault="00836025">
      <w:pPr>
        <w:pStyle w:val="Akapitzlist"/>
        <w:numPr>
          <w:ilvl w:val="0"/>
          <w:numId w:val="4"/>
        </w:numPr>
        <w:tabs>
          <w:tab w:val="left" w:pos="996"/>
          <w:tab w:val="left" w:pos="997"/>
        </w:tabs>
        <w:spacing w:line="257" w:lineRule="exact"/>
        <w:ind w:hanging="361"/>
      </w:pPr>
      <w:r>
        <w:t>wymieszanie z</w:t>
      </w:r>
      <w:r>
        <w:rPr>
          <w:spacing w:val="-4"/>
        </w:rPr>
        <w:t xml:space="preserve"> </w:t>
      </w:r>
      <w:r>
        <w:t>substratem.</w:t>
      </w:r>
    </w:p>
    <w:p w14:paraId="4335D656" w14:textId="77777777" w:rsidR="00A40DAE" w:rsidRDefault="00A40DAE">
      <w:pPr>
        <w:pStyle w:val="Tekstpodstawowy"/>
        <w:spacing w:before="1"/>
        <w:ind w:left="0" w:firstLine="0"/>
      </w:pPr>
    </w:p>
    <w:p w14:paraId="036C6D4C" w14:textId="77777777" w:rsidR="00A40DAE" w:rsidRDefault="00836025">
      <w:pPr>
        <w:pStyle w:val="Nagwek1"/>
        <w:spacing w:before="0" w:line="257" w:lineRule="exact"/>
      </w:pPr>
      <w:r>
        <w:t>Uwagi:</w:t>
      </w:r>
    </w:p>
    <w:p w14:paraId="71A9BE18" w14:textId="77777777" w:rsidR="00A40DAE" w:rsidRDefault="00836025">
      <w:pPr>
        <w:pStyle w:val="Akapitzlist"/>
        <w:numPr>
          <w:ilvl w:val="0"/>
          <w:numId w:val="4"/>
        </w:numPr>
        <w:tabs>
          <w:tab w:val="left" w:pos="996"/>
          <w:tab w:val="left" w:pos="997"/>
        </w:tabs>
        <w:spacing w:line="257" w:lineRule="exact"/>
        <w:ind w:hanging="361"/>
      </w:pPr>
      <w:r>
        <w:t>materiał niezbędny do wykonania zabiegu zapewnia</w:t>
      </w:r>
      <w:r>
        <w:rPr>
          <w:spacing w:val="-4"/>
        </w:rPr>
        <w:t xml:space="preserve"> </w:t>
      </w:r>
      <w:r>
        <w:t>Zamawiający.</w:t>
      </w:r>
    </w:p>
    <w:p w14:paraId="17EE957C" w14:textId="77777777" w:rsidR="00A40DAE" w:rsidRDefault="00A40DAE">
      <w:pPr>
        <w:pStyle w:val="Tekstpodstawowy"/>
        <w:ind w:left="0" w:firstLine="0"/>
      </w:pPr>
    </w:p>
    <w:p w14:paraId="36E965C7" w14:textId="77777777" w:rsidR="00A40DAE" w:rsidRDefault="00836025">
      <w:pPr>
        <w:pStyle w:val="Nagwek1"/>
        <w:spacing w:before="0"/>
      </w:pPr>
      <w:r>
        <w:t>Procedura odbioru:</w:t>
      </w:r>
    </w:p>
    <w:p w14:paraId="32F251D2" w14:textId="77777777" w:rsidR="00A40DAE" w:rsidRDefault="00836025">
      <w:pPr>
        <w:pStyle w:val="Akapitzlist"/>
        <w:numPr>
          <w:ilvl w:val="0"/>
          <w:numId w:val="4"/>
        </w:numPr>
        <w:tabs>
          <w:tab w:val="left" w:pos="996"/>
          <w:tab w:val="left" w:pos="997"/>
        </w:tabs>
        <w:spacing w:before="1"/>
        <w:ind w:right="293"/>
      </w:pPr>
      <w:r>
        <w:t>odbiór prac nastąpi poprzez zweryfikowanie prawidłowości ich wykonania z opisem czynności i zleceniem oraz przeliczenie ilości napełnionych</w:t>
      </w:r>
      <w:r>
        <w:rPr>
          <w:spacing w:val="-7"/>
        </w:rPr>
        <w:t xml:space="preserve"> </w:t>
      </w:r>
      <w:r>
        <w:t>kontenerów.</w:t>
      </w:r>
    </w:p>
    <w:p w14:paraId="1539A68E" w14:textId="77777777" w:rsidR="00A40DAE" w:rsidRDefault="00836025">
      <w:pPr>
        <w:ind w:left="984"/>
        <w:rPr>
          <w:i/>
        </w:rPr>
      </w:pPr>
      <w:r>
        <w:rPr>
          <w:i/>
        </w:rPr>
        <w:t>(rozliczenie z dokładnością do dwóch miejsc po przecinku)</w:t>
      </w:r>
    </w:p>
    <w:p w14:paraId="5FB75114" w14:textId="77777777" w:rsidR="00A40DAE" w:rsidRDefault="00A40DAE">
      <w:pPr>
        <w:pStyle w:val="Tekstpodstawowy"/>
        <w:spacing w:before="1"/>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399FADBF" w14:textId="77777777">
        <w:trPr>
          <w:trHeight w:val="959"/>
        </w:trPr>
        <w:tc>
          <w:tcPr>
            <w:tcW w:w="650" w:type="dxa"/>
          </w:tcPr>
          <w:p w14:paraId="16AE4EA6" w14:textId="77777777" w:rsidR="00A40DAE" w:rsidRDefault="00A40DAE">
            <w:pPr>
              <w:pStyle w:val="TableParagraph"/>
              <w:spacing w:before="9"/>
              <w:ind w:left="0"/>
              <w:rPr>
                <w:i/>
                <w:sz w:val="29"/>
              </w:rPr>
            </w:pPr>
          </w:p>
          <w:p w14:paraId="380BFCBD" w14:textId="77777777" w:rsidR="00A40DAE" w:rsidRDefault="00836025">
            <w:pPr>
              <w:pStyle w:val="TableParagraph"/>
              <w:spacing w:before="1"/>
              <w:ind w:left="120" w:right="110"/>
              <w:jc w:val="center"/>
              <w:rPr>
                <w:b/>
                <w:i/>
              </w:rPr>
            </w:pPr>
            <w:r>
              <w:rPr>
                <w:b/>
                <w:i/>
              </w:rPr>
              <w:t>Nr</w:t>
            </w:r>
          </w:p>
        </w:tc>
        <w:tc>
          <w:tcPr>
            <w:tcW w:w="1728" w:type="dxa"/>
          </w:tcPr>
          <w:p w14:paraId="3EEBAE9C" w14:textId="77777777" w:rsidR="00A40DAE" w:rsidRDefault="00836025">
            <w:pPr>
              <w:pStyle w:val="TableParagraph"/>
              <w:spacing w:before="220"/>
              <w:ind w:left="172" w:right="141" w:hanging="5"/>
              <w:rPr>
                <w:b/>
                <w:i/>
              </w:rPr>
            </w:pPr>
            <w:r>
              <w:rPr>
                <w:b/>
                <w:i/>
              </w:rPr>
              <w:t>Kod czynności do rozliczenia</w:t>
            </w:r>
          </w:p>
        </w:tc>
        <w:tc>
          <w:tcPr>
            <w:tcW w:w="1725" w:type="dxa"/>
          </w:tcPr>
          <w:p w14:paraId="7296693D"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0F504FCF" w14:textId="77777777" w:rsidR="00A40DAE" w:rsidRDefault="00A40DAE">
            <w:pPr>
              <w:pStyle w:val="TableParagraph"/>
              <w:spacing w:before="9"/>
              <w:ind w:left="0"/>
              <w:rPr>
                <w:i/>
                <w:sz w:val="29"/>
              </w:rPr>
            </w:pPr>
          </w:p>
          <w:p w14:paraId="17127B6A" w14:textId="77777777" w:rsidR="00A40DAE" w:rsidRDefault="00836025">
            <w:pPr>
              <w:pStyle w:val="TableParagraph"/>
              <w:spacing w:before="1"/>
              <w:ind w:left="920"/>
              <w:rPr>
                <w:b/>
                <w:i/>
              </w:rPr>
            </w:pPr>
            <w:r>
              <w:rPr>
                <w:b/>
                <w:i/>
              </w:rPr>
              <w:t>Opis kodu czynności</w:t>
            </w:r>
          </w:p>
        </w:tc>
        <w:tc>
          <w:tcPr>
            <w:tcW w:w="1423" w:type="dxa"/>
          </w:tcPr>
          <w:p w14:paraId="3B15425D" w14:textId="77777777" w:rsidR="00A40DAE" w:rsidRDefault="00836025">
            <w:pPr>
              <w:pStyle w:val="TableParagraph"/>
              <w:spacing w:before="220"/>
              <w:ind w:left="419" w:right="192" w:hanging="195"/>
              <w:rPr>
                <w:b/>
                <w:i/>
              </w:rPr>
            </w:pPr>
            <w:r>
              <w:rPr>
                <w:b/>
                <w:i/>
              </w:rPr>
              <w:t>Jednostka miary</w:t>
            </w:r>
          </w:p>
        </w:tc>
      </w:tr>
      <w:tr w:rsidR="00A40DAE" w14:paraId="59D3F5C5" w14:textId="77777777">
        <w:trPr>
          <w:trHeight w:val="626"/>
        </w:trPr>
        <w:tc>
          <w:tcPr>
            <w:tcW w:w="650" w:type="dxa"/>
          </w:tcPr>
          <w:p w14:paraId="3DD9488F" w14:textId="77777777" w:rsidR="00A40DAE" w:rsidRDefault="00836025">
            <w:pPr>
              <w:pStyle w:val="TableParagraph"/>
              <w:spacing w:before="0"/>
              <w:ind w:left="119" w:right="110"/>
              <w:jc w:val="center"/>
            </w:pPr>
            <w:r>
              <w:t>315</w:t>
            </w:r>
          </w:p>
        </w:tc>
        <w:tc>
          <w:tcPr>
            <w:tcW w:w="1728" w:type="dxa"/>
          </w:tcPr>
          <w:p w14:paraId="53C17D6D" w14:textId="77777777" w:rsidR="00A40DAE" w:rsidRDefault="00836025">
            <w:pPr>
              <w:pStyle w:val="TableParagraph"/>
              <w:spacing w:before="0"/>
              <w:ind w:left="108"/>
            </w:pPr>
            <w:r>
              <w:t>NAP-KONT</w:t>
            </w:r>
          </w:p>
        </w:tc>
        <w:tc>
          <w:tcPr>
            <w:tcW w:w="1725" w:type="dxa"/>
          </w:tcPr>
          <w:p w14:paraId="40F59285" w14:textId="77777777" w:rsidR="00A40DAE" w:rsidRDefault="00836025">
            <w:pPr>
              <w:pStyle w:val="TableParagraph"/>
              <w:spacing w:before="0"/>
              <w:ind w:left="108"/>
            </w:pPr>
            <w:r>
              <w:t>NAP-KONT</w:t>
            </w:r>
          </w:p>
        </w:tc>
        <w:tc>
          <w:tcPr>
            <w:tcW w:w="3819" w:type="dxa"/>
          </w:tcPr>
          <w:p w14:paraId="2802BC94" w14:textId="77777777" w:rsidR="00A40DAE" w:rsidRDefault="00836025">
            <w:pPr>
              <w:pStyle w:val="TableParagraph"/>
              <w:spacing w:before="0"/>
              <w:ind w:left="109" w:right="104"/>
            </w:pPr>
            <w:r>
              <w:t>Mechaniczne napełnianie kontenerów substratem na linii technologicznej</w:t>
            </w:r>
          </w:p>
        </w:tc>
        <w:tc>
          <w:tcPr>
            <w:tcW w:w="1423" w:type="dxa"/>
          </w:tcPr>
          <w:p w14:paraId="0C093F74" w14:textId="77777777" w:rsidR="00A40DAE" w:rsidRDefault="00836025">
            <w:pPr>
              <w:pStyle w:val="TableParagraph"/>
              <w:spacing w:before="0"/>
              <w:ind w:left="472"/>
            </w:pPr>
            <w:r>
              <w:t>TSZT</w:t>
            </w:r>
          </w:p>
        </w:tc>
      </w:tr>
    </w:tbl>
    <w:p w14:paraId="33885BFC" w14:textId="77777777" w:rsidR="00A40DAE" w:rsidRDefault="00A40DAE">
      <w:pPr>
        <w:pStyle w:val="Tekstpodstawowy"/>
        <w:spacing w:before="10"/>
        <w:ind w:left="0" w:firstLine="0"/>
        <w:rPr>
          <w:i/>
          <w:sz w:val="21"/>
        </w:rPr>
      </w:pPr>
    </w:p>
    <w:p w14:paraId="113DAF16" w14:textId="77777777" w:rsidR="00A40DAE" w:rsidRDefault="00836025">
      <w:pPr>
        <w:pStyle w:val="Nagwek1"/>
        <w:spacing w:before="0"/>
      </w:pPr>
      <w:r>
        <w:t>Standard technologii prac obejmuje:</w:t>
      </w:r>
    </w:p>
    <w:p w14:paraId="06729EFC" w14:textId="77777777" w:rsidR="00A40DAE" w:rsidRDefault="00836025">
      <w:pPr>
        <w:pStyle w:val="Akapitzlist"/>
        <w:numPr>
          <w:ilvl w:val="0"/>
          <w:numId w:val="4"/>
        </w:numPr>
        <w:tabs>
          <w:tab w:val="left" w:pos="996"/>
          <w:tab w:val="left" w:pos="997"/>
        </w:tabs>
        <w:spacing w:before="1" w:line="257" w:lineRule="exact"/>
        <w:ind w:hanging="361"/>
      </w:pPr>
      <w:r>
        <w:t>uruchomienie poszczególnych modułów linii technologicznej do napełniania</w:t>
      </w:r>
      <w:r>
        <w:rPr>
          <w:spacing w:val="-13"/>
        </w:rPr>
        <w:t xml:space="preserve"> </w:t>
      </w:r>
      <w:r>
        <w:t>kontenerów,</w:t>
      </w:r>
    </w:p>
    <w:p w14:paraId="7649E1AA" w14:textId="77777777" w:rsidR="00A40DAE" w:rsidRDefault="00836025">
      <w:pPr>
        <w:pStyle w:val="Akapitzlist"/>
        <w:numPr>
          <w:ilvl w:val="0"/>
          <w:numId w:val="4"/>
        </w:numPr>
        <w:tabs>
          <w:tab w:val="left" w:pos="996"/>
          <w:tab w:val="left" w:pos="997"/>
        </w:tabs>
        <w:spacing w:line="257" w:lineRule="exact"/>
        <w:ind w:hanging="361"/>
      </w:pPr>
      <w:r>
        <w:t>napełnienie mieszalnika</w:t>
      </w:r>
      <w:r>
        <w:rPr>
          <w:spacing w:val="-4"/>
        </w:rPr>
        <w:t xml:space="preserve"> </w:t>
      </w:r>
      <w:r>
        <w:t>substratu</w:t>
      </w:r>
    </w:p>
    <w:p w14:paraId="0B6338D6" w14:textId="77777777" w:rsidR="00A40DAE" w:rsidRDefault="00836025">
      <w:pPr>
        <w:pStyle w:val="Akapitzlist"/>
        <w:numPr>
          <w:ilvl w:val="0"/>
          <w:numId w:val="4"/>
        </w:numPr>
        <w:tabs>
          <w:tab w:val="left" w:pos="996"/>
          <w:tab w:val="left" w:pos="997"/>
        </w:tabs>
        <w:spacing w:line="257" w:lineRule="exact"/>
        <w:ind w:hanging="361"/>
      </w:pPr>
      <w:r>
        <w:t>podawanie pustych kontenerów na taśmociąg początkowy linii</w:t>
      </w:r>
      <w:r>
        <w:rPr>
          <w:spacing w:val="-10"/>
        </w:rPr>
        <w:t xml:space="preserve"> </w:t>
      </w:r>
      <w:r>
        <w:t>technologicznej,</w:t>
      </w:r>
    </w:p>
    <w:p w14:paraId="788829CE" w14:textId="77777777" w:rsidR="00A40DAE" w:rsidRDefault="00836025">
      <w:pPr>
        <w:pStyle w:val="Akapitzlist"/>
        <w:numPr>
          <w:ilvl w:val="0"/>
          <w:numId w:val="4"/>
        </w:numPr>
        <w:tabs>
          <w:tab w:val="left" w:pos="996"/>
          <w:tab w:val="left" w:pos="997"/>
        </w:tabs>
        <w:spacing w:before="2" w:line="257" w:lineRule="exact"/>
        <w:ind w:hanging="361"/>
      </w:pPr>
      <w:r>
        <w:t>ustawienie i korekta ustawień podstawowych parametrów pracy linii</w:t>
      </w:r>
      <w:r>
        <w:rPr>
          <w:spacing w:val="-15"/>
        </w:rPr>
        <w:t xml:space="preserve"> </w:t>
      </w:r>
      <w:r>
        <w:t>technologicznej,</w:t>
      </w:r>
    </w:p>
    <w:p w14:paraId="1AB8A94B" w14:textId="77777777" w:rsidR="00A40DAE" w:rsidRDefault="00836025">
      <w:pPr>
        <w:pStyle w:val="Akapitzlist"/>
        <w:numPr>
          <w:ilvl w:val="0"/>
          <w:numId w:val="4"/>
        </w:numPr>
        <w:tabs>
          <w:tab w:val="left" w:pos="996"/>
          <w:tab w:val="left" w:pos="997"/>
        </w:tabs>
        <w:spacing w:line="257" w:lineRule="exact"/>
        <w:ind w:hanging="361"/>
      </w:pPr>
      <w:r>
        <w:t>bieżącą kontrolę jakości napełniania kontenerów na linii</w:t>
      </w:r>
      <w:r>
        <w:rPr>
          <w:spacing w:val="-2"/>
        </w:rPr>
        <w:t xml:space="preserve"> </w:t>
      </w:r>
      <w:r>
        <w:t>technologicznej,</w:t>
      </w:r>
    </w:p>
    <w:p w14:paraId="394353A0" w14:textId="77777777" w:rsidR="00A40DAE" w:rsidRDefault="00836025">
      <w:pPr>
        <w:pStyle w:val="Akapitzlist"/>
        <w:numPr>
          <w:ilvl w:val="0"/>
          <w:numId w:val="4"/>
        </w:numPr>
        <w:tabs>
          <w:tab w:val="left" w:pos="997"/>
        </w:tabs>
        <w:spacing w:before="1"/>
        <w:ind w:right="291"/>
        <w:jc w:val="both"/>
      </w:pPr>
      <w:r>
        <w:t>zdejmowanie</w:t>
      </w:r>
      <w:r>
        <w:rPr>
          <w:spacing w:val="-8"/>
        </w:rPr>
        <w:t xml:space="preserve"> </w:t>
      </w:r>
      <w:r>
        <w:t>napełnionych</w:t>
      </w:r>
      <w:r>
        <w:rPr>
          <w:spacing w:val="-8"/>
        </w:rPr>
        <w:t xml:space="preserve"> </w:t>
      </w:r>
      <w:r>
        <w:t>substratem</w:t>
      </w:r>
      <w:r>
        <w:rPr>
          <w:spacing w:val="-7"/>
        </w:rPr>
        <w:t xml:space="preserve"> </w:t>
      </w:r>
      <w:r>
        <w:t>kontenerów</w:t>
      </w:r>
      <w:r>
        <w:rPr>
          <w:spacing w:val="-8"/>
        </w:rPr>
        <w:t xml:space="preserve"> </w:t>
      </w:r>
      <w:r>
        <w:t>z</w:t>
      </w:r>
      <w:r>
        <w:rPr>
          <w:spacing w:val="-7"/>
        </w:rPr>
        <w:t xml:space="preserve"> </w:t>
      </w:r>
      <w:r>
        <w:t>podajnika</w:t>
      </w:r>
      <w:r>
        <w:rPr>
          <w:spacing w:val="-7"/>
        </w:rPr>
        <w:t xml:space="preserve"> </w:t>
      </w:r>
      <w:r>
        <w:t>taśmowego</w:t>
      </w:r>
      <w:r>
        <w:rPr>
          <w:spacing w:val="-8"/>
        </w:rPr>
        <w:t xml:space="preserve"> </w:t>
      </w:r>
      <w:r>
        <w:t>i</w:t>
      </w:r>
      <w:r>
        <w:rPr>
          <w:spacing w:val="-7"/>
        </w:rPr>
        <w:t xml:space="preserve"> </w:t>
      </w:r>
      <w:r>
        <w:t>układanie</w:t>
      </w:r>
      <w:r>
        <w:rPr>
          <w:spacing w:val="-7"/>
        </w:rPr>
        <w:t xml:space="preserve"> </w:t>
      </w:r>
      <w:r>
        <w:t>na paletach</w:t>
      </w:r>
      <w:r>
        <w:rPr>
          <w:spacing w:val="-13"/>
        </w:rPr>
        <w:t xml:space="preserve"> </w:t>
      </w:r>
      <w:r>
        <w:t>w</w:t>
      </w:r>
      <w:r>
        <w:rPr>
          <w:spacing w:val="-14"/>
        </w:rPr>
        <w:t xml:space="preserve"> </w:t>
      </w:r>
      <w:r>
        <w:t>stelażu</w:t>
      </w:r>
      <w:r>
        <w:rPr>
          <w:spacing w:val="-12"/>
        </w:rPr>
        <w:t xml:space="preserve"> </w:t>
      </w:r>
      <w:r>
        <w:t>lub</w:t>
      </w:r>
      <w:r>
        <w:rPr>
          <w:spacing w:val="-14"/>
        </w:rPr>
        <w:t xml:space="preserve"> </w:t>
      </w:r>
      <w:r>
        <w:t>na</w:t>
      </w:r>
      <w:r>
        <w:rPr>
          <w:spacing w:val="-13"/>
        </w:rPr>
        <w:t xml:space="preserve"> </w:t>
      </w:r>
      <w:r>
        <w:t>wózki</w:t>
      </w:r>
      <w:r>
        <w:rPr>
          <w:spacing w:val="-12"/>
        </w:rPr>
        <w:t xml:space="preserve"> </w:t>
      </w:r>
      <w:r>
        <w:t>transportowe</w:t>
      </w:r>
      <w:r>
        <w:rPr>
          <w:spacing w:val="-13"/>
        </w:rPr>
        <w:t xml:space="preserve"> </w:t>
      </w:r>
      <w:r>
        <w:t>do</w:t>
      </w:r>
      <w:r>
        <w:rPr>
          <w:spacing w:val="-12"/>
        </w:rPr>
        <w:t xml:space="preserve"> </w:t>
      </w:r>
      <w:r>
        <w:t>dalszego</w:t>
      </w:r>
      <w:r>
        <w:rPr>
          <w:spacing w:val="-14"/>
        </w:rPr>
        <w:t xml:space="preserve"> </w:t>
      </w:r>
      <w:r>
        <w:t>transportu</w:t>
      </w:r>
      <w:r>
        <w:rPr>
          <w:spacing w:val="-13"/>
        </w:rPr>
        <w:t xml:space="preserve"> </w:t>
      </w:r>
      <w:r>
        <w:t>do</w:t>
      </w:r>
      <w:r>
        <w:rPr>
          <w:spacing w:val="-12"/>
        </w:rPr>
        <w:t xml:space="preserve"> </w:t>
      </w:r>
      <w:r>
        <w:t>namiotów</w:t>
      </w:r>
      <w:r>
        <w:rPr>
          <w:spacing w:val="-13"/>
        </w:rPr>
        <w:t xml:space="preserve"> </w:t>
      </w:r>
      <w:r>
        <w:t>lub</w:t>
      </w:r>
      <w:r>
        <w:rPr>
          <w:spacing w:val="-13"/>
        </w:rPr>
        <w:t xml:space="preserve"> </w:t>
      </w:r>
      <w:r>
        <w:t>pola hodowlane,</w:t>
      </w:r>
    </w:p>
    <w:p w14:paraId="66EBEF7F" w14:textId="0E1EAE2C" w:rsidR="00A40DAE" w:rsidRDefault="00836025">
      <w:pPr>
        <w:pStyle w:val="Akapitzlist"/>
        <w:numPr>
          <w:ilvl w:val="0"/>
          <w:numId w:val="4"/>
        </w:numPr>
        <w:tabs>
          <w:tab w:val="left" w:pos="997"/>
        </w:tabs>
        <w:ind w:right="293"/>
        <w:jc w:val="both"/>
      </w:pPr>
      <w:r>
        <w:t>bieżące i końcowe (na zakończenie zmiany roboczej) porządkowanie stanowisk pracy i otoczenia linii technologicznej.</w:t>
      </w:r>
    </w:p>
    <w:p w14:paraId="4A0C8BF3" w14:textId="29E2A265" w:rsidR="00774BA1" w:rsidRDefault="00774BA1" w:rsidP="00774BA1">
      <w:pPr>
        <w:tabs>
          <w:tab w:val="left" w:pos="997"/>
        </w:tabs>
        <w:ind w:right="293"/>
        <w:jc w:val="both"/>
      </w:pPr>
    </w:p>
    <w:p w14:paraId="767CC751" w14:textId="77777777" w:rsidR="00774BA1" w:rsidRDefault="00774BA1" w:rsidP="00774BA1">
      <w:pPr>
        <w:tabs>
          <w:tab w:val="left" w:pos="997"/>
        </w:tabs>
        <w:ind w:right="293"/>
        <w:jc w:val="both"/>
      </w:pPr>
    </w:p>
    <w:p w14:paraId="044FDB31" w14:textId="77777777" w:rsidR="00A40DAE" w:rsidRDefault="00A40DAE">
      <w:pPr>
        <w:pStyle w:val="Tekstpodstawowy"/>
        <w:spacing w:before="6"/>
        <w:ind w:left="0" w:firstLine="0"/>
        <w:rPr>
          <w:sz w:val="13"/>
        </w:rPr>
      </w:pPr>
    </w:p>
    <w:p w14:paraId="0698AA8A" w14:textId="77777777" w:rsidR="00A40DAE" w:rsidRDefault="00836025">
      <w:pPr>
        <w:pStyle w:val="Nagwek1"/>
        <w:spacing w:before="100" w:line="257" w:lineRule="exact"/>
      </w:pPr>
      <w:r>
        <w:t>Uwagi:</w:t>
      </w:r>
    </w:p>
    <w:p w14:paraId="29D32B67" w14:textId="77777777" w:rsidR="00A40DAE" w:rsidRDefault="00836025">
      <w:pPr>
        <w:pStyle w:val="Akapitzlist"/>
        <w:numPr>
          <w:ilvl w:val="0"/>
          <w:numId w:val="4"/>
        </w:numPr>
        <w:tabs>
          <w:tab w:val="left" w:pos="996"/>
          <w:tab w:val="left" w:pos="997"/>
        </w:tabs>
        <w:spacing w:line="257" w:lineRule="exact"/>
        <w:ind w:hanging="361"/>
      </w:pPr>
      <w:r>
        <w:t>materiały i sprzęt niezbędny do wykonania zabiegu zapewnia</w:t>
      </w:r>
      <w:r>
        <w:rPr>
          <w:spacing w:val="-6"/>
        </w:rPr>
        <w:t xml:space="preserve"> </w:t>
      </w:r>
      <w:r>
        <w:t>Zamawiający.</w:t>
      </w:r>
    </w:p>
    <w:p w14:paraId="2534DBE5" w14:textId="77777777" w:rsidR="00A40DAE" w:rsidRDefault="00A40DAE">
      <w:pPr>
        <w:pStyle w:val="Tekstpodstawowy"/>
        <w:ind w:left="0" w:firstLine="0"/>
      </w:pPr>
    </w:p>
    <w:p w14:paraId="77E4B2FC" w14:textId="77777777" w:rsidR="00A40DAE" w:rsidRDefault="00836025">
      <w:pPr>
        <w:pStyle w:val="Nagwek1"/>
        <w:spacing w:before="1"/>
      </w:pPr>
      <w:r>
        <w:t>Procedura odbioru:</w:t>
      </w:r>
    </w:p>
    <w:p w14:paraId="1BB362BD" w14:textId="77777777" w:rsidR="00A40DAE" w:rsidRDefault="00836025">
      <w:pPr>
        <w:pStyle w:val="Akapitzlist"/>
        <w:numPr>
          <w:ilvl w:val="0"/>
          <w:numId w:val="4"/>
        </w:numPr>
        <w:tabs>
          <w:tab w:val="left" w:pos="996"/>
          <w:tab w:val="left" w:pos="997"/>
        </w:tabs>
        <w:spacing w:before="1"/>
        <w:ind w:right="294"/>
      </w:pPr>
      <w:r>
        <w:t>odbiór prac nastąpi poprzez zweryfikowanie prawidłowości ich wykonania z opisem czynności i zleceniem oraz przeliczenie ilości napełnionych</w:t>
      </w:r>
      <w:r>
        <w:rPr>
          <w:spacing w:val="-7"/>
        </w:rPr>
        <w:t xml:space="preserve"> </w:t>
      </w:r>
      <w:r>
        <w:t>kontenerów.</w:t>
      </w:r>
    </w:p>
    <w:p w14:paraId="4BDFA36F" w14:textId="2BF76B55" w:rsidR="00A40DAE" w:rsidRDefault="00836025">
      <w:pPr>
        <w:spacing w:line="256" w:lineRule="exact"/>
        <w:ind w:left="1041"/>
        <w:rPr>
          <w:i/>
        </w:rPr>
      </w:pPr>
      <w:r>
        <w:rPr>
          <w:i/>
        </w:rPr>
        <w:t>(rozliczenie z dokładnością do dwóch miejsc po przecinku)</w:t>
      </w:r>
    </w:p>
    <w:p w14:paraId="4DDD6DED" w14:textId="42CEF2F7" w:rsidR="00774BA1" w:rsidRDefault="00774BA1">
      <w:pPr>
        <w:spacing w:line="256" w:lineRule="exact"/>
        <w:ind w:left="1041"/>
        <w:rPr>
          <w:i/>
        </w:rPr>
      </w:pPr>
    </w:p>
    <w:p w14:paraId="184BCDB7" w14:textId="77777777" w:rsidR="00774BA1" w:rsidRDefault="00774BA1">
      <w:pPr>
        <w:spacing w:line="256" w:lineRule="exact"/>
        <w:ind w:left="1041"/>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73A580D3" w14:textId="77777777">
        <w:trPr>
          <w:trHeight w:val="962"/>
        </w:trPr>
        <w:tc>
          <w:tcPr>
            <w:tcW w:w="650" w:type="dxa"/>
          </w:tcPr>
          <w:p w14:paraId="1EDA528C" w14:textId="77777777" w:rsidR="00A40DAE" w:rsidRDefault="00A40DAE">
            <w:pPr>
              <w:pStyle w:val="TableParagraph"/>
              <w:spacing w:before="10"/>
              <w:ind w:left="0"/>
              <w:rPr>
                <w:i/>
                <w:sz w:val="29"/>
              </w:rPr>
            </w:pPr>
          </w:p>
          <w:p w14:paraId="389D7D35" w14:textId="77777777" w:rsidR="00A40DAE" w:rsidRDefault="00836025">
            <w:pPr>
              <w:pStyle w:val="TableParagraph"/>
              <w:spacing w:before="0"/>
              <w:ind w:left="120" w:right="110"/>
              <w:jc w:val="center"/>
              <w:rPr>
                <w:b/>
                <w:i/>
              </w:rPr>
            </w:pPr>
            <w:r>
              <w:rPr>
                <w:b/>
                <w:i/>
              </w:rPr>
              <w:t>Nr</w:t>
            </w:r>
          </w:p>
        </w:tc>
        <w:tc>
          <w:tcPr>
            <w:tcW w:w="1728" w:type="dxa"/>
          </w:tcPr>
          <w:p w14:paraId="0CD92483" w14:textId="77777777" w:rsidR="00A40DAE" w:rsidRDefault="00836025">
            <w:pPr>
              <w:pStyle w:val="TableParagraph"/>
              <w:spacing w:before="220"/>
              <w:ind w:left="172" w:right="141" w:hanging="5"/>
              <w:rPr>
                <w:b/>
                <w:i/>
              </w:rPr>
            </w:pPr>
            <w:r>
              <w:rPr>
                <w:b/>
                <w:i/>
              </w:rPr>
              <w:t>Kod czynności do rozliczenia</w:t>
            </w:r>
          </w:p>
        </w:tc>
        <w:tc>
          <w:tcPr>
            <w:tcW w:w="1725" w:type="dxa"/>
          </w:tcPr>
          <w:p w14:paraId="015A694B" w14:textId="77777777" w:rsidR="00A40DAE" w:rsidRDefault="00836025">
            <w:pPr>
              <w:pStyle w:val="TableParagraph"/>
              <w:spacing w:before="91"/>
              <w:ind w:left="216" w:right="201" w:firstLine="1"/>
              <w:jc w:val="center"/>
              <w:rPr>
                <w:b/>
                <w:i/>
              </w:rPr>
            </w:pPr>
            <w:r>
              <w:rPr>
                <w:b/>
                <w:i/>
              </w:rPr>
              <w:t>Kod czynn. / materiału do wyceny</w:t>
            </w:r>
          </w:p>
        </w:tc>
        <w:tc>
          <w:tcPr>
            <w:tcW w:w="3819" w:type="dxa"/>
          </w:tcPr>
          <w:p w14:paraId="04862277" w14:textId="77777777" w:rsidR="00A40DAE" w:rsidRDefault="00A40DAE">
            <w:pPr>
              <w:pStyle w:val="TableParagraph"/>
              <w:spacing w:before="10"/>
              <w:ind w:left="0"/>
              <w:rPr>
                <w:i/>
                <w:sz w:val="29"/>
              </w:rPr>
            </w:pPr>
          </w:p>
          <w:p w14:paraId="28E4D5E5" w14:textId="77777777" w:rsidR="00A40DAE" w:rsidRDefault="00836025">
            <w:pPr>
              <w:pStyle w:val="TableParagraph"/>
              <w:spacing w:before="0"/>
              <w:ind w:left="920"/>
              <w:rPr>
                <w:b/>
                <w:i/>
              </w:rPr>
            </w:pPr>
            <w:r>
              <w:rPr>
                <w:b/>
                <w:i/>
              </w:rPr>
              <w:t>Opis kodu czynności</w:t>
            </w:r>
          </w:p>
        </w:tc>
        <w:tc>
          <w:tcPr>
            <w:tcW w:w="1423" w:type="dxa"/>
          </w:tcPr>
          <w:p w14:paraId="6DEE8D09" w14:textId="77777777" w:rsidR="00A40DAE" w:rsidRDefault="00836025">
            <w:pPr>
              <w:pStyle w:val="TableParagraph"/>
              <w:spacing w:before="220"/>
              <w:ind w:left="419" w:right="192" w:hanging="195"/>
              <w:rPr>
                <w:b/>
                <w:i/>
              </w:rPr>
            </w:pPr>
            <w:r>
              <w:rPr>
                <w:b/>
                <w:i/>
              </w:rPr>
              <w:t>Jednostka miary</w:t>
            </w:r>
          </w:p>
        </w:tc>
      </w:tr>
      <w:tr w:rsidR="00A40DAE" w14:paraId="453D97ED" w14:textId="77777777">
        <w:trPr>
          <w:trHeight w:val="772"/>
        </w:trPr>
        <w:tc>
          <w:tcPr>
            <w:tcW w:w="650" w:type="dxa"/>
          </w:tcPr>
          <w:p w14:paraId="2F4C0C20" w14:textId="77777777" w:rsidR="00A40DAE" w:rsidRDefault="00836025">
            <w:pPr>
              <w:pStyle w:val="TableParagraph"/>
              <w:spacing w:before="0" w:line="255" w:lineRule="exact"/>
              <w:ind w:left="119" w:right="110"/>
              <w:jc w:val="center"/>
            </w:pPr>
            <w:r>
              <w:t>316</w:t>
            </w:r>
          </w:p>
        </w:tc>
        <w:tc>
          <w:tcPr>
            <w:tcW w:w="1728" w:type="dxa"/>
          </w:tcPr>
          <w:p w14:paraId="1379E9A4" w14:textId="77777777" w:rsidR="00A40DAE" w:rsidRDefault="00836025">
            <w:pPr>
              <w:pStyle w:val="TableParagraph"/>
              <w:spacing w:before="0" w:line="255" w:lineRule="exact"/>
              <w:ind w:left="108"/>
            </w:pPr>
            <w:r>
              <w:t>SKAR-DB</w:t>
            </w:r>
          </w:p>
        </w:tc>
        <w:tc>
          <w:tcPr>
            <w:tcW w:w="1725" w:type="dxa"/>
          </w:tcPr>
          <w:p w14:paraId="4704ED07" w14:textId="77777777" w:rsidR="00A40DAE" w:rsidRDefault="00836025">
            <w:pPr>
              <w:pStyle w:val="TableParagraph"/>
              <w:spacing w:before="0" w:line="255" w:lineRule="exact"/>
              <w:ind w:left="108"/>
            </w:pPr>
            <w:r>
              <w:t>SKAR-DB</w:t>
            </w:r>
          </w:p>
        </w:tc>
        <w:tc>
          <w:tcPr>
            <w:tcW w:w="3819" w:type="dxa"/>
          </w:tcPr>
          <w:p w14:paraId="23060514" w14:textId="77777777" w:rsidR="00A40DAE" w:rsidRDefault="00836025">
            <w:pPr>
              <w:pStyle w:val="TableParagraph"/>
              <w:spacing w:before="0"/>
              <w:ind w:left="109" w:right="342"/>
            </w:pPr>
            <w:r>
              <w:t>Ręczne obcięcie 1/3-1/4 wysokości żołędzia i odrzucenie porażonych</w:t>
            </w:r>
          </w:p>
          <w:p w14:paraId="38FD9A72" w14:textId="77777777" w:rsidR="00A40DAE" w:rsidRDefault="00836025">
            <w:pPr>
              <w:pStyle w:val="TableParagraph"/>
              <w:spacing w:before="0" w:line="239" w:lineRule="exact"/>
              <w:ind w:left="109"/>
            </w:pPr>
            <w:r>
              <w:t>nasion</w:t>
            </w:r>
          </w:p>
        </w:tc>
        <w:tc>
          <w:tcPr>
            <w:tcW w:w="1423" w:type="dxa"/>
          </w:tcPr>
          <w:p w14:paraId="741ADA82" w14:textId="77777777" w:rsidR="00A40DAE" w:rsidRDefault="00836025">
            <w:pPr>
              <w:pStyle w:val="TableParagraph"/>
              <w:spacing w:before="0" w:line="255" w:lineRule="exact"/>
              <w:ind w:left="17"/>
              <w:jc w:val="center"/>
            </w:pPr>
            <w:r>
              <w:t>T</w:t>
            </w:r>
          </w:p>
        </w:tc>
      </w:tr>
    </w:tbl>
    <w:p w14:paraId="66FA2BBF" w14:textId="77777777" w:rsidR="00A40DAE" w:rsidRDefault="00836025">
      <w:pPr>
        <w:pStyle w:val="Nagwek1"/>
        <w:spacing w:before="0" w:line="255" w:lineRule="exact"/>
      </w:pPr>
      <w:r>
        <w:t>Standard technologii prac obejmuje:</w:t>
      </w:r>
    </w:p>
    <w:p w14:paraId="266D379F" w14:textId="77777777" w:rsidR="00A40DAE" w:rsidRDefault="00836025">
      <w:pPr>
        <w:pStyle w:val="Akapitzlist"/>
        <w:numPr>
          <w:ilvl w:val="0"/>
          <w:numId w:val="4"/>
        </w:numPr>
        <w:tabs>
          <w:tab w:val="left" w:pos="996"/>
          <w:tab w:val="left" w:pos="997"/>
        </w:tabs>
        <w:spacing w:before="1" w:line="257" w:lineRule="exact"/>
        <w:ind w:hanging="361"/>
      </w:pPr>
      <w:r>
        <w:t>ręczne obcięcie 1/3-1/4 wysokości żołędzia od strony przeciwległej do</w:t>
      </w:r>
      <w:r>
        <w:rPr>
          <w:spacing w:val="-11"/>
        </w:rPr>
        <w:t xml:space="preserve"> </w:t>
      </w:r>
      <w:r>
        <w:t>zarodka,</w:t>
      </w:r>
    </w:p>
    <w:p w14:paraId="46FBA48E" w14:textId="77777777" w:rsidR="00A40DAE" w:rsidRDefault="00836025">
      <w:pPr>
        <w:pStyle w:val="Akapitzlist"/>
        <w:numPr>
          <w:ilvl w:val="0"/>
          <w:numId w:val="4"/>
        </w:numPr>
        <w:tabs>
          <w:tab w:val="left" w:pos="996"/>
          <w:tab w:val="left" w:pos="997"/>
        </w:tabs>
        <w:spacing w:line="257" w:lineRule="exact"/>
        <w:ind w:hanging="361"/>
      </w:pPr>
      <w:r>
        <w:t>zabezpieczenie w trakcie pracy nasion po skaryfikacji przed</w:t>
      </w:r>
      <w:r>
        <w:rPr>
          <w:spacing w:val="-13"/>
        </w:rPr>
        <w:t xml:space="preserve"> </w:t>
      </w:r>
      <w:r>
        <w:t>wysychaniem,</w:t>
      </w:r>
    </w:p>
    <w:p w14:paraId="3EE4B49A" w14:textId="77777777" w:rsidR="00A40DAE" w:rsidRDefault="00836025">
      <w:pPr>
        <w:pStyle w:val="Akapitzlist"/>
        <w:numPr>
          <w:ilvl w:val="0"/>
          <w:numId w:val="4"/>
        </w:numPr>
        <w:tabs>
          <w:tab w:val="left" w:pos="996"/>
          <w:tab w:val="left" w:pos="997"/>
        </w:tabs>
        <w:spacing w:before="1" w:line="257" w:lineRule="exact"/>
        <w:ind w:hanging="361"/>
      </w:pPr>
      <w:r>
        <w:t>odrzucenie żołędzi o widocznych</w:t>
      </w:r>
      <w:r>
        <w:rPr>
          <w:spacing w:val="-1"/>
        </w:rPr>
        <w:t xml:space="preserve"> </w:t>
      </w:r>
      <w:r>
        <w:t>nekrozach,</w:t>
      </w:r>
    </w:p>
    <w:p w14:paraId="66F149B1" w14:textId="77777777" w:rsidR="00A40DAE" w:rsidRDefault="00836025">
      <w:pPr>
        <w:pStyle w:val="Akapitzlist"/>
        <w:numPr>
          <w:ilvl w:val="0"/>
          <w:numId w:val="4"/>
        </w:numPr>
        <w:tabs>
          <w:tab w:val="left" w:pos="996"/>
          <w:tab w:val="left" w:pos="997"/>
        </w:tabs>
        <w:spacing w:line="257" w:lineRule="exact"/>
        <w:ind w:hanging="361"/>
      </w:pPr>
      <w:r>
        <w:t>wyniesienie pozostałości we wskazane</w:t>
      </w:r>
      <w:r>
        <w:rPr>
          <w:spacing w:val="-4"/>
        </w:rPr>
        <w:t xml:space="preserve"> </w:t>
      </w:r>
      <w:r>
        <w:t>miejsce,</w:t>
      </w:r>
    </w:p>
    <w:p w14:paraId="51A4EBA8" w14:textId="77777777" w:rsidR="00A40DAE" w:rsidRDefault="00836025">
      <w:pPr>
        <w:pStyle w:val="Akapitzlist"/>
        <w:numPr>
          <w:ilvl w:val="0"/>
          <w:numId w:val="4"/>
        </w:numPr>
        <w:tabs>
          <w:tab w:val="left" w:pos="996"/>
          <w:tab w:val="left" w:pos="997"/>
        </w:tabs>
        <w:spacing w:before="2"/>
        <w:ind w:hanging="361"/>
      </w:pPr>
      <w:r>
        <w:t>uprzątnięcie stanowiska pracy na koniec dnia</w:t>
      </w:r>
      <w:r>
        <w:rPr>
          <w:spacing w:val="-6"/>
        </w:rPr>
        <w:t xml:space="preserve"> </w:t>
      </w:r>
      <w:r>
        <w:t>roboczego.</w:t>
      </w:r>
    </w:p>
    <w:p w14:paraId="3EF17C80" w14:textId="77777777" w:rsidR="00A40DAE" w:rsidRDefault="00A40DAE">
      <w:pPr>
        <w:pStyle w:val="Tekstpodstawowy"/>
        <w:ind w:left="0" w:firstLine="0"/>
      </w:pPr>
    </w:p>
    <w:p w14:paraId="514206A0" w14:textId="77777777" w:rsidR="00A40DAE" w:rsidRDefault="00836025">
      <w:pPr>
        <w:pStyle w:val="Nagwek1"/>
        <w:spacing w:before="0" w:line="257" w:lineRule="exact"/>
      </w:pPr>
      <w:r>
        <w:t>Uwagi:</w:t>
      </w:r>
    </w:p>
    <w:p w14:paraId="6D0516F1" w14:textId="77777777" w:rsidR="00A40DAE" w:rsidRDefault="00836025">
      <w:pPr>
        <w:pStyle w:val="Akapitzlist"/>
        <w:numPr>
          <w:ilvl w:val="0"/>
          <w:numId w:val="4"/>
        </w:numPr>
        <w:tabs>
          <w:tab w:val="left" w:pos="996"/>
          <w:tab w:val="left" w:pos="997"/>
        </w:tabs>
        <w:spacing w:line="257" w:lineRule="exact"/>
        <w:ind w:hanging="361"/>
      </w:pPr>
      <w:r>
        <w:t>materiały niezbędne do wykonania zabiegu zapewnia</w:t>
      </w:r>
      <w:r>
        <w:rPr>
          <w:spacing w:val="-5"/>
        </w:rPr>
        <w:t xml:space="preserve"> </w:t>
      </w:r>
      <w:r>
        <w:t>Zamawiający.</w:t>
      </w:r>
    </w:p>
    <w:p w14:paraId="774E0E30" w14:textId="77777777" w:rsidR="00A40DAE" w:rsidRDefault="00A40DAE">
      <w:pPr>
        <w:pStyle w:val="Tekstpodstawowy"/>
        <w:ind w:left="0" w:firstLine="0"/>
      </w:pPr>
    </w:p>
    <w:p w14:paraId="08834459" w14:textId="77777777" w:rsidR="00A40DAE" w:rsidRDefault="00836025">
      <w:pPr>
        <w:pStyle w:val="Nagwek1"/>
        <w:spacing w:before="0" w:line="257" w:lineRule="exact"/>
      </w:pPr>
      <w:r>
        <w:t>Procedura odbioru:</w:t>
      </w:r>
    </w:p>
    <w:p w14:paraId="2EE1B604" w14:textId="77777777" w:rsidR="00A40DAE" w:rsidRDefault="00836025">
      <w:pPr>
        <w:pStyle w:val="Akapitzlist"/>
        <w:numPr>
          <w:ilvl w:val="0"/>
          <w:numId w:val="4"/>
        </w:numPr>
        <w:tabs>
          <w:tab w:val="left" w:pos="996"/>
          <w:tab w:val="left" w:pos="997"/>
        </w:tabs>
        <w:ind w:right="293"/>
      </w:pPr>
      <w:r>
        <w:t>odbiór</w:t>
      </w:r>
      <w:r>
        <w:rPr>
          <w:spacing w:val="-12"/>
        </w:rPr>
        <w:t xml:space="preserve"> </w:t>
      </w:r>
      <w:r>
        <w:t>prac</w:t>
      </w:r>
      <w:r>
        <w:rPr>
          <w:spacing w:val="-12"/>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4"/>
        </w:rPr>
        <w:t xml:space="preserve"> </w:t>
      </w:r>
      <w:r>
        <w:t>opisem czynności i zleceniem oraz obliczenie masy nasion dęba przeznaczonych do</w:t>
      </w:r>
      <w:r>
        <w:rPr>
          <w:spacing w:val="-22"/>
        </w:rPr>
        <w:t xml:space="preserve"> </w:t>
      </w:r>
      <w:r>
        <w:t>skaryfikacji.</w:t>
      </w:r>
    </w:p>
    <w:p w14:paraId="24108D53" w14:textId="77777777" w:rsidR="00A40DAE" w:rsidRDefault="00836025">
      <w:pPr>
        <w:ind w:left="1041"/>
        <w:rPr>
          <w:i/>
        </w:rPr>
      </w:pPr>
      <w:r>
        <w:rPr>
          <w:i/>
        </w:rPr>
        <w:t>(rozliczenie z dokładnością do dwóch miejsc po przecinku)</w:t>
      </w:r>
    </w:p>
    <w:p w14:paraId="2A0A62C6" w14:textId="77777777" w:rsidR="00A40DAE" w:rsidRDefault="00A40DAE">
      <w:pPr>
        <w:pStyle w:val="Tekstpodstawowy"/>
        <w:ind w:left="0" w:firstLine="0"/>
        <w:rPr>
          <w:i/>
          <w:sz w:val="20"/>
        </w:rPr>
      </w:pPr>
    </w:p>
    <w:p w14:paraId="6B7C138E" w14:textId="77777777" w:rsidR="00A40DAE" w:rsidRDefault="00A40DAE">
      <w:pPr>
        <w:pStyle w:val="Tekstpodstawowy"/>
        <w:spacing w:before="9"/>
        <w:ind w:left="0" w:firstLine="0"/>
        <w:rPr>
          <w:i/>
          <w:sz w:val="25"/>
        </w:rPr>
      </w:pPr>
    </w:p>
    <w:tbl>
      <w:tblPr>
        <w:tblStyle w:val="TableNormal"/>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1"/>
        <w:gridCol w:w="1700"/>
        <w:gridCol w:w="1699"/>
        <w:gridCol w:w="3762"/>
        <w:gridCol w:w="1399"/>
      </w:tblGrid>
      <w:tr w:rsidR="00A40DAE" w14:paraId="2054666E" w14:textId="77777777">
        <w:trPr>
          <w:trHeight w:val="962"/>
        </w:trPr>
        <w:tc>
          <w:tcPr>
            <w:tcW w:w="641" w:type="dxa"/>
          </w:tcPr>
          <w:p w14:paraId="12070F52" w14:textId="77777777" w:rsidR="00A40DAE" w:rsidRDefault="00A40DAE">
            <w:pPr>
              <w:pStyle w:val="TableParagraph"/>
              <w:spacing w:before="0"/>
              <w:ind w:left="0"/>
              <w:rPr>
                <w:i/>
                <w:sz w:val="30"/>
              </w:rPr>
            </w:pPr>
          </w:p>
          <w:p w14:paraId="33E38373" w14:textId="77777777" w:rsidR="00A40DAE" w:rsidRDefault="00836025">
            <w:pPr>
              <w:pStyle w:val="TableParagraph"/>
              <w:spacing w:before="0"/>
              <w:ind w:left="119" w:right="105"/>
              <w:jc w:val="center"/>
              <w:rPr>
                <w:b/>
                <w:i/>
              </w:rPr>
            </w:pPr>
            <w:r>
              <w:rPr>
                <w:b/>
                <w:i/>
              </w:rPr>
              <w:t>Nr</w:t>
            </w:r>
          </w:p>
        </w:tc>
        <w:tc>
          <w:tcPr>
            <w:tcW w:w="1700" w:type="dxa"/>
          </w:tcPr>
          <w:p w14:paraId="3A369145" w14:textId="77777777" w:rsidR="00A40DAE" w:rsidRDefault="00836025">
            <w:pPr>
              <w:pStyle w:val="TableParagraph"/>
              <w:spacing w:before="222"/>
              <w:ind w:left="157" w:right="128" w:hanging="5"/>
              <w:rPr>
                <w:b/>
                <w:i/>
              </w:rPr>
            </w:pPr>
            <w:r>
              <w:rPr>
                <w:b/>
                <w:i/>
              </w:rPr>
              <w:t>Kod czynności do rozliczenia</w:t>
            </w:r>
          </w:p>
        </w:tc>
        <w:tc>
          <w:tcPr>
            <w:tcW w:w="1699" w:type="dxa"/>
          </w:tcPr>
          <w:p w14:paraId="5A6FCA46" w14:textId="77777777" w:rsidR="00A40DAE" w:rsidRDefault="00836025">
            <w:pPr>
              <w:pStyle w:val="TableParagraph"/>
              <w:spacing w:before="93"/>
              <w:ind w:left="203" w:right="188" w:firstLine="1"/>
              <w:jc w:val="center"/>
              <w:rPr>
                <w:b/>
                <w:i/>
              </w:rPr>
            </w:pPr>
            <w:r>
              <w:rPr>
                <w:b/>
                <w:i/>
              </w:rPr>
              <w:t>Kod czynn. / materiału do wyceny</w:t>
            </w:r>
          </w:p>
        </w:tc>
        <w:tc>
          <w:tcPr>
            <w:tcW w:w="3762" w:type="dxa"/>
          </w:tcPr>
          <w:p w14:paraId="0DAFC0D7" w14:textId="77777777" w:rsidR="00A40DAE" w:rsidRDefault="00A40DAE">
            <w:pPr>
              <w:pStyle w:val="TableParagraph"/>
              <w:spacing w:before="0"/>
              <w:ind w:left="0"/>
              <w:rPr>
                <w:i/>
                <w:sz w:val="30"/>
              </w:rPr>
            </w:pPr>
          </w:p>
          <w:p w14:paraId="2A85B0AE" w14:textId="77777777" w:rsidR="00A40DAE" w:rsidRDefault="00836025">
            <w:pPr>
              <w:pStyle w:val="TableParagraph"/>
              <w:spacing w:before="0"/>
              <w:ind w:left="892"/>
              <w:rPr>
                <w:b/>
                <w:i/>
              </w:rPr>
            </w:pPr>
            <w:r>
              <w:rPr>
                <w:b/>
                <w:i/>
              </w:rPr>
              <w:t>Opis kodu czynności</w:t>
            </w:r>
          </w:p>
        </w:tc>
        <w:tc>
          <w:tcPr>
            <w:tcW w:w="1399" w:type="dxa"/>
          </w:tcPr>
          <w:p w14:paraId="65D7BC01" w14:textId="77777777" w:rsidR="00A40DAE" w:rsidRDefault="00836025">
            <w:pPr>
              <w:pStyle w:val="TableParagraph"/>
              <w:spacing w:before="222"/>
              <w:ind w:left="404" w:right="183" w:hanging="195"/>
              <w:rPr>
                <w:b/>
                <w:i/>
              </w:rPr>
            </w:pPr>
            <w:r>
              <w:rPr>
                <w:b/>
                <w:i/>
              </w:rPr>
              <w:t>Jednostka miary</w:t>
            </w:r>
          </w:p>
        </w:tc>
      </w:tr>
      <w:tr w:rsidR="00A40DAE" w14:paraId="1F5B6F63" w14:textId="77777777">
        <w:trPr>
          <w:trHeight w:val="772"/>
        </w:trPr>
        <w:tc>
          <w:tcPr>
            <w:tcW w:w="641" w:type="dxa"/>
          </w:tcPr>
          <w:p w14:paraId="60EA4B4C" w14:textId="77777777" w:rsidR="00A40DAE" w:rsidRDefault="00836025">
            <w:pPr>
              <w:pStyle w:val="TableParagraph"/>
              <w:spacing w:before="0" w:line="257" w:lineRule="exact"/>
              <w:ind w:left="119" w:right="105"/>
              <w:jc w:val="center"/>
            </w:pPr>
            <w:r>
              <w:t>317</w:t>
            </w:r>
          </w:p>
        </w:tc>
        <w:tc>
          <w:tcPr>
            <w:tcW w:w="1700" w:type="dxa"/>
          </w:tcPr>
          <w:p w14:paraId="17578B70" w14:textId="77777777" w:rsidR="00A40DAE" w:rsidRDefault="00836025">
            <w:pPr>
              <w:pStyle w:val="TableParagraph"/>
              <w:spacing w:before="0" w:line="257" w:lineRule="exact"/>
              <w:ind w:left="107"/>
            </w:pPr>
            <w:r>
              <w:t>WYB-NAS</w:t>
            </w:r>
          </w:p>
        </w:tc>
        <w:tc>
          <w:tcPr>
            <w:tcW w:w="1699" w:type="dxa"/>
          </w:tcPr>
          <w:p w14:paraId="148CFF96" w14:textId="77777777" w:rsidR="00A40DAE" w:rsidRDefault="00836025">
            <w:pPr>
              <w:pStyle w:val="TableParagraph"/>
              <w:spacing w:before="0" w:line="257" w:lineRule="exact"/>
              <w:ind w:left="109"/>
            </w:pPr>
            <w:r>
              <w:t>WYB-NAS</w:t>
            </w:r>
          </w:p>
        </w:tc>
        <w:tc>
          <w:tcPr>
            <w:tcW w:w="3762" w:type="dxa"/>
          </w:tcPr>
          <w:p w14:paraId="0035E44E" w14:textId="77777777" w:rsidR="00A40DAE" w:rsidRDefault="00836025">
            <w:pPr>
              <w:pStyle w:val="TableParagraph"/>
              <w:spacing w:before="0"/>
              <w:ind w:left="109" w:right="120"/>
            </w:pPr>
            <w:r>
              <w:t>Ręczne wybieranie podkiełkowanych nasion buka</w:t>
            </w:r>
          </w:p>
        </w:tc>
        <w:tc>
          <w:tcPr>
            <w:tcW w:w="1399" w:type="dxa"/>
          </w:tcPr>
          <w:p w14:paraId="2E842A67" w14:textId="77777777" w:rsidR="00A40DAE" w:rsidRDefault="00836025">
            <w:pPr>
              <w:pStyle w:val="TableParagraph"/>
              <w:spacing w:before="0" w:line="257" w:lineRule="exact"/>
              <w:ind w:left="14"/>
              <w:jc w:val="center"/>
            </w:pPr>
            <w:r>
              <w:t>H</w:t>
            </w:r>
          </w:p>
        </w:tc>
      </w:tr>
    </w:tbl>
    <w:p w14:paraId="11CCF326" w14:textId="77777777" w:rsidR="00A40DAE" w:rsidRDefault="00836025">
      <w:pPr>
        <w:pStyle w:val="Nagwek1"/>
        <w:spacing w:before="0" w:line="258" w:lineRule="exact"/>
      </w:pPr>
      <w:r>
        <w:t>Standard technologii prac obejmuje:</w:t>
      </w:r>
    </w:p>
    <w:p w14:paraId="7E98A589" w14:textId="77777777" w:rsidR="00A40DAE" w:rsidRDefault="00836025">
      <w:pPr>
        <w:pStyle w:val="Akapitzlist"/>
        <w:numPr>
          <w:ilvl w:val="0"/>
          <w:numId w:val="4"/>
        </w:numPr>
        <w:tabs>
          <w:tab w:val="left" w:pos="996"/>
          <w:tab w:val="left" w:pos="997"/>
        </w:tabs>
        <w:spacing w:before="1"/>
        <w:ind w:right="287"/>
      </w:pPr>
      <w:r>
        <w:t>wyniesienie skrzynek z nasionami buka z chłodni i przeniesienie do pomieszczenia, w którym wykonywane jest wybieranie nasion buka z</w:t>
      </w:r>
      <w:r>
        <w:rPr>
          <w:spacing w:val="-9"/>
        </w:rPr>
        <w:t xml:space="preserve"> </w:t>
      </w:r>
      <w:r>
        <w:t>kiełkiem,</w:t>
      </w:r>
    </w:p>
    <w:p w14:paraId="41136378" w14:textId="77777777" w:rsidR="00A40DAE" w:rsidRDefault="00836025">
      <w:pPr>
        <w:pStyle w:val="Akapitzlist"/>
        <w:numPr>
          <w:ilvl w:val="0"/>
          <w:numId w:val="4"/>
        </w:numPr>
        <w:tabs>
          <w:tab w:val="left" w:pos="996"/>
          <w:tab w:val="left" w:pos="997"/>
        </w:tabs>
        <w:ind w:right="295"/>
      </w:pPr>
      <w:r>
        <w:t>ręczne przebieranie i sortowanie nasion buka, z oddzieleniem nasion z widocznym (jak najmniejszym)</w:t>
      </w:r>
      <w:r>
        <w:rPr>
          <w:spacing w:val="-1"/>
        </w:rPr>
        <w:t xml:space="preserve"> </w:t>
      </w:r>
      <w:r>
        <w:t>kiełkiem,</w:t>
      </w:r>
    </w:p>
    <w:p w14:paraId="1FDBBF3F" w14:textId="77777777" w:rsidR="00A40DAE" w:rsidRDefault="00836025">
      <w:pPr>
        <w:pStyle w:val="Akapitzlist"/>
        <w:numPr>
          <w:ilvl w:val="0"/>
          <w:numId w:val="4"/>
        </w:numPr>
        <w:tabs>
          <w:tab w:val="left" w:pos="996"/>
          <w:tab w:val="left" w:pos="997"/>
        </w:tabs>
        <w:spacing w:line="257" w:lineRule="exact"/>
        <w:ind w:hanging="361"/>
      </w:pPr>
      <w:r>
        <w:t>zabezpieczenie w trakcie pracy wybranych nasion z kiełkiem przed</w:t>
      </w:r>
      <w:r>
        <w:rPr>
          <w:spacing w:val="-12"/>
        </w:rPr>
        <w:t xml:space="preserve"> </w:t>
      </w:r>
      <w:r>
        <w:t>przesychaniem,</w:t>
      </w:r>
    </w:p>
    <w:p w14:paraId="4C44A6C2" w14:textId="77777777" w:rsidR="00A40DAE" w:rsidRDefault="00836025">
      <w:pPr>
        <w:pStyle w:val="Akapitzlist"/>
        <w:numPr>
          <w:ilvl w:val="0"/>
          <w:numId w:val="4"/>
        </w:numPr>
        <w:tabs>
          <w:tab w:val="left" w:pos="997"/>
        </w:tabs>
        <w:ind w:right="293"/>
        <w:jc w:val="both"/>
      </w:pPr>
      <w:r>
        <w:t>zważenie i wydanie wybranych nasion z kiełkiem do siewu lub przesypanie wybranych nasion z kiełkiem do uprzednio opisanych w sposób umożliwiający identyfikację nasion skrzynek,</w:t>
      </w:r>
    </w:p>
    <w:p w14:paraId="00BE3646" w14:textId="77777777" w:rsidR="00A40DAE" w:rsidRDefault="00836025">
      <w:pPr>
        <w:pStyle w:val="Akapitzlist"/>
        <w:numPr>
          <w:ilvl w:val="0"/>
          <w:numId w:val="4"/>
        </w:numPr>
        <w:tabs>
          <w:tab w:val="left" w:pos="997"/>
        </w:tabs>
        <w:spacing w:before="2" w:line="257" w:lineRule="exact"/>
        <w:ind w:hanging="361"/>
        <w:jc w:val="both"/>
      </w:pPr>
      <w:r>
        <w:t>przeniesienie nasion bez widocznego kiełka do chłodni w celu dalszej</w:t>
      </w:r>
      <w:r>
        <w:rPr>
          <w:spacing w:val="-15"/>
        </w:rPr>
        <w:t xml:space="preserve"> </w:t>
      </w:r>
      <w:r>
        <w:t>stratyfikacji,</w:t>
      </w:r>
    </w:p>
    <w:p w14:paraId="1C34CE15" w14:textId="77777777" w:rsidR="00A40DAE" w:rsidRDefault="00836025">
      <w:pPr>
        <w:pStyle w:val="Akapitzlist"/>
        <w:numPr>
          <w:ilvl w:val="0"/>
          <w:numId w:val="4"/>
        </w:numPr>
        <w:tabs>
          <w:tab w:val="left" w:pos="997"/>
        </w:tabs>
        <w:spacing w:line="257" w:lineRule="exact"/>
        <w:ind w:hanging="361"/>
        <w:jc w:val="both"/>
      </w:pPr>
      <w:r>
        <w:t>wyniesienie pozostałości we wskazane przez Zamawiającego</w:t>
      </w:r>
      <w:r>
        <w:rPr>
          <w:spacing w:val="-6"/>
        </w:rPr>
        <w:t xml:space="preserve"> </w:t>
      </w:r>
      <w:r>
        <w:t>miejsce.</w:t>
      </w:r>
    </w:p>
    <w:p w14:paraId="30D2CD61" w14:textId="77777777" w:rsidR="00A40DAE" w:rsidRDefault="00A40DAE">
      <w:pPr>
        <w:pStyle w:val="Tekstpodstawowy"/>
        <w:ind w:left="0" w:firstLine="0"/>
      </w:pPr>
    </w:p>
    <w:p w14:paraId="221DC7BD" w14:textId="77777777" w:rsidR="00A40DAE" w:rsidRDefault="00836025">
      <w:pPr>
        <w:pStyle w:val="Nagwek1"/>
        <w:spacing w:before="0" w:line="257" w:lineRule="exact"/>
      </w:pPr>
      <w:r>
        <w:t>Uwagi:</w:t>
      </w:r>
    </w:p>
    <w:p w14:paraId="6B84500C" w14:textId="77777777" w:rsidR="00A40DAE" w:rsidRDefault="00836025">
      <w:pPr>
        <w:pStyle w:val="Akapitzlist"/>
        <w:numPr>
          <w:ilvl w:val="0"/>
          <w:numId w:val="4"/>
        </w:numPr>
        <w:tabs>
          <w:tab w:val="left" w:pos="996"/>
          <w:tab w:val="left" w:pos="997"/>
        </w:tabs>
        <w:spacing w:line="257" w:lineRule="exact"/>
        <w:ind w:hanging="361"/>
      </w:pPr>
      <w:r>
        <w:t>materiały niezbędne do wykonania zabiegu zapewnia</w:t>
      </w:r>
      <w:r>
        <w:rPr>
          <w:spacing w:val="-5"/>
        </w:rPr>
        <w:t xml:space="preserve"> </w:t>
      </w:r>
      <w:r>
        <w:t>Zamawiający.</w:t>
      </w:r>
    </w:p>
    <w:p w14:paraId="4DFFCF43" w14:textId="77777777" w:rsidR="00A40DAE" w:rsidRDefault="00A40DAE">
      <w:pPr>
        <w:pStyle w:val="Tekstpodstawowy"/>
        <w:ind w:left="0" w:firstLine="0"/>
      </w:pPr>
    </w:p>
    <w:p w14:paraId="69BF18FA" w14:textId="77777777" w:rsidR="00A40DAE" w:rsidRDefault="00836025">
      <w:pPr>
        <w:pStyle w:val="Nagwek1"/>
        <w:spacing w:before="0"/>
        <w:jc w:val="both"/>
      </w:pPr>
      <w:r>
        <w:t>Procedura odbioru:</w:t>
      </w:r>
    </w:p>
    <w:p w14:paraId="632E0E47" w14:textId="77777777" w:rsidR="00A40DAE" w:rsidRDefault="00836025">
      <w:pPr>
        <w:pStyle w:val="Akapitzlist"/>
        <w:numPr>
          <w:ilvl w:val="0"/>
          <w:numId w:val="4"/>
        </w:numPr>
        <w:tabs>
          <w:tab w:val="left" w:pos="997"/>
        </w:tabs>
        <w:spacing w:before="1"/>
        <w:ind w:right="291"/>
        <w:jc w:val="both"/>
        <w:rPr>
          <w:i/>
        </w:rPr>
      </w:pPr>
      <w:r>
        <w:t>odbiór</w:t>
      </w:r>
      <w:r>
        <w:rPr>
          <w:spacing w:val="-12"/>
        </w:rPr>
        <w:t xml:space="preserve"> </w:t>
      </w:r>
      <w:r>
        <w:t>prac</w:t>
      </w:r>
      <w:r>
        <w:rPr>
          <w:spacing w:val="-12"/>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3"/>
        </w:rPr>
        <w:t xml:space="preserve"> </w:t>
      </w:r>
      <w:r>
        <w:t>opisem czynności</w:t>
      </w:r>
      <w:r>
        <w:rPr>
          <w:spacing w:val="-10"/>
        </w:rPr>
        <w:t xml:space="preserve"> </w:t>
      </w:r>
      <w:r>
        <w:t>i</w:t>
      </w:r>
      <w:r>
        <w:rPr>
          <w:spacing w:val="-7"/>
        </w:rPr>
        <w:t xml:space="preserve"> </w:t>
      </w:r>
      <w:r>
        <w:t>zleceniem</w:t>
      </w:r>
      <w:r>
        <w:rPr>
          <w:spacing w:val="-8"/>
        </w:rPr>
        <w:t xml:space="preserve"> </w:t>
      </w:r>
      <w:r>
        <w:t>oraz</w:t>
      </w:r>
      <w:r>
        <w:rPr>
          <w:spacing w:val="-7"/>
        </w:rPr>
        <w:t xml:space="preserve"> </w:t>
      </w:r>
      <w:r>
        <w:t>odnotowanie</w:t>
      </w:r>
      <w:r>
        <w:rPr>
          <w:spacing w:val="-8"/>
        </w:rPr>
        <w:t xml:space="preserve"> </w:t>
      </w:r>
      <w:r>
        <w:t>rzeczywistej</w:t>
      </w:r>
      <w:r>
        <w:rPr>
          <w:spacing w:val="-8"/>
        </w:rPr>
        <w:t xml:space="preserve"> </w:t>
      </w:r>
      <w:r>
        <w:t>liczby</w:t>
      </w:r>
      <w:r>
        <w:rPr>
          <w:spacing w:val="-10"/>
        </w:rPr>
        <w:t xml:space="preserve"> </w:t>
      </w:r>
      <w:r>
        <w:t>godzin</w:t>
      </w:r>
      <w:r>
        <w:rPr>
          <w:spacing w:val="-9"/>
        </w:rPr>
        <w:t xml:space="preserve"> </w:t>
      </w:r>
      <w:r>
        <w:t>wykonania</w:t>
      </w:r>
      <w:r>
        <w:rPr>
          <w:spacing w:val="-8"/>
        </w:rPr>
        <w:t xml:space="preserve"> </w:t>
      </w:r>
      <w:r>
        <w:t>danej</w:t>
      </w:r>
      <w:r>
        <w:rPr>
          <w:spacing w:val="-9"/>
        </w:rPr>
        <w:t xml:space="preserve"> </w:t>
      </w:r>
      <w:r>
        <w:t xml:space="preserve">pracy. </w:t>
      </w:r>
      <w:r>
        <w:rPr>
          <w:i/>
        </w:rPr>
        <w:t>(rozliczenie z dokładnością do 1</w:t>
      </w:r>
      <w:r>
        <w:rPr>
          <w:i/>
          <w:spacing w:val="-5"/>
        </w:rPr>
        <w:t xml:space="preserve"> </w:t>
      </w:r>
      <w:r>
        <w:rPr>
          <w:i/>
        </w:rPr>
        <w:t>godziny)</w:t>
      </w:r>
    </w:p>
    <w:p w14:paraId="78E6A35D" w14:textId="77777777" w:rsidR="00A40DAE" w:rsidRDefault="00A40DAE">
      <w:pPr>
        <w:jc w:val="both"/>
        <w:sectPr w:rsidR="00A40DAE">
          <w:pgSz w:w="11910" w:h="16840"/>
          <w:pgMar w:top="1400" w:right="980" w:bottom="280" w:left="1140" w:header="708" w:footer="708" w:gutter="0"/>
          <w:cols w:space="708"/>
        </w:sectPr>
      </w:pPr>
    </w:p>
    <w:tbl>
      <w:tblPr>
        <w:tblStyle w:val="TableNormal"/>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1"/>
        <w:gridCol w:w="1700"/>
        <w:gridCol w:w="1699"/>
        <w:gridCol w:w="3762"/>
        <w:gridCol w:w="1399"/>
      </w:tblGrid>
      <w:tr w:rsidR="00A40DAE" w14:paraId="7127AEB8" w14:textId="77777777">
        <w:trPr>
          <w:trHeight w:val="962"/>
        </w:trPr>
        <w:tc>
          <w:tcPr>
            <w:tcW w:w="641" w:type="dxa"/>
          </w:tcPr>
          <w:p w14:paraId="4316245D" w14:textId="77777777" w:rsidR="00A40DAE" w:rsidRDefault="00A40DAE">
            <w:pPr>
              <w:pStyle w:val="TableParagraph"/>
              <w:spacing w:before="10"/>
              <w:ind w:left="0"/>
              <w:rPr>
                <w:i/>
                <w:sz w:val="29"/>
              </w:rPr>
            </w:pPr>
          </w:p>
          <w:p w14:paraId="437DEE1C" w14:textId="77777777" w:rsidR="00A40DAE" w:rsidRDefault="00836025">
            <w:pPr>
              <w:pStyle w:val="TableParagraph"/>
              <w:spacing w:before="0"/>
              <w:ind w:left="119" w:right="105"/>
              <w:jc w:val="center"/>
              <w:rPr>
                <w:b/>
                <w:i/>
              </w:rPr>
            </w:pPr>
            <w:r>
              <w:rPr>
                <w:b/>
                <w:i/>
              </w:rPr>
              <w:t>Nr</w:t>
            </w:r>
          </w:p>
        </w:tc>
        <w:tc>
          <w:tcPr>
            <w:tcW w:w="1700" w:type="dxa"/>
          </w:tcPr>
          <w:p w14:paraId="51247858" w14:textId="77777777" w:rsidR="00A40DAE" w:rsidRDefault="00836025">
            <w:pPr>
              <w:pStyle w:val="TableParagraph"/>
              <w:spacing w:before="220"/>
              <w:ind w:left="157" w:right="128" w:hanging="5"/>
              <w:rPr>
                <w:b/>
                <w:i/>
              </w:rPr>
            </w:pPr>
            <w:r>
              <w:rPr>
                <w:b/>
                <w:i/>
              </w:rPr>
              <w:t>Kod czynności do rozliczenia</w:t>
            </w:r>
          </w:p>
        </w:tc>
        <w:tc>
          <w:tcPr>
            <w:tcW w:w="1699" w:type="dxa"/>
          </w:tcPr>
          <w:p w14:paraId="7F29AF71" w14:textId="77777777" w:rsidR="00A40DAE" w:rsidRDefault="00836025">
            <w:pPr>
              <w:pStyle w:val="TableParagraph"/>
              <w:spacing w:before="91"/>
              <w:ind w:left="203" w:right="188" w:firstLine="1"/>
              <w:jc w:val="center"/>
              <w:rPr>
                <w:b/>
                <w:i/>
              </w:rPr>
            </w:pPr>
            <w:r>
              <w:rPr>
                <w:b/>
                <w:i/>
              </w:rPr>
              <w:t>Kod czynn. / materiału do wyceny</w:t>
            </w:r>
          </w:p>
        </w:tc>
        <w:tc>
          <w:tcPr>
            <w:tcW w:w="3762" w:type="dxa"/>
          </w:tcPr>
          <w:p w14:paraId="7D3C7C55" w14:textId="77777777" w:rsidR="00A40DAE" w:rsidRDefault="00A40DAE">
            <w:pPr>
              <w:pStyle w:val="TableParagraph"/>
              <w:spacing w:before="10"/>
              <w:ind w:left="0"/>
              <w:rPr>
                <w:i/>
                <w:sz w:val="29"/>
              </w:rPr>
            </w:pPr>
          </w:p>
          <w:p w14:paraId="147AB381" w14:textId="77777777" w:rsidR="00A40DAE" w:rsidRDefault="00836025">
            <w:pPr>
              <w:pStyle w:val="TableParagraph"/>
              <w:spacing w:before="0"/>
              <w:ind w:left="892"/>
              <w:rPr>
                <w:b/>
                <w:i/>
              </w:rPr>
            </w:pPr>
            <w:r>
              <w:rPr>
                <w:b/>
                <w:i/>
              </w:rPr>
              <w:t>Opis kodu czynności</w:t>
            </w:r>
          </w:p>
        </w:tc>
        <w:tc>
          <w:tcPr>
            <w:tcW w:w="1399" w:type="dxa"/>
          </w:tcPr>
          <w:p w14:paraId="4245219F" w14:textId="77777777" w:rsidR="00A40DAE" w:rsidRDefault="00836025">
            <w:pPr>
              <w:pStyle w:val="TableParagraph"/>
              <w:spacing w:before="220"/>
              <w:ind w:left="404" w:right="183" w:hanging="195"/>
              <w:rPr>
                <w:b/>
                <w:i/>
              </w:rPr>
            </w:pPr>
            <w:r>
              <w:rPr>
                <w:b/>
                <w:i/>
              </w:rPr>
              <w:t>Jednostka miary</w:t>
            </w:r>
          </w:p>
        </w:tc>
      </w:tr>
      <w:tr w:rsidR="00A40DAE" w14:paraId="3F9B1BB7" w14:textId="77777777">
        <w:trPr>
          <w:trHeight w:val="1031"/>
        </w:trPr>
        <w:tc>
          <w:tcPr>
            <w:tcW w:w="641" w:type="dxa"/>
          </w:tcPr>
          <w:p w14:paraId="1A66C082" w14:textId="77777777" w:rsidR="00A40DAE" w:rsidRDefault="00836025">
            <w:pPr>
              <w:pStyle w:val="TableParagraph"/>
              <w:spacing w:before="0" w:line="255" w:lineRule="exact"/>
              <w:ind w:left="119" w:right="105"/>
              <w:jc w:val="center"/>
            </w:pPr>
            <w:r>
              <w:t>318</w:t>
            </w:r>
          </w:p>
        </w:tc>
        <w:tc>
          <w:tcPr>
            <w:tcW w:w="1700" w:type="dxa"/>
          </w:tcPr>
          <w:p w14:paraId="72F3F1D9" w14:textId="77777777" w:rsidR="00A40DAE" w:rsidRDefault="00836025">
            <w:pPr>
              <w:pStyle w:val="TableParagraph"/>
              <w:spacing w:before="0" w:line="255" w:lineRule="exact"/>
              <w:ind w:left="107"/>
            </w:pPr>
            <w:r>
              <w:t>SR-BK&lt;400</w:t>
            </w:r>
          </w:p>
        </w:tc>
        <w:tc>
          <w:tcPr>
            <w:tcW w:w="1699" w:type="dxa"/>
          </w:tcPr>
          <w:p w14:paraId="1391FBA2" w14:textId="77777777" w:rsidR="00A40DAE" w:rsidRDefault="00836025">
            <w:pPr>
              <w:pStyle w:val="TableParagraph"/>
              <w:spacing w:before="0" w:line="255" w:lineRule="exact"/>
              <w:ind w:left="109"/>
            </w:pPr>
            <w:r>
              <w:t>SR-BK&lt;400</w:t>
            </w:r>
          </w:p>
        </w:tc>
        <w:tc>
          <w:tcPr>
            <w:tcW w:w="3762" w:type="dxa"/>
          </w:tcPr>
          <w:p w14:paraId="626F3B9C" w14:textId="77777777" w:rsidR="00A40DAE" w:rsidRDefault="00836025">
            <w:pPr>
              <w:pStyle w:val="TableParagraph"/>
              <w:spacing w:before="0"/>
              <w:ind w:left="109" w:right="378"/>
            </w:pPr>
            <w:r>
              <w:t>Siew ręczny podkiełkowanych nasion Bk do kontenerów o</w:t>
            </w:r>
          </w:p>
          <w:p w14:paraId="604EADA1" w14:textId="77777777" w:rsidR="00A40DAE" w:rsidRDefault="00836025">
            <w:pPr>
              <w:pStyle w:val="TableParagraph"/>
              <w:spacing w:before="1" w:line="256" w:lineRule="exact"/>
              <w:ind w:left="109" w:right="378"/>
            </w:pPr>
            <w:r>
              <w:t>zagęszczeniu cel do 400 sztuk na 1 m2</w:t>
            </w:r>
          </w:p>
        </w:tc>
        <w:tc>
          <w:tcPr>
            <w:tcW w:w="1399" w:type="dxa"/>
          </w:tcPr>
          <w:p w14:paraId="4567F126" w14:textId="77777777" w:rsidR="00A40DAE" w:rsidRDefault="00836025">
            <w:pPr>
              <w:pStyle w:val="TableParagraph"/>
              <w:spacing w:before="0" w:line="255" w:lineRule="exact"/>
              <w:ind w:left="437" w:right="423"/>
              <w:jc w:val="center"/>
            </w:pPr>
            <w:r>
              <w:t>TSZT</w:t>
            </w:r>
          </w:p>
        </w:tc>
      </w:tr>
      <w:tr w:rsidR="00A40DAE" w14:paraId="3346CFCA" w14:textId="77777777">
        <w:trPr>
          <w:trHeight w:val="1031"/>
        </w:trPr>
        <w:tc>
          <w:tcPr>
            <w:tcW w:w="641" w:type="dxa"/>
          </w:tcPr>
          <w:p w14:paraId="3C831E50" w14:textId="77777777" w:rsidR="00A40DAE" w:rsidRDefault="00836025">
            <w:pPr>
              <w:pStyle w:val="TableParagraph"/>
              <w:spacing w:before="0" w:line="255" w:lineRule="exact"/>
              <w:ind w:left="119" w:right="105"/>
              <w:jc w:val="center"/>
            </w:pPr>
            <w:r>
              <w:t>319</w:t>
            </w:r>
          </w:p>
        </w:tc>
        <w:tc>
          <w:tcPr>
            <w:tcW w:w="1700" w:type="dxa"/>
          </w:tcPr>
          <w:p w14:paraId="0D2EACF2" w14:textId="77777777" w:rsidR="00A40DAE" w:rsidRDefault="00836025">
            <w:pPr>
              <w:pStyle w:val="TableParagraph"/>
              <w:spacing w:before="0" w:line="255" w:lineRule="exact"/>
              <w:ind w:left="107"/>
            </w:pPr>
            <w:r>
              <w:t>SR-BK&gt;400</w:t>
            </w:r>
          </w:p>
        </w:tc>
        <w:tc>
          <w:tcPr>
            <w:tcW w:w="1699" w:type="dxa"/>
          </w:tcPr>
          <w:p w14:paraId="52AD7723" w14:textId="77777777" w:rsidR="00A40DAE" w:rsidRDefault="00836025">
            <w:pPr>
              <w:pStyle w:val="TableParagraph"/>
              <w:spacing w:before="0" w:line="255" w:lineRule="exact"/>
              <w:ind w:left="109"/>
            </w:pPr>
            <w:r>
              <w:t>SR-BK&gt;400</w:t>
            </w:r>
          </w:p>
        </w:tc>
        <w:tc>
          <w:tcPr>
            <w:tcW w:w="3762" w:type="dxa"/>
          </w:tcPr>
          <w:p w14:paraId="63C04E88" w14:textId="77777777" w:rsidR="00A40DAE" w:rsidRDefault="00836025">
            <w:pPr>
              <w:pStyle w:val="TableParagraph"/>
              <w:spacing w:before="0"/>
              <w:ind w:left="109" w:right="378"/>
            </w:pPr>
            <w:r>
              <w:t>Siew ręczny podkiełkowanych nasion Bk do kontenerów o</w:t>
            </w:r>
          </w:p>
          <w:p w14:paraId="6391A8EC" w14:textId="77777777" w:rsidR="00A40DAE" w:rsidRDefault="00836025">
            <w:pPr>
              <w:pStyle w:val="TableParagraph"/>
              <w:spacing w:before="1" w:line="256" w:lineRule="exact"/>
              <w:ind w:left="109" w:right="196"/>
            </w:pPr>
            <w:r>
              <w:t>zagęszczeniu cel ponad 400 sztuk na 1 m2</w:t>
            </w:r>
          </w:p>
        </w:tc>
        <w:tc>
          <w:tcPr>
            <w:tcW w:w="1399" w:type="dxa"/>
          </w:tcPr>
          <w:p w14:paraId="660A46B1" w14:textId="77777777" w:rsidR="00A40DAE" w:rsidRDefault="00836025">
            <w:pPr>
              <w:pStyle w:val="TableParagraph"/>
              <w:spacing w:before="0" w:line="255" w:lineRule="exact"/>
              <w:ind w:left="437" w:right="423"/>
              <w:jc w:val="center"/>
            </w:pPr>
            <w:r>
              <w:t>TSZT</w:t>
            </w:r>
          </w:p>
        </w:tc>
      </w:tr>
    </w:tbl>
    <w:p w14:paraId="3E9E49E8" w14:textId="77777777" w:rsidR="00A40DAE" w:rsidRDefault="00836025">
      <w:pPr>
        <w:pStyle w:val="Nagwek1"/>
        <w:spacing w:before="0" w:line="255" w:lineRule="exact"/>
      </w:pPr>
      <w:r>
        <w:t>Standard technologii prac obejmuje:</w:t>
      </w:r>
    </w:p>
    <w:p w14:paraId="598614BC" w14:textId="77777777" w:rsidR="00A40DAE" w:rsidRDefault="00836025">
      <w:pPr>
        <w:pStyle w:val="Akapitzlist"/>
        <w:numPr>
          <w:ilvl w:val="0"/>
          <w:numId w:val="4"/>
        </w:numPr>
        <w:tabs>
          <w:tab w:val="left" w:pos="996"/>
          <w:tab w:val="left" w:pos="997"/>
        </w:tabs>
        <w:spacing w:line="258" w:lineRule="exact"/>
        <w:ind w:hanging="361"/>
      </w:pPr>
      <w:r>
        <w:t>doniesienie nasion do miejsca</w:t>
      </w:r>
      <w:r>
        <w:rPr>
          <w:spacing w:val="-2"/>
        </w:rPr>
        <w:t xml:space="preserve"> </w:t>
      </w:r>
      <w:r>
        <w:t>siewu,</w:t>
      </w:r>
    </w:p>
    <w:p w14:paraId="07D646C5" w14:textId="77777777" w:rsidR="00A40DAE" w:rsidRDefault="00836025">
      <w:pPr>
        <w:pStyle w:val="Akapitzlist"/>
        <w:numPr>
          <w:ilvl w:val="0"/>
          <w:numId w:val="4"/>
        </w:numPr>
        <w:tabs>
          <w:tab w:val="left" w:pos="996"/>
          <w:tab w:val="left" w:pos="997"/>
        </w:tabs>
        <w:spacing w:before="1" w:line="257" w:lineRule="exact"/>
        <w:ind w:hanging="361"/>
      </w:pPr>
      <w:r>
        <w:t>wyciśnięcie dołka</w:t>
      </w:r>
      <w:r>
        <w:rPr>
          <w:spacing w:val="-2"/>
        </w:rPr>
        <w:t xml:space="preserve"> </w:t>
      </w:r>
      <w:r>
        <w:t>siewnego,</w:t>
      </w:r>
    </w:p>
    <w:p w14:paraId="42659835" w14:textId="77777777" w:rsidR="00A40DAE" w:rsidRDefault="00836025">
      <w:pPr>
        <w:pStyle w:val="Akapitzlist"/>
        <w:numPr>
          <w:ilvl w:val="0"/>
          <w:numId w:val="4"/>
        </w:numPr>
        <w:tabs>
          <w:tab w:val="left" w:pos="996"/>
          <w:tab w:val="left" w:pos="997"/>
        </w:tabs>
        <w:spacing w:line="257" w:lineRule="exact"/>
        <w:ind w:hanging="361"/>
      </w:pPr>
      <w:r>
        <w:t>kontrolę stanu zdrowotnego</w:t>
      </w:r>
      <w:r>
        <w:rPr>
          <w:spacing w:val="-2"/>
        </w:rPr>
        <w:t xml:space="preserve"> </w:t>
      </w:r>
      <w:r>
        <w:t>kiełka,</w:t>
      </w:r>
    </w:p>
    <w:p w14:paraId="4E8CFC46" w14:textId="77777777" w:rsidR="00A40DAE" w:rsidRDefault="00836025">
      <w:pPr>
        <w:pStyle w:val="Akapitzlist"/>
        <w:numPr>
          <w:ilvl w:val="0"/>
          <w:numId w:val="4"/>
        </w:numPr>
        <w:tabs>
          <w:tab w:val="left" w:pos="996"/>
          <w:tab w:val="left" w:pos="997"/>
        </w:tabs>
        <w:spacing w:before="1" w:line="257" w:lineRule="exact"/>
        <w:ind w:hanging="361"/>
      </w:pPr>
      <w:r>
        <w:t>ręczny wysiew nasion do napełnionych cel w</w:t>
      </w:r>
      <w:r>
        <w:rPr>
          <w:spacing w:val="-12"/>
        </w:rPr>
        <w:t xml:space="preserve"> </w:t>
      </w:r>
      <w:r>
        <w:t>kontenerze,</w:t>
      </w:r>
    </w:p>
    <w:p w14:paraId="11B6ED2A" w14:textId="77777777" w:rsidR="00A40DAE" w:rsidRDefault="00836025">
      <w:pPr>
        <w:pStyle w:val="Akapitzlist"/>
        <w:numPr>
          <w:ilvl w:val="0"/>
          <w:numId w:val="4"/>
        </w:numPr>
        <w:tabs>
          <w:tab w:val="left" w:pos="996"/>
          <w:tab w:val="left" w:pos="997"/>
        </w:tabs>
        <w:spacing w:line="257" w:lineRule="exact"/>
        <w:ind w:hanging="361"/>
      </w:pPr>
      <w:r>
        <w:t>przykrycie wysianych</w:t>
      </w:r>
      <w:r>
        <w:rPr>
          <w:spacing w:val="-1"/>
        </w:rPr>
        <w:t xml:space="preserve"> </w:t>
      </w:r>
      <w:r>
        <w:t>nasion,</w:t>
      </w:r>
    </w:p>
    <w:p w14:paraId="31B50EAB" w14:textId="77777777" w:rsidR="00A40DAE" w:rsidRDefault="00836025">
      <w:pPr>
        <w:pStyle w:val="Akapitzlist"/>
        <w:numPr>
          <w:ilvl w:val="0"/>
          <w:numId w:val="4"/>
        </w:numPr>
        <w:tabs>
          <w:tab w:val="left" w:pos="996"/>
          <w:tab w:val="left" w:pos="997"/>
        </w:tabs>
        <w:spacing w:before="2"/>
        <w:ind w:right="295"/>
      </w:pPr>
      <w:r>
        <w:t xml:space="preserve">wykonanie etykiety imiennej i oznakowanie </w:t>
      </w:r>
      <w:r>
        <w:rPr>
          <w:spacing w:val="-2"/>
        </w:rPr>
        <w:t xml:space="preserve">nią </w:t>
      </w:r>
      <w:r>
        <w:t>obsianych kontenerów, w sposób określony przez</w:t>
      </w:r>
      <w:r>
        <w:rPr>
          <w:spacing w:val="-3"/>
        </w:rPr>
        <w:t xml:space="preserve"> </w:t>
      </w:r>
      <w:r>
        <w:t>Zamawiającego,</w:t>
      </w:r>
    </w:p>
    <w:p w14:paraId="0A00889F" w14:textId="77777777" w:rsidR="00A40DAE" w:rsidRDefault="00836025">
      <w:pPr>
        <w:pStyle w:val="Akapitzlist"/>
        <w:numPr>
          <w:ilvl w:val="0"/>
          <w:numId w:val="4"/>
        </w:numPr>
        <w:tabs>
          <w:tab w:val="left" w:pos="996"/>
          <w:tab w:val="left" w:pos="997"/>
        </w:tabs>
        <w:ind w:right="295"/>
      </w:pPr>
      <w:r>
        <w:t>ułożenie obsianych kontenerów na paletach, wózkach transportowych do dalszego transportu do namiotów i pola hodowlane lub bezpośrednio na</w:t>
      </w:r>
      <w:r>
        <w:rPr>
          <w:spacing w:val="-8"/>
        </w:rPr>
        <w:t xml:space="preserve"> </w:t>
      </w:r>
      <w:r>
        <w:t>podporach,</w:t>
      </w:r>
    </w:p>
    <w:p w14:paraId="5185EEB6" w14:textId="77777777" w:rsidR="00A40DAE" w:rsidRDefault="00836025">
      <w:pPr>
        <w:pStyle w:val="Akapitzlist"/>
        <w:numPr>
          <w:ilvl w:val="0"/>
          <w:numId w:val="4"/>
        </w:numPr>
        <w:tabs>
          <w:tab w:val="left" w:pos="996"/>
          <w:tab w:val="left" w:pos="997"/>
        </w:tabs>
        <w:spacing w:line="256" w:lineRule="exact"/>
        <w:ind w:hanging="361"/>
      </w:pPr>
      <w:r>
        <w:t>uprzątnięcie stanowiska</w:t>
      </w:r>
      <w:r>
        <w:rPr>
          <w:spacing w:val="-5"/>
        </w:rPr>
        <w:t xml:space="preserve"> </w:t>
      </w:r>
      <w:r>
        <w:t>pracy.</w:t>
      </w:r>
    </w:p>
    <w:p w14:paraId="1A23A9BD" w14:textId="77777777" w:rsidR="00A40DAE" w:rsidRDefault="00836025">
      <w:pPr>
        <w:pStyle w:val="Nagwek1"/>
        <w:spacing w:before="1" w:line="257" w:lineRule="exact"/>
      </w:pPr>
      <w:r>
        <w:t>Uwagi:</w:t>
      </w:r>
    </w:p>
    <w:p w14:paraId="65338788" w14:textId="77777777" w:rsidR="00A40DAE" w:rsidRDefault="00836025">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14:paraId="04E35E60" w14:textId="77777777" w:rsidR="00A40DAE" w:rsidRDefault="00A40DAE">
      <w:pPr>
        <w:pStyle w:val="Tekstpodstawowy"/>
        <w:ind w:left="0" w:firstLine="0"/>
      </w:pPr>
    </w:p>
    <w:p w14:paraId="21A846EB" w14:textId="77777777" w:rsidR="00A40DAE" w:rsidRDefault="00836025">
      <w:pPr>
        <w:pStyle w:val="Nagwek1"/>
        <w:spacing w:before="1"/>
      </w:pPr>
      <w:r>
        <w:t>Procedura</w:t>
      </w:r>
      <w:r>
        <w:rPr>
          <w:spacing w:val="-8"/>
        </w:rPr>
        <w:t xml:space="preserve"> </w:t>
      </w:r>
      <w:r>
        <w:t>odbioru:</w:t>
      </w:r>
    </w:p>
    <w:p w14:paraId="4FB56822" w14:textId="77777777" w:rsidR="00A40DAE" w:rsidRDefault="00836025">
      <w:pPr>
        <w:pStyle w:val="Akapitzlist"/>
        <w:numPr>
          <w:ilvl w:val="0"/>
          <w:numId w:val="4"/>
        </w:numPr>
        <w:tabs>
          <w:tab w:val="left" w:pos="996"/>
          <w:tab w:val="left" w:pos="997"/>
        </w:tabs>
        <w:spacing w:before="1"/>
        <w:ind w:right="294"/>
      </w:pPr>
      <w:r>
        <w:t>odbiór</w:t>
      </w:r>
      <w:r>
        <w:rPr>
          <w:spacing w:val="-12"/>
        </w:rPr>
        <w:t xml:space="preserve"> </w:t>
      </w:r>
      <w:r>
        <w:t>prac</w:t>
      </w:r>
      <w:r>
        <w:rPr>
          <w:spacing w:val="-13"/>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4"/>
        </w:rPr>
        <w:t xml:space="preserve"> </w:t>
      </w:r>
      <w:r>
        <w:t>opisem czynności i zleceniem oraz poprzez przeliczenie ilości napełnionych cel w</w:t>
      </w:r>
      <w:r>
        <w:rPr>
          <w:spacing w:val="-18"/>
        </w:rPr>
        <w:t xml:space="preserve"> </w:t>
      </w:r>
      <w:r>
        <w:t>kontenerach.</w:t>
      </w:r>
    </w:p>
    <w:p w14:paraId="7D68B41E" w14:textId="77777777" w:rsidR="00A40DAE" w:rsidRDefault="00836025">
      <w:pPr>
        <w:ind w:left="1041"/>
        <w:rPr>
          <w:i/>
        </w:rPr>
      </w:pPr>
      <w:r>
        <w:rPr>
          <w:i/>
        </w:rPr>
        <w:t>(rozliczenie z dokładnością do dwóch miejsc po przecinku)</w:t>
      </w:r>
    </w:p>
    <w:p w14:paraId="34D2E5F3" w14:textId="77777777" w:rsidR="00A40DAE" w:rsidRDefault="00A40DAE">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0E0C5B77" w14:textId="77777777">
        <w:trPr>
          <w:trHeight w:val="959"/>
        </w:trPr>
        <w:tc>
          <w:tcPr>
            <w:tcW w:w="650" w:type="dxa"/>
          </w:tcPr>
          <w:p w14:paraId="19CC6948" w14:textId="77777777" w:rsidR="00A40DAE" w:rsidRDefault="00A40DAE">
            <w:pPr>
              <w:pStyle w:val="TableParagraph"/>
              <w:spacing w:before="9"/>
              <w:ind w:left="0"/>
              <w:rPr>
                <w:i/>
                <w:sz w:val="29"/>
              </w:rPr>
            </w:pPr>
          </w:p>
          <w:p w14:paraId="51EFA601" w14:textId="77777777" w:rsidR="00A40DAE" w:rsidRDefault="00836025">
            <w:pPr>
              <w:pStyle w:val="TableParagraph"/>
              <w:spacing w:before="1"/>
              <w:ind w:left="120" w:right="110"/>
              <w:jc w:val="center"/>
              <w:rPr>
                <w:b/>
                <w:i/>
              </w:rPr>
            </w:pPr>
            <w:r>
              <w:rPr>
                <w:b/>
                <w:i/>
              </w:rPr>
              <w:t>Nr</w:t>
            </w:r>
          </w:p>
        </w:tc>
        <w:tc>
          <w:tcPr>
            <w:tcW w:w="1728" w:type="dxa"/>
          </w:tcPr>
          <w:p w14:paraId="71C04CB3" w14:textId="77777777" w:rsidR="00A40DAE" w:rsidRDefault="00836025">
            <w:pPr>
              <w:pStyle w:val="TableParagraph"/>
              <w:spacing w:before="220"/>
              <w:ind w:left="172" w:right="141" w:hanging="5"/>
              <w:rPr>
                <w:b/>
                <w:i/>
              </w:rPr>
            </w:pPr>
            <w:r>
              <w:rPr>
                <w:b/>
                <w:i/>
              </w:rPr>
              <w:t>Kod czynności do rozliczenia</w:t>
            </w:r>
          </w:p>
        </w:tc>
        <w:tc>
          <w:tcPr>
            <w:tcW w:w="1725" w:type="dxa"/>
          </w:tcPr>
          <w:p w14:paraId="794B7525"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5EDA1209" w14:textId="77777777" w:rsidR="00A40DAE" w:rsidRDefault="00A40DAE">
            <w:pPr>
              <w:pStyle w:val="TableParagraph"/>
              <w:spacing w:before="9"/>
              <w:ind w:left="0"/>
              <w:rPr>
                <w:i/>
                <w:sz w:val="29"/>
              </w:rPr>
            </w:pPr>
          </w:p>
          <w:p w14:paraId="6EF2DE60" w14:textId="77777777" w:rsidR="00A40DAE" w:rsidRDefault="00836025">
            <w:pPr>
              <w:pStyle w:val="TableParagraph"/>
              <w:spacing w:before="1"/>
              <w:ind w:left="920"/>
              <w:rPr>
                <w:b/>
                <w:i/>
              </w:rPr>
            </w:pPr>
            <w:r>
              <w:rPr>
                <w:b/>
                <w:i/>
              </w:rPr>
              <w:t>Opis kodu czynności</w:t>
            </w:r>
          </w:p>
        </w:tc>
        <w:tc>
          <w:tcPr>
            <w:tcW w:w="1423" w:type="dxa"/>
          </w:tcPr>
          <w:p w14:paraId="7649F36C" w14:textId="77777777" w:rsidR="00A40DAE" w:rsidRDefault="00836025">
            <w:pPr>
              <w:pStyle w:val="TableParagraph"/>
              <w:spacing w:before="220"/>
              <w:ind w:left="419" w:right="192" w:hanging="195"/>
              <w:rPr>
                <w:b/>
                <w:i/>
              </w:rPr>
            </w:pPr>
            <w:r>
              <w:rPr>
                <w:b/>
                <w:i/>
              </w:rPr>
              <w:t>Jednostka miary</w:t>
            </w:r>
          </w:p>
        </w:tc>
      </w:tr>
      <w:tr w:rsidR="00A40DAE" w14:paraId="71FE80BA" w14:textId="77777777">
        <w:trPr>
          <w:trHeight w:val="1032"/>
        </w:trPr>
        <w:tc>
          <w:tcPr>
            <w:tcW w:w="650" w:type="dxa"/>
          </w:tcPr>
          <w:p w14:paraId="0B1DA6FF" w14:textId="77777777" w:rsidR="00A40DAE" w:rsidRDefault="00836025">
            <w:pPr>
              <w:pStyle w:val="TableParagraph"/>
              <w:spacing w:before="0" w:line="257" w:lineRule="exact"/>
              <w:ind w:left="120" w:right="110"/>
              <w:jc w:val="center"/>
            </w:pPr>
            <w:r>
              <w:t>320</w:t>
            </w:r>
          </w:p>
        </w:tc>
        <w:tc>
          <w:tcPr>
            <w:tcW w:w="1728" w:type="dxa"/>
          </w:tcPr>
          <w:p w14:paraId="0B9C320C" w14:textId="77777777" w:rsidR="00A40DAE" w:rsidRDefault="00836025">
            <w:pPr>
              <w:pStyle w:val="TableParagraph"/>
              <w:spacing w:before="0" w:line="257" w:lineRule="exact"/>
              <w:ind w:left="108"/>
            </w:pPr>
            <w:r>
              <w:t>SR-DB&lt;400</w:t>
            </w:r>
          </w:p>
        </w:tc>
        <w:tc>
          <w:tcPr>
            <w:tcW w:w="1725" w:type="dxa"/>
          </w:tcPr>
          <w:p w14:paraId="0238ACB0" w14:textId="77777777" w:rsidR="00A40DAE" w:rsidRDefault="00836025">
            <w:pPr>
              <w:pStyle w:val="TableParagraph"/>
              <w:spacing w:before="0" w:line="257" w:lineRule="exact"/>
              <w:ind w:left="108"/>
            </w:pPr>
            <w:r>
              <w:t>SR-DB&lt;400</w:t>
            </w:r>
          </w:p>
        </w:tc>
        <w:tc>
          <w:tcPr>
            <w:tcW w:w="3819" w:type="dxa"/>
          </w:tcPr>
          <w:p w14:paraId="53458380" w14:textId="77777777" w:rsidR="00A40DAE" w:rsidRDefault="00836025">
            <w:pPr>
              <w:pStyle w:val="TableParagraph"/>
              <w:spacing w:before="0"/>
              <w:ind w:left="109" w:right="824"/>
            </w:pPr>
            <w:r>
              <w:t>Siew ręczny nasion dębów, z uprzednim obcięciem 1/3-1/4</w:t>
            </w:r>
          </w:p>
          <w:p w14:paraId="2CD29BBF" w14:textId="77777777" w:rsidR="00A40DAE" w:rsidRDefault="00836025">
            <w:pPr>
              <w:pStyle w:val="TableParagraph"/>
              <w:spacing w:before="2" w:line="258" w:lineRule="exact"/>
              <w:ind w:left="109" w:right="263"/>
            </w:pPr>
            <w:r>
              <w:t>żołędzia, do kaset o zagęszczeniu cel do 400 sztuk na 1 m2</w:t>
            </w:r>
          </w:p>
        </w:tc>
        <w:tc>
          <w:tcPr>
            <w:tcW w:w="1423" w:type="dxa"/>
          </w:tcPr>
          <w:p w14:paraId="26ADBB7D" w14:textId="77777777" w:rsidR="00A40DAE" w:rsidRDefault="00836025">
            <w:pPr>
              <w:pStyle w:val="TableParagraph"/>
              <w:spacing w:before="0" w:line="257" w:lineRule="exact"/>
              <w:ind w:left="449" w:right="430"/>
              <w:jc w:val="center"/>
            </w:pPr>
            <w:r>
              <w:t>TSZT</w:t>
            </w:r>
          </w:p>
        </w:tc>
      </w:tr>
      <w:tr w:rsidR="00A40DAE" w14:paraId="25C4AA53" w14:textId="77777777">
        <w:trPr>
          <w:trHeight w:val="1029"/>
        </w:trPr>
        <w:tc>
          <w:tcPr>
            <w:tcW w:w="650" w:type="dxa"/>
          </w:tcPr>
          <w:p w14:paraId="4B9D4300" w14:textId="77777777" w:rsidR="00A40DAE" w:rsidRDefault="00836025">
            <w:pPr>
              <w:pStyle w:val="TableParagraph"/>
              <w:spacing w:before="0" w:line="256" w:lineRule="exact"/>
              <w:ind w:left="119" w:right="110"/>
              <w:jc w:val="center"/>
            </w:pPr>
            <w:r>
              <w:t>321</w:t>
            </w:r>
          </w:p>
        </w:tc>
        <w:tc>
          <w:tcPr>
            <w:tcW w:w="1728" w:type="dxa"/>
          </w:tcPr>
          <w:p w14:paraId="6B203256" w14:textId="77777777" w:rsidR="00A40DAE" w:rsidRDefault="00836025">
            <w:pPr>
              <w:pStyle w:val="TableParagraph"/>
              <w:spacing w:before="0" w:line="256" w:lineRule="exact"/>
              <w:ind w:left="108"/>
            </w:pPr>
            <w:r>
              <w:t>SR-DB&gt;400</w:t>
            </w:r>
          </w:p>
        </w:tc>
        <w:tc>
          <w:tcPr>
            <w:tcW w:w="1725" w:type="dxa"/>
          </w:tcPr>
          <w:p w14:paraId="4D37F731" w14:textId="77777777" w:rsidR="00A40DAE" w:rsidRDefault="00836025">
            <w:pPr>
              <w:pStyle w:val="TableParagraph"/>
              <w:spacing w:before="0" w:line="256" w:lineRule="exact"/>
              <w:ind w:left="108"/>
            </w:pPr>
            <w:r>
              <w:t>SR-DB&gt;400</w:t>
            </w:r>
          </w:p>
        </w:tc>
        <w:tc>
          <w:tcPr>
            <w:tcW w:w="3819" w:type="dxa"/>
          </w:tcPr>
          <w:p w14:paraId="7712E6A4" w14:textId="77777777" w:rsidR="00A40DAE" w:rsidRDefault="00836025">
            <w:pPr>
              <w:pStyle w:val="TableParagraph"/>
              <w:spacing w:before="0"/>
              <w:ind w:left="109" w:right="824"/>
            </w:pPr>
            <w:r>
              <w:t>Siew ręczny nasion dębów, z uprzednim obcięciem 1/3-1/4</w:t>
            </w:r>
          </w:p>
          <w:p w14:paraId="2B272B99" w14:textId="77777777" w:rsidR="00A40DAE" w:rsidRDefault="00836025">
            <w:pPr>
              <w:pStyle w:val="TableParagraph"/>
              <w:spacing w:before="2" w:line="256" w:lineRule="exact"/>
              <w:ind w:left="109" w:right="263"/>
            </w:pPr>
            <w:r>
              <w:t>żołędzia, do kaset o zagęszczeniu cel ponad 400 sztuk na 1 m2</w:t>
            </w:r>
          </w:p>
        </w:tc>
        <w:tc>
          <w:tcPr>
            <w:tcW w:w="1423" w:type="dxa"/>
          </w:tcPr>
          <w:p w14:paraId="18C0568A" w14:textId="77777777" w:rsidR="00A40DAE" w:rsidRDefault="00836025">
            <w:pPr>
              <w:pStyle w:val="TableParagraph"/>
              <w:spacing w:before="0" w:line="256" w:lineRule="exact"/>
              <w:ind w:left="449" w:right="430"/>
              <w:jc w:val="center"/>
            </w:pPr>
            <w:r>
              <w:t>TSZT</w:t>
            </w:r>
          </w:p>
        </w:tc>
      </w:tr>
    </w:tbl>
    <w:p w14:paraId="04C702DB" w14:textId="77777777" w:rsidR="00A40DAE" w:rsidRDefault="00836025">
      <w:pPr>
        <w:pStyle w:val="Nagwek1"/>
        <w:spacing w:before="0"/>
      </w:pPr>
      <w:r>
        <w:t>Standard technologii prac obejmuje:</w:t>
      </w:r>
    </w:p>
    <w:p w14:paraId="61C530B9" w14:textId="77777777" w:rsidR="00A40DAE" w:rsidRDefault="00836025">
      <w:pPr>
        <w:pStyle w:val="Akapitzlist"/>
        <w:numPr>
          <w:ilvl w:val="0"/>
          <w:numId w:val="4"/>
        </w:numPr>
        <w:tabs>
          <w:tab w:val="left" w:pos="996"/>
          <w:tab w:val="left" w:pos="997"/>
        </w:tabs>
        <w:spacing w:before="1" w:line="257" w:lineRule="exact"/>
        <w:ind w:hanging="361"/>
      </w:pPr>
      <w:r>
        <w:t>doniesienie nasion do miejsca</w:t>
      </w:r>
      <w:r>
        <w:rPr>
          <w:spacing w:val="-2"/>
        </w:rPr>
        <w:t xml:space="preserve"> </w:t>
      </w:r>
      <w:r>
        <w:t>siewu,</w:t>
      </w:r>
    </w:p>
    <w:p w14:paraId="64EB06A4" w14:textId="77777777" w:rsidR="00A40DAE" w:rsidRDefault="00836025">
      <w:pPr>
        <w:pStyle w:val="Akapitzlist"/>
        <w:numPr>
          <w:ilvl w:val="0"/>
          <w:numId w:val="4"/>
        </w:numPr>
        <w:tabs>
          <w:tab w:val="left" w:pos="996"/>
          <w:tab w:val="left" w:pos="997"/>
        </w:tabs>
        <w:spacing w:line="257" w:lineRule="exact"/>
        <w:ind w:hanging="361"/>
      </w:pPr>
      <w:r>
        <w:t>obcięcie bezpośrednio przed siewem ¼ - 1/3 żołędzia od strony przeciwległej do</w:t>
      </w:r>
      <w:r>
        <w:rPr>
          <w:spacing w:val="-18"/>
        </w:rPr>
        <w:t xml:space="preserve"> </w:t>
      </w:r>
      <w:r>
        <w:t>zarodka,</w:t>
      </w:r>
    </w:p>
    <w:p w14:paraId="276AAED3" w14:textId="77777777" w:rsidR="00A40DAE" w:rsidRDefault="00836025">
      <w:pPr>
        <w:pStyle w:val="Akapitzlist"/>
        <w:numPr>
          <w:ilvl w:val="0"/>
          <w:numId w:val="4"/>
        </w:numPr>
        <w:tabs>
          <w:tab w:val="left" w:pos="996"/>
          <w:tab w:val="left" w:pos="997"/>
        </w:tabs>
        <w:ind w:right="296"/>
      </w:pPr>
      <w:r>
        <w:t>kontrolę stanu zdrowotnego żołędzia w miejscu cięcia i segregacja pod względem zdrowotności,</w:t>
      </w:r>
    </w:p>
    <w:p w14:paraId="42C1A80C" w14:textId="77777777" w:rsidR="00A40DAE" w:rsidRDefault="00836025">
      <w:pPr>
        <w:pStyle w:val="Akapitzlist"/>
        <w:numPr>
          <w:ilvl w:val="0"/>
          <w:numId w:val="4"/>
        </w:numPr>
        <w:tabs>
          <w:tab w:val="left" w:pos="996"/>
          <w:tab w:val="left" w:pos="997"/>
        </w:tabs>
        <w:ind w:hanging="361"/>
      </w:pPr>
      <w:r>
        <w:t>odrzucenie żołędzi o widocznych nekrozach, zepsutych, spleśniałych</w:t>
      </w:r>
      <w:r>
        <w:rPr>
          <w:spacing w:val="-4"/>
        </w:rPr>
        <w:t xml:space="preserve"> </w:t>
      </w:r>
      <w:r>
        <w:t>etc.</w:t>
      </w:r>
    </w:p>
    <w:p w14:paraId="1A58B492" w14:textId="77777777" w:rsidR="00A40DAE" w:rsidRDefault="00836025">
      <w:pPr>
        <w:pStyle w:val="Akapitzlist"/>
        <w:numPr>
          <w:ilvl w:val="0"/>
          <w:numId w:val="4"/>
        </w:numPr>
        <w:tabs>
          <w:tab w:val="left" w:pos="996"/>
          <w:tab w:val="left" w:pos="997"/>
        </w:tabs>
        <w:spacing w:before="1" w:line="257" w:lineRule="exact"/>
        <w:ind w:hanging="361"/>
      </w:pPr>
      <w:r>
        <w:t>wyciśnięcie dołka</w:t>
      </w:r>
      <w:r>
        <w:rPr>
          <w:spacing w:val="-2"/>
        </w:rPr>
        <w:t xml:space="preserve"> </w:t>
      </w:r>
      <w:r>
        <w:t>siewnego,</w:t>
      </w:r>
    </w:p>
    <w:p w14:paraId="58140135" w14:textId="77777777" w:rsidR="00A40DAE" w:rsidRDefault="00836025">
      <w:pPr>
        <w:pStyle w:val="Akapitzlist"/>
        <w:numPr>
          <w:ilvl w:val="0"/>
          <w:numId w:val="4"/>
        </w:numPr>
        <w:tabs>
          <w:tab w:val="left" w:pos="996"/>
          <w:tab w:val="left" w:pos="997"/>
        </w:tabs>
        <w:spacing w:line="257" w:lineRule="exact"/>
        <w:ind w:hanging="361"/>
      </w:pPr>
      <w:r>
        <w:t>ręczny wysiew nasion do napełnionych cel w</w:t>
      </w:r>
      <w:r>
        <w:rPr>
          <w:spacing w:val="-12"/>
        </w:rPr>
        <w:t xml:space="preserve"> </w:t>
      </w:r>
      <w:r>
        <w:t>kontenerze,</w:t>
      </w:r>
    </w:p>
    <w:p w14:paraId="127F22A0" w14:textId="77777777" w:rsidR="00A40DAE" w:rsidRDefault="00836025">
      <w:pPr>
        <w:pStyle w:val="Akapitzlist"/>
        <w:numPr>
          <w:ilvl w:val="0"/>
          <w:numId w:val="4"/>
        </w:numPr>
        <w:tabs>
          <w:tab w:val="left" w:pos="996"/>
          <w:tab w:val="left" w:pos="997"/>
        </w:tabs>
        <w:spacing w:before="2" w:line="257" w:lineRule="exact"/>
        <w:ind w:hanging="361"/>
      </w:pPr>
      <w:r>
        <w:t>przykrycie wysianych</w:t>
      </w:r>
      <w:r>
        <w:rPr>
          <w:spacing w:val="-1"/>
        </w:rPr>
        <w:t xml:space="preserve"> </w:t>
      </w:r>
      <w:r>
        <w:t>nasion,</w:t>
      </w:r>
    </w:p>
    <w:p w14:paraId="32601BD5" w14:textId="77777777" w:rsidR="00A40DAE" w:rsidRDefault="00836025">
      <w:pPr>
        <w:pStyle w:val="Akapitzlist"/>
        <w:numPr>
          <w:ilvl w:val="0"/>
          <w:numId w:val="4"/>
        </w:numPr>
        <w:tabs>
          <w:tab w:val="left" w:pos="996"/>
          <w:tab w:val="left" w:pos="997"/>
        </w:tabs>
        <w:ind w:right="289"/>
      </w:pPr>
      <w:r>
        <w:t xml:space="preserve">wykonanie etykiety imiennej i oznakowanie </w:t>
      </w:r>
      <w:r>
        <w:rPr>
          <w:spacing w:val="-2"/>
        </w:rPr>
        <w:t xml:space="preserve">nią </w:t>
      </w:r>
      <w:r>
        <w:t>obsianych kontenerów, w sposób określony przez</w:t>
      </w:r>
      <w:r>
        <w:rPr>
          <w:spacing w:val="-3"/>
        </w:rPr>
        <w:t xml:space="preserve"> </w:t>
      </w:r>
      <w:r>
        <w:t>Zamawiającego,</w:t>
      </w:r>
    </w:p>
    <w:p w14:paraId="2C188DB3" w14:textId="77777777" w:rsidR="00A40DAE" w:rsidRDefault="00A40DAE">
      <w:pPr>
        <w:sectPr w:rsidR="00A40DAE">
          <w:pgSz w:w="11910" w:h="16840"/>
          <w:pgMar w:top="1400" w:right="980" w:bottom="280" w:left="1140" w:header="708" w:footer="708" w:gutter="0"/>
          <w:cols w:space="708"/>
        </w:sectPr>
      </w:pPr>
    </w:p>
    <w:p w14:paraId="4500E544" w14:textId="77777777" w:rsidR="00A40DAE" w:rsidRDefault="00836025">
      <w:pPr>
        <w:pStyle w:val="Akapitzlist"/>
        <w:numPr>
          <w:ilvl w:val="0"/>
          <w:numId w:val="4"/>
        </w:numPr>
        <w:tabs>
          <w:tab w:val="left" w:pos="996"/>
          <w:tab w:val="left" w:pos="997"/>
        </w:tabs>
        <w:spacing w:before="77"/>
        <w:ind w:hanging="361"/>
      </w:pPr>
      <w:r>
        <w:t>wyniesienie odpadów po cięciu żołędzi w wyznaczone przez Zamawiającego</w:t>
      </w:r>
      <w:r>
        <w:rPr>
          <w:spacing w:val="3"/>
        </w:rPr>
        <w:t xml:space="preserve"> </w:t>
      </w:r>
      <w:r>
        <w:t>miejsce,</w:t>
      </w:r>
    </w:p>
    <w:p w14:paraId="4E68485B" w14:textId="77777777" w:rsidR="00A40DAE" w:rsidRDefault="00836025">
      <w:pPr>
        <w:pStyle w:val="Akapitzlist"/>
        <w:numPr>
          <w:ilvl w:val="0"/>
          <w:numId w:val="4"/>
        </w:numPr>
        <w:tabs>
          <w:tab w:val="left" w:pos="996"/>
          <w:tab w:val="left" w:pos="997"/>
        </w:tabs>
        <w:spacing w:before="2"/>
        <w:ind w:right="295"/>
      </w:pPr>
      <w:r>
        <w:t>ułożenie obsianych kontenerów na paletach, wózkach transportowych do dalszego transportu do namiotów i pola hodowlane lub bezpośrednio na</w:t>
      </w:r>
      <w:r>
        <w:rPr>
          <w:spacing w:val="-9"/>
        </w:rPr>
        <w:t xml:space="preserve"> </w:t>
      </w:r>
      <w:r>
        <w:t>podporach,</w:t>
      </w:r>
    </w:p>
    <w:p w14:paraId="11AC9F0E" w14:textId="77777777" w:rsidR="00A40DAE" w:rsidRDefault="00836025">
      <w:pPr>
        <w:pStyle w:val="Akapitzlist"/>
        <w:numPr>
          <w:ilvl w:val="0"/>
          <w:numId w:val="4"/>
        </w:numPr>
        <w:tabs>
          <w:tab w:val="left" w:pos="996"/>
          <w:tab w:val="left" w:pos="997"/>
        </w:tabs>
        <w:ind w:hanging="361"/>
      </w:pPr>
      <w:r>
        <w:t>uprzątnięcie stanowiska</w:t>
      </w:r>
      <w:r>
        <w:rPr>
          <w:spacing w:val="-5"/>
        </w:rPr>
        <w:t xml:space="preserve"> </w:t>
      </w:r>
      <w:r>
        <w:t>pracy.</w:t>
      </w:r>
    </w:p>
    <w:p w14:paraId="265EA751" w14:textId="77777777" w:rsidR="00A40DAE" w:rsidRDefault="00A40DAE">
      <w:pPr>
        <w:pStyle w:val="Tekstpodstawowy"/>
        <w:ind w:left="0" w:firstLine="0"/>
      </w:pPr>
    </w:p>
    <w:p w14:paraId="18458FFE" w14:textId="77777777" w:rsidR="00A40DAE" w:rsidRDefault="00836025">
      <w:pPr>
        <w:pStyle w:val="Nagwek1"/>
        <w:spacing w:before="0" w:line="257" w:lineRule="exact"/>
      </w:pPr>
      <w:r>
        <w:t>Uwagi:</w:t>
      </w:r>
    </w:p>
    <w:p w14:paraId="3FB1B447" w14:textId="77777777" w:rsidR="00A40DAE" w:rsidRDefault="00836025">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14:paraId="1F5DD9B1" w14:textId="77777777" w:rsidR="00A40DAE" w:rsidRDefault="00A40DAE">
      <w:pPr>
        <w:pStyle w:val="Tekstpodstawowy"/>
        <w:ind w:left="0" w:firstLine="0"/>
      </w:pPr>
    </w:p>
    <w:p w14:paraId="6E75233B" w14:textId="77777777" w:rsidR="00A40DAE" w:rsidRDefault="00836025">
      <w:pPr>
        <w:pStyle w:val="Nagwek1"/>
        <w:spacing w:before="0"/>
      </w:pPr>
      <w:r>
        <w:t>Procedura</w:t>
      </w:r>
      <w:r>
        <w:rPr>
          <w:spacing w:val="-8"/>
        </w:rPr>
        <w:t xml:space="preserve"> </w:t>
      </w:r>
      <w:r>
        <w:t>odbioru:</w:t>
      </w:r>
    </w:p>
    <w:p w14:paraId="1ED576A9" w14:textId="77777777" w:rsidR="00A40DAE" w:rsidRDefault="00836025">
      <w:pPr>
        <w:pStyle w:val="Akapitzlist"/>
        <w:numPr>
          <w:ilvl w:val="0"/>
          <w:numId w:val="4"/>
        </w:numPr>
        <w:tabs>
          <w:tab w:val="left" w:pos="996"/>
          <w:tab w:val="left" w:pos="997"/>
        </w:tabs>
        <w:spacing w:before="1"/>
        <w:ind w:right="293"/>
      </w:pPr>
      <w:r>
        <w:t>odbiór</w:t>
      </w:r>
      <w:r>
        <w:rPr>
          <w:spacing w:val="-12"/>
        </w:rPr>
        <w:t xml:space="preserve"> </w:t>
      </w:r>
      <w:r>
        <w:t>prac</w:t>
      </w:r>
      <w:r>
        <w:rPr>
          <w:spacing w:val="-12"/>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4"/>
        </w:rPr>
        <w:t xml:space="preserve"> </w:t>
      </w:r>
      <w:r>
        <w:t>opisem czynności i zleceniem oraz poprzez przeliczenie ilości obsianych cel w</w:t>
      </w:r>
      <w:r>
        <w:rPr>
          <w:spacing w:val="-10"/>
        </w:rPr>
        <w:t xml:space="preserve"> </w:t>
      </w:r>
      <w:r>
        <w:t>kontenerach.</w:t>
      </w:r>
    </w:p>
    <w:p w14:paraId="7E35FE58" w14:textId="77777777" w:rsidR="00A40DAE" w:rsidRDefault="00836025">
      <w:pPr>
        <w:spacing w:before="1"/>
        <w:ind w:left="1041"/>
        <w:rPr>
          <w:i/>
        </w:rPr>
      </w:pPr>
      <w:r>
        <w:rPr>
          <w:i/>
        </w:rPr>
        <w:t>(rozliczenie z dokładnością do dwóch miejsc po przecinku)</w:t>
      </w:r>
    </w:p>
    <w:p w14:paraId="786B64B6" w14:textId="77777777" w:rsidR="00A40DAE" w:rsidRDefault="00A40DAE">
      <w:pPr>
        <w:pStyle w:val="Tekstpodstawowy"/>
        <w:ind w:left="0" w:firstLine="0"/>
        <w:rPr>
          <w:i/>
          <w:sz w:val="20"/>
        </w:rPr>
      </w:pPr>
    </w:p>
    <w:p w14:paraId="4B0385F0" w14:textId="77777777" w:rsidR="00A40DAE" w:rsidRDefault="00A40DAE">
      <w:pPr>
        <w:pStyle w:val="Tekstpodstawowy"/>
        <w:spacing w:before="9"/>
        <w:ind w:left="0" w:firstLine="0"/>
        <w:rPr>
          <w:i/>
          <w:sz w:val="2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29025D47" w14:textId="77777777">
        <w:trPr>
          <w:trHeight w:val="959"/>
        </w:trPr>
        <w:tc>
          <w:tcPr>
            <w:tcW w:w="650" w:type="dxa"/>
          </w:tcPr>
          <w:p w14:paraId="613630B6" w14:textId="77777777" w:rsidR="00A40DAE" w:rsidRDefault="00A40DAE">
            <w:pPr>
              <w:pStyle w:val="TableParagraph"/>
              <w:spacing w:before="9"/>
              <w:ind w:left="0"/>
              <w:rPr>
                <w:i/>
                <w:sz w:val="29"/>
              </w:rPr>
            </w:pPr>
          </w:p>
          <w:p w14:paraId="76F79EDD" w14:textId="77777777" w:rsidR="00A40DAE" w:rsidRDefault="00836025">
            <w:pPr>
              <w:pStyle w:val="TableParagraph"/>
              <w:spacing w:before="1"/>
              <w:ind w:left="120" w:right="110"/>
              <w:jc w:val="center"/>
              <w:rPr>
                <w:b/>
                <w:i/>
              </w:rPr>
            </w:pPr>
            <w:r>
              <w:rPr>
                <w:b/>
                <w:i/>
              </w:rPr>
              <w:t>Nr</w:t>
            </w:r>
          </w:p>
        </w:tc>
        <w:tc>
          <w:tcPr>
            <w:tcW w:w="1728" w:type="dxa"/>
          </w:tcPr>
          <w:p w14:paraId="149681F1" w14:textId="77777777" w:rsidR="00A40DAE" w:rsidRDefault="00836025">
            <w:pPr>
              <w:pStyle w:val="TableParagraph"/>
              <w:spacing w:before="220"/>
              <w:ind w:left="172" w:right="141" w:hanging="5"/>
              <w:rPr>
                <w:b/>
                <w:i/>
              </w:rPr>
            </w:pPr>
            <w:r>
              <w:rPr>
                <w:b/>
                <w:i/>
              </w:rPr>
              <w:t>Kod czynności do rozliczenia</w:t>
            </w:r>
          </w:p>
        </w:tc>
        <w:tc>
          <w:tcPr>
            <w:tcW w:w="1725" w:type="dxa"/>
          </w:tcPr>
          <w:p w14:paraId="6D03C58D"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44BEAB9B" w14:textId="77777777" w:rsidR="00A40DAE" w:rsidRDefault="00A40DAE">
            <w:pPr>
              <w:pStyle w:val="TableParagraph"/>
              <w:spacing w:before="9"/>
              <w:ind w:left="0"/>
              <w:rPr>
                <w:i/>
                <w:sz w:val="29"/>
              </w:rPr>
            </w:pPr>
          </w:p>
          <w:p w14:paraId="61CA3D09" w14:textId="77777777" w:rsidR="00A40DAE" w:rsidRDefault="00836025">
            <w:pPr>
              <w:pStyle w:val="TableParagraph"/>
              <w:spacing w:before="1"/>
              <w:ind w:left="920"/>
              <w:rPr>
                <w:b/>
                <w:i/>
              </w:rPr>
            </w:pPr>
            <w:r>
              <w:rPr>
                <w:b/>
                <w:i/>
              </w:rPr>
              <w:t>Opis kodu czynności</w:t>
            </w:r>
          </w:p>
        </w:tc>
        <w:tc>
          <w:tcPr>
            <w:tcW w:w="1423" w:type="dxa"/>
          </w:tcPr>
          <w:p w14:paraId="26947968" w14:textId="77777777" w:rsidR="00A40DAE" w:rsidRDefault="00836025">
            <w:pPr>
              <w:pStyle w:val="TableParagraph"/>
              <w:spacing w:before="220"/>
              <w:ind w:left="419" w:right="192" w:hanging="195"/>
              <w:rPr>
                <w:b/>
                <w:i/>
              </w:rPr>
            </w:pPr>
            <w:r>
              <w:rPr>
                <w:b/>
                <w:i/>
              </w:rPr>
              <w:t>Jednostka miary</w:t>
            </w:r>
          </w:p>
        </w:tc>
      </w:tr>
      <w:tr w:rsidR="00A40DAE" w14:paraId="7EAF4CFB" w14:textId="77777777">
        <w:trPr>
          <w:trHeight w:val="1031"/>
        </w:trPr>
        <w:tc>
          <w:tcPr>
            <w:tcW w:w="650" w:type="dxa"/>
          </w:tcPr>
          <w:p w14:paraId="5AC1461B" w14:textId="77777777" w:rsidR="00A40DAE" w:rsidRDefault="00836025">
            <w:pPr>
              <w:pStyle w:val="TableParagraph"/>
              <w:spacing w:before="0" w:line="257" w:lineRule="exact"/>
              <w:ind w:left="119" w:right="110"/>
              <w:jc w:val="center"/>
            </w:pPr>
            <w:r>
              <w:t>322</w:t>
            </w:r>
          </w:p>
        </w:tc>
        <w:tc>
          <w:tcPr>
            <w:tcW w:w="1728" w:type="dxa"/>
          </w:tcPr>
          <w:p w14:paraId="43AB676E" w14:textId="77777777" w:rsidR="00A40DAE" w:rsidRDefault="00836025">
            <w:pPr>
              <w:pStyle w:val="TableParagraph"/>
              <w:spacing w:before="0" w:line="257" w:lineRule="exact"/>
              <w:ind w:left="108"/>
            </w:pPr>
            <w:r>
              <w:t>SR-SO&lt;400</w:t>
            </w:r>
          </w:p>
        </w:tc>
        <w:tc>
          <w:tcPr>
            <w:tcW w:w="1725" w:type="dxa"/>
          </w:tcPr>
          <w:p w14:paraId="21ABB6D6" w14:textId="77777777" w:rsidR="00A40DAE" w:rsidRDefault="00836025">
            <w:pPr>
              <w:pStyle w:val="TableParagraph"/>
              <w:spacing w:before="0" w:line="257" w:lineRule="exact"/>
              <w:ind w:left="108"/>
            </w:pPr>
            <w:r>
              <w:t>SR-SO&lt;400</w:t>
            </w:r>
          </w:p>
        </w:tc>
        <w:tc>
          <w:tcPr>
            <w:tcW w:w="3819" w:type="dxa"/>
          </w:tcPr>
          <w:p w14:paraId="5391FB58" w14:textId="77777777" w:rsidR="00A40DAE" w:rsidRDefault="00836025">
            <w:pPr>
              <w:pStyle w:val="TableParagraph"/>
              <w:spacing w:before="0"/>
              <w:ind w:left="109" w:right="95"/>
            </w:pPr>
            <w:r>
              <w:t>Ręczny siew nasion sosny, modrzewia, daglezji po 1-3 sztuk do kontenerów o zagęszczeniu cel do</w:t>
            </w:r>
            <w:r>
              <w:rPr>
                <w:spacing w:val="-8"/>
              </w:rPr>
              <w:t xml:space="preserve"> </w:t>
            </w:r>
            <w:r>
              <w:t>400</w:t>
            </w:r>
          </w:p>
          <w:p w14:paraId="22644360" w14:textId="77777777" w:rsidR="00A40DAE" w:rsidRDefault="00836025">
            <w:pPr>
              <w:pStyle w:val="TableParagraph"/>
              <w:spacing w:before="0" w:line="238" w:lineRule="exact"/>
              <w:ind w:left="109"/>
            </w:pPr>
            <w:r>
              <w:t>sztuk na 1 m2</w:t>
            </w:r>
          </w:p>
        </w:tc>
        <w:tc>
          <w:tcPr>
            <w:tcW w:w="1423" w:type="dxa"/>
          </w:tcPr>
          <w:p w14:paraId="7B797CA2" w14:textId="77777777" w:rsidR="00A40DAE" w:rsidRDefault="00836025">
            <w:pPr>
              <w:pStyle w:val="TableParagraph"/>
              <w:spacing w:before="0" w:line="257" w:lineRule="exact"/>
              <w:ind w:left="449" w:right="430"/>
              <w:jc w:val="center"/>
            </w:pPr>
            <w:r>
              <w:t>TSZT</w:t>
            </w:r>
          </w:p>
        </w:tc>
      </w:tr>
      <w:tr w:rsidR="00A40DAE" w14:paraId="1C8D5C00" w14:textId="77777777">
        <w:trPr>
          <w:trHeight w:val="772"/>
        </w:trPr>
        <w:tc>
          <w:tcPr>
            <w:tcW w:w="650" w:type="dxa"/>
          </w:tcPr>
          <w:p w14:paraId="26293C63" w14:textId="77777777" w:rsidR="00A40DAE" w:rsidRDefault="00836025">
            <w:pPr>
              <w:pStyle w:val="TableParagraph"/>
              <w:spacing w:before="0" w:line="257" w:lineRule="exact"/>
              <w:ind w:left="119" w:right="110"/>
              <w:jc w:val="center"/>
            </w:pPr>
            <w:r>
              <w:t>323</w:t>
            </w:r>
          </w:p>
        </w:tc>
        <w:tc>
          <w:tcPr>
            <w:tcW w:w="1728" w:type="dxa"/>
          </w:tcPr>
          <w:p w14:paraId="16FE578B" w14:textId="77777777" w:rsidR="00A40DAE" w:rsidRDefault="00836025">
            <w:pPr>
              <w:pStyle w:val="TableParagraph"/>
              <w:spacing w:before="0" w:line="257" w:lineRule="exact"/>
              <w:ind w:left="108"/>
            </w:pPr>
            <w:r>
              <w:t>SR-OL&lt;400</w:t>
            </w:r>
          </w:p>
        </w:tc>
        <w:tc>
          <w:tcPr>
            <w:tcW w:w="1725" w:type="dxa"/>
          </w:tcPr>
          <w:p w14:paraId="36711E1A" w14:textId="77777777" w:rsidR="00A40DAE" w:rsidRDefault="00836025">
            <w:pPr>
              <w:pStyle w:val="TableParagraph"/>
              <w:spacing w:before="0" w:line="257" w:lineRule="exact"/>
              <w:ind w:left="108"/>
            </w:pPr>
            <w:r>
              <w:t>SR-OL&lt;400</w:t>
            </w:r>
          </w:p>
        </w:tc>
        <w:tc>
          <w:tcPr>
            <w:tcW w:w="3819" w:type="dxa"/>
          </w:tcPr>
          <w:p w14:paraId="2C9CA489" w14:textId="77777777" w:rsidR="00A40DAE" w:rsidRDefault="00836025">
            <w:pPr>
              <w:pStyle w:val="TableParagraph"/>
              <w:spacing w:before="0" w:line="257" w:lineRule="exact"/>
              <w:ind w:left="109"/>
            </w:pPr>
            <w:r>
              <w:t>Ręczny siew nasion olszy do</w:t>
            </w:r>
          </w:p>
          <w:p w14:paraId="1060F47D" w14:textId="77777777" w:rsidR="00A40DAE" w:rsidRDefault="00836025">
            <w:pPr>
              <w:pStyle w:val="TableParagraph"/>
              <w:spacing w:before="0" w:line="260" w:lineRule="exact"/>
              <w:ind w:left="109" w:right="80"/>
            </w:pPr>
            <w:r>
              <w:t>kontenerów o zagęszczeniu cel do 400 sztuk na 1 m2</w:t>
            </w:r>
          </w:p>
        </w:tc>
        <w:tc>
          <w:tcPr>
            <w:tcW w:w="1423" w:type="dxa"/>
          </w:tcPr>
          <w:p w14:paraId="72901548" w14:textId="77777777" w:rsidR="00A40DAE" w:rsidRDefault="00836025">
            <w:pPr>
              <w:pStyle w:val="TableParagraph"/>
              <w:spacing w:before="0" w:line="257" w:lineRule="exact"/>
              <w:ind w:left="449" w:right="430"/>
              <w:jc w:val="center"/>
            </w:pPr>
            <w:r>
              <w:t>TSZT</w:t>
            </w:r>
          </w:p>
        </w:tc>
      </w:tr>
      <w:tr w:rsidR="00A40DAE" w14:paraId="278915C4" w14:textId="77777777">
        <w:trPr>
          <w:trHeight w:val="770"/>
        </w:trPr>
        <w:tc>
          <w:tcPr>
            <w:tcW w:w="650" w:type="dxa"/>
          </w:tcPr>
          <w:p w14:paraId="760F34C1" w14:textId="77777777" w:rsidR="00A40DAE" w:rsidRDefault="00836025">
            <w:pPr>
              <w:pStyle w:val="TableParagraph"/>
              <w:spacing w:before="0" w:line="255" w:lineRule="exact"/>
              <w:ind w:left="119" w:right="110"/>
              <w:jc w:val="center"/>
            </w:pPr>
            <w:r>
              <w:t>324</w:t>
            </w:r>
          </w:p>
        </w:tc>
        <w:tc>
          <w:tcPr>
            <w:tcW w:w="1728" w:type="dxa"/>
          </w:tcPr>
          <w:p w14:paraId="4067B844" w14:textId="77777777" w:rsidR="00A40DAE" w:rsidRDefault="00836025">
            <w:pPr>
              <w:pStyle w:val="TableParagraph"/>
              <w:spacing w:before="0" w:line="255" w:lineRule="exact"/>
              <w:ind w:left="108"/>
            </w:pPr>
            <w:r>
              <w:t>SRBRZ&lt;400</w:t>
            </w:r>
          </w:p>
        </w:tc>
        <w:tc>
          <w:tcPr>
            <w:tcW w:w="1725" w:type="dxa"/>
          </w:tcPr>
          <w:p w14:paraId="6614CEC2" w14:textId="77777777" w:rsidR="00A40DAE" w:rsidRDefault="00836025">
            <w:pPr>
              <w:pStyle w:val="TableParagraph"/>
              <w:spacing w:before="0" w:line="255" w:lineRule="exact"/>
              <w:ind w:left="108"/>
            </w:pPr>
            <w:r>
              <w:t>SRBRZ&lt;400</w:t>
            </w:r>
          </w:p>
        </w:tc>
        <w:tc>
          <w:tcPr>
            <w:tcW w:w="3819" w:type="dxa"/>
          </w:tcPr>
          <w:p w14:paraId="474CE24F" w14:textId="77777777" w:rsidR="00A40DAE" w:rsidRDefault="00836025">
            <w:pPr>
              <w:pStyle w:val="TableParagraph"/>
              <w:spacing w:before="0" w:line="255" w:lineRule="exact"/>
              <w:ind w:left="109"/>
            </w:pPr>
            <w:r>
              <w:t>Ręczny siew nasion brzozy do</w:t>
            </w:r>
          </w:p>
          <w:p w14:paraId="6B92D7E0" w14:textId="77777777" w:rsidR="00A40DAE" w:rsidRDefault="00836025">
            <w:pPr>
              <w:pStyle w:val="TableParagraph"/>
              <w:spacing w:before="4" w:line="256" w:lineRule="exact"/>
              <w:ind w:left="109" w:right="80"/>
            </w:pPr>
            <w:r>
              <w:t>kontenerów o zagęszczeniu cel do 400 sztuk na 1 m2</w:t>
            </w:r>
          </w:p>
        </w:tc>
        <w:tc>
          <w:tcPr>
            <w:tcW w:w="1423" w:type="dxa"/>
          </w:tcPr>
          <w:p w14:paraId="7B708AC8" w14:textId="77777777" w:rsidR="00A40DAE" w:rsidRDefault="00836025">
            <w:pPr>
              <w:pStyle w:val="TableParagraph"/>
              <w:spacing w:before="0" w:line="255" w:lineRule="exact"/>
              <w:ind w:left="449" w:right="430"/>
              <w:jc w:val="center"/>
            </w:pPr>
            <w:r>
              <w:t>TSZT</w:t>
            </w:r>
          </w:p>
        </w:tc>
      </w:tr>
      <w:tr w:rsidR="00A40DAE" w14:paraId="1C6416D7" w14:textId="77777777">
        <w:trPr>
          <w:trHeight w:val="1031"/>
        </w:trPr>
        <w:tc>
          <w:tcPr>
            <w:tcW w:w="650" w:type="dxa"/>
          </w:tcPr>
          <w:p w14:paraId="5114C476" w14:textId="77777777" w:rsidR="00A40DAE" w:rsidRDefault="00836025">
            <w:pPr>
              <w:pStyle w:val="TableParagraph"/>
              <w:spacing w:before="0" w:line="257" w:lineRule="exact"/>
              <w:ind w:left="119" w:right="110"/>
              <w:jc w:val="center"/>
            </w:pPr>
            <w:r>
              <w:t>325</w:t>
            </w:r>
          </w:p>
        </w:tc>
        <w:tc>
          <w:tcPr>
            <w:tcW w:w="1728" w:type="dxa"/>
          </w:tcPr>
          <w:p w14:paraId="24C1CEEA" w14:textId="77777777" w:rsidR="00A40DAE" w:rsidRDefault="00836025">
            <w:pPr>
              <w:pStyle w:val="TableParagraph"/>
              <w:spacing w:before="0" w:line="257" w:lineRule="exact"/>
              <w:ind w:left="108"/>
            </w:pPr>
            <w:r>
              <w:t>SR-IN&lt;400</w:t>
            </w:r>
          </w:p>
        </w:tc>
        <w:tc>
          <w:tcPr>
            <w:tcW w:w="1725" w:type="dxa"/>
          </w:tcPr>
          <w:p w14:paraId="3A2BBE00" w14:textId="77777777" w:rsidR="00A40DAE" w:rsidRDefault="00836025">
            <w:pPr>
              <w:pStyle w:val="TableParagraph"/>
              <w:spacing w:before="0" w:line="257" w:lineRule="exact"/>
              <w:ind w:left="108"/>
            </w:pPr>
            <w:r>
              <w:t>SR-IN&lt;400</w:t>
            </w:r>
          </w:p>
        </w:tc>
        <w:tc>
          <w:tcPr>
            <w:tcW w:w="3819" w:type="dxa"/>
          </w:tcPr>
          <w:p w14:paraId="3B24DB6B" w14:textId="77777777" w:rsidR="00A40DAE" w:rsidRDefault="00836025">
            <w:pPr>
              <w:pStyle w:val="TableParagraph"/>
              <w:spacing w:before="0"/>
              <w:ind w:left="109" w:right="80"/>
            </w:pPr>
            <w:r>
              <w:t>Ręczny siew nasion lipy, grabu i innych gatunków po 2-4 szt. do kontenerów o zagęszczeniu cel do 400</w:t>
            </w:r>
          </w:p>
          <w:p w14:paraId="10027469" w14:textId="77777777" w:rsidR="00A40DAE" w:rsidRDefault="00836025">
            <w:pPr>
              <w:pStyle w:val="TableParagraph"/>
              <w:spacing w:before="0" w:line="237" w:lineRule="exact"/>
              <w:ind w:left="109"/>
            </w:pPr>
            <w:r>
              <w:t>sztuk na 1 m2</w:t>
            </w:r>
          </w:p>
        </w:tc>
        <w:tc>
          <w:tcPr>
            <w:tcW w:w="1423" w:type="dxa"/>
          </w:tcPr>
          <w:p w14:paraId="4938A022" w14:textId="77777777" w:rsidR="00A40DAE" w:rsidRDefault="00836025">
            <w:pPr>
              <w:pStyle w:val="TableParagraph"/>
              <w:spacing w:before="0" w:line="257" w:lineRule="exact"/>
              <w:ind w:left="449" w:right="430"/>
              <w:jc w:val="center"/>
            </w:pPr>
            <w:r>
              <w:t>TSZT</w:t>
            </w:r>
          </w:p>
        </w:tc>
      </w:tr>
      <w:tr w:rsidR="00A40DAE" w14:paraId="2F0EABBC" w14:textId="77777777">
        <w:trPr>
          <w:trHeight w:val="774"/>
        </w:trPr>
        <w:tc>
          <w:tcPr>
            <w:tcW w:w="650" w:type="dxa"/>
          </w:tcPr>
          <w:p w14:paraId="46CCEB74" w14:textId="77777777" w:rsidR="00A40DAE" w:rsidRDefault="00836025">
            <w:pPr>
              <w:pStyle w:val="TableParagraph"/>
              <w:spacing w:before="0" w:line="257" w:lineRule="exact"/>
              <w:ind w:left="119" w:right="110"/>
              <w:jc w:val="center"/>
            </w:pPr>
            <w:r>
              <w:t>326</w:t>
            </w:r>
          </w:p>
        </w:tc>
        <w:tc>
          <w:tcPr>
            <w:tcW w:w="1728" w:type="dxa"/>
          </w:tcPr>
          <w:p w14:paraId="3E71A791" w14:textId="77777777" w:rsidR="00A40DAE" w:rsidRDefault="00836025">
            <w:pPr>
              <w:pStyle w:val="TableParagraph"/>
              <w:spacing w:before="0" w:line="257" w:lineRule="exact"/>
              <w:ind w:left="108"/>
            </w:pPr>
            <w:r>
              <w:t>SR-OL&gt;400</w:t>
            </w:r>
          </w:p>
        </w:tc>
        <w:tc>
          <w:tcPr>
            <w:tcW w:w="1725" w:type="dxa"/>
          </w:tcPr>
          <w:p w14:paraId="29364B21" w14:textId="77777777" w:rsidR="00A40DAE" w:rsidRDefault="00836025">
            <w:pPr>
              <w:pStyle w:val="TableParagraph"/>
              <w:spacing w:before="0" w:line="257" w:lineRule="exact"/>
              <w:ind w:left="108"/>
            </w:pPr>
            <w:r>
              <w:t>SR-OL&gt;400</w:t>
            </w:r>
          </w:p>
        </w:tc>
        <w:tc>
          <w:tcPr>
            <w:tcW w:w="3819" w:type="dxa"/>
          </w:tcPr>
          <w:p w14:paraId="22ED0895" w14:textId="77777777" w:rsidR="00A40DAE" w:rsidRDefault="00836025">
            <w:pPr>
              <w:pStyle w:val="TableParagraph"/>
              <w:spacing w:before="0" w:line="257" w:lineRule="exact"/>
              <w:ind w:left="109"/>
            </w:pPr>
            <w:r>
              <w:t>Ręczny siew nasion olszy do</w:t>
            </w:r>
          </w:p>
          <w:p w14:paraId="7A6EFC90" w14:textId="77777777" w:rsidR="00A40DAE" w:rsidRDefault="00836025">
            <w:pPr>
              <w:pStyle w:val="TableParagraph"/>
              <w:spacing w:before="5" w:line="256" w:lineRule="exact"/>
              <w:ind w:left="109" w:right="141"/>
            </w:pPr>
            <w:r>
              <w:t>kontenerów o zagęszczeniu cel ponad 400 sztuk na 1 m2</w:t>
            </w:r>
          </w:p>
        </w:tc>
        <w:tc>
          <w:tcPr>
            <w:tcW w:w="1423" w:type="dxa"/>
          </w:tcPr>
          <w:p w14:paraId="0EDC289C" w14:textId="77777777" w:rsidR="00A40DAE" w:rsidRDefault="00836025">
            <w:pPr>
              <w:pStyle w:val="TableParagraph"/>
              <w:spacing w:before="0" w:line="257" w:lineRule="exact"/>
              <w:ind w:left="449" w:right="430"/>
              <w:jc w:val="center"/>
            </w:pPr>
            <w:r>
              <w:t>TSZT</w:t>
            </w:r>
          </w:p>
        </w:tc>
      </w:tr>
      <w:tr w:rsidR="00A40DAE" w14:paraId="5E14F645" w14:textId="77777777">
        <w:trPr>
          <w:trHeight w:val="772"/>
        </w:trPr>
        <w:tc>
          <w:tcPr>
            <w:tcW w:w="650" w:type="dxa"/>
          </w:tcPr>
          <w:p w14:paraId="60DF1493" w14:textId="77777777" w:rsidR="00A40DAE" w:rsidRDefault="00836025">
            <w:pPr>
              <w:pStyle w:val="TableParagraph"/>
              <w:spacing w:before="0" w:line="257" w:lineRule="exact"/>
              <w:ind w:left="119" w:right="110"/>
              <w:jc w:val="center"/>
            </w:pPr>
            <w:r>
              <w:t>327</w:t>
            </w:r>
          </w:p>
        </w:tc>
        <w:tc>
          <w:tcPr>
            <w:tcW w:w="1728" w:type="dxa"/>
          </w:tcPr>
          <w:p w14:paraId="69253DF7" w14:textId="77777777" w:rsidR="00A40DAE" w:rsidRDefault="00836025">
            <w:pPr>
              <w:pStyle w:val="TableParagraph"/>
              <w:spacing w:before="0" w:line="257" w:lineRule="exact"/>
              <w:ind w:left="108"/>
            </w:pPr>
            <w:r>
              <w:t>SRBRZ&gt;400</w:t>
            </w:r>
          </w:p>
        </w:tc>
        <w:tc>
          <w:tcPr>
            <w:tcW w:w="1725" w:type="dxa"/>
          </w:tcPr>
          <w:p w14:paraId="54C72284" w14:textId="77777777" w:rsidR="00A40DAE" w:rsidRDefault="00836025">
            <w:pPr>
              <w:pStyle w:val="TableParagraph"/>
              <w:spacing w:before="0" w:line="257" w:lineRule="exact"/>
              <w:ind w:left="108"/>
            </w:pPr>
            <w:r>
              <w:t>SRBRZ&gt;400</w:t>
            </w:r>
          </w:p>
        </w:tc>
        <w:tc>
          <w:tcPr>
            <w:tcW w:w="3819" w:type="dxa"/>
          </w:tcPr>
          <w:p w14:paraId="76841078" w14:textId="77777777" w:rsidR="00A40DAE" w:rsidRDefault="00836025">
            <w:pPr>
              <w:pStyle w:val="TableParagraph"/>
              <w:spacing w:before="0"/>
              <w:ind w:left="109" w:right="141"/>
            </w:pPr>
            <w:r>
              <w:t>Ręczny siew nasion brzozy do kontenerów o zagęszczeniu cel ponad</w:t>
            </w:r>
          </w:p>
          <w:p w14:paraId="4378C8B9" w14:textId="77777777" w:rsidR="00A40DAE" w:rsidRDefault="00836025">
            <w:pPr>
              <w:pStyle w:val="TableParagraph"/>
              <w:spacing w:before="0" w:line="237" w:lineRule="exact"/>
              <w:ind w:left="109"/>
            </w:pPr>
            <w:r>
              <w:t>400 sztuk na 1 m2</w:t>
            </w:r>
          </w:p>
        </w:tc>
        <w:tc>
          <w:tcPr>
            <w:tcW w:w="1423" w:type="dxa"/>
          </w:tcPr>
          <w:p w14:paraId="0BB9483D" w14:textId="77777777" w:rsidR="00A40DAE" w:rsidRDefault="00836025">
            <w:pPr>
              <w:pStyle w:val="TableParagraph"/>
              <w:spacing w:before="0" w:line="257" w:lineRule="exact"/>
              <w:ind w:left="449" w:right="430"/>
              <w:jc w:val="center"/>
            </w:pPr>
            <w:r>
              <w:t>TSZT</w:t>
            </w:r>
          </w:p>
        </w:tc>
      </w:tr>
      <w:tr w:rsidR="00A40DAE" w14:paraId="52650363" w14:textId="77777777">
        <w:trPr>
          <w:trHeight w:val="1032"/>
        </w:trPr>
        <w:tc>
          <w:tcPr>
            <w:tcW w:w="650" w:type="dxa"/>
          </w:tcPr>
          <w:p w14:paraId="6538920D" w14:textId="77777777" w:rsidR="00A40DAE" w:rsidRDefault="00836025">
            <w:pPr>
              <w:pStyle w:val="TableParagraph"/>
              <w:spacing w:before="0"/>
              <w:ind w:left="119" w:right="110"/>
              <w:jc w:val="center"/>
            </w:pPr>
            <w:r>
              <w:t>328</w:t>
            </w:r>
          </w:p>
        </w:tc>
        <w:tc>
          <w:tcPr>
            <w:tcW w:w="1728" w:type="dxa"/>
          </w:tcPr>
          <w:p w14:paraId="4647E685" w14:textId="77777777" w:rsidR="00A40DAE" w:rsidRDefault="00836025">
            <w:pPr>
              <w:pStyle w:val="TableParagraph"/>
              <w:spacing w:before="0"/>
              <w:ind w:left="108"/>
            </w:pPr>
            <w:r>
              <w:t>SR-IN&gt;400</w:t>
            </w:r>
          </w:p>
        </w:tc>
        <w:tc>
          <w:tcPr>
            <w:tcW w:w="1725" w:type="dxa"/>
          </w:tcPr>
          <w:p w14:paraId="4F636870" w14:textId="77777777" w:rsidR="00A40DAE" w:rsidRDefault="00836025">
            <w:pPr>
              <w:pStyle w:val="TableParagraph"/>
              <w:spacing w:before="0"/>
              <w:ind w:left="108"/>
            </w:pPr>
            <w:r>
              <w:t>SR-IN&gt;400</w:t>
            </w:r>
          </w:p>
        </w:tc>
        <w:tc>
          <w:tcPr>
            <w:tcW w:w="3819" w:type="dxa"/>
          </w:tcPr>
          <w:p w14:paraId="33AA6EA6" w14:textId="77777777" w:rsidR="00A40DAE" w:rsidRDefault="00836025">
            <w:pPr>
              <w:pStyle w:val="TableParagraph"/>
              <w:spacing w:before="0"/>
              <w:ind w:left="109" w:right="141"/>
            </w:pPr>
            <w:r>
              <w:t>Ręczny siew nasion lipy, grabu i innych gatunków po 2-4 szt. do kontenerów o zagęszczeniu cel ponad</w:t>
            </w:r>
          </w:p>
          <w:p w14:paraId="2C63A79A" w14:textId="77777777" w:rsidR="00A40DAE" w:rsidRDefault="00836025">
            <w:pPr>
              <w:pStyle w:val="TableParagraph"/>
              <w:spacing w:before="1" w:line="237" w:lineRule="exact"/>
              <w:ind w:left="109"/>
            </w:pPr>
            <w:r>
              <w:t>400 sztuk na 1 m2</w:t>
            </w:r>
          </w:p>
        </w:tc>
        <w:tc>
          <w:tcPr>
            <w:tcW w:w="1423" w:type="dxa"/>
          </w:tcPr>
          <w:p w14:paraId="06219BDC" w14:textId="77777777" w:rsidR="00A40DAE" w:rsidRDefault="00836025">
            <w:pPr>
              <w:pStyle w:val="TableParagraph"/>
              <w:spacing w:before="0"/>
              <w:ind w:left="449" w:right="430"/>
              <w:jc w:val="center"/>
            </w:pPr>
            <w:r>
              <w:t>TSZT</w:t>
            </w:r>
          </w:p>
        </w:tc>
      </w:tr>
      <w:tr w:rsidR="00A40DAE" w14:paraId="7DD7408B" w14:textId="77777777">
        <w:trPr>
          <w:trHeight w:val="774"/>
        </w:trPr>
        <w:tc>
          <w:tcPr>
            <w:tcW w:w="650" w:type="dxa"/>
          </w:tcPr>
          <w:p w14:paraId="083FDD36" w14:textId="77777777" w:rsidR="00A40DAE" w:rsidRDefault="00836025">
            <w:pPr>
              <w:pStyle w:val="TableParagraph"/>
              <w:spacing w:before="0" w:line="257" w:lineRule="exact"/>
              <w:ind w:left="119" w:right="110"/>
              <w:jc w:val="center"/>
            </w:pPr>
            <w:r>
              <w:t>329</w:t>
            </w:r>
          </w:p>
        </w:tc>
        <w:tc>
          <w:tcPr>
            <w:tcW w:w="1728" w:type="dxa"/>
          </w:tcPr>
          <w:p w14:paraId="151617D8" w14:textId="77777777" w:rsidR="00A40DAE" w:rsidRDefault="00836025">
            <w:pPr>
              <w:pStyle w:val="TableParagraph"/>
              <w:spacing w:before="0" w:line="257" w:lineRule="exact"/>
              <w:ind w:left="108"/>
            </w:pPr>
            <w:r>
              <w:t>SR-SK&lt;400</w:t>
            </w:r>
          </w:p>
        </w:tc>
        <w:tc>
          <w:tcPr>
            <w:tcW w:w="1725" w:type="dxa"/>
          </w:tcPr>
          <w:p w14:paraId="0B9D67EE" w14:textId="77777777" w:rsidR="00A40DAE" w:rsidRDefault="00836025">
            <w:pPr>
              <w:pStyle w:val="TableParagraph"/>
              <w:spacing w:before="0" w:line="257" w:lineRule="exact"/>
              <w:ind w:left="108"/>
            </w:pPr>
            <w:r>
              <w:t>SR-SK&lt;400</w:t>
            </w:r>
          </w:p>
        </w:tc>
        <w:tc>
          <w:tcPr>
            <w:tcW w:w="3819" w:type="dxa"/>
          </w:tcPr>
          <w:p w14:paraId="30A8BA41" w14:textId="77777777" w:rsidR="00A40DAE" w:rsidRDefault="00836025">
            <w:pPr>
              <w:pStyle w:val="TableParagraph"/>
              <w:spacing w:before="0" w:line="257" w:lineRule="exact"/>
              <w:ind w:left="109"/>
            </w:pPr>
            <w:r>
              <w:t>Ręczny wysiew skrzydlaków po 1-</w:t>
            </w:r>
          </w:p>
          <w:p w14:paraId="53FE0A35" w14:textId="77777777" w:rsidR="00A40DAE" w:rsidRDefault="00836025">
            <w:pPr>
              <w:pStyle w:val="TableParagraph"/>
              <w:spacing w:before="5" w:line="256" w:lineRule="exact"/>
              <w:ind w:left="109" w:right="257"/>
            </w:pPr>
            <w:r>
              <w:t>3szt do kontenerów o zagęszczeniu cel do 400 szt./m2</w:t>
            </w:r>
          </w:p>
        </w:tc>
        <w:tc>
          <w:tcPr>
            <w:tcW w:w="1423" w:type="dxa"/>
          </w:tcPr>
          <w:p w14:paraId="53DA6EBE" w14:textId="77777777" w:rsidR="00A40DAE" w:rsidRDefault="00836025">
            <w:pPr>
              <w:pStyle w:val="TableParagraph"/>
              <w:spacing w:before="0" w:line="257" w:lineRule="exact"/>
              <w:ind w:left="449" w:right="430"/>
              <w:jc w:val="center"/>
            </w:pPr>
            <w:r>
              <w:t>TSZT</w:t>
            </w:r>
          </w:p>
        </w:tc>
      </w:tr>
      <w:tr w:rsidR="00A40DAE" w14:paraId="210EAD46" w14:textId="77777777">
        <w:trPr>
          <w:trHeight w:val="772"/>
        </w:trPr>
        <w:tc>
          <w:tcPr>
            <w:tcW w:w="650" w:type="dxa"/>
          </w:tcPr>
          <w:p w14:paraId="45D40650" w14:textId="77777777" w:rsidR="00A40DAE" w:rsidRDefault="00836025">
            <w:pPr>
              <w:pStyle w:val="TableParagraph"/>
              <w:spacing w:before="0" w:line="257" w:lineRule="exact"/>
              <w:ind w:left="120" w:right="110"/>
              <w:jc w:val="center"/>
            </w:pPr>
            <w:r>
              <w:t>330</w:t>
            </w:r>
          </w:p>
        </w:tc>
        <w:tc>
          <w:tcPr>
            <w:tcW w:w="1728" w:type="dxa"/>
          </w:tcPr>
          <w:p w14:paraId="7203019A" w14:textId="77777777" w:rsidR="00A40DAE" w:rsidRDefault="00836025">
            <w:pPr>
              <w:pStyle w:val="TableParagraph"/>
              <w:spacing w:before="0" w:line="257" w:lineRule="exact"/>
              <w:ind w:left="108"/>
            </w:pPr>
            <w:r>
              <w:t>SR-SK&gt;400</w:t>
            </w:r>
          </w:p>
        </w:tc>
        <w:tc>
          <w:tcPr>
            <w:tcW w:w="1725" w:type="dxa"/>
          </w:tcPr>
          <w:p w14:paraId="78616947" w14:textId="77777777" w:rsidR="00A40DAE" w:rsidRDefault="00836025">
            <w:pPr>
              <w:pStyle w:val="TableParagraph"/>
              <w:spacing w:before="0" w:line="257" w:lineRule="exact"/>
              <w:ind w:left="108"/>
            </w:pPr>
            <w:r>
              <w:t>SR-SK&gt;400</w:t>
            </w:r>
          </w:p>
        </w:tc>
        <w:tc>
          <w:tcPr>
            <w:tcW w:w="3819" w:type="dxa"/>
          </w:tcPr>
          <w:p w14:paraId="4C10BE35" w14:textId="77777777" w:rsidR="00A40DAE" w:rsidRDefault="00836025">
            <w:pPr>
              <w:pStyle w:val="TableParagraph"/>
              <w:spacing w:before="0"/>
              <w:ind w:left="109" w:right="257"/>
            </w:pPr>
            <w:r>
              <w:t>Ręczny wysiew skrzydlaków po 1- 3szt do kontenerów o zagęszczeniu</w:t>
            </w:r>
          </w:p>
          <w:p w14:paraId="395DC302" w14:textId="77777777" w:rsidR="00A40DAE" w:rsidRDefault="00836025">
            <w:pPr>
              <w:pStyle w:val="TableParagraph"/>
              <w:spacing w:before="0" w:line="237" w:lineRule="exact"/>
              <w:ind w:left="109"/>
            </w:pPr>
            <w:r>
              <w:t>cel ponad 400 szt./m2</w:t>
            </w:r>
          </w:p>
        </w:tc>
        <w:tc>
          <w:tcPr>
            <w:tcW w:w="1423" w:type="dxa"/>
          </w:tcPr>
          <w:p w14:paraId="5D0EEFB4" w14:textId="77777777" w:rsidR="00A40DAE" w:rsidRDefault="00836025">
            <w:pPr>
              <w:pStyle w:val="TableParagraph"/>
              <w:spacing w:before="0" w:line="257" w:lineRule="exact"/>
              <w:ind w:left="449" w:right="430"/>
              <w:jc w:val="center"/>
            </w:pPr>
            <w:r>
              <w:t>TSZT</w:t>
            </w:r>
          </w:p>
        </w:tc>
      </w:tr>
    </w:tbl>
    <w:p w14:paraId="4B1A2AF3" w14:textId="77777777" w:rsidR="00A40DAE" w:rsidRDefault="00836025">
      <w:pPr>
        <w:pStyle w:val="Nagwek1"/>
        <w:spacing w:before="0" w:line="258" w:lineRule="exact"/>
      </w:pPr>
      <w:r>
        <w:t>Standard technologii prac obejmuje:</w:t>
      </w:r>
    </w:p>
    <w:p w14:paraId="45EE81EC" w14:textId="77777777" w:rsidR="00A40DAE" w:rsidRDefault="00836025">
      <w:pPr>
        <w:pStyle w:val="Akapitzlist"/>
        <w:numPr>
          <w:ilvl w:val="0"/>
          <w:numId w:val="4"/>
        </w:numPr>
        <w:tabs>
          <w:tab w:val="left" w:pos="996"/>
          <w:tab w:val="left" w:pos="997"/>
        </w:tabs>
        <w:spacing w:before="1" w:line="257" w:lineRule="exact"/>
        <w:ind w:hanging="361"/>
      </w:pPr>
      <w:r>
        <w:t>doniesienie nasion do miejsca</w:t>
      </w:r>
      <w:r>
        <w:rPr>
          <w:spacing w:val="-2"/>
        </w:rPr>
        <w:t xml:space="preserve"> </w:t>
      </w:r>
      <w:r>
        <w:t>siewu,</w:t>
      </w:r>
    </w:p>
    <w:p w14:paraId="69FB05CF" w14:textId="77777777" w:rsidR="00A40DAE" w:rsidRDefault="00836025">
      <w:pPr>
        <w:pStyle w:val="Akapitzlist"/>
        <w:numPr>
          <w:ilvl w:val="0"/>
          <w:numId w:val="4"/>
        </w:numPr>
        <w:tabs>
          <w:tab w:val="left" w:pos="996"/>
          <w:tab w:val="left" w:pos="997"/>
        </w:tabs>
        <w:spacing w:line="257" w:lineRule="exact"/>
        <w:ind w:hanging="361"/>
      </w:pPr>
      <w:r>
        <w:t>wyciśnięcie dołka</w:t>
      </w:r>
      <w:r>
        <w:rPr>
          <w:spacing w:val="-2"/>
        </w:rPr>
        <w:t xml:space="preserve"> </w:t>
      </w:r>
      <w:r>
        <w:t>siewnego,</w:t>
      </w:r>
    </w:p>
    <w:p w14:paraId="5E1AD68D" w14:textId="77777777" w:rsidR="00A40DAE" w:rsidRDefault="00836025">
      <w:pPr>
        <w:pStyle w:val="Akapitzlist"/>
        <w:numPr>
          <w:ilvl w:val="0"/>
          <w:numId w:val="4"/>
        </w:numPr>
        <w:tabs>
          <w:tab w:val="left" w:pos="996"/>
          <w:tab w:val="left" w:pos="997"/>
        </w:tabs>
        <w:spacing w:before="2" w:line="257" w:lineRule="exact"/>
        <w:ind w:hanging="361"/>
      </w:pPr>
      <w:r>
        <w:t>ręczny wysiew nasion do napełnionych cel w</w:t>
      </w:r>
      <w:r>
        <w:rPr>
          <w:spacing w:val="-12"/>
        </w:rPr>
        <w:t xml:space="preserve"> </w:t>
      </w:r>
      <w:r>
        <w:t>kontenerze,</w:t>
      </w:r>
    </w:p>
    <w:p w14:paraId="46A5BED5" w14:textId="77777777" w:rsidR="00A40DAE" w:rsidRDefault="00836025">
      <w:pPr>
        <w:pStyle w:val="Akapitzlist"/>
        <w:numPr>
          <w:ilvl w:val="0"/>
          <w:numId w:val="4"/>
        </w:numPr>
        <w:tabs>
          <w:tab w:val="left" w:pos="996"/>
          <w:tab w:val="left" w:pos="997"/>
        </w:tabs>
        <w:spacing w:line="257" w:lineRule="exact"/>
        <w:ind w:hanging="361"/>
      </w:pPr>
      <w:r>
        <w:t>przykrycie wysianych</w:t>
      </w:r>
      <w:r>
        <w:rPr>
          <w:spacing w:val="-1"/>
        </w:rPr>
        <w:t xml:space="preserve"> </w:t>
      </w:r>
      <w:r>
        <w:t>nasion,</w:t>
      </w:r>
    </w:p>
    <w:p w14:paraId="5F96C286" w14:textId="77777777" w:rsidR="00A40DAE" w:rsidRDefault="00A40DAE">
      <w:pPr>
        <w:spacing w:line="257" w:lineRule="exact"/>
        <w:sectPr w:rsidR="00A40DAE">
          <w:pgSz w:w="11910" w:h="16840"/>
          <w:pgMar w:top="1320" w:right="980" w:bottom="280" w:left="1140" w:header="708" w:footer="708" w:gutter="0"/>
          <w:cols w:space="708"/>
        </w:sectPr>
      </w:pPr>
    </w:p>
    <w:p w14:paraId="35B18405" w14:textId="77777777" w:rsidR="00A40DAE" w:rsidRDefault="00836025">
      <w:pPr>
        <w:pStyle w:val="Akapitzlist"/>
        <w:numPr>
          <w:ilvl w:val="0"/>
          <w:numId w:val="4"/>
        </w:numPr>
        <w:tabs>
          <w:tab w:val="left" w:pos="996"/>
          <w:tab w:val="left" w:pos="997"/>
        </w:tabs>
        <w:spacing w:before="77"/>
        <w:ind w:right="296"/>
      </w:pPr>
      <w:r>
        <w:t>wykonanie etykiety imiennej i oznakowanie nią obsianych kontenerów, w sposób określony przez</w:t>
      </w:r>
      <w:r>
        <w:rPr>
          <w:spacing w:val="-3"/>
        </w:rPr>
        <w:t xml:space="preserve"> </w:t>
      </w:r>
      <w:r>
        <w:t>Zamawiającego,</w:t>
      </w:r>
    </w:p>
    <w:p w14:paraId="76227886" w14:textId="77777777" w:rsidR="00A40DAE" w:rsidRDefault="00836025">
      <w:pPr>
        <w:pStyle w:val="Akapitzlist"/>
        <w:numPr>
          <w:ilvl w:val="0"/>
          <w:numId w:val="4"/>
        </w:numPr>
        <w:tabs>
          <w:tab w:val="left" w:pos="996"/>
          <w:tab w:val="left" w:pos="997"/>
        </w:tabs>
        <w:spacing w:before="1"/>
        <w:ind w:hanging="361"/>
      </w:pPr>
      <w:r>
        <w:t>ułożenie obsianych kontenerów na paletach lub</w:t>
      </w:r>
      <w:r>
        <w:rPr>
          <w:spacing w:val="-4"/>
        </w:rPr>
        <w:t xml:space="preserve"> </w:t>
      </w:r>
      <w:r>
        <w:t>podporach,</w:t>
      </w:r>
    </w:p>
    <w:p w14:paraId="23769C2D" w14:textId="77777777" w:rsidR="00A40DAE" w:rsidRDefault="00836025">
      <w:pPr>
        <w:pStyle w:val="Akapitzlist"/>
        <w:numPr>
          <w:ilvl w:val="0"/>
          <w:numId w:val="4"/>
        </w:numPr>
        <w:tabs>
          <w:tab w:val="left" w:pos="996"/>
          <w:tab w:val="left" w:pos="997"/>
        </w:tabs>
        <w:spacing w:before="1"/>
        <w:ind w:hanging="361"/>
      </w:pPr>
      <w:r>
        <w:t>uprzątnięcie stanowiska</w:t>
      </w:r>
      <w:r>
        <w:rPr>
          <w:spacing w:val="-5"/>
        </w:rPr>
        <w:t xml:space="preserve"> </w:t>
      </w:r>
      <w:r>
        <w:t>pracy.</w:t>
      </w:r>
    </w:p>
    <w:p w14:paraId="1852289E" w14:textId="77777777" w:rsidR="00A40DAE" w:rsidRDefault="00A40DAE">
      <w:pPr>
        <w:pStyle w:val="Tekstpodstawowy"/>
        <w:ind w:left="0" w:firstLine="0"/>
      </w:pPr>
    </w:p>
    <w:p w14:paraId="22ECE6B4" w14:textId="77777777" w:rsidR="00A40DAE" w:rsidRDefault="00836025">
      <w:pPr>
        <w:pStyle w:val="Nagwek1"/>
        <w:spacing w:before="0" w:line="257" w:lineRule="exact"/>
      </w:pPr>
      <w:r>
        <w:t>Uwagi:</w:t>
      </w:r>
    </w:p>
    <w:p w14:paraId="755B4ECB" w14:textId="77777777" w:rsidR="00A40DAE" w:rsidRDefault="00836025">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14:paraId="4AEAC5EB" w14:textId="77777777" w:rsidR="00A40DAE" w:rsidRDefault="00A40DAE">
      <w:pPr>
        <w:pStyle w:val="Tekstpodstawowy"/>
        <w:ind w:left="0" w:firstLine="0"/>
      </w:pPr>
    </w:p>
    <w:p w14:paraId="2BB7B219" w14:textId="77777777" w:rsidR="00A40DAE" w:rsidRDefault="00836025">
      <w:pPr>
        <w:pStyle w:val="Nagwek1"/>
        <w:spacing w:before="0"/>
      </w:pPr>
      <w:r>
        <w:t>Procedura</w:t>
      </w:r>
      <w:r>
        <w:rPr>
          <w:spacing w:val="-8"/>
        </w:rPr>
        <w:t xml:space="preserve"> </w:t>
      </w:r>
      <w:r>
        <w:t>odbioru:</w:t>
      </w:r>
    </w:p>
    <w:p w14:paraId="413827DF" w14:textId="77777777" w:rsidR="00A40DAE" w:rsidRDefault="00836025">
      <w:pPr>
        <w:pStyle w:val="Akapitzlist"/>
        <w:numPr>
          <w:ilvl w:val="0"/>
          <w:numId w:val="4"/>
        </w:numPr>
        <w:tabs>
          <w:tab w:val="left" w:pos="996"/>
          <w:tab w:val="left" w:pos="997"/>
        </w:tabs>
        <w:spacing w:before="1"/>
        <w:ind w:right="293"/>
      </w:pPr>
      <w:r>
        <w:t>odbiór</w:t>
      </w:r>
      <w:r>
        <w:rPr>
          <w:spacing w:val="-12"/>
        </w:rPr>
        <w:t xml:space="preserve"> </w:t>
      </w:r>
      <w:r>
        <w:t>prac</w:t>
      </w:r>
      <w:r>
        <w:rPr>
          <w:spacing w:val="-12"/>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4"/>
        </w:rPr>
        <w:t xml:space="preserve"> </w:t>
      </w:r>
      <w:r>
        <w:t>opisem czynności i zleceniem oraz poprzez przeliczenie ilości obsianych cel w</w:t>
      </w:r>
      <w:r>
        <w:rPr>
          <w:spacing w:val="-12"/>
        </w:rPr>
        <w:t xml:space="preserve"> </w:t>
      </w:r>
      <w:r>
        <w:t>kontenerach.</w:t>
      </w:r>
    </w:p>
    <w:p w14:paraId="225E7818" w14:textId="77777777" w:rsidR="00A40DAE" w:rsidRDefault="00836025">
      <w:pPr>
        <w:spacing w:before="1"/>
        <w:ind w:left="1041"/>
        <w:rPr>
          <w:i/>
        </w:rPr>
      </w:pPr>
      <w:r>
        <w:rPr>
          <w:i/>
        </w:rPr>
        <w:t>(rozliczenie z dokładnością do dwóch miejsc po przecinku)</w:t>
      </w:r>
    </w:p>
    <w:p w14:paraId="1D3201A5" w14:textId="77777777" w:rsidR="00A40DAE" w:rsidRDefault="00A40DAE">
      <w:pPr>
        <w:pStyle w:val="Tekstpodstawowy"/>
        <w:ind w:left="0" w:firstLine="0"/>
        <w:rPr>
          <w:i/>
          <w:sz w:val="20"/>
        </w:rPr>
      </w:pPr>
    </w:p>
    <w:p w14:paraId="2275D103" w14:textId="77777777" w:rsidR="00A40DAE" w:rsidRDefault="00A40DAE">
      <w:pPr>
        <w:pStyle w:val="Tekstpodstawowy"/>
        <w:spacing w:before="9"/>
        <w:ind w:left="0" w:firstLine="0"/>
        <w:rPr>
          <w:i/>
          <w:sz w:val="2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0D982BDC" w14:textId="77777777">
        <w:trPr>
          <w:trHeight w:val="959"/>
        </w:trPr>
        <w:tc>
          <w:tcPr>
            <w:tcW w:w="650" w:type="dxa"/>
          </w:tcPr>
          <w:p w14:paraId="1CE0312A" w14:textId="77777777" w:rsidR="00A40DAE" w:rsidRDefault="00A40DAE">
            <w:pPr>
              <w:pStyle w:val="TableParagraph"/>
              <w:spacing w:before="9"/>
              <w:ind w:left="0"/>
              <w:rPr>
                <w:i/>
                <w:sz w:val="29"/>
              </w:rPr>
            </w:pPr>
          </w:p>
          <w:p w14:paraId="5FCAE043" w14:textId="77777777" w:rsidR="00A40DAE" w:rsidRDefault="00836025">
            <w:pPr>
              <w:pStyle w:val="TableParagraph"/>
              <w:spacing w:before="1"/>
              <w:ind w:left="120" w:right="110"/>
              <w:jc w:val="center"/>
              <w:rPr>
                <w:b/>
                <w:i/>
              </w:rPr>
            </w:pPr>
            <w:r>
              <w:rPr>
                <w:b/>
                <w:i/>
              </w:rPr>
              <w:t>Nr</w:t>
            </w:r>
          </w:p>
        </w:tc>
        <w:tc>
          <w:tcPr>
            <w:tcW w:w="1728" w:type="dxa"/>
          </w:tcPr>
          <w:p w14:paraId="050A598A" w14:textId="77777777" w:rsidR="00A40DAE" w:rsidRDefault="00836025">
            <w:pPr>
              <w:pStyle w:val="TableParagraph"/>
              <w:spacing w:before="220"/>
              <w:ind w:left="172" w:right="141" w:hanging="5"/>
              <w:rPr>
                <w:b/>
                <w:i/>
              </w:rPr>
            </w:pPr>
            <w:r>
              <w:rPr>
                <w:b/>
                <w:i/>
              </w:rPr>
              <w:t>Kod czynności do rozliczenia</w:t>
            </w:r>
          </w:p>
        </w:tc>
        <w:tc>
          <w:tcPr>
            <w:tcW w:w="1725" w:type="dxa"/>
          </w:tcPr>
          <w:p w14:paraId="7919A586"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67EFEDD4" w14:textId="77777777" w:rsidR="00A40DAE" w:rsidRDefault="00A40DAE">
            <w:pPr>
              <w:pStyle w:val="TableParagraph"/>
              <w:spacing w:before="9"/>
              <w:ind w:left="0"/>
              <w:rPr>
                <w:i/>
                <w:sz w:val="29"/>
              </w:rPr>
            </w:pPr>
          </w:p>
          <w:p w14:paraId="7A83CA6F" w14:textId="77777777" w:rsidR="00A40DAE" w:rsidRDefault="00836025">
            <w:pPr>
              <w:pStyle w:val="TableParagraph"/>
              <w:spacing w:before="1"/>
              <w:ind w:left="920"/>
              <w:rPr>
                <w:b/>
                <w:i/>
              </w:rPr>
            </w:pPr>
            <w:r>
              <w:rPr>
                <w:b/>
                <w:i/>
              </w:rPr>
              <w:t>Opis kodu czynności</w:t>
            </w:r>
          </w:p>
        </w:tc>
        <w:tc>
          <w:tcPr>
            <w:tcW w:w="1423" w:type="dxa"/>
          </w:tcPr>
          <w:p w14:paraId="2CF9FE29" w14:textId="77777777" w:rsidR="00A40DAE" w:rsidRDefault="00836025">
            <w:pPr>
              <w:pStyle w:val="TableParagraph"/>
              <w:spacing w:before="220"/>
              <w:ind w:left="419" w:right="192" w:hanging="195"/>
              <w:rPr>
                <w:b/>
                <w:i/>
              </w:rPr>
            </w:pPr>
            <w:r>
              <w:rPr>
                <w:b/>
                <w:i/>
              </w:rPr>
              <w:t>Jednostka miary</w:t>
            </w:r>
          </w:p>
        </w:tc>
      </w:tr>
      <w:tr w:rsidR="00A40DAE" w14:paraId="1655521A" w14:textId="77777777">
        <w:trPr>
          <w:trHeight w:val="772"/>
        </w:trPr>
        <w:tc>
          <w:tcPr>
            <w:tcW w:w="650" w:type="dxa"/>
          </w:tcPr>
          <w:p w14:paraId="21D75CE8" w14:textId="77777777" w:rsidR="00A40DAE" w:rsidRDefault="00836025">
            <w:pPr>
              <w:pStyle w:val="TableParagraph"/>
              <w:spacing w:before="0" w:line="257" w:lineRule="exact"/>
              <w:ind w:left="119" w:right="110"/>
              <w:jc w:val="center"/>
            </w:pPr>
            <w:r>
              <w:t>331</w:t>
            </w:r>
          </w:p>
        </w:tc>
        <w:tc>
          <w:tcPr>
            <w:tcW w:w="1728" w:type="dxa"/>
          </w:tcPr>
          <w:p w14:paraId="5E13FCC8" w14:textId="77777777" w:rsidR="00A40DAE" w:rsidRDefault="00836025">
            <w:pPr>
              <w:pStyle w:val="TableParagraph"/>
              <w:spacing w:before="0" w:line="257" w:lineRule="exact"/>
              <w:ind w:left="108"/>
            </w:pPr>
            <w:r>
              <w:t>SM-IG&lt;400</w:t>
            </w:r>
          </w:p>
        </w:tc>
        <w:tc>
          <w:tcPr>
            <w:tcW w:w="1725" w:type="dxa"/>
          </w:tcPr>
          <w:p w14:paraId="3FD56FF4" w14:textId="77777777" w:rsidR="00A40DAE" w:rsidRDefault="00836025">
            <w:pPr>
              <w:pStyle w:val="TableParagraph"/>
              <w:spacing w:before="0" w:line="257" w:lineRule="exact"/>
              <w:ind w:left="108"/>
            </w:pPr>
            <w:r>
              <w:t>SM-IG&lt;400</w:t>
            </w:r>
          </w:p>
        </w:tc>
        <w:tc>
          <w:tcPr>
            <w:tcW w:w="3819" w:type="dxa"/>
          </w:tcPr>
          <w:p w14:paraId="7A34C1AC" w14:textId="77777777" w:rsidR="00A40DAE" w:rsidRDefault="00836025">
            <w:pPr>
              <w:pStyle w:val="TableParagraph"/>
              <w:spacing w:before="0"/>
              <w:ind w:left="109" w:right="206"/>
            </w:pPr>
            <w:r>
              <w:t>Siew mechaniczny So, So.c, Św, Md – do kontenerów o zagęszczeniu cel do</w:t>
            </w:r>
          </w:p>
          <w:p w14:paraId="54F6E21D" w14:textId="77777777" w:rsidR="00A40DAE" w:rsidRDefault="00836025">
            <w:pPr>
              <w:pStyle w:val="TableParagraph"/>
              <w:spacing w:before="0" w:line="237" w:lineRule="exact"/>
              <w:ind w:left="109"/>
            </w:pPr>
            <w:r>
              <w:t>400 szt./m2</w:t>
            </w:r>
          </w:p>
        </w:tc>
        <w:tc>
          <w:tcPr>
            <w:tcW w:w="1423" w:type="dxa"/>
          </w:tcPr>
          <w:p w14:paraId="1E4D4B7A" w14:textId="77777777" w:rsidR="00A40DAE" w:rsidRDefault="00836025">
            <w:pPr>
              <w:pStyle w:val="TableParagraph"/>
              <w:spacing w:before="0" w:line="257" w:lineRule="exact"/>
              <w:ind w:left="449" w:right="430"/>
              <w:jc w:val="center"/>
            </w:pPr>
            <w:r>
              <w:t>TSZT</w:t>
            </w:r>
          </w:p>
        </w:tc>
      </w:tr>
      <w:tr w:rsidR="00A40DAE" w14:paraId="3C1CF634" w14:textId="77777777">
        <w:trPr>
          <w:trHeight w:val="774"/>
        </w:trPr>
        <w:tc>
          <w:tcPr>
            <w:tcW w:w="650" w:type="dxa"/>
          </w:tcPr>
          <w:p w14:paraId="623B6D8F" w14:textId="77777777" w:rsidR="00A40DAE" w:rsidRDefault="00836025">
            <w:pPr>
              <w:pStyle w:val="TableParagraph"/>
              <w:spacing w:before="2"/>
              <w:ind w:left="119" w:right="110"/>
              <w:jc w:val="center"/>
            </w:pPr>
            <w:r>
              <w:t>332</w:t>
            </w:r>
          </w:p>
        </w:tc>
        <w:tc>
          <w:tcPr>
            <w:tcW w:w="1728" w:type="dxa"/>
          </w:tcPr>
          <w:p w14:paraId="1CE6F70B" w14:textId="77777777" w:rsidR="00A40DAE" w:rsidRDefault="00836025">
            <w:pPr>
              <w:pStyle w:val="TableParagraph"/>
              <w:spacing w:before="2"/>
              <w:ind w:left="108"/>
            </w:pPr>
            <w:r>
              <w:t>SM-IG&gt;400</w:t>
            </w:r>
          </w:p>
        </w:tc>
        <w:tc>
          <w:tcPr>
            <w:tcW w:w="1725" w:type="dxa"/>
          </w:tcPr>
          <w:p w14:paraId="63A030A5" w14:textId="77777777" w:rsidR="00A40DAE" w:rsidRDefault="00836025">
            <w:pPr>
              <w:pStyle w:val="TableParagraph"/>
              <w:spacing w:before="2"/>
              <w:ind w:left="108"/>
            </w:pPr>
            <w:r>
              <w:t>SM-IG&gt;400</w:t>
            </w:r>
          </w:p>
        </w:tc>
        <w:tc>
          <w:tcPr>
            <w:tcW w:w="3819" w:type="dxa"/>
          </w:tcPr>
          <w:p w14:paraId="13770701" w14:textId="77777777" w:rsidR="00A40DAE" w:rsidRDefault="00836025">
            <w:pPr>
              <w:pStyle w:val="TableParagraph"/>
              <w:spacing w:before="6" w:line="256" w:lineRule="exact"/>
              <w:ind w:left="109" w:right="290"/>
            </w:pPr>
            <w:r>
              <w:t>Siew mechaniczny So, So.c, Św, Md – do kontenerów o zagęszczeniu cel ponad 400 szt./m2</w:t>
            </w:r>
          </w:p>
        </w:tc>
        <w:tc>
          <w:tcPr>
            <w:tcW w:w="1423" w:type="dxa"/>
          </w:tcPr>
          <w:p w14:paraId="58547BC4" w14:textId="77777777" w:rsidR="00A40DAE" w:rsidRDefault="00836025">
            <w:pPr>
              <w:pStyle w:val="TableParagraph"/>
              <w:spacing w:before="2"/>
              <w:ind w:left="449" w:right="430"/>
              <w:jc w:val="center"/>
            </w:pPr>
            <w:r>
              <w:t>TSZT</w:t>
            </w:r>
          </w:p>
        </w:tc>
      </w:tr>
      <w:tr w:rsidR="00A40DAE" w14:paraId="1F011FE7" w14:textId="77777777">
        <w:trPr>
          <w:trHeight w:val="777"/>
        </w:trPr>
        <w:tc>
          <w:tcPr>
            <w:tcW w:w="650" w:type="dxa"/>
          </w:tcPr>
          <w:p w14:paraId="3E1E073A" w14:textId="77777777" w:rsidR="00A40DAE" w:rsidRDefault="00836025">
            <w:pPr>
              <w:pStyle w:val="TableParagraph"/>
              <w:spacing w:before="0" w:line="257" w:lineRule="exact"/>
              <w:ind w:left="119" w:right="110"/>
              <w:jc w:val="center"/>
            </w:pPr>
            <w:r>
              <w:t>333</w:t>
            </w:r>
          </w:p>
        </w:tc>
        <w:tc>
          <w:tcPr>
            <w:tcW w:w="1728" w:type="dxa"/>
          </w:tcPr>
          <w:p w14:paraId="210809D9" w14:textId="77777777" w:rsidR="00A40DAE" w:rsidRDefault="00A40DAE">
            <w:pPr>
              <w:pStyle w:val="TableParagraph"/>
              <w:spacing w:before="0"/>
              <w:ind w:left="0"/>
              <w:rPr>
                <w:i/>
              </w:rPr>
            </w:pPr>
          </w:p>
          <w:p w14:paraId="4C6E9223" w14:textId="77777777" w:rsidR="00A40DAE" w:rsidRDefault="00836025">
            <w:pPr>
              <w:pStyle w:val="TableParagraph"/>
              <w:spacing w:before="1"/>
              <w:ind w:left="108"/>
            </w:pPr>
            <w:r>
              <w:t>SM-DB&lt;400</w:t>
            </w:r>
          </w:p>
        </w:tc>
        <w:tc>
          <w:tcPr>
            <w:tcW w:w="1725" w:type="dxa"/>
          </w:tcPr>
          <w:p w14:paraId="48E92D6B" w14:textId="77777777" w:rsidR="00A40DAE" w:rsidRDefault="00A40DAE">
            <w:pPr>
              <w:pStyle w:val="TableParagraph"/>
              <w:spacing w:before="0"/>
              <w:ind w:left="0"/>
              <w:rPr>
                <w:i/>
              </w:rPr>
            </w:pPr>
          </w:p>
          <w:p w14:paraId="34804082" w14:textId="77777777" w:rsidR="00A40DAE" w:rsidRDefault="00836025">
            <w:pPr>
              <w:pStyle w:val="TableParagraph"/>
              <w:spacing w:before="1"/>
              <w:ind w:left="108"/>
            </w:pPr>
            <w:r>
              <w:t>SM-DB&lt;400</w:t>
            </w:r>
          </w:p>
        </w:tc>
        <w:tc>
          <w:tcPr>
            <w:tcW w:w="3819" w:type="dxa"/>
          </w:tcPr>
          <w:p w14:paraId="37377E83" w14:textId="77777777" w:rsidR="00A40DAE" w:rsidRDefault="00836025">
            <w:pPr>
              <w:pStyle w:val="TableParagraph"/>
              <w:spacing w:before="0" w:line="257" w:lineRule="exact"/>
              <w:ind w:left="109"/>
            </w:pPr>
            <w:r>
              <w:t>Siew mechaniczny Db – do</w:t>
            </w:r>
          </w:p>
          <w:p w14:paraId="66FD45C6" w14:textId="77777777" w:rsidR="00A40DAE" w:rsidRDefault="00836025">
            <w:pPr>
              <w:pStyle w:val="TableParagraph"/>
              <w:spacing w:before="4" w:line="258" w:lineRule="exact"/>
              <w:ind w:left="109" w:right="80"/>
            </w:pPr>
            <w:r>
              <w:t>kontenerów o zagęszczeniu cel do 400 szt./m2</w:t>
            </w:r>
          </w:p>
        </w:tc>
        <w:tc>
          <w:tcPr>
            <w:tcW w:w="1423" w:type="dxa"/>
          </w:tcPr>
          <w:p w14:paraId="1D6AA322" w14:textId="77777777" w:rsidR="00A40DAE" w:rsidRDefault="00836025">
            <w:pPr>
              <w:pStyle w:val="TableParagraph"/>
              <w:spacing w:before="0" w:line="257" w:lineRule="exact"/>
              <w:ind w:left="449" w:right="430"/>
              <w:jc w:val="center"/>
            </w:pPr>
            <w:r>
              <w:t>TSZT</w:t>
            </w:r>
          </w:p>
        </w:tc>
      </w:tr>
      <w:tr w:rsidR="00A40DAE" w14:paraId="44ED54DA" w14:textId="77777777">
        <w:trPr>
          <w:trHeight w:val="772"/>
        </w:trPr>
        <w:tc>
          <w:tcPr>
            <w:tcW w:w="650" w:type="dxa"/>
          </w:tcPr>
          <w:p w14:paraId="09319E83" w14:textId="77777777" w:rsidR="00A40DAE" w:rsidRDefault="00836025">
            <w:pPr>
              <w:pStyle w:val="TableParagraph"/>
              <w:spacing w:before="0" w:line="257" w:lineRule="exact"/>
              <w:ind w:left="119" w:right="110"/>
              <w:jc w:val="center"/>
            </w:pPr>
            <w:r>
              <w:t>334</w:t>
            </w:r>
          </w:p>
        </w:tc>
        <w:tc>
          <w:tcPr>
            <w:tcW w:w="1728" w:type="dxa"/>
          </w:tcPr>
          <w:p w14:paraId="4F9AC6E7" w14:textId="77777777" w:rsidR="00A40DAE" w:rsidRDefault="00836025">
            <w:pPr>
              <w:pStyle w:val="TableParagraph"/>
              <w:spacing w:before="0" w:line="257" w:lineRule="exact"/>
              <w:ind w:left="108"/>
            </w:pPr>
            <w:r>
              <w:t>SM-BK&lt;400</w:t>
            </w:r>
          </w:p>
        </w:tc>
        <w:tc>
          <w:tcPr>
            <w:tcW w:w="1725" w:type="dxa"/>
          </w:tcPr>
          <w:p w14:paraId="7FCD7869" w14:textId="77777777" w:rsidR="00A40DAE" w:rsidRDefault="00836025">
            <w:pPr>
              <w:pStyle w:val="TableParagraph"/>
              <w:spacing w:before="0" w:line="257" w:lineRule="exact"/>
              <w:ind w:left="108"/>
            </w:pPr>
            <w:r>
              <w:t>SM-BK&lt;400</w:t>
            </w:r>
          </w:p>
        </w:tc>
        <w:tc>
          <w:tcPr>
            <w:tcW w:w="3819" w:type="dxa"/>
          </w:tcPr>
          <w:p w14:paraId="089154F3" w14:textId="77777777" w:rsidR="00A40DAE" w:rsidRDefault="00836025">
            <w:pPr>
              <w:pStyle w:val="TableParagraph"/>
              <w:spacing w:before="0" w:line="257" w:lineRule="exact"/>
              <w:ind w:left="109"/>
            </w:pPr>
            <w:r>
              <w:t>Siew mechaniczny Bk – do</w:t>
            </w:r>
          </w:p>
          <w:p w14:paraId="4A74AB0B" w14:textId="77777777" w:rsidR="00A40DAE" w:rsidRDefault="00836025">
            <w:pPr>
              <w:pStyle w:val="TableParagraph"/>
              <w:spacing w:before="0" w:line="260" w:lineRule="exact"/>
              <w:ind w:left="109" w:right="80"/>
            </w:pPr>
            <w:r>
              <w:t>kontenerów o zagęszczeniu cel do 400 szt./m2</w:t>
            </w:r>
          </w:p>
        </w:tc>
        <w:tc>
          <w:tcPr>
            <w:tcW w:w="1423" w:type="dxa"/>
          </w:tcPr>
          <w:p w14:paraId="78D2AABF" w14:textId="77777777" w:rsidR="00A40DAE" w:rsidRDefault="00836025">
            <w:pPr>
              <w:pStyle w:val="TableParagraph"/>
              <w:spacing w:before="0" w:line="257" w:lineRule="exact"/>
              <w:ind w:left="449" w:right="430"/>
              <w:jc w:val="center"/>
            </w:pPr>
            <w:r>
              <w:t>TSZT</w:t>
            </w:r>
          </w:p>
        </w:tc>
      </w:tr>
      <w:tr w:rsidR="00A40DAE" w14:paraId="5A5DE8A4" w14:textId="77777777">
        <w:trPr>
          <w:trHeight w:val="1093"/>
        </w:trPr>
        <w:tc>
          <w:tcPr>
            <w:tcW w:w="650" w:type="dxa"/>
          </w:tcPr>
          <w:p w14:paraId="5FDD0596" w14:textId="77777777" w:rsidR="00A40DAE" w:rsidRDefault="00836025">
            <w:pPr>
              <w:pStyle w:val="TableParagraph"/>
              <w:spacing w:before="0" w:line="255" w:lineRule="exact"/>
              <w:ind w:left="119" w:right="110"/>
              <w:jc w:val="center"/>
            </w:pPr>
            <w:r>
              <w:t>335</w:t>
            </w:r>
          </w:p>
        </w:tc>
        <w:tc>
          <w:tcPr>
            <w:tcW w:w="1728" w:type="dxa"/>
          </w:tcPr>
          <w:p w14:paraId="3D2C35E4" w14:textId="77777777" w:rsidR="00A40DAE" w:rsidRDefault="00836025">
            <w:pPr>
              <w:pStyle w:val="TableParagraph"/>
              <w:spacing w:before="0" w:line="255" w:lineRule="exact"/>
              <w:ind w:left="108"/>
            </w:pPr>
            <w:r>
              <w:t>SM-IN&lt;400</w:t>
            </w:r>
          </w:p>
        </w:tc>
        <w:tc>
          <w:tcPr>
            <w:tcW w:w="1725" w:type="dxa"/>
          </w:tcPr>
          <w:p w14:paraId="641C42F8" w14:textId="77777777" w:rsidR="00A40DAE" w:rsidRDefault="00836025">
            <w:pPr>
              <w:pStyle w:val="TableParagraph"/>
              <w:spacing w:before="0" w:line="255" w:lineRule="exact"/>
              <w:ind w:left="108"/>
            </w:pPr>
            <w:r>
              <w:t>SM-IN&lt;400</w:t>
            </w:r>
          </w:p>
        </w:tc>
        <w:tc>
          <w:tcPr>
            <w:tcW w:w="3819" w:type="dxa"/>
          </w:tcPr>
          <w:p w14:paraId="2B420773" w14:textId="77777777" w:rsidR="00A40DAE" w:rsidRDefault="00836025">
            <w:pPr>
              <w:pStyle w:val="TableParagraph"/>
              <w:spacing w:before="0"/>
              <w:ind w:left="109" w:right="80"/>
            </w:pPr>
            <w:r>
              <w:t>Siew mechaniczny innych gat. – do kontenerów o zagęszczeniu cel do 400 szt./m2</w:t>
            </w:r>
          </w:p>
        </w:tc>
        <w:tc>
          <w:tcPr>
            <w:tcW w:w="1423" w:type="dxa"/>
          </w:tcPr>
          <w:p w14:paraId="1F249B13" w14:textId="77777777" w:rsidR="00A40DAE" w:rsidRDefault="00836025">
            <w:pPr>
              <w:pStyle w:val="TableParagraph"/>
              <w:spacing w:before="0" w:line="255" w:lineRule="exact"/>
              <w:ind w:left="449" w:right="430"/>
              <w:jc w:val="center"/>
            </w:pPr>
            <w:r>
              <w:t>TSZT</w:t>
            </w:r>
          </w:p>
        </w:tc>
      </w:tr>
    </w:tbl>
    <w:p w14:paraId="5FB2B305" w14:textId="77777777" w:rsidR="00A40DAE" w:rsidRDefault="00836025">
      <w:pPr>
        <w:pStyle w:val="Nagwek1"/>
        <w:spacing w:before="0" w:line="258" w:lineRule="exact"/>
      </w:pPr>
      <w:r>
        <w:t>Standard technologii prac obejmuje:</w:t>
      </w:r>
    </w:p>
    <w:p w14:paraId="658A9FAE" w14:textId="77777777" w:rsidR="00A40DAE" w:rsidRDefault="00836025">
      <w:pPr>
        <w:pStyle w:val="Akapitzlist"/>
        <w:numPr>
          <w:ilvl w:val="0"/>
          <w:numId w:val="4"/>
        </w:numPr>
        <w:tabs>
          <w:tab w:val="left" w:pos="996"/>
          <w:tab w:val="left" w:pos="997"/>
        </w:tabs>
        <w:spacing w:before="1" w:line="257" w:lineRule="exact"/>
        <w:ind w:hanging="361"/>
      </w:pPr>
      <w:r>
        <w:t>uruchomienie poszczególnych modułów linii technologicznej do napełniania</w:t>
      </w:r>
      <w:r>
        <w:rPr>
          <w:spacing w:val="-15"/>
        </w:rPr>
        <w:t xml:space="preserve"> </w:t>
      </w:r>
      <w:r>
        <w:t>kontenerów,</w:t>
      </w:r>
    </w:p>
    <w:p w14:paraId="121CC063" w14:textId="77777777" w:rsidR="00A40DAE" w:rsidRDefault="00836025">
      <w:pPr>
        <w:pStyle w:val="Akapitzlist"/>
        <w:numPr>
          <w:ilvl w:val="0"/>
          <w:numId w:val="4"/>
        </w:numPr>
        <w:tabs>
          <w:tab w:val="left" w:pos="996"/>
          <w:tab w:val="left" w:pos="997"/>
        </w:tabs>
        <w:spacing w:line="257" w:lineRule="exact"/>
        <w:ind w:hanging="361"/>
      </w:pPr>
      <w:r>
        <w:t>napełnienie mieszalnika substratu oraz</w:t>
      </w:r>
      <w:r>
        <w:rPr>
          <w:spacing w:val="-10"/>
        </w:rPr>
        <w:t xml:space="preserve"> </w:t>
      </w:r>
      <w:r>
        <w:t>siewnika,</w:t>
      </w:r>
    </w:p>
    <w:p w14:paraId="740D5833" w14:textId="77777777" w:rsidR="00A40DAE" w:rsidRDefault="00836025">
      <w:pPr>
        <w:pStyle w:val="Akapitzlist"/>
        <w:numPr>
          <w:ilvl w:val="0"/>
          <w:numId w:val="4"/>
        </w:numPr>
        <w:tabs>
          <w:tab w:val="left" w:pos="996"/>
          <w:tab w:val="left" w:pos="997"/>
        </w:tabs>
        <w:spacing w:before="1" w:line="258" w:lineRule="exact"/>
        <w:ind w:hanging="361"/>
      </w:pPr>
      <w:r>
        <w:t>podawanie pustych kontenerów na taśmociąg początkowy linii</w:t>
      </w:r>
      <w:r>
        <w:rPr>
          <w:spacing w:val="-10"/>
        </w:rPr>
        <w:t xml:space="preserve"> </w:t>
      </w:r>
      <w:r>
        <w:t>technologicznej,</w:t>
      </w:r>
    </w:p>
    <w:p w14:paraId="3EFD8C3F" w14:textId="77777777" w:rsidR="00A40DAE" w:rsidRDefault="00836025">
      <w:pPr>
        <w:pStyle w:val="Akapitzlist"/>
        <w:numPr>
          <w:ilvl w:val="0"/>
          <w:numId w:val="4"/>
        </w:numPr>
        <w:tabs>
          <w:tab w:val="left" w:pos="996"/>
          <w:tab w:val="left" w:pos="997"/>
        </w:tabs>
        <w:ind w:right="293"/>
      </w:pPr>
      <w:r>
        <w:t>ustawienie i korekta ustawień podstawowych parametrów pracy linii technologicznej i siewnika,</w:t>
      </w:r>
    </w:p>
    <w:p w14:paraId="1FFA2022" w14:textId="77777777" w:rsidR="00A40DAE" w:rsidRDefault="00836025">
      <w:pPr>
        <w:pStyle w:val="Akapitzlist"/>
        <w:numPr>
          <w:ilvl w:val="0"/>
          <w:numId w:val="4"/>
        </w:numPr>
        <w:tabs>
          <w:tab w:val="left" w:pos="996"/>
          <w:tab w:val="left" w:pos="997"/>
        </w:tabs>
        <w:spacing w:line="257" w:lineRule="exact"/>
        <w:ind w:hanging="361"/>
      </w:pPr>
      <w:r>
        <w:t>bieżącą kontrolę jakości napełniania kontenerów na linii</w:t>
      </w:r>
      <w:r>
        <w:rPr>
          <w:spacing w:val="-3"/>
        </w:rPr>
        <w:t xml:space="preserve"> </w:t>
      </w:r>
      <w:r>
        <w:t>technologicznej,</w:t>
      </w:r>
    </w:p>
    <w:p w14:paraId="59AF8A9F" w14:textId="77777777" w:rsidR="00A40DAE" w:rsidRDefault="00836025">
      <w:pPr>
        <w:pStyle w:val="Akapitzlist"/>
        <w:numPr>
          <w:ilvl w:val="0"/>
          <w:numId w:val="4"/>
        </w:numPr>
        <w:tabs>
          <w:tab w:val="left" w:pos="996"/>
          <w:tab w:val="left" w:pos="997"/>
        </w:tabs>
        <w:ind w:right="294"/>
      </w:pPr>
      <w:r>
        <w:t>bieżącą kontrolę pracy siewnika i prawidłowości siewu oraz bieżące uzupełnianie zasobnika siewnika w</w:t>
      </w:r>
      <w:r>
        <w:rPr>
          <w:spacing w:val="-3"/>
        </w:rPr>
        <w:t xml:space="preserve"> </w:t>
      </w:r>
      <w:r>
        <w:t>nasiona,</w:t>
      </w:r>
    </w:p>
    <w:p w14:paraId="3E65E089" w14:textId="77777777" w:rsidR="00A40DAE" w:rsidRDefault="00836025">
      <w:pPr>
        <w:pStyle w:val="Akapitzlist"/>
        <w:numPr>
          <w:ilvl w:val="0"/>
          <w:numId w:val="4"/>
        </w:numPr>
        <w:tabs>
          <w:tab w:val="left" w:pos="996"/>
          <w:tab w:val="left" w:pos="997"/>
        </w:tabs>
        <w:ind w:hanging="361"/>
      </w:pPr>
      <w:r>
        <w:t>ewentualne uzupełnienie cel</w:t>
      </w:r>
      <w:r>
        <w:rPr>
          <w:spacing w:val="-4"/>
        </w:rPr>
        <w:t xml:space="preserve"> </w:t>
      </w:r>
      <w:r>
        <w:t>nasionami,</w:t>
      </w:r>
    </w:p>
    <w:p w14:paraId="6563BB63" w14:textId="77777777" w:rsidR="00A40DAE" w:rsidRDefault="00836025">
      <w:pPr>
        <w:pStyle w:val="Akapitzlist"/>
        <w:numPr>
          <w:ilvl w:val="0"/>
          <w:numId w:val="4"/>
        </w:numPr>
        <w:tabs>
          <w:tab w:val="left" w:pos="996"/>
          <w:tab w:val="left" w:pos="997"/>
        </w:tabs>
        <w:spacing w:before="1" w:line="257" w:lineRule="exact"/>
        <w:ind w:hanging="361"/>
      </w:pPr>
      <w:r>
        <w:t>opróżnienie zasobnika nasion i siewnika po zakończeniu partii</w:t>
      </w:r>
      <w:r>
        <w:rPr>
          <w:spacing w:val="-9"/>
        </w:rPr>
        <w:t xml:space="preserve"> </w:t>
      </w:r>
      <w:r>
        <w:t>siewu,</w:t>
      </w:r>
    </w:p>
    <w:p w14:paraId="3E18BA14" w14:textId="77777777" w:rsidR="00A40DAE" w:rsidRDefault="00836025">
      <w:pPr>
        <w:pStyle w:val="Akapitzlist"/>
        <w:numPr>
          <w:ilvl w:val="0"/>
          <w:numId w:val="4"/>
        </w:numPr>
        <w:tabs>
          <w:tab w:val="left" w:pos="996"/>
          <w:tab w:val="left" w:pos="997"/>
        </w:tabs>
        <w:ind w:right="293"/>
      </w:pPr>
      <w:r>
        <w:t>zdejmowanie obsianych kontenerów z podajnika taśmowego i układanie na paletach w stelażu lub na wózki transportowe do dalszego transportu do namiotów i pola</w:t>
      </w:r>
      <w:r>
        <w:rPr>
          <w:spacing w:val="-30"/>
        </w:rPr>
        <w:t xml:space="preserve"> </w:t>
      </w:r>
      <w:r>
        <w:t>hodowlane,</w:t>
      </w:r>
    </w:p>
    <w:p w14:paraId="55A7676F" w14:textId="77777777" w:rsidR="00A40DAE" w:rsidRDefault="00836025">
      <w:pPr>
        <w:pStyle w:val="Akapitzlist"/>
        <w:numPr>
          <w:ilvl w:val="0"/>
          <w:numId w:val="4"/>
        </w:numPr>
        <w:tabs>
          <w:tab w:val="left" w:pos="996"/>
          <w:tab w:val="left" w:pos="997"/>
        </w:tabs>
        <w:ind w:right="293"/>
      </w:pPr>
      <w:r>
        <w:t>bieżące i końcowe (na zakończenie zmiany roboczej) porządkowanie stanowisk pracy i otoczenia linii technologicznej.</w:t>
      </w:r>
    </w:p>
    <w:p w14:paraId="1237E2D2" w14:textId="77777777" w:rsidR="00A40DAE" w:rsidRDefault="00A40DAE">
      <w:pPr>
        <w:pStyle w:val="Tekstpodstawowy"/>
        <w:spacing w:before="6"/>
        <w:ind w:left="0" w:firstLine="0"/>
        <w:rPr>
          <w:sz w:val="13"/>
        </w:rPr>
      </w:pPr>
    </w:p>
    <w:p w14:paraId="05054F6F" w14:textId="77777777" w:rsidR="00A40DAE" w:rsidRDefault="00836025">
      <w:pPr>
        <w:pStyle w:val="Nagwek1"/>
        <w:spacing w:before="101" w:line="257" w:lineRule="exact"/>
      </w:pPr>
      <w:r>
        <w:t>Uwagi:</w:t>
      </w:r>
    </w:p>
    <w:p w14:paraId="37C51131" w14:textId="77777777" w:rsidR="00A40DAE" w:rsidRDefault="00836025">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14:paraId="1E3163AA" w14:textId="77777777" w:rsidR="00A40DAE" w:rsidRDefault="00A40DAE">
      <w:pPr>
        <w:spacing w:line="257" w:lineRule="exact"/>
        <w:sectPr w:rsidR="00A40DAE">
          <w:pgSz w:w="11910" w:h="16840"/>
          <w:pgMar w:top="1320" w:right="980" w:bottom="280" w:left="1140" w:header="708" w:footer="708" w:gutter="0"/>
          <w:cols w:space="708"/>
        </w:sectPr>
      </w:pPr>
    </w:p>
    <w:p w14:paraId="67C92295" w14:textId="77777777" w:rsidR="00A40DAE" w:rsidRDefault="00836025">
      <w:pPr>
        <w:pStyle w:val="Nagwek1"/>
        <w:spacing w:before="77"/>
      </w:pPr>
      <w:r>
        <w:t>Procedura</w:t>
      </w:r>
      <w:r>
        <w:rPr>
          <w:spacing w:val="-8"/>
        </w:rPr>
        <w:t xml:space="preserve"> </w:t>
      </w:r>
      <w:r>
        <w:t>odbioru:</w:t>
      </w:r>
    </w:p>
    <w:p w14:paraId="2A40A651" w14:textId="77777777" w:rsidR="00A40DAE" w:rsidRDefault="00836025">
      <w:pPr>
        <w:pStyle w:val="Akapitzlist"/>
        <w:numPr>
          <w:ilvl w:val="0"/>
          <w:numId w:val="4"/>
        </w:numPr>
        <w:tabs>
          <w:tab w:val="left" w:pos="996"/>
          <w:tab w:val="left" w:pos="997"/>
        </w:tabs>
        <w:spacing w:before="2"/>
        <w:ind w:right="293"/>
      </w:pPr>
      <w:r>
        <w:t>odbiór</w:t>
      </w:r>
      <w:r>
        <w:rPr>
          <w:spacing w:val="-12"/>
        </w:rPr>
        <w:t xml:space="preserve"> </w:t>
      </w:r>
      <w:r>
        <w:t>prac</w:t>
      </w:r>
      <w:r>
        <w:rPr>
          <w:spacing w:val="-12"/>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4"/>
        </w:rPr>
        <w:t xml:space="preserve"> </w:t>
      </w:r>
      <w:r>
        <w:t>opisem czynności i zleceniem oraz poprzez przeliczenie ilości obsianych cel w</w:t>
      </w:r>
      <w:r>
        <w:rPr>
          <w:spacing w:val="-12"/>
        </w:rPr>
        <w:t xml:space="preserve"> </w:t>
      </w:r>
      <w:r>
        <w:t>kontenerach.</w:t>
      </w:r>
    </w:p>
    <w:p w14:paraId="0D393264" w14:textId="77777777" w:rsidR="00A40DAE" w:rsidRDefault="00836025">
      <w:pPr>
        <w:ind w:left="1041"/>
        <w:rPr>
          <w:i/>
        </w:rPr>
      </w:pPr>
      <w:r>
        <w:rPr>
          <w:i/>
        </w:rPr>
        <w:t>(rozliczenie z dokładnością do dwóch miejsc po przecinku)</w:t>
      </w:r>
    </w:p>
    <w:p w14:paraId="664EEC4F" w14:textId="77777777" w:rsidR="00A40DAE" w:rsidRDefault="00A40DAE">
      <w:pPr>
        <w:pStyle w:val="Tekstpodstawowy"/>
        <w:ind w:left="0" w:firstLine="0"/>
        <w:rPr>
          <w:i/>
          <w:sz w:val="20"/>
        </w:rPr>
      </w:pPr>
    </w:p>
    <w:p w14:paraId="7CCC8590" w14:textId="77777777" w:rsidR="00A40DAE" w:rsidRDefault="00A40DAE">
      <w:pPr>
        <w:pStyle w:val="Tekstpodstawowy"/>
        <w:spacing w:before="6"/>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215D47B1" w14:textId="77777777">
        <w:trPr>
          <w:trHeight w:val="959"/>
        </w:trPr>
        <w:tc>
          <w:tcPr>
            <w:tcW w:w="650" w:type="dxa"/>
          </w:tcPr>
          <w:p w14:paraId="4D2CD09C" w14:textId="77777777" w:rsidR="00A40DAE" w:rsidRDefault="00A40DAE">
            <w:pPr>
              <w:pStyle w:val="TableParagraph"/>
              <w:spacing w:before="9"/>
              <w:ind w:left="0"/>
              <w:rPr>
                <w:i/>
                <w:sz w:val="29"/>
              </w:rPr>
            </w:pPr>
          </w:p>
          <w:p w14:paraId="4B4BCEB5" w14:textId="77777777" w:rsidR="00A40DAE" w:rsidRDefault="00836025">
            <w:pPr>
              <w:pStyle w:val="TableParagraph"/>
              <w:spacing w:before="1"/>
              <w:ind w:left="120" w:right="110"/>
              <w:jc w:val="center"/>
              <w:rPr>
                <w:b/>
                <w:i/>
              </w:rPr>
            </w:pPr>
            <w:r>
              <w:rPr>
                <w:b/>
                <w:i/>
              </w:rPr>
              <w:t>Nr</w:t>
            </w:r>
          </w:p>
        </w:tc>
        <w:tc>
          <w:tcPr>
            <w:tcW w:w="1728" w:type="dxa"/>
          </w:tcPr>
          <w:p w14:paraId="3645CE05" w14:textId="77777777" w:rsidR="00A40DAE" w:rsidRDefault="00836025">
            <w:pPr>
              <w:pStyle w:val="TableParagraph"/>
              <w:spacing w:before="220"/>
              <w:ind w:left="172" w:right="141" w:hanging="5"/>
              <w:rPr>
                <w:b/>
                <w:i/>
              </w:rPr>
            </w:pPr>
            <w:r>
              <w:rPr>
                <w:b/>
                <w:i/>
              </w:rPr>
              <w:t>Kod czynności do rozliczenia</w:t>
            </w:r>
          </w:p>
        </w:tc>
        <w:tc>
          <w:tcPr>
            <w:tcW w:w="1725" w:type="dxa"/>
          </w:tcPr>
          <w:p w14:paraId="2EFD6E9C"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4B891383" w14:textId="77777777" w:rsidR="00A40DAE" w:rsidRDefault="00A40DAE">
            <w:pPr>
              <w:pStyle w:val="TableParagraph"/>
              <w:spacing w:before="9"/>
              <w:ind w:left="0"/>
              <w:rPr>
                <w:i/>
                <w:sz w:val="29"/>
              </w:rPr>
            </w:pPr>
          </w:p>
          <w:p w14:paraId="64BE754F" w14:textId="77777777" w:rsidR="00A40DAE" w:rsidRDefault="00836025">
            <w:pPr>
              <w:pStyle w:val="TableParagraph"/>
              <w:spacing w:before="1"/>
              <w:ind w:left="920"/>
              <w:rPr>
                <w:b/>
                <w:i/>
              </w:rPr>
            </w:pPr>
            <w:r>
              <w:rPr>
                <w:b/>
                <w:i/>
              </w:rPr>
              <w:t>Opis kodu czynności</w:t>
            </w:r>
          </w:p>
        </w:tc>
        <w:tc>
          <w:tcPr>
            <w:tcW w:w="1423" w:type="dxa"/>
          </w:tcPr>
          <w:p w14:paraId="79A7470A" w14:textId="77777777" w:rsidR="00A40DAE" w:rsidRDefault="00836025">
            <w:pPr>
              <w:pStyle w:val="TableParagraph"/>
              <w:spacing w:before="220"/>
              <w:ind w:left="419" w:right="192" w:hanging="195"/>
              <w:rPr>
                <w:b/>
                <w:i/>
              </w:rPr>
            </w:pPr>
            <w:r>
              <w:rPr>
                <w:b/>
                <w:i/>
              </w:rPr>
              <w:t>Jednostka miary</w:t>
            </w:r>
          </w:p>
        </w:tc>
      </w:tr>
      <w:tr w:rsidR="00A40DAE" w14:paraId="18BE9021" w14:textId="77777777">
        <w:trPr>
          <w:trHeight w:val="1289"/>
        </w:trPr>
        <w:tc>
          <w:tcPr>
            <w:tcW w:w="650" w:type="dxa"/>
          </w:tcPr>
          <w:p w14:paraId="12940AEC" w14:textId="77777777" w:rsidR="00A40DAE" w:rsidRDefault="00836025">
            <w:pPr>
              <w:pStyle w:val="TableParagraph"/>
              <w:spacing w:before="0" w:line="257" w:lineRule="exact"/>
              <w:ind w:left="119" w:right="110"/>
              <w:jc w:val="center"/>
            </w:pPr>
            <w:r>
              <w:t>336</w:t>
            </w:r>
          </w:p>
        </w:tc>
        <w:tc>
          <w:tcPr>
            <w:tcW w:w="1728" w:type="dxa"/>
          </w:tcPr>
          <w:p w14:paraId="5473CD5C" w14:textId="77777777" w:rsidR="00A40DAE" w:rsidRDefault="00836025">
            <w:pPr>
              <w:pStyle w:val="TableParagraph"/>
              <w:spacing w:before="0" w:line="257" w:lineRule="exact"/>
              <w:ind w:left="108"/>
            </w:pPr>
            <w:r>
              <w:t>SZM-N&lt;400</w:t>
            </w:r>
          </w:p>
        </w:tc>
        <w:tc>
          <w:tcPr>
            <w:tcW w:w="1725" w:type="dxa"/>
          </w:tcPr>
          <w:p w14:paraId="799A2327" w14:textId="77777777" w:rsidR="00A40DAE" w:rsidRDefault="00836025">
            <w:pPr>
              <w:pStyle w:val="TableParagraph"/>
              <w:spacing w:before="0" w:line="257" w:lineRule="exact"/>
              <w:ind w:left="108"/>
            </w:pPr>
            <w:r>
              <w:t>SZM-N&lt;400</w:t>
            </w:r>
          </w:p>
        </w:tc>
        <w:tc>
          <w:tcPr>
            <w:tcW w:w="3819" w:type="dxa"/>
          </w:tcPr>
          <w:p w14:paraId="29437C1E" w14:textId="77777777" w:rsidR="00A40DAE" w:rsidRDefault="00836025">
            <w:pPr>
              <w:pStyle w:val="TableParagraph"/>
              <w:spacing w:before="0"/>
              <w:ind w:left="109" w:right="88"/>
            </w:pPr>
            <w:r>
              <w:t>Siew zmechanizowany So,Św, Md przy pomocy siewnika bębnowego o napędzie ręcznym lub elektrycznym</w:t>
            </w:r>
          </w:p>
          <w:p w14:paraId="1CFD4293" w14:textId="77777777" w:rsidR="00A40DAE" w:rsidRDefault="00836025">
            <w:pPr>
              <w:pStyle w:val="TableParagraph"/>
              <w:spacing w:before="0" w:line="260" w:lineRule="exact"/>
              <w:ind w:left="109" w:right="206"/>
            </w:pPr>
            <w:r>
              <w:t>do kontenerów o zagęszczeniu cel do 400 szt./m2</w:t>
            </w:r>
          </w:p>
        </w:tc>
        <w:tc>
          <w:tcPr>
            <w:tcW w:w="1423" w:type="dxa"/>
          </w:tcPr>
          <w:p w14:paraId="3AEFB34E" w14:textId="77777777" w:rsidR="00A40DAE" w:rsidRDefault="00836025">
            <w:pPr>
              <w:pStyle w:val="TableParagraph"/>
              <w:spacing w:before="0" w:line="257" w:lineRule="exact"/>
              <w:ind w:left="449" w:right="430"/>
              <w:jc w:val="center"/>
            </w:pPr>
            <w:r>
              <w:t>TSZT</w:t>
            </w:r>
          </w:p>
        </w:tc>
      </w:tr>
      <w:tr w:rsidR="00A40DAE" w14:paraId="6103842C" w14:textId="77777777">
        <w:trPr>
          <w:trHeight w:val="1285"/>
        </w:trPr>
        <w:tc>
          <w:tcPr>
            <w:tcW w:w="650" w:type="dxa"/>
          </w:tcPr>
          <w:p w14:paraId="61ABFED4" w14:textId="77777777" w:rsidR="00A40DAE" w:rsidRDefault="00836025">
            <w:pPr>
              <w:pStyle w:val="TableParagraph"/>
              <w:spacing w:before="0" w:line="255" w:lineRule="exact"/>
              <w:ind w:left="119" w:right="110"/>
              <w:jc w:val="center"/>
            </w:pPr>
            <w:r>
              <w:t>337</w:t>
            </w:r>
          </w:p>
        </w:tc>
        <w:tc>
          <w:tcPr>
            <w:tcW w:w="1728" w:type="dxa"/>
          </w:tcPr>
          <w:p w14:paraId="1E5BF7BD" w14:textId="77777777" w:rsidR="00A40DAE" w:rsidRDefault="00836025">
            <w:pPr>
              <w:pStyle w:val="TableParagraph"/>
              <w:spacing w:before="0" w:line="255" w:lineRule="exact"/>
              <w:ind w:left="108"/>
            </w:pPr>
            <w:r>
              <w:t>SZM-N&gt;400</w:t>
            </w:r>
          </w:p>
        </w:tc>
        <w:tc>
          <w:tcPr>
            <w:tcW w:w="1725" w:type="dxa"/>
          </w:tcPr>
          <w:p w14:paraId="493BD6A4" w14:textId="77777777" w:rsidR="00A40DAE" w:rsidRDefault="00836025">
            <w:pPr>
              <w:pStyle w:val="TableParagraph"/>
              <w:spacing w:before="0" w:line="255" w:lineRule="exact"/>
              <w:ind w:left="108"/>
            </w:pPr>
            <w:r>
              <w:t>SZM-N&gt;400</w:t>
            </w:r>
          </w:p>
        </w:tc>
        <w:tc>
          <w:tcPr>
            <w:tcW w:w="3819" w:type="dxa"/>
          </w:tcPr>
          <w:p w14:paraId="17A62846" w14:textId="77777777" w:rsidR="00A40DAE" w:rsidRDefault="00836025">
            <w:pPr>
              <w:pStyle w:val="TableParagraph"/>
              <w:spacing w:before="0"/>
              <w:ind w:left="109" w:right="132"/>
            </w:pPr>
            <w:r>
              <w:t>Siew zmechanizowany So, Św, Md przy pomocy siewnika bębnowego o napędzie ręcznym lub elektrycznym –</w:t>
            </w:r>
          </w:p>
          <w:p w14:paraId="5C63BEF9" w14:textId="77777777" w:rsidR="00A40DAE" w:rsidRDefault="00836025">
            <w:pPr>
              <w:pStyle w:val="TableParagraph"/>
              <w:spacing w:before="0" w:line="256" w:lineRule="exact"/>
              <w:ind w:left="109" w:right="493"/>
            </w:pPr>
            <w:r>
              <w:t>do kontenerów o zagęszczeniu cel ponad 400 szt./m2</w:t>
            </w:r>
          </w:p>
        </w:tc>
        <w:tc>
          <w:tcPr>
            <w:tcW w:w="1423" w:type="dxa"/>
          </w:tcPr>
          <w:p w14:paraId="79A24379" w14:textId="77777777" w:rsidR="00A40DAE" w:rsidRDefault="00836025">
            <w:pPr>
              <w:pStyle w:val="TableParagraph"/>
              <w:spacing w:before="0" w:line="255" w:lineRule="exact"/>
              <w:ind w:left="446" w:right="432"/>
              <w:jc w:val="center"/>
            </w:pPr>
            <w:r>
              <w:t>TSZT</w:t>
            </w:r>
          </w:p>
        </w:tc>
      </w:tr>
    </w:tbl>
    <w:p w14:paraId="5EF278B4" w14:textId="77777777" w:rsidR="00A40DAE" w:rsidRDefault="00A40DAE">
      <w:pPr>
        <w:pStyle w:val="Tekstpodstawowy"/>
        <w:spacing w:before="5"/>
        <w:ind w:left="0" w:firstLine="0"/>
        <w:rPr>
          <w:i/>
          <w:sz w:val="13"/>
        </w:rPr>
      </w:pPr>
    </w:p>
    <w:p w14:paraId="170D80BD" w14:textId="77777777" w:rsidR="00A40DAE" w:rsidRDefault="00836025">
      <w:pPr>
        <w:pStyle w:val="Nagwek1"/>
        <w:spacing w:before="101" w:line="257" w:lineRule="exact"/>
      </w:pPr>
      <w:r>
        <w:t>Standard technologii prac obejmuje:</w:t>
      </w:r>
    </w:p>
    <w:p w14:paraId="7C1082FC" w14:textId="77777777" w:rsidR="00A40DAE" w:rsidRDefault="00836025">
      <w:pPr>
        <w:pStyle w:val="Akapitzlist"/>
        <w:numPr>
          <w:ilvl w:val="0"/>
          <w:numId w:val="4"/>
        </w:numPr>
        <w:tabs>
          <w:tab w:val="left" w:pos="996"/>
          <w:tab w:val="left" w:pos="997"/>
        </w:tabs>
        <w:spacing w:line="257" w:lineRule="exact"/>
        <w:ind w:hanging="361"/>
      </w:pPr>
      <w:r>
        <w:t>uruchomienie i regulacja ustawień pracy</w:t>
      </w:r>
      <w:r>
        <w:rPr>
          <w:spacing w:val="-8"/>
        </w:rPr>
        <w:t xml:space="preserve"> </w:t>
      </w:r>
      <w:r>
        <w:t>siewnika,</w:t>
      </w:r>
    </w:p>
    <w:p w14:paraId="207E03D2" w14:textId="77777777" w:rsidR="00A40DAE" w:rsidRDefault="00836025">
      <w:pPr>
        <w:pStyle w:val="Akapitzlist"/>
        <w:numPr>
          <w:ilvl w:val="0"/>
          <w:numId w:val="4"/>
        </w:numPr>
        <w:tabs>
          <w:tab w:val="left" w:pos="996"/>
          <w:tab w:val="left" w:pos="997"/>
        </w:tabs>
        <w:spacing w:line="257" w:lineRule="exact"/>
        <w:ind w:hanging="361"/>
      </w:pPr>
      <w:r>
        <w:t>podawanie napełnionych kontenerów na taśmociąg podajnika</w:t>
      </w:r>
      <w:r>
        <w:rPr>
          <w:spacing w:val="-12"/>
        </w:rPr>
        <w:t xml:space="preserve"> </w:t>
      </w:r>
      <w:r>
        <w:t>siewnika,</w:t>
      </w:r>
    </w:p>
    <w:p w14:paraId="1D6555F3" w14:textId="77777777" w:rsidR="00A40DAE" w:rsidRDefault="00836025">
      <w:pPr>
        <w:pStyle w:val="Akapitzlist"/>
        <w:numPr>
          <w:ilvl w:val="0"/>
          <w:numId w:val="4"/>
        </w:numPr>
        <w:tabs>
          <w:tab w:val="left" w:pos="996"/>
          <w:tab w:val="left" w:pos="997"/>
        </w:tabs>
        <w:spacing w:before="2"/>
        <w:ind w:right="293"/>
      </w:pPr>
      <w:r>
        <w:t>siew nasion do napełnionych kontenerów przy pomocy siewnika bębnowego o napędzie ręcznym lub</w:t>
      </w:r>
      <w:r>
        <w:rPr>
          <w:spacing w:val="-1"/>
        </w:rPr>
        <w:t xml:space="preserve"> </w:t>
      </w:r>
      <w:r>
        <w:t>elektrycznym,</w:t>
      </w:r>
    </w:p>
    <w:p w14:paraId="539F09C4" w14:textId="77777777" w:rsidR="00A40DAE" w:rsidRDefault="00836025">
      <w:pPr>
        <w:pStyle w:val="Akapitzlist"/>
        <w:numPr>
          <w:ilvl w:val="0"/>
          <w:numId w:val="4"/>
        </w:numPr>
        <w:tabs>
          <w:tab w:val="left" w:pos="996"/>
          <w:tab w:val="left" w:pos="997"/>
        </w:tabs>
        <w:spacing w:line="257" w:lineRule="exact"/>
        <w:ind w:hanging="361"/>
      </w:pPr>
      <w:r>
        <w:t>bieżącą kontrolę pracy siewnika i prawidłowości</w:t>
      </w:r>
      <w:r>
        <w:rPr>
          <w:spacing w:val="-5"/>
        </w:rPr>
        <w:t xml:space="preserve"> </w:t>
      </w:r>
      <w:r>
        <w:t>siewu,</w:t>
      </w:r>
    </w:p>
    <w:p w14:paraId="174690C7" w14:textId="77777777" w:rsidR="00A40DAE" w:rsidRDefault="00836025">
      <w:pPr>
        <w:pStyle w:val="Akapitzlist"/>
        <w:numPr>
          <w:ilvl w:val="0"/>
          <w:numId w:val="4"/>
        </w:numPr>
        <w:tabs>
          <w:tab w:val="left" w:pos="996"/>
          <w:tab w:val="left" w:pos="997"/>
        </w:tabs>
        <w:spacing w:line="257" w:lineRule="exact"/>
        <w:ind w:hanging="361"/>
      </w:pPr>
      <w:r>
        <w:t>uzupełnianie nasion w zasobniku</w:t>
      </w:r>
      <w:r>
        <w:rPr>
          <w:spacing w:val="-7"/>
        </w:rPr>
        <w:t xml:space="preserve"> </w:t>
      </w:r>
      <w:r>
        <w:t>siewnika,</w:t>
      </w:r>
    </w:p>
    <w:p w14:paraId="092CDD57" w14:textId="77777777" w:rsidR="00A40DAE" w:rsidRDefault="00836025">
      <w:pPr>
        <w:pStyle w:val="Akapitzlist"/>
        <w:numPr>
          <w:ilvl w:val="0"/>
          <w:numId w:val="4"/>
        </w:numPr>
        <w:tabs>
          <w:tab w:val="left" w:pos="996"/>
          <w:tab w:val="left" w:pos="997"/>
        </w:tabs>
        <w:spacing w:before="1" w:line="257" w:lineRule="exact"/>
        <w:ind w:hanging="361"/>
      </w:pPr>
      <w:r>
        <w:t>opróżnienie zasobnika nasion i siewnika po zakończeniu siewu partii</w:t>
      </w:r>
      <w:r>
        <w:rPr>
          <w:spacing w:val="-12"/>
        </w:rPr>
        <w:t xml:space="preserve"> </w:t>
      </w:r>
      <w:r>
        <w:t>nasion,</w:t>
      </w:r>
    </w:p>
    <w:p w14:paraId="19340B2E" w14:textId="77777777" w:rsidR="00A40DAE" w:rsidRDefault="00836025">
      <w:pPr>
        <w:pStyle w:val="Akapitzlist"/>
        <w:numPr>
          <w:ilvl w:val="0"/>
          <w:numId w:val="4"/>
        </w:numPr>
        <w:tabs>
          <w:tab w:val="left" w:pos="996"/>
          <w:tab w:val="left" w:pos="997"/>
        </w:tabs>
        <w:spacing w:line="257" w:lineRule="exact"/>
        <w:ind w:hanging="361"/>
      </w:pPr>
      <w:r>
        <w:t>ręczne lub mechaniczne przykrycie siewów</w:t>
      </w:r>
      <w:r>
        <w:rPr>
          <w:spacing w:val="-8"/>
        </w:rPr>
        <w:t xml:space="preserve"> </w:t>
      </w:r>
      <w:r>
        <w:t>perlitem,</w:t>
      </w:r>
    </w:p>
    <w:p w14:paraId="7C9D9C81" w14:textId="77777777" w:rsidR="00A40DAE" w:rsidRDefault="00836025">
      <w:pPr>
        <w:pStyle w:val="Akapitzlist"/>
        <w:numPr>
          <w:ilvl w:val="0"/>
          <w:numId w:val="4"/>
        </w:numPr>
        <w:tabs>
          <w:tab w:val="left" w:pos="996"/>
          <w:tab w:val="left" w:pos="997"/>
        </w:tabs>
        <w:spacing w:before="2"/>
        <w:ind w:right="293"/>
      </w:pPr>
      <w:r>
        <w:t>odstawienie obsianych kontenerów na stelaże, na wózki transportowe do dalszego transportu do namiotów i pola</w:t>
      </w:r>
      <w:r>
        <w:rPr>
          <w:spacing w:val="-4"/>
        </w:rPr>
        <w:t xml:space="preserve"> </w:t>
      </w:r>
      <w:r>
        <w:t>hodowlane,</w:t>
      </w:r>
    </w:p>
    <w:p w14:paraId="4589F4ED" w14:textId="77777777" w:rsidR="00A40DAE" w:rsidRDefault="00836025">
      <w:pPr>
        <w:pStyle w:val="Akapitzlist"/>
        <w:numPr>
          <w:ilvl w:val="0"/>
          <w:numId w:val="4"/>
        </w:numPr>
        <w:tabs>
          <w:tab w:val="left" w:pos="996"/>
          <w:tab w:val="left" w:pos="997"/>
        </w:tabs>
        <w:ind w:hanging="361"/>
      </w:pPr>
      <w:r>
        <w:t>bieżące i końcowe (na zakończenie zmiany roboczej) porządkowanie stanowiska</w:t>
      </w:r>
      <w:r>
        <w:rPr>
          <w:spacing w:val="-13"/>
        </w:rPr>
        <w:t xml:space="preserve"> </w:t>
      </w:r>
      <w:r>
        <w:t>pracy.</w:t>
      </w:r>
    </w:p>
    <w:p w14:paraId="58860FDF" w14:textId="77777777" w:rsidR="00A40DAE" w:rsidRDefault="00A40DAE">
      <w:pPr>
        <w:pStyle w:val="Tekstpodstawowy"/>
        <w:ind w:left="0" w:firstLine="0"/>
      </w:pPr>
    </w:p>
    <w:p w14:paraId="2A1BCDCE" w14:textId="77777777" w:rsidR="00A40DAE" w:rsidRDefault="00836025">
      <w:pPr>
        <w:pStyle w:val="Nagwek1"/>
        <w:spacing w:before="0" w:line="257" w:lineRule="exact"/>
      </w:pPr>
      <w:r>
        <w:t>Uwagi:</w:t>
      </w:r>
    </w:p>
    <w:p w14:paraId="07B331FA" w14:textId="77777777" w:rsidR="00A40DAE" w:rsidRDefault="00836025">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14:paraId="00910B02" w14:textId="77777777" w:rsidR="00A40DAE" w:rsidRDefault="00A40DAE">
      <w:pPr>
        <w:pStyle w:val="Tekstpodstawowy"/>
        <w:ind w:left="0" w:firstLine="0"/>
      </w:pPr>
    </w:p>
    <w:p w14:paraId="575FEE44" w14:textId="77777777" w:rsidR="00A40DAE" w:rsidRDefault="00836025">
      <w:pPr>
        <w:pStyle w:val="Nagwek1"/>
        <w:spacing w:before="0" w:line="258" w:lineRule="exact"/>
      </w:pPr>
      <w:r>
        <w:t>Procedura</w:t>
      </w:r>
      <w:r>
        <w:rPr>
          <w:spacing w:val="-8"/>
        </w:rPr>
        <w:t xml:space="preserve"> </w:t>
      </w:r>
      <w:r>
        <w:t>odbioru:</w:t>
      </w:r>
    </w:p>
    <w:p w14:paraId="16449CCB" w14:textId="77777777" w:rsidR="00A40DAE" w:rsidRDefault="00836025">
      <w:pPr>
        <w:pStyle w:val="Akapitzlist"/>
        <w:numPr>
          <w:ilvl w:val="0"/>
          <w:numId w:val="4"/>
        </w:numPr>
        <w:tabs>
          <w:tab w:val="left" w:pos="996"/>
          <w:tab w:val="left" w:pos="997"/>
        </w:tabs>
        <w:ind w:right="293"/>
      </w:pPr>
      <w:r>
        <w:t>odbiór</w:t>
      </w:r>
      <w:r>
        <w:rPr>
          <w:spacing w:val="-12"/>
        </w:rPr>
        <w:t xml:space="preserve"> </w:t>
      </w:r>
      <w:r>
        <w:t>prac</w:t>
      </w:r>
      <w:r>
        <w:rPr>
          <w:spacing w:val="-12"/>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4"/>
        </w:rPr>
        <w:t xml:space="preserve"> </w:t>
      </w:r>
      <w:r>
        <w:t>opisem czynności i zleceniem oraz poprzez przeliczenie ilości obsianych cel w</w:t>
      </w:r>
      <w:r>
        <w:rPr>
          <w:spacing w:val="-11"/>
        </w:rPr>
        <w:t xml:space="preserve"> </w:t>
      </w:r>
      <w:r>
        <w:t>kontenerach.</w:t>
      </w:r>
    </w:p>
    <w:p w14:paraId="613FE0E0" w14:textId="77777777" w:rsidR="00A40DAE" w:rsidRDefault="00836025">
      <w:pPr>
        <w:ind w:left="1041"/>
        <w:rPr>
          <w:i/>
        </w:rPr>
      </w:pPr>
      <w:r>
        <w:rPr>
          <w:i/>
        </w:rPr>
        <w:t>(rozliczenie z dokładnością do dwóch miejsc po przecinku)</w:t>
      </w:r>
    </w:p>
    <w:p w14:paraId="6AA2D600" w14:textId="77777777" w:rsidR="00A40DAE" w:rsidRDefault="00A40DAE">
      <w:pPr>
        <w:pStyle w:val="Tekstpodstawowy"/>
        <w:ind w:left="0" w:firstLine="0"/>
        <w:rPr>
          <w:i/>
          <w:sz w:val="20"/>
        </w:rPr>
      </w:pPr>
    </w:p>
    <w:p w14:paraId="03F8BC09" w14:textId="77777777" w:rsidR="00A40DAE" w:rsidRDefault="00A40DAE">
      <w:pPr>
        <w:pStyle w:val="Tekstpodstawowy"/>
        <w:spacing w:before="9"/>
        <w:ind w:left="0" w:firstLine="0"/>
        <w:rPr>
          <w:i/>
          <w:sz w:val="2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65CD84D3" w14:textId="77777777">
        <w:trPr>
          <w:trHeight w:val="961"/>
        </w:trPr>
        <w:tc>
          <w:tcPr>
            <w:tcW w:w="650" w:type="dxa"/>
          </w:tcPr>
          <w:p w14:paraId="7852464F" w14:textId="77777777" w:rsidR="00A40DAE" w:rsidRDefault="00A40DAE">
            <w:pPr>
              <w:pStyle w:val="TableParagraph"/>
              <w:spacing w:before="0"/>
              <w:ind w:left="0"/>
              <w:rPr>
                <w:i/>
                <w:sz w:val="30"/>
              </w:rPr>
            </w:pPr>
          </w:p>
          <w:p w14:paraId="076048E0" w14:textId="77777777" w:rsidR="00A40DAE" w:rsidRDefault="00836025">
            <w:pPr>
              <w:pStyle w:val="TableParagraph"/>
              <w:spacing w:before="0"/>
              <w:ind w:left="120" w:right="110"/>
              <w:jc w:val="center"/>
              <w:rPr>
                <w:b/>
                <w:i/>
              </w:rPr>
            </w:pPr>
            <w:r>
              <w:rPr>
                <w:b/>
                <w:i/>
              </w:rPr>
              <w:t>Nr</w:t>
            </w:r>
          </w:p>
        </w:tc>
        <w:tc>
          <w:tcPr>
            <w:tcW w:w="1728" w:type="dxa"/>
          </w:tcPr>
          <w:p w14:paraId="13D87CBD" w14:textId="77777777" w:rsidR="00A40DAE" w:rsidRDefault="00836025">
            <w:pPr>
              <w:pStyle w:val="TableParagraph"/>
              <w:spacing w:before="222"/>
              <w:ind w:left="172" w:right="141" w:hanging="5"/>
              <w:rPr>
                <w:b/>
                <w:i/>
              </w:rPr>
            </w:pPr>
            <w:r>
              <w:rPr>
                <w:b/>
                <w:i/>
              </w:rPr>
              <w:t>Kod czynności do rozliczenia</w:t>
            </w:r>
          </w:p>
        </w:tc>
        <w:tc>
          <w:tcPr>
            <w:tcW w:w="1725" w:type="dxa"/>
          </w:tcPr>
          <w:p w14:paraId="73361D73"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7E14A6DB" w14:textId="77777777" w:rsidR="00A40DAE" w:rsidRDefault="00A40DAE">
            <w:pPr>
              <w:pStyle w:val="TableParagraph"/>
              <w:spacing w:before="0"/>
              <w:ind w:left="0"/>
              <w:rPr>
                <w:i/>
                <w:sz w:val="30"/>
              </w:rPr>
            </w:pPr>
          </w:p>
          <w:p w14:paraId="795216EB" w14:textId="77777777" w:rsidR="00A40DAE" w:rsidRDefault="00836025">
            <w:pPr>
              <w:pStyle w:val="TableParagraph"/>
              <w:spacing w:before="0"/>
              <w:ind w:left="920"/>
              <w:rPr>
                <w:b/>
                <w:i/>
              </w:rPr>
            </w:pPr>
            <w:r>
              <w:rPr>
                <w:b/>
                <w:i/>
              </w:rPr>
              <w:t>Opis kodu czynności</w:t>
            </w:r>
          </w:p>
        </w:tc>
        <w:tc>
          <w:tcPr>
            <w:tcW w:w="1423" w:type="dxa"/>
          </w:tcPr>
          <w:p w14:paraId="5D461CD8" w14:textId="77777777" w:rsidR="00A40DAE" w:rsidRDefault="00836025">
            <w:pPr>
              <w:pStyle w:val="TableParagraph"/>
              <w:spacing w:before="222"/>
              <w:ind w:left="419" w:right="192" w:hanging="195"/>
              <w:rPr>
                <w:b/>
                <w:i/>
              </w:rPr>
            </w:pPr>
            <w:r>
              <w:rPr>
                <w:b/>
                <w:i/>
              </w:rPr>
              <w:t>Jednostka miary</w:t>
            </w:r>
          </w:p>
        </w:tc>
      </w:tr>
      <w:tr w:rsidR="00A40DAE" w14:paraId="389AC6FF" w14:textId="77777777">
        <w:trPr>
          <w:trHeight w:val="623"/>
        </w:trPr>
        <w:tc>
          <w:tcPr>
            <w:tcW w:w="650" w:type="dxa"/>
          </w:tcPr>
          <w:p w14:paraId="186D843F" w14:textId="77777777" w:rsidR="00A40DAE" w:rsidRDefault="00836025">
            <w:pPr>
              <w:pStyle w:val="TableParagraph"/>
              <w:spacing w:before="0" w:line="257" w:lineRule="exact"/>
              <w:ind w:left="119" w:right="110"/>
              <w:jc w:val="center"/>
            </w:pPr>
            <w:r>
              <w:t>338</w:t>
            </w:r>
          </w:p>
        </w:tc>
        <w:tc>
          <w:tcPr>
            <w:tcW w:w="1728" w:type="dxa"/>
          </w:tcPr>
          <w:p w14:paraId="3C772673" w14:textId="77777777" w:rsidR="00A40DAE" w:rsidRDefault="00836025">
            <w:pPr>
              <w:pStyle w:val="TableParagraph"/>
              <w:spacing w:before="0" w:line="257" w:lineRule="exact"/>
              <w:ind w:left="108"/>
            </w:pPr>
            <w:r>
              <w:t>PIEL-KON1</w:t>
            </w:r>
          </w:p>
        </w:tc>
        <w:tc>
          <w:tcPr>
            <w:tcW w:w="1725" w:type="dxa"/>
          </w:tcPr>
          <w:p w14:paraId="420AE125" w14:textId="77777777" w:rsidR="00A40DAE" w:rsidRDefault="00836025">
            <w:pPr>
              <w:pStyle w:val="TableParagraph"/>
              <w:spacing w:before="0"/>
              <w:ind w:left="108" w:right="519"/>
            </w:pPr>
            <w:r>
              <w:t>PIEL-KON1 GODZ P1</w:t>
            </w:r>
          </w:p>
        </w:tc>
        <w:tc>
          <w:tcPr>
            <w:tcW w:w="3819" w:type="dxa"/>
          </w:tcPr>
          <w:p w14:paraId="366C1A57" w14:textId="77777777" w:rsidR="00A40DAE" w:rsidRDefault="00836025">
            <w:pPr>
              <w:pStyle w:val="TableParagraph"/>
              <w:spacing w:before="0"/>
              <w:ind w:left="109" w:right="311"/>
            </w:pPr>
            <w:r>
              <w:t>Pielenie chwastów w kontenerach o zagęszczeniu cel do 400 szt./m2</w:t>
            </w:r>
          </w:p>
        </w:tc>
        <w:tc>
          <w:tcPr>
            <w:tcW w:w="1423" w:type="dxa"/>
          </w:tcPr>
          <w:p w14:paraId="6C3B4389" w14:textId="77777777" w:rsidR="00A40DAE" w:rsidRDefault="00836025">
            <w:pPr>
              <w:pStyle w:val="TableParagraph"/>
              <w:spacing w:before="0" w:line="257" w:lineRule="exact"/>
              <w:ind w:left="587"/>
              <w:rPr>
                <w:sz w:val="14"/>
              </w:rPr>
            </w:pPr>
            <w:r>
              <w:rPr>
                <w:position w:val="-4"/>
              </w:rPr>
              <w:t>M</w:t>
            </w:r>
            <w:r>
              <w:rPr>
                <w:sz w:val="14"/>
              </w:rPr>
              <w:t>2</w:t>
            </w:r>
          </w:p>
        </w:tc>
      </w:tr>
      <w:tr w:rsidR="00A40DAE" w14:paraId="283699EF" w14:textId="77777777">
        <w:trPr>
          <w:trHeight w:val="626"/>
        </w:trPr>
        <w:tc>
          <w:tcPr>
            <w:tcW w:w="650" w:type="dxa"/>
          </w:tcPr>
          <w:p w14:paraId="24D0F197" w14:textId="77777777" w:rsidR="00A40DAE" w:rsidRDefault="00836025">
            <w:pPr>
              <w:pStyle w:val="TableParagraph"/>
              <w:spacing w:before="0" w:line="257" w:lineRule="exact"/>
              <w:ind w:left="119" w:right="110"/>
              <w:jc w:val="center"/>
            </w:pPr>
            <w:r>
              <w:t>339</w:t>
            </w:r>
          </w:p>
        </w:tc>
        <w:tc>
          <w:tcPr>
            <w:tcW w:w="1728" w:type="dxa"/>
          </w:tcPr>
          <w:p w14:paraId="7ED0F63C" w14:textId="77777777" w:rsidR="00A40DAE" w:rsidRDefault="00836025">
            <w:pPr>
              <w:pStyle w:val="TableParagraph"/>
              <w:spacing w:before="0" w:line="257" w:lineRule="exact"/>
              <w:ind w:left="108"/>
            </w:pPr>
            <w:r>
              <w:t>PIEL-KON2</w:t>
            </w:r>
          </w:p>
        </w:tc>
        <w:tc>
          <w:tcPr>
            <w:tcW w:w="1725" w:type="dxa"/>
          </w:tcPr>
          <w:p w14:paraId="31834778" w14:textId="77777777" w:rsidR="00A40DAE" w:rsidRDefault="00836025">
            <w:pPr>
              <w:pStyle w:val="TableParagraph"/>
              <w:spacing w:before="0"/>
              <w:ind w:left="108" w:right="519"/>
            </w:pPr>
            <w:r>
              <w:t>PIEL-KON2 GODZ P2</w:t>
            </w:r>
          </w:p>
        </w:tc>
        <w:tc>
          <w:tcPr>
            <w:tcW w:w="3819" w:type="dxa"/>
          </w:tcPr>
          <w:p w14:paraId="1459A12F" w14:textId="77777777" w:rsidR="00A40DAE" w:rsidRDefault="00836025">
            <w:pPr>
              <w:pStyle w:val="TableParagraph"/>
              <w:spacing w:before="0"/>
              <w:ind w:left="109" w:right="310"/>
            </w:pPr>
            <w:r>
              <w:t>Pielenie chwastów w kontenerach o zagęszczeniu cel ponad 400 szt./m2</w:t>
            </w:r>
          </w:p>
        </w:tc>
        <w:tc>
          <w:tcPr>
            <w:tcW w:w="1423" w:type="dxa"/>
          </w:tcPr>
          <w:p w14:paraId="4D8952B4" w14:textId="77777777" w:rsidR="00A40DAE" w:rsidRDefault="00836025">
            <w:pPr>
              <w:pStyle w:val="TableParagraph"/>
              <w:spacing w:before="0" w:line="257" w:lineRule="exact"/>
              <w:ind w:left="587"/>
              <w:rPr>
                <w:sz w:val="14"/>
              </w:rPr>
            </w:pPr>
            <w:r>
              <w:rPr>
                <w:position w:val="-4"/>
              </w:rPr>
              <w:t>M</w:t>
            </w:r>
            <w:r>
              <w:rPr>
                <w:sz w:val="14"/>
              </w:rPr>
              <w:t>2</w:t>
            </w:r>
          </w:p>
        </w:tc>
      </w:tr>
    </w:tbl>
    <w:p w14:paraId="51BC37CC" w14:textId="77777777" w:rsidR="00A40DAE" w:rsidRDefault="00836025">
      <w:pPr>
        <w:pStyle w:val="Nagwek1"/>
        <w:spacing w:before="0" w:line="257" w:lineRule="exact"/>
      </w:pPr>
      <w:r>
        <w:t>Standard technologii prac obejmuje:</w:t>
      </w:r>
    </w:p>
    <w:p w14:paraId="3CB55C02" w14:textId="77777777" w:rsidR="00A40DAE" w:rsidRDefault="00836025">
      <w:pPr>
        <w:pStyle w:val="Akapitzlist"/>
        <w:numPr>
          <w:ilvl w:val="0"/>
          <w:numId w:val="4"/>
        </w:numPr>
        <w:tabs>
          <w:tab w:val="left" w:pos="996"/>
          <w:tab w:val="left" w:pos="997"/>
        </w:tabs>
        <w:spacing w:line="257" w:lineRule="exact"/>
        <w:ind w:hanging="361"/>
      </w:pPr>
      <w:r>
        <w:t>wyrwanie chwastów i ich wyniesienie w wyznaczone przez Zamawiającego</w:t>
      </w:r>
      <w:r>
        <w:rPr>
          <w:spacing w:val="-15"/>
        </w:rPr>
        <w:t xml:space="preserve"> </w:t>
      </w:r>
      <w:r>
        <w:t>miejsce,</w:t>
      </w:r>
    </w:p>
    <w:p w14:paraId="14979CD5" w14:textId="77777777" w:rsidR="00A40DAE" w:rsidRDefault="00A40DAE">
      <w:pPr>
        <w:spacing w:line="257" w:lineRule="exact"/>
        <w:sectPr w:rsidR="00A40DAE">
          <w:pgSz w:w="11910" w:h="16840"/>
          <w:pgMar w:top="1320" w:right="980" w:bottom="280" w:left="1140" w:header="708" w:footer="708" w:gutter="0"/>
          <w:cols w:space="708"/>
        </w:sectPr>
      </w:pPr>
    </w:p>
    <w:p w14:paraId="176864A2" w14:textId="77777777" w:rsidR="00A40DAE" w:rsidRDefault="00836025">
      <w:pPr>
        <w:pStyle w:val="Akapitzlist"/>
        <w:numPr>
          <w:ilvl w:val="0"/>
          <w:numId w:val="4"/>
        </w:numPr>
        <w:tabs>
          <w:tab w:val="left" w:pos="996"/>
          <w:tab w:val="left" w:pos="997"/>
        </w:tabs>
        <w:spacing w:before="77"/>
        <w:ind w:hanging="361"/>
      </w:pPr>
      <w:r>
        <w:t>przenoszenie/przesuwanie kontenerów w celu dotarcia do wszystkich</w:t>
      </w:r>
      <w:r>
        <w:rPr>
          <w:spacing w:val="-3"/>
        </w:rPr>
        <w:t xml:space="preserve"> </w:t>
      </w:r>
      <w:r>
        <w:t>kontenerów,</w:t>
      </w:r>
    </w:p>
    <w:p w14:paraId="1AE958BF" w14:textId="77777777" w:rsidR="00A40DAE" w:rsidRDefault="00836025">
      <w:pPr>
        <w:pStyle w:val="Akapitzlist"/>
        <w:numPr>
          <w:ilvl w:val="0"/>
          <w:numId w:val="4"/>
        </w:numPr>
        <w:tabs>
          <w:tab w:val="left" w:pos="996"/>
          <w:tab w:val="left" w:pos="997"/>
        </w:tabs>
        <w:spacing w:before="2" w:line="257" w:lineRule="exact"/>
        <w:ind w:hanging="361"/>
      </w:pPr>
      <w:r>
        <w:t>ułożenie wypielonych kontenerów na</w:t>
      </w:r>
      <w:r>
        <w:rPr>
          <w:spacing w:val="-2"/>
        </w:rPr>
        <w:t xml:space="preserve"> </w:t>
      </w:r>
      <w:r>
        <w:t>paletach,</w:t>
      </w:r>
    </w:p>
    <w:p w14:paraId="04FE4C37" w14:textId="77777777" w:rsidR="00A40DAE" w:rsidRDefault="00836025">
      <w:pPr>
        <w:pStyle w:val="Akapitzlist"/>
        <w:numPr>
          <w:ilvl w:val="0"/>
          <w:numId w:val="4"/>
        </w:numPr>
        <w:tabs>
          <w:tab w:val="left" w:pos="996"/>
          <w:tab w:val="left" w:pos="997"/>
        </w:tabs>
        <w:spacing w:line="257" w:lineRule="exact"/>
        <w:ind w:hanging="361"/>
      </w:pPr>
      <w:r>
        <w:t>uprzątnięcie stanowiska</w:t>
      </w:r>
      <w:r>
        <w:rPr>
          <w:spacing w:val="-5"/>
        </w:rPr>
        <w:t xml:space="preserve"> </w:t>
      </w:r>
      <w:r>
        <w:t>pracy.</w:t>
      </w:r>
    </w:p>
    <w:p w14:paraId="2ABE8FA1" w14:textId="77777777" w:rsidR="00A40DAE" w:rsidRDefault="00836025">
      <w:pPr>
        <w:pStyle w:val="Nagwek1"/>
        <w:spacing w:before="1" w:line="257" w:lineRule="exact"/>
      </w:pPr>
      <w:r>
        <w:t>Procedura odbioru:</w:t>
      </w:r>
    </w:p>
    <w:p w14:paraId="6B98EF6C" w14:textId="77777777" w:rsidR="00A40DAE" w:rsidRDefault="00836025">
      <w:pPr>
        <w:pStyle w:val="Akapitzlist"/>
        <w:numPr>
          <w:ilvl w:val="0"/>
          <w:numId w:val="4"/>
        </w:numPr>
        <w:tabs>
          <w:tab w:val="left" w:pos="997"/>
        </w:tabs>
        <w:ind w:right="291"/>
        <w:jc w:val="both"/>
      </w:pPr>
      <w:r>
        <w:t>odbiór prac nastąpi poprzez zweryfikowanie prawidłowości ich wykonania z opisem czynności i zleceniem oraz obliczenie powierzchni objętej zabiegiem (np. przeliczenie kontenerów).</w:t>
      </w:r>
    </w:p>
    <w:p w14:paraId="6525FD90" w14:textId="77777777" w:rsidR="00A40DAE" w:rsidRDefault="00836025">
      <w:pPr>
        <w:spacing w:before="1"/>
        <w:ind w:left="1041"/>
        <w:jc w:val="both"/>
        <w:rPr>
          <w:i/>
        </w:rPr>
      </w:pPr>
      <w:r>
        <w:rPr>
          <w:i/>
        </w:rPr>
        <w:t>(rozliczenie z dokładnością do dwóch miejsc po przecinku)</w:t>
      </w:r>
    </w:p>
    <w:p w14:paraId="7D7D7CE9" w14:textId="77777777" w:rsidR="00A40DAE" w:rsidRDefault="00A40DAE">
      <w:pPr>
        <w:pStyle w:val="Tekstpodstawowy"/>
        <w:ind w:left="0" w:firstLine="0"/>
        <w:rPr>
          <w:i/>
          <w:sz w:val="20"/>
        </w:rPr>
      </w:pPr>
    </w:p>
    <w:p w14:paraId="522E03A9" w14:textId="77777777" w:rsidR="00A40DAE" w:rsidRDefault="00A40DAE">
      <w:pPr>
        <w:pStyle w:val="Tekstpodstawowy"/>
        <w:spacing w:before="9"/>
        <w:ind w:left="0" w:firstLine="0"/>
        <w:rPr>
          <w:i/>
          <w:sz w:val="2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59DDB3FD" w14:textId="77777777">
        <w:trPr>
          <w:trHeight w:val="960"/>
        </w:trPr>
        <w:tc>
          <w:tcPr>
            <w:tcW w:w="650" w:type="dxa"/>
          </w:tcPr>
          <w:p w14:paraId="4A4F3E8A" w14:textId="77777777" w:rsidR="00A40DAE" w:rsidRDefault="00A40DAE">
            <w:pPr>
              <w:pStyle w:val="TableParagraph"/>
              <w:spacing w:before="9"/>
              <w:ind w:left="0"/>
              <w:rPr>
                <w:i/>
                <w:sz w:val="29"/>
              </w:rPr>
            </w:pPr>
          </w:p>
          <w:p w14:paraId="5D1F0D4C" w14:textId="77777777" w:rsidR="00A40DAE" w:rsidRDefault="00836025">
            <w:pPr>
              <w:pStyle w:val="TableParagraph"/>
              <w:spacing w:before="1"/>
              <w:ind w:left="120" w:right="110"/>
              <w:jc w:val="center"/>
              <w:rPr>
                <w:b/>
                <w:i/>
              </w:rPr>
            </w:pPr>
            <w:r>
              <w:rPr>
                <w:b/>
                <w:i/>
              </w:rPr>
              <w:t>Nr</w:t>
            </w:r>
          </w:p>
        </w:tc>
        <w:tc>
          <w:tcPr>
            <w:tcW w:w="1728" w:type="dxa"/>
          </w:tcPr>
          <w:p w14:paraId="0B4DFC4C" w14:textId="77777777" w:rsidR="00A40DAE" w:rsidRDefault="00836025">
            <w:pPr>
              <w:pStyle w:val="TableParagraph"/>
              <w:spacing w:before="220"/>
              <w:ind w:left="172" w:right="141" w:hanging="5"/>
              <w:rPr>
                <w:b/>
                <w:i/>
              </w:rPr>
            </w:pPr>
            <w:r>
              <w:rPr>
                <w:b/>
                <w:i/>
              </w:rPr>
              <w:t>Kod czynności do rozliczenia</w:t>
            </w:r>
          </w:p>
        </w:tc>
        <w:tc>
          <w:tcPr>
            <w:tcW w:w="1725" w:type="dxa"/>
          </w:tcPr>
          <w:p w14:paraId="49D4A15D"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7D3F37A3" w14:textId="77777777" w:rsidR="00A40DAE" w:rsidRDefault="00A40DAE">
            <w:pPr>
              <w:pStyle w:val="TableParagraph"/>
              <w:spacing w:before="9"/>
              <w:ind w:left="0"/>
              <w:rPr>
                <w:i/>
                <w:sz w:val="29"/>
              </w:rPr>
            </w:pPr>
          </w:p>
          <w:p w14:paraId="7D4653A9" w14:textId="77777777" w:rsidR="00A40DAE" w:rsidRDefault="00836025">
            <w:pPr>
              <w:pStyle w:val="TableParagraph"/>
              <w:spacing w:before="1"/>
              <w:ind w:left="920"/>
              <w:rPr>
                <w:b/>
                <w:i/>
              </w:rPr>
            </w:pPr>
            <w:r>
              <w:rPr>
                <w:b/>
                <w:i/>
              </w:rPr>
              <w:t>Opis kodu czynności</w:t>
            </w:r>
          </w:p>
        </w:tc>
        <w:tc>
          <w:tcPr>
            <w:tcW w:w="1423" w:type="dxa"/>
          </w:tcPr>
          <w:p w14:paraId="0E046685" w14:textId="77777777" w:rsidR="00A40DAE" w:rsidRDefault="00836025">
            <w:pPr>
              <w:pStyle w:val="TableParagraph"/>
              <w:spacing w:before="220"/>
              <w:ind w:left="419" w:right="192" w:hanging="195"/>
              <w:rPr>
                <w:b/>
                <w:i/>
              </w:rPr>
            </w:pPr>
            <w:r>
              <w:rPr>
                <w:b/>
                <w:i/>
              </w:rPr>
              <w:t>Jednostka miary</w:t>
            </w:r>
          </w:p>
        </w:tc>
      </w:tr>
      <w:tr w:rsidR="00A40DAE" w14:paraId="764D11C0" w14:textId="77777777">
        <w:trPr>
          <w:trHeight w:val="1031"/>
        </w:trPr>
        <w:tc>
          <w:tcPr>
            <w:tcW w:w="650" w:type="dxa"/>
          </w:tcPr>
          <w:p w14:paraId="294EC92D" w14:textId="77777777" w:rsidR="00A40DAE" w:rsidRDefault="00836025">
            <w:pPr>
              <w:pStyle w:val="TableParagraph"/>
              <w:spacing w:before="0" w:line="257" w:lineRule="exact"/>
              <w:ind w:left="120" w:right="110"/>
              <w:jc w:val="center"/>
            </w:pPr>
            <w:r>
              <w:t>340</w:t>
            </w:r>
          </w:p>
        </w:tc>
        <w:tc>
          <w:tcPr>
            <w:tcW w:w="1728" w:type="dxa"/>
          </w:tcPr>
          <w:p w14:paraId="4E889C23" w14:textId="77777777" w:rsidR="00A40DAE" w:rsidRDefault="00836025">
            <w:pPr>
              <w:pStyle w:val="TableParagraph"/>
              <w:spacing w:before="0" w:line="257" w:lineRule="exact"/>
              <w:ind w:left="108"/>
            </w:pPr>
            <w:r>
              <w:t>PRZ-R&lt;400</w:t>
            </w:r>
          </w:p>
        </w:tc>
        <w:tc>
          <w:tcPr>
            <w:tcW w:w="1725" w:type="dxa"/>
          </w:tcPr>
          <w:p w14:paraId="69DACDEB" w14:textId="77777777" w:rsidR="00A40DAE" w:rsidRDefault="00836025">
            <w:pPr>
              <w:pStyle w:val="TableParagraph"/>
              <w:spacing w:before="0"/>
              <w:ind w:left="108" w:right="494"/>
            </w:pPr>
            <w:r>
              <w:t>PRZ-R&lt;400 GODZ PRZ1</w:t>
            </w:r>
          </w:p>
        </w:tc>
        <w:tc>
          <w:tcPr>
            <w:tcW w:w="3819" w:type="dxa"/>
          </w:tcPr>
          <w:p w14:paraId="0A1A9D18" w14:textId="77777777" w:rsidR="00A40DAE" w:rsidRDefault="00836025">
            <w:pPr>
              <w:pStyle w:val="TableParagraph"/>
              <w:spacing w:before="0" w:line="257" w:lineRule="exact"/>
              <w:ind w:left="109"/>
            </w:pPr>
            <w:r>
              <w:t>Przerywanie nadmiernych ilości</w:t>
            </w:r>
          </w:p>
          <w:p w14:paraId="3A096AB3" w14:textId="77777777" w:rsidR="00A40DAE" w:rsidRDefault="00836025">
            <w:pPr>
              <w:pStyle w:val="TableParagraph"/>
              <w:spacing w:before="5" w:line="256" w:lineRule="exact"/>
              <w:ind w:left="109" w:right="182"/>
            </w:pPr>
            <w:r>
              <w:t>siewek So, Św, Md, Dg w kontenerach o zagęszczeniu cel do 400 sztuk na 1 m2</w:t>
            </w:r>
          </w:p>
        </w:tc>
        <w:tc>
          <w:tcPr>
            <w:tcW w:w="1423" w:type="dxa"/>
          </w:tcPr>
          <w:p w14:paraId="164F2BB9" w14:textId="77777777" w:rsidR="00A40DAE" w:rsidRDefault="00836025">
            <w:pPr>
              <w:pStyle w:val="TableParagraph"/>
              <w:spacing w:before="0" w:line="257" w:lineRule="exact"/>
              <w:ind w:left="449" w:right="430"/>
              <w:jc w:val="center"/>
            </w:pPr>
            <w:r>
              <w:t>TSZT</w:t>
            </w:r>
          </w:p>
        </w:tc>
      </w:tr>
      <w:tr w:rsidR="00A40DAE" w14:paraId="47AB3B43" w14:textId="77777777">
        <w:trPr>
          <w:trHeight w:val="1031"/>
        </w:trPr>
        <w:tc>
          <w:tcPr>
            <w:tcW w:w="650" w:type="dxa"/>
          </w:tcPr>
          <w:p w14:paraId="05AEDFC6" w14:textId="77777777" w:rsidR="00A40DAE" w:rsidRDefault="00836025">
            <w:pPr>
              <w:pStyle w:val="TableParagraph"/>
              <w:spacing w:before="0" w:line="257" w:lineRule="exact"/>
              <w:ind w:left="119" w:right="110"/>
              <w:jc w:val="center"/>
            </w:pPr>
            <w:r>
              <w:t>341</w:t>
            </w:r>
          </w:p>
        </w:tc>
        <w:tc>
          <w:tcPr>
            <w:tcW w:w="1728" w:type="dxa"/>
          </w:tcPr>
          <w:p w14:paraId="20CB6D7F" w14:textId="77777777" w:rsidR="00A40DAE" w:rsidRDefault="00836025">
            <w:pPr>
              <w:pStyle w:val="TableParagraph"/>
              <w:spacing w:before="0" w:line="257" w:lineRule="exact"/>
              <w:ind w:left="108"/>
            </w:pPr>
            <w:r>
              <w:t>PRZ-R&gt;400</w:t>
            </w:r>
          </w:p>
        </w:tc>
        <w:tc>
          <w:tcPr>
            <w:tcW w:w="1725" w:type="dxa"/>
          </w:tcPr>
          <w:p w14:paraId="37346E50" w14:textId="77777777" w:rsidR="00A40DAE" w:rsidRDefault="00836025">
            <w:pPr>
              <w:pStyle w:val="TableParagraph"/>
              <w:spacing w:before="0"/>
              <w:ind w:left="108" w:right="494"/>
            </w:pPr>
            <w:r>
              <w:t>PRZ-R&gt;400 GODZ PRZ2</w:t>
            </w:r>
          </w:p>
        </w:tc>
        <w:tc>
          <w:tcPr>
            <w:tcW w:w="3819" w:type="dxa"/>
          </w:tcPr>
          <w:p w14:paraId="7178D058" w14:textId="77777777" w:rsidR="00A40DAE" w:rsidRDefault="00836025">
            <w:pPr>
              <w:pStyle w:val="TableParagraph"/>
              <w:spacing w:before="0" w:line="257" w:lineRule="exact"/>
              <w:ind w:left="109"/>
            </w:pPr>
            <w:r>
              <w:t>Przerywanie nadmiernych ilości</w:t>
            </w:r>
          </w:p>
          <w:p w14:paraId="42DDC5A4" w14:textId="77777777" w:rsidR="00A40DAE" w:rsidRDefault="00836025">
            <w:pPr>
              <w:pStyle w:val="TableParagraph"/>
              <w:spacing w:before="1"/>
              <w:ind w:left="109" w:right="87"/>
            </w:pPr>
            <w:r>
              <w:t>siewek So, Św, Md, Dg w kontenerach o zagęszczeniu cel ponad 400 sztuk na</w:t>
            </w:r>
          </w:p>
          <w:p w14:paraId="50F40037" w14:textId="77777777" w:rsidR="00A40DAE" w:rsidRDefault="00836025">
            <w:pPr>
              <w:pStyle w:val="TableParagraph"/>
              <w:spacing w:before="0" w:line="237" w:lineRule="exact"/>
              <w:ind w:left="109"/>
            </w:pPr>
            <w:r>
              <w:t>1 m2</w:t>
            </w:r>
          </w:p>
        </w:tc>
        <w:tc>
          <w:tcPr>
            <w:tcW w:w="1423" w:type="dxa"/>
          </w:tcPr>
          <w:p w14:paraId="3BB91D71" w14:textId="77777777" w:rsidR="00A40DAE" w:rsidRDefault="00836025">
            <w:pPr>
              <w:pStyle w:val="TableParagraph"/>
              <w:spacing w:before="0" w:line="257" w:lineRule="exact"/>
              <w:ind w:left="449" w:right="430"/>
              <w:jc w:val="center"/>
            </w:pPr>
            <w:r>
              <w:t>TSZT</w:t>
            </w:r>
          </w:p>
        </w:tc>
      </w:tr>
      <w:tr w:rsidR="00A40DAE" w14:paraId="02C54256" w14:textId="77777777">
        <w:trPr>
          <w:trHeight w:val="774"/>
        </w:trPr>
        <w:tc>
          <w:tcPr>
            <w:tcW w:w="650" w:type="dxa"/>
          </w:tcPr>
          <w:p w14:paraId="0F0D508F" w14:textId="77777777" w:rsidR="00A40DAE" w:rsidRDefault="00836025">
            <w:pPr>
              <w:pStyle w:val="TableParagraph"/>
              <w:spacing w:before="0" w:line="257" w:lineRule="exact"/>
              <w:ind w:left="119" w:right="110"/>
              <w:jc w:val="center"/>
            </w:pPr>
            <w:r>
              <w:t>342</w:t>
            </w:r>
          </w:p>
        </w:tc>
        <w:tc>
          <w:tcPr>
            <w:tcW w:w="1728" w:type="dxa"/>
          </w:tcPr>
          <w:p w14:paraId="0CD841EA" w14:textId="77777777" w:rsidR="00A40DAE" w:rsidRDefault="00836025">
            <w:pPr>
              <w:pStyle w:val="TableParagraph"/>
              <w:spacing w:before="0" w:line="257" w:lineRule="exact"/>
              <w:ind w:left="108"/>
            </w:pPr>
            <w:r>
              <w:t>PRZ-OL-1</w:t>
            </w:r>
          </w:p>
        </w:tc>
        <w:tc>
          <w:tcPr>
            <w:tcW w:w="1725" w:type="dxa"/>
          </w:tcPr>
          <w:p w14:paraId="5F6557D1" w14:textId="77777777" w:rsidR="00A40DAE" w:rsidRDefault="00836025">
            <w:pPr>
              <w:pStyle w:val="TableParagraph"/>
              <w:spacing w:before="0" w:line="257" w:lineRule="exact"/>
              <w:ind w:left="108"/>
            </w:pPr>
            <w:r>
              <w:t>PRZ-OL-1</w:t>
            </w:r>
          </w:p>
        </w:tc>
        <w:tc>
          <w:tcPr>
            <w:tcW w:w="3819" w:type="dxa"/>
          </w:tcPr>
          <w:p w14:paraId="4DE6D467" w14:textId="77777777" w:rsidR="00A40DAE" w:rsidRDefault="00836025">
            <w:pPr>
              <w:pStyle w:val="TableParagraph"/>
              <w:spacing w:before="0"/>
              <w:ind w:left="109" w:right="652"/>
            </w:pPr>
            <w:r>
              <w:t>Przerywanie nadmiernych ilości siewek Ol w kontenerach o</w:t>
            </w:r>
          </w:p>
          <w:p w14:paraId="2B6F4757" w14:textId="77777777" w:rsidR="00A40DAE" w:rsidRDefault="00836025">
            <w:pPr>
              <w:pStyle w:val="TableParagraph"/>
              <w:spacing w:before="0" w:line="239" w:lineRule="exact"/>
              <w:ind w:left="109"/>
            </w:pPr>
            <w:r>
              <w:t>zagęszczeniu cel do 400 sztuk na 1 m2</w:t>
            </w:r>
          </w:p>
        </w:tc>
        <w:tc>
          <w:tcPr>
            <w:tcW w:w="1423" w:type="dxa"/>
          </w:tcPr>
          <w:p w14:paraId="671098DD" w14:textId="77777777" w:rsidR="00A40DAE" w:rsidRDefault="00836025">
            <w:pPr>
              <w:pStyle w:val="TableParagraph"/>
              <w:spacing w:before="0" w:line="257" w:lineRule="exact"/>
              <w:ind w:left="449" w:right="430"/>
              <w:jc w:val="center"/>
            </w:pPr>
            <w:r>
              <w:t>TSZT</w:t>
            </w:r>
          </w:p>
        </w:tc>
      </w:tr>
      <w:tr w:rsidR="00A40DAE" w14:paraId="50BA6AA0" w14:textId="77777777">
        <w:trPr>
          <w:trHeight w:val="1032"/>
        </w:trPr>
        <w:tc>
          <w:tcPr>
            <w:tcW w:w="650" w:type="dxa"/>
          </w:tcPr>
          <w:p w14:paraId="648E8DDE" w14:textId="77777777" w:rsidR="00A40DAE" w:rsidRDefault="00836025">
            <w:pPr>
              <w:pStyle w:val="TableParagraph"/>
              <w:spacing w:before="0"/>
              <w:ind w:left="119" w:right="110"/>
              <w:jc w:val="center"/>
            </w:pPr>
            <w:r>
              <w:t>343</w:t>
            </w:r>
          </w:p>
        </w:tc>
        <w:tc>
          <w:tcPr>
            <w:tcW w:w="1728" w:type="dxa"/>
          </w:tcPr>
          <w:p w14:paraId="4BE5796F" w14:textId="77777777" w:rsidR="00A40DAE" w:rsidRDefault="00836025">
            <w:pPr>
              <w:pStyle w:val="TableParagraph"/>
              <w:spacing w:before="0"/>
              <w:ind w:left="108"/>
            </w:pPr>
            <w:r>
              <w:t>PRZ-OL-2</w:t>
            </w:r>
          </w:p>
        </w:tc>
        <w:tc>
          <w:tcPr>
            <w:tcW w:w="1725" w:type="dxa"/>
          </w:tcPr>
          <w:p w14:paraId="3D706480" w14:textId="77777777" w:rsidR="00A40DAE" w:rsidRDefault="00836025">
            <w:pPr>
              <w:pStyle w:val="TableParagraph"/>
              <w:spacing w:before="0"/>
              <w:ind w:left="108"/>
            </w:pPr>
            <w:r>
              <w:t>PRZ-OL-2</w:t>
            </w:r>
          </w:p>
        </w:tc>
        <w:tc>
          <w:tcPr>
            <w:tcW w:w="3819" w:type="dxa"/>
          </w:tcPr>
          <w:p w14:paraId="1BCC5FCA" w14:textId="77777777" w:rsidR="00A40DAE" w:rsidRDefault="00836025">
            <w:pPr>
              <w:pStyle w:val="TableParagraph"/>
              <w:spacing w:before="0"/>
              <w:ind w:left="109" w:right="652"/>
            </w:pPr>
            <w:r>
              <w:t>Przerywanie nadmiernych ilości siewek Ol w kontenerach o</w:t>
            </w:r>
          </w:p>
          <w:p w14:paraId="0A838155" w14:textId="77777777" w:rsidR="00A40DAE" w:rsidRDefault="00836025">
            <w:pPr>
              <w:pStyle w:val="TableParagraph"/>
              <w:spacing w:before="4" w:line="256" w:lineRule="exact"/>
              <w:ind w:left="109" w:right="82"/>
            </w:pPr>
            <w:r>
              <w:t>zagęszczeniu cel ponad 400 sztuk na 1 m2</w:t>
            </w:r>
          </w:p>
        </w:tc>
        <w:tc>
          <w:tcPr>
            <w:tcW w:w="1423" w:type="dxa"/>
          </w:tcPr>
          <w:p w14:paraId="72054F26" w14:textId="77777777" w:rsidR="00A40DAE" w:rsidRDefault="00836025">
            <w:pPr>
              <w:pStyle w:val="TableParagraph"/>
              <w:spacing w:before="0"/>
              <w:ind w:left="449" w:right="430"/>
              <w:jc w:val="center"/>
            </w:pPr>
            <w:r>
              <w:t>TSZT</w:t>
            </w:r>
          </w:p>
        </w:tc>
      </w:tr>
      <w:tr w:rsidR="00A40DAE" w14:paraId="45273E1D" w14:textId="77777777">
        <w:trPr>
          <w:trHeight w:val="772"/>
        </w:trPr>
        <w:tc>
          <w:tcPr>
            <w:tcW w:w="650" w:type="dxa"/>
          </w:tcPr>
          <w:p w14:paraId="1A9965DA" w14:textId="77777777" w:rsidR="00A40DAE" w:rsidRDefault="00836025">
            <w:pPr>
              <w:pStyle w:val="TableParagraph"/>
              <w:spacing w:before="0" w:line="257" w:lineRule="exact"/>
              <w:ind w:left="119" w:right="110"/>
              <w:jc w:val="center"/>
            </w:pPr>
            <w:r>
              <w:t>344</w:t>
            </w:r>
          </w:p>
        </w:tc>
        <w:tc>
          <w:tcPr>
            <w:tcW w:w="1728" w:type="dxa"/>
          </w:tcPr>
          <w:p w14:paraId="09E51AFD" w14:textId="77777777" w:rsidR="00A40DAE" w:rsidRDefault="00836025">
            <w:pPr>
              <w:pStyle w:val="TableParagraph"/>
              <w:spacing w:before="0" w:line="257" w:lineRule="exact"/>
              <w:ind w:left="108"/>
            </w:pPr>
            <w:r>
              <w:t>PRZ-BRZ-1</w:t>
            </w:r>
          </w:p>
        </w:tc>
        <w:tc>
          <w:tcPr>
            <w:tcW w:w="1725" w:type="dxa"/>
          </w:tcPr>
          <w:p w14:paraId="354917A1" w14:textId="77777777" w:rsidR="00A40DAE" w:rsidRDefault="00836025">
            <w:pPr>
              <w:pStyle w:val="TableParagraph"/>
              <w:spacing w:before="0" w:line="257" w:lineRule="exact"/>
              <w:ind w:left="108"/>
            </w:pPr>
            <w:r>
              <w:t>PRZ-BRZ-1</w:t>
            </w:r>
          </w:p>
        </w:tc>
        <w:tc>
          <w:tcPr>
            <w:tcW w:w="3819" w:type="dxa"/>
          </w:tcPr>
          <w:p w14:paraId="501C4C69" w14:textId="77777777" w:rsidR="00A40DAE" w:rsidRDefault="00836025">
            <w:pPr>
              <w:pStyle w:val="TableParagraph"/>
              <w:spacing w:before="0"/>
              <w:ind w:left="109" w:right="652"/>
            </w:pPr>
            <w:r>
              <w:t>Przerywanie nadmiernych ilości siewek Brz w kontenerach o</w:t>
            </w:r>
          </w:p>
          <w:p w14:paraId="68AC3893" w14:textId="77777777" w:rsidR="00A40DAE" w:rsidRDefault="00836025">
            <w:pPr>
              <w:pStyle w:val="TableParagraph"/>
              <w:spacing w:before="0" w:line="237" w:lineRule="exact"/>
              <w:ind w:left="109"/>
            </w:pPr>
            <w:r>
              <w:t>zagęszczeniu cel do 400 sztuk na 1 m2</w:t>
            </w:r>
          </w:p>
        </w:tc>
        <w:tc>
          <w:tcPr>
            <w:tcW w:w="1423" w:type="dxa"/>
          </w:tcPr>
          <w:p w14:paraId="320356D7" w14:textId="77777777" w:rsidR="00A40DAE" w:rsidRDefault="00836025">
            <w:pPr>
              <w:pStyle w:val="TableParagraph"/>
              <w:spacing w:before="0" w:line="257" w:lineRule="exact"/>
              <w:ind w:left="449" w:right="430"/>
              <w:jc w:val="center"/>
            </w:pPr>
            <w:r>
              <w:t>TSZT</w:t>
            </w:r>
          </w:p>
        </w:tc>
      </w:tr>
      <w:tr w:rsidR="00A40DAE" w14:paraId="58B3A2FE" w14:textId="77777777">
        <w:trPr>
          <w:trHeight w:val="1031"/>
        </w:trPr>
        <w:tc>
          <w:tcPr>
            <w:tcW w:w="650" w:type="dxa"/>
          </w:tcPr>
          <w:p w14:paraId="0D86A75E" w14:textId="77777777" w:rsidR="00A40DAE" w:rsidRDefault="00836025">
            <w:pPr>
              <w:pStyle w:val="TableParagraph"/>
              <w:spacing w:before="0" w:line="257" w:lineRule="exact"/>
              <w:ind w:left="119" w:right="110"/>
              <w:jc w:val="center"/>
            </w:pPr>
            <w:r>
              <w:t>345</w:t>
            </w:r>
          </w:p>
        </w:tc>
        <w:tc>
          <w:tcPr>
            <w:tcW w:w="1728" w:type="dxa"/>
          </w:tcPr>
          <w:p w14:paraId="01CF89E8" w14:textId="77777777" w:rsidR="00A40DAE" w:rsidRDefault="00836025">
            <w:pPr>
              <w:pStyle w:val="TableParagraph"/>
              <w:spacing w:before="0" w:line="257" w:lineRule="exact"/>
              <w:ind w:left="108"/>
            </w:pPr>
            <w:r>
              <w:t>PRZ-BRZ-2</w:t>
            </w:r>
          </w:p>
        </w:tc>
        <w:tc>
          <w:tcPr>
            <w:tcW w:w="1725" w:type="dxa"/>
          </w:tcPr>
          <w:p w14:paraId="11EA4B12" w14:textId="77777777" w:rsidR="00A40DAE" w:rsidRDefault="00836025">
            <w:pPr>
              <w:pStyle w:val="TableParagraph"/>
              <w:spacing w:before="0" w:line="257" w:lineRule="exact"/>
              <w:ind w:left="108"/>
            </w:pPr>
            <w:r>
              <w:t>PRZ-BRZ-2</w:t>
            </w:r>
          </w:p>
        </w:tc>
        <w:tc>
          <w:tcPr>
            <w:tcW w:w="3819" w:type="dxa"/>
          </w:tcPr>
          <w:p w14:paraId="644EB773" w14:textId="77777777" w:rsidR="00A40DAE" w:rsidRDefault="00836025">
            <w:pPr>
              <w:pStyle w:val="TableParagraph"/>
              <w:spacing w:before="0"/>
              <w:ind w:left="109" w:right="652"/>
            </w:pPr>
            <w:r>
              <w:t>Przerywanie nadmiernych ilości siewek Brz w kontenerach o</w:t>
            </w:r>
          </w:p>
          <w:p w14:paraId="3AE09350" w14:textId="77777777" w:rsidR="00A40DAE" w:rsidRDefault="00836025">
            <w:pPr>
              <w:pStyle w:val="TableParagraph"/>
              <w:spacing w:before="0" w:line="260" w:lineRule="exact"/>
              <w:ind w:left="109" w:right="82"/>
            </w:pPr>
            <w:r>
              <w:t>zagęszczeniu cel ponad 400 sztuk na 1 m2</w:t>
            </w:r>
          </w:p>
        </w:tc>
        <w:tc>
          <w:tcPr>
            <w:tcW w:w="1423" w:type="dxa"/>
          </w:tcPr>
          <w:p w14:paraId="54804A6A" w14:textId="77777777" w:rsidR="00A40DAE" w:rsidRDefault="00836025">
            <w:pPr>
              <w:pStyle w:val="TableParagraph"/>
              <w:spacing w:before="0" w:line="257" w:lineRule="exact"/>
              <w:ind w:left="449" w:right="430"/>
              <w:jc w:val="center"/>
            </w:pPr>
            <w:r>
              <w:t>TSZT</w:t>
            </w:r>
          </w:p>
        </w:tc>
      </w:tr>
      <w:tr w:rsidR="00A40DAE" w14:paraId="30765A4F" w14:textId="77777777">
        <w:trPr>
          <w:trHeight w:val="771"/>
        </w:trPr>
        <w:tc>
          <w:tcPr>
            <w:tcW w:w="650" w:type="dxa"/>
          </w:tcPr>
          <w:p w14:paraId="7E80C5FB" w14:textId="77777777" w:rsidR="00A40DAE" w:rsidRDefault="00836025">
            <w:pPr>
              <w:pStyle w:val="TableParagraph"/>
              <w:spacing w:before="0" w:line="253" w:lineRule="exact"/>
              <w:ind w:left="119" w:right="110"/>
              <w:jc w:val="center"/>
            </w:pPr>
            <w:r>
              <w:t>346</w:t>
            </w:r>
          </w:p>
        </w:tc>
        <w:tc>
          <w:tcPr>
            <w:tcW w:w="1728" w:type="dxa"/>
          </w:tcPr>
          <w:p w14:paraId="2D383AFA" w14:textId="77777777" w:rsidR="00A40DAE" w:rsidRDefault="00836025">
            <w:pPr>
              <w:pStyle w:val="TableParagraph"/>
              <w:spacing w:before="0" w:line="253" w:lineRule="exact"/>
              <w:ind w:left="108"/>
            </w:pPr>
            <w:r>
              <w:t>PRZ-IN-1</w:t>
            </w:r>
          </w:p>
        </w:tc>
        <w:tc>
          <w:tcPr>
            <w:tcW w:w="1725" w:type="dxa"/>
          </w:tcPr>
          <w:p w14:paraId="613B47FC" w14:textId="77777777" w:rsidR="00A40DAE" w:rsidRDefault="00836025">
            <w:pPr>
              <w:pStyle w:val="TableParagraph"/>
              <w:spacing w:before="0" w:line="253" w:lineRule="exact"/>
              <w:ind w:left="108"/>
            </w:pPr>
            <w:r>
              <w:t>PRZ-IN-1</w:t>
            </w:r>
          </w:p>
        </w:tc>
        <w:tc>
          <w:tcPr>
            <w:tcW w:w="3819" w:type="dxa"/>
          </w:tcPr>
          <w:p w14:paraId="3A456D1B" w14:textId="77777777" w:rsidR="00A40DAE" w:rsidRDefault="00836025">
            <w:pPr>
              <w:pStyle w:val="TableParagraph"/>
              <w:spacing w:before="0"/>
              <w:ind w:left="109" w:right="339"/>
            </w:pPr>
            <w:r>
              <w:t>Przerywanie nadmiernych ilości siewek innych gat. w kontenerach o</w:t>
            </w:r>
          </w:p>
          <w:p w14:paraId="1477877E" w14:textId="77777777" w:rsidR="00A40DAE" w:rsidRDefault="00836025">
            <w:pPr>
              <w:pStyle w:val="TableParagraph"/>
              <w:spacing w:before="0" w:line="239" w:lineRule="exact"/>
              <w:ind w:left="109"/>
            </w:pPr>
            <w:r>
              <w:t>zagęszczeniu cel do 400 sztuk na 1 m2</w:t>
            </w:r>
          </w:p>
        </w:tc>
        <w:tc>
          <w:tcPr>
            <w:tcW w:w="1423" w:type="dxa"/>
          </w:tcPr>
          <w:p w14:paraId="4895A8B7" w14:textId="77777777" w:rsidR="00A40DAE" w:rsidRDefault="00836025">
            <w:pPr>
              <w:pStyle w:val="TableParagraph"/>
              <w:spacing w:before="0" w:line="253" w:lineRule="exact"/>
              <w:ind w:left="449" w:right="430"/>
              <w:jc w:val="center"/>
            </w:pPr>
            <w:r>
              <w:t>TSZT</w:t>
            </w:r>
          </w:p>
        </w:tc>
      </w:tr>
      <w:tr w:rsidR="00A40DAE" w14:paraId="0A9BFBD5" w14:textId="77777777">
        <w:trPr>
          <w:trHeight w:val="1031"/>
        </w:trPr>
        <w:tc>
          <w:tcPr>
            <w:tcW w:w="650" w:type="dxa"/>
          </w:tcPr>
          <w:p w14:paraId="47735CC5" w14:textId="77777777" w:rsidR="00A40DAE" w:rsidRDefault="00836025">
            <w:pPr>
              <w:pStyle w:val="TableParagraph"/>
              <w:spacing w:before="0" w:line="257" w:lineRule="exact"/>
              <w:ind w:left="119" w:right="110"/>
              <w:jc w:val="center"/>
            </w:pPr>
            <w:r>
              <w:t>347</w:t>
            </w:r>
          </w:p>
        </w:tc>
        <w:tc>
          <w:tcPr>
            <w:tcW w:w="1728" w:type="dxa"/>
          </w:tcPr>
          <w:p w14:paraId="2FBAC3C4" w14:textId="77777777" w:rsidR="00A40DAE" w:rsidRDefault="00836025">
            <w:pPr>
              <w:pStyle w:val="TableParagraph"/>
              <w:spacing w:before="0" w:line="257" w:lineRule="exact"/>
              <w:ind w:left="108"/>
            </w:pPr>
            <w:r>
              <w:t>PRZ-IN-2</w:t>
            </w:r>
          </w:p>
        </w:tc>
        <w:tc>
          <w:tcPr>
            <w:tcW w:w="1725" w:type="dxa"/>
          </w:tcPr>
          <w:p w14:paraId="2AF4F3A5" w14:textId="77777777" w:rsidR="00A40DAE" w:rsidRDefault="00836025">
            <w:pPr>
              <w:pStyle w:val="TableParagraph"/>
              <w:spacing w:before="0" w:line="257" w:lineRule="exact"/>
              <w:ind w:left="108"/>
            </w:pPr>
            <w:r>
              <w:t>PRZ-IN-2</w:t>
            </w:r>
          </w:p>
        </w:tc>
        <w:tc>
          <w:tcPr>
            <w:tcW w:w="3819" w:type="dxa"/>
          </w:tcPr>
          <w:p w14:paraId="1233D8B0" w14:textId="77777777" w:rsidR="00A40DAE" w:rsidRDefault="00836025">
            <w:pPr>
              <w:pStyle w:val="TableParagraph"/>
              <w:spacing w:before="0"/>
              <w:ind w:left="109" w:right="339"/>
            </w:pPr>
            <w:r>
              <w:t>Przerywanie nadmiernych ilości siewek innych gat. w kontenerach o</w:t>
            </w:r>
          </w:p>
          <w:p w14:paraId="6A0C7FF2" w14:textId="77777777" w:rsidR="00A40DAE" w:rsidRDefault="00836025">
            <w:pPr>
              <w:pStyle w:val="TableParagraph"/>
              <w:spacing w:before="4" w:line="256" w:lineRule="exact"/>
              <w:ind w:left="109" w:right="82"/>
            </w:pPr>
            <w:r>
              <w:t>zagęszczeniu cel ponad 400 sztuk na 1 m2</w:t>
            </w:r>
          </w:p>
        </w:tc>
        <w:tc>
          <w:tcPr>
            <w:tcW w:w="1423" w:type="dxa"/>
          </w:tcPr>
          <w:p w14:paraId="7C9566F7" w14:textId="77777777" w:rsidR="00A40DAE" w:rsidRDefault="00836025">
            <w:pPr>
              <w:pStyle w:val="TableParagraph"/>
              <w:spacing w:before="0" w:line="257" w:lineRule="exact"/>
              <w:ind w:left="449" w:right="430"/>
              <w:jc w:val="center"/>
            </w:pPr>
            <w:r>
              <w:t>TSZT</w:t>
            </w:r>
          </w:p>
        </w:tc>
      </w:tr>
    </w:tbl>
    <w:p w14:paraId="1D18D5A6" w14:textId="77777777" w:rsidR="00A40DAE" w:rsidRDefault="00A40DAE">
      <w:pPr>
        <w:pStyle w:val="Tekstpodstawowy"/>
        <w:spacing w:before="3"/>
        <w:ind w:left="0" w:firstLine="0"/>
        <w:rPr>
          <w:i/>
          <w:sz w:val="13"/>
        </w:rPr>
      </w:pPr>
    </w:p>
    <w:p w14:paraId="5CC90EC7" w14:textId="77777777" w:rsidR="00A40DAE" w:rsidRDefault="00836025">
      <w:pPr>
        <w:pStyle w:val="Nagwek1"/>
        <w:spacing w:before="101"/>
      </w:pPr>
      <w:r>
        <w:t>Standard technologii prac obejmuje:</w:t>
      </w:r>
    </w:p>
    <w:p w14:paraId="2848E174" w14:textId="77777777" w:rsidR="00A40DAE" w:rsidRDefault="00836025">
      <w:pPr>
        <w:pStyle w:val="Akapitzlist"/>
        <w:numPr>
          <w:ilvl w:val="0"/>
          <w:numId w:val="4"/>
        </w:numPr>
        <w:tabs>
          <w:tab w:val="left" w:pos="996"/>
          <w:tab w:val="left" w:pos="997"/>
        </w:tabs>
        <w:spacing w:before="1" w:line="257" w:lineRule="exact"/>
        <w:ind w:hanging="361"/>
      </w:pPr>
      <w:r>
        <w:t>wyjęcie, wyrwanie lub wycięcie nadmiarowych siewek w każdej pojedynczej</w:t>
      </w:r>
      <w:r>
        <w:rPr>
          <w:spacing w:val="-16"/>
        </w:rPr>
        <w:t xml:space="preserve"> </w:t>
      </w:r>
      <w:r>
        <w:t>celi,</w:t>
      </w:r>
    </w:p>
    <w:p w14:paraId="0EFDEDF8" w14:textId="77777777" w:rsidR="00A40DAE" w:rsidRDefault="00836025">
      <w:pPr>
        <w:pStyle w:val="Akapitzlist"/>
        <w:numPr>
          <w:ilvl w:val="0"/>
          <w:numId w:val="4"/>
        </w:numPr>
        <w:tabs>
          <w:tab w:val="left" w:pos="996"/>
          <w:tab w:val="left" w:pos="997"/>
        </w:tabs>
        <w:spacing w:line="257" w:lineRule="exact"/>
        <w:ind w:hanging="361"/>
      </w:pPr>
      <w:r>
        <w:t>w razie potrzeby uzupełnienie/przepikowanie siewek do pustych</w:t>
      </w:r>
      <w:r>
        <w:rPr>
          <w:spacing w:val="-10"/>
        </w:rPr>
        <w:t xml:space="preserve"> </w:t>
      </w:r>
      <w:r>
        <w:t>cel,</w:t>
      </w:r>
    </w:p>
    <w:p w14:paraId="3E9EF9DE" w14:textId="77777777" w:rsidR="00A40DAE" w:rsidRDefault="00836025">
      <w:pPr>
        <w:pStyle w:val="Akapitzlist"/>
        <w:numPr>
          <w:ilvl w:val="0"/>
          <w:numId w:val="4"/>
        </w:numPr>
        <w:tabs>
          <w:tab w:val="left" w:pos="996"/>
          <w:tab w:val="left" w:pos="997"/>
        </w:tabs>
        <w:spacing w:before="1" w:line="257" w:lineRule="exact"/>
        <w:ind w:hanging="361"/>
      </w:pPr>
      <w:r>
        <w:t>przenoszenie/przesuwanie kontenerów w celu dotarcia do wszystkich</w:t>
      </w:r>
      <w:r>
        <w:rPr>
          <w:spacing w:val="-10"/>
        </w:rPr>
        <w:t xml:space="preserve"> </w:t>
      </w:r>
      <w:r>
        <w:t>kontenerów,</w:t>
      </w:r>
    </w:p>
    <w:p w14:paraId="73E48B05" w14:textId="77777777" w:rsidR="00A40DAE" w:rsidRDefault="00836025">
      <w:pPr>
        <w:pStyle w:val="Akapitzlist"/>
        <w:numPr>
          <w:ilvl w:val="0"/>
          <w:numId w:val="4"/>
        </w:numPr>
        <w:tabs>
          <w:tab w:val="left" w:pos="996"/>
          <w:tab w:val="left" w:pos="997"/>
        </w:tabs>
        <w:ind w:right="295"/>
      </w:pPr>
      <w:r>
        <w:t xml:space="preserve">wykonanie etykiety imiennej i oznakowanie </w:t>
      </w:r>
      <w:r>
        <w:rPr>
          <w:spacing w:val="-2"/>
        </w:rPr>
        <w:t xml:space="preserve">nią </w:t>
      </w:r>
      <w:r>
        <w:t>obsianych kontenerów, w sposób określony przez</w:t>
      </w:r>
      <w:r>
        <w:rPr>
          <w:spacing w:val="-3"/>
        </w:rPr>
        <w:t xml:space="preserve"> </w:t>
      </w:r>
      <w:r>
        <w:t>Zamawiającego,</w:t>
      </w:r>
    </w:p>
    <w:p w14:paraId="21B622B3" w14:textId="77777777" w:rsidR="00A40DAE" w:rsidRDefault="00836025">
      <w:pPr>
        <w:pStyle w:val="Akapitzlist"/>
        <w:numPr>
          <w:ilvl w:val="0"/>
          <w:numId w:val="4"/>
        </w:numPr>
        <w:tabs>
          <w:tab w:val="left" w:pos="996"/>
          <w:tab w:val="left" w:pos="997"/>
        </w:tabs>
        <w:ind w:hanging="361"/>
      </w:pPr>
      <w:r>
        <w:t>wyniesienie wyrwanych siewek w wyznaczone</w:t>
      </w:r>
      <w:r>
        <w:rPr>
          <w:spacing w:val="-10"/>
        </w:rPr>
        <w:t xml:space="preserve"> </w:t>
      </w:r>
      <w:r>
        <w:t>miejsce,</w:t>
      </w:r>
    </w:p>
    <w:p w14:paraId="635DE572" w14:textId="77777777" w:rsidR="00A40DAE" w:rsidRDefault="00836025">
      <w:pPr>
        <w:pStyle w:val="Akapitzlist"/>
        <w:numPr>
          <w:ilvl w:val="0"/>
          <w:numId w:val="4"/>
        </w:numPr>
        <w:tabs>
          <w:tab w:val="left" w:pos="996"/>
          <w:tab w:val="left" w:pos="997"/>
        </w:tabs>
        <w:spacing w:before="2"/>
        <w:ind w:hanging="361"/>
      </w:pPr>
      <w:r>
        <w:t>uprzątnięcie stanowiska</w:t>
      </w:r>
      <w:r>
        <w:rPr>
          <w:spacing w:val="-5"/>
        </w:rPr>
        <w:t xml:space="preserve"> </w:t>
      </w:r>
      <w:r>
        <w:t>pracy,</w:t>
      </w:r>
    </w:p>
    <w:p w14:paraId="24383E00" w14:textId="77777777" w:rsidR="00A40DAE" w:rsidRDefault="00A40DAE">
      <w:pPr>
        <w:sectPr w:rsidR="00A40DAE">
          <w:pgSz w:w="11910" w:h="16840"/>
          <w:pgMar w:top="1320" w:right="980" w:bottom="280" w:left="1140" w:header="708" w:footer="708" w:gutter="0"/>
          <w:cols w:space="708"/>
        </w:sectPr>
      </w:pPr>
    </w:p>
    <w:p w14:paraId="1CAF5BF2" w14:textId="77777777" w:rsidR="00A40DAE" w:rsidRDefault="00836025">
      <w:pPr>
        <w:pStyle w:val="Nagwek1"/>
        <w:spacing w:before="77"/>
      </w:pPr>
      <w:r>
        <w:t>Procedura</w:t>
      </w:r>
      <w:r>
        <w:rPr>
          <w:spacing w:val="-8"/>
        </w:rPr>
        <w:t xml:space="preserve"> </w:t>
      </w:r>
      <w:r>
        <w:t>odbioru:</w:t>
      </w:r>
    </w:p>
    <w:p w14:paraId="0E671381" w14:textId="77777777" w:rsidR="00A40DAE" w:rsidRDefault="00836025">
      <w:pPr>
        <w:pStyle w:val="Akapitzlist"/>
        <w:numPr>
          <w:ilvl w:val="0"/>
          <w:numId w:val="4"/>
        </w:numPr>
        <w:tabs>
          <w:tab w:val="left" w:pos="996"/>
          <w:tab w:val="left" w:pos="997"/>
        </w:tabs>
        <w:spacing w:before="2"/>
        <w:ind w:right="295"/>
      </w:pPr>
      <w:r>
        <w:t>odbiór prac nastąpi poprzez zweryfikowanie prawidłowości i jakości wykonania prac z opisem czynności i zleceniem oraz policzenie cel w których pozostała jedna</w:t>
      </w:r>
      <w:r>
        <w:rPr>
          <w:spacing w:val="-11"/>
        </w:rPr>
        <w:t xml:space="preserve"> </w:t>
      </w:r>
      <w:r>
        <w:t>siewka.</w:t>
      </w:r>
    </w:p>
    <w:p w14:paraId="2364055F" w14:textId="77777777" w:rsidR="00A40DAE" w:rsidRDefault="00836025">
      <w:pPr>
        <w:ind w:left="1041"/>
        <w:rPr>
          <w:i/>
        </w:rPr>
      </w:pPr>
      <w:r>
        <w:rPr>
          <w:i/>
        </w:rPr>
        <w:t>(rozliczenie z dokładnością do dwóch miejsc po przecinku)</w:t>
      </w:r>
    </w:p>
    <w:p w14:paraId="4F2EC841" w14:textId="77777777" w:rsidR="00A40DAE" w:rsidRDefault="00A40DAE">
      <w:pPr>
        <w:pStyle w:val="Tekstpodstawowy"/>
        <w:ind w:left="0" w:firstLine="0"/>
        <w:rPr>
          <w:i/>
          <w:sz w:val="20"/>
        </w:rPr>
      </w:pPr>
    </w:p>
    <w:p w14:paraId="50C54F09" w14:textId="77777777" w:rsidR="00A40DAE" w:rsidRDefault="00A40DAE">
      <w:pPr>
        <w:pStyle w:val="Tekstpodstawowy"/>
        <w:spacing w:before="9"/>
        <w:ind w:left="0" w:firstLine="0"/>
        <w:rPr>
          <w:i/>
          <w:sz w:val="2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11BC9288" w14:textId="77777777">
        <w:trPr>
          <w:trHeight w:val="950"/>
        </w:trPr>
        <w:tc>
          <w:tcPr>
            <w:tcW w:w="650" w:type="dxa"/>
          </w:tcPr>
          <w:p w14:paraId="3C75FBEA" w14:textId="77777777" w:rsidR="00A40DAE" w:rsidRDefault="00A40DAE">
            <w:pPr>
              <w:pStyle w:val="TableParagraph"/>
              <w:spacing w:before="5"/>
              <w:ind w:left="0"/>
              <w:rPr>
                <w:i/>
                <w:sz w:val="29"/>
              </w:rPr>
            </w:pPr>
          </w:p>
          <w:p w14:paraId="154E0C36" w14:textId="77777777" w:rsidR="00A40DAE" w:rsidRDefault="00836025">
            <w:pPr>
              <w:pStyle w:val="TableParagraph"/>
              <w:spacing w:before="0"/>
              <w:ind w:left="120" w:right="110"/>
              <w:jc w:val="center"/>
              <w:rPr>
                <w:b/>
                <w:i/>
              </w:rPr>
            </w:pPr>
            <w:r>
              <w:rPr>
                <w:b/>
                <w:i/>
              </w:rPr>
              <w:t>Nr</w:t>
            </w:r>
          </w:p>
        </w:tc>
        <w:tc>
          <w:tcPr>
            <w:tcW w:w="1728" w:type="dxa"/>
          </w:tcPr>
          <w:p w14:paraId="6E37430A" w14:textId="77777777" w:rsidR="00A40DAE" w:rsidRDefault="00836025">
            <w:pPr>
              <w:pStyle w:val="TableParagraph"/>
              <w:spacing w:before="215"/>
              <w:ind w:left="172" w:right="141" w:hanging="5"/>
              <w:rPr>
                <w:b/>
                <w:i/>
              </w:rPr>
            </w:pPr>
            <w:r>
              <w:rPr>
                <w:b/>
                <w:i/>
              </w:rPr>
              <w:t>Kod czynności do rozliczenia</w:t>
            </w:r>
          </w:p>
        </w:tc>
        <w:tc>
          <w:tcPr>
            <w:tcW w:w="1725" w:type="dxa"/>
          </w:tcPr>
          <w:p w14:paraId="5913C527" w14:textId="77777777" w:rsidR="00A40DAE" w:rsidRDefault="00836025">
            <w:pPr>
              <w:pStyle w:val="TableParagraph"/>
              <w:spacing w:before="88"/>
              <w:ind w:left="216" w:right="201" w:firstLine="1"/>
              <w:jc w:val="center"/>
              <w:rPr>
                <w:b/>
                <w:i/>
              </w:rPr>
            </w:pPr>
            <w:r>
              <w:rPr>
                <w:b/>
                <w:i/>
              </w:rPr>
              <w:t>Kod czynn. / materiału do wyceny</w:t>
            </w:r>
          </w:p>
        </w:tc>
        <w:tc>
          <w:tcPr>
            <w:tcW w:w="3819" w:type="dxa"/>
          </w:tcPr>
          <w:p w14:paraId="667F4002" w14:textId="77777777" w:rsidR="00A40DAE" w:rsidRDefault="00A40DAE">
            <w:pPr>
              <w:pStyle w:val="TableParagraph"/>
              <w:spacing w:before="5"/>
              <w:ind w:left="0"/>
              <w:rPr>
                <w:i/>
                <w:sz w:val="29"/>
              </w:rPr>
            </w:pPr>
          </w:p>
          <w:p w14:paraId="3AC77A92" w14:textId="77777777" w:rsidR="00A40DAE" w:rsidRDefault="00836025">
            <w:pPr>
              <w:pStyle w:val="TableParagraph"/>
              <w:spacing w:before="0"/>
              <w:ind w:left="920"/>
              <w:rPr>
                <w:b/>
                <w:i/>
              </w:rPr>
            </w:pPr>
            <w:r>
              <w:rPr>
                <w:b/>
                <w:i/>
              </w:rPr>
              <w:t>Opis kodu czynności</w:t>
            </w:r>
          </w:p>
        </w:tc>
        <w:tc>
          <w:tcPr>
            <w:tcW w:w="1423" w:type="dxa"/>
          </w:tcPr>
          <w:p w14:paraId="11B617D2" w14:textId="77777777" w:rsidR="00A40DAE" w:rsidRDefault="00836025">
            <w:pPr>
              <w:pStyle w:val="TableParagraph"/>
              <w:spacing w:before="215"/>
              <w:ind w:left="419" w:right="192" w:hanging="195"/>
              <w:rPr>
                <w:b/>
                <w:i/>
              </w:rPr>
            </w:pPr>
            <w:r>
              <w:rPr>
                <w:b/>
                <w:i/>
              </w:rPr>
              <w:t>Jednostka miary</w:t>
            </w:r>
          </w:p>
        </w:tc>
      </w:tr>
      <w:tr w:rsidR="00A40DAE" w14:paraId="328FB387" w14:textId="77777777">
        <w:trPr>
          <w:trHeight w:val="1178"/>
        </w:trPr>
        <w:tc>
          <w:tcPr>
            <w:tcW w:w="650" w:type="dxa"/>
          </w:tcPr>
          <w:p w14:paraId="0A4E2A93" w14:textId="77777777" w:rsidR="00A40DAE" w:rsidRDefault="00836025">
            <w:pPr>
              <w:pStyle w:val="TableParagraph"/>
              <w:spacing w:before="0" w:line="257" w:lineRule="exact"/>
              <w:ind w:left="119" w:right="110"/>
              <w:jc w:val="center"/>
            </w:pPr>
            <w:r>
              <w:t>348</w:t>
            </w:r>
          </w:p>
        </w:tc>
        <w:tc>
          <w:tcPr>
            <w:tcW w:w="1728" w:type="dxa"/>
          </w:tcPr>
          <w:p w14:paraId="73C40199" w14:textId="77777777" w:rsidR="00A40DAE" w:rsidRDefault="00836025">
            <w:pPr>
              <w:pStyle w:val="TableParagraph"/>
              <w:spacing w:before="0" w:line="257" w:lineRule="exact"/>
              <w:ind w:left="108"/>
            </w:pPr>
            <w:r>
              <w:t>SZK-KONTM</w:t>
            </w:r>
          </w:p>
        </w:tc>
        <w:tc>
          <w:tcPr>
            <w:tcW w:w="1725" w:type="dxa"/>
          </w:tcPr>
          <w:p w14:paraId="417E2D43" w14:textId="77777777" w:rsidR="00A40DAE" w:rsidRDefault="00836025">
            <w:pPr>
              <w:pStyle w:val="TableParagraph"/>
              <w:spacing w:before="0" w:line="257" w:lineRule="exact"/>
              <w:ind w:left="108"/>
            </w:pPr>
            <w:r>
              <w:t>SZK-KONTM</w:t>
            </w:r>
          </w:p>
        </w:tc>
        <w:tc>
          <w:tcPr>
            <w:tcW w:w="3819" w:type="dxa"/>
          </w:tcPr>
          <w:p w14:paraId="209B45B9" w14:textId="77777777" w:rsidR="00A40DAE" w:rsidRDefault="00836025">
            <w:pPr>
              <w:pStyle w:val="TableParagraph"/>
              <w:spacing w:before="0"/>
              <w:ind w:left="109" w:right="663"/>
            </w:pPr>
            <w:r>
              <w:t>Zmechanizowane szkółkowanie sadzonek z odkrytym systemem korzeniowym do kontenerów o zagęszczeniu cel do 400 szt./m2</w:t>
            </w:r>
          </w:p>
        </w:tc>
        <w:tc>
          <w:tcPr>
            <w:tcW w:w="1423" w:type="dxa"/>
          </w:tcPr>
          <w:p w14:paraId="7FCE90A3" w14:textId="77777777" w:rsidR="00A40DAE" w:rsidRDefault="00836025">
            <w:pPr>
              <w:pStyle w:val="TableParagraph"/>
              <w:spacing w:before="0" w:line="257" w:lineRule="exact"/>
              <w:ind w:left="472"/>
            </w:pPr>
            <w:r>
              <w:t>TSZT</w:t>
            </w:r>
          </w:p>
        </w:tc>
      </w:tr>
    </w:tbl>
    <w:p w14:paraId="4DE714B0" w14:textId="77777777" w:rsidR="00A40DAE" w:rsidRDefault="00836025">
      <w:pPr>
        <w:pStyle w:val="Nagwek1"/>
        <w:spacing w:before="0" w:line="257" w:lineRule="exact"/>
      </w:pPr>
      <w:r>
        <w:t>Standard technologii prac obejmuje:</w:t>
      </w:r>
    </w:p>
    <w:p w14:paraId="35118B31" w14:textId="77777777" w:rsidR="00A40DAE" w:rsidRDefault="00836025">
      <w:pPr>
        <w:pStyle w:val="Akapitzlist"/>
        <w:numPr>
          <w:ilvl w:val="0"/>
          <w:numId w:val="4"/>
        </w:numPr>
        <w:tabs>
          <w:tab w:val="left" w:pos="996"/>
          <w:tab w:val="left" w:pos="997"/>
        </w:tabs>
        <w:spacing w:line="257" w:lineRule="exact"/>
        <w:ind w:hanging="361"/>
      </w:pPr>
      <w:r>
        <w:t>doniesienie sadzonek na halę</w:t>
      </w:r>
      <w:r>
        <w:rPr>
          <w:spacing w:val="-5"/>
        </w:rPr>
        <w:t xml:space="preserve"> </w:t>
      </w:r>
      <w:r>
        <w:t>produkcyjną,</w:t>
      </w:r>
    </w:p>
    <w:p w14:paraId="7D1595D0" w14:textId="77777777" w:rsidR="00A40DAE" w:rsidRDefault="00836025">
      <w:pPr>
        <w:pStyle w:val="Akapitzlist"/>
        <w:numPr>
          <w:ilvl w:val="0"/>
          <w:numId w:val="4"/>
        </w:numPr>
        <w:tabs>
          <w:tab w:val="left" w:pos="996"/>
          <w:tab w:val="left" w:pos="997"/>
        </w:tabs>
        <w:spacing w:before="1"/>
        <w:ind w:right="294"/>
      </w:pPr>
      <w:r>
        <w:t>formowanie systemu korzeniowego sekatorem i umieszczenie sadzonek w nakładkach do szkółkowania,</w:t>
      </w:r>
    </w:p>
    <w:p w14:paraId="4021438D" w14:textId="77777777" w:rsidR="00A40DAE" w:rsidRDefault="00836025">
      <w:pPr>
        <w:pStyle w:val="Akapitzlist"/>
        <w:numPr>
          <w:ilvl w:val="0"/>
          <w:numId w:val="4"/>
        </w:numPr>
        <w:tabs>
          <w:tab w:val="left" w:pos="996"/>
          <w:tab w:val="left" w:pos="997"/>
        </w:tabs>
        <w:ind w:right="291"/>
      </w:pPr>
      <w:r>
        <w:t>napełnienie substratem kaset z umieszczonymi w nich sadzonkami z wykorzystaniem linii do</w:t>
      </w:r>
      <w:r>
        <w:rPr>
          <w:spacing w:val="-1"/>
        </w:rPr>
        <w:t xml:space="preserve"> </w:t>
      </w:r>
      <w:r>
        <w:t>szkółkowania,</w:t>
      </w:r>
    </w:p>
    <w:p w14:paraId="57293CC8" w14:textId="77777777" w:rsidR="00A40DAE" w:rsidRDefault="00836025">
      <w:pPr>
        <w:pStyle w:val="Akapitzlist"/>
        <w:numPr>
          <w:ilvl w:val="0"/>
          <w:numId w:val="4"/>
        </w:numPr>
        <w:tabs>
          <w:tab w:val="left" w:pos="996"/>
          <w:tab w:val="left" w:pos="997"/>
        </w:tabs>
        <w:ind w:hanging="361"/>
      </w:pPr>
      <w:r>
        <w:t>uzupełnienie ewentualnych braków</w:t>
      </w:r>
      <w:r>
        <w:rPr>
          <w:spacing w:val="-5"/>
        </w:rPr>
        <w:t xml:space="preserve"> </w:t>
      </w:r>
      <w:r>
        <w:t>sadzonek,</w:t>
      </w:r>
    </w:p>
    <w:p w14:paraId="640DA636" w14:textId="77777777" w:rsidR="00A40DAE" w:rsidRDefault="00836025">
      <w:pPr>
        <w:pStyle w:val="Akapitzlist"/>
        <w:numPr>
          <w:ilvl w:val="0"/>
          <w:numId w:val="4"/>
        </w:numPr>
        <w:tabs>
          <w:tab w:val="left" w:pos="996"/>
          <w:tab w:val="left" w:pos="997"/>
        </w:tabs>
        <w:spacing w:line="257" w:lineRule="exact"/>
        <w:ind w:hanging="361"/>
      </w:pPr>
      <w:r>
        <w:t>ułożenie kaset na wózku</w:t>
      </w:r>
      <w:r>
        <w:rPr>
          <w:spacing w:val="-2"/>
        </w:rPr>
        <w:t xml:space="preserve"> </w:t>
      </w:r>
      <w:r>
        <w:t>transportowym.</w:t>
      </w:r>
    </w:p>
    <w:p w14:paraId="7AAE527C" w14:textId="77777777" w:rsidR="00A40DAE" w:rsidRDefault="00836025">
      <w:pPr>
        <w:pStyle w:val="Nagwek1"/>
        <w:spacing w:before="0" w:line="257" w:lineRule="exact"/>
      </w:pPr>
      <w:r>
        <w:t>Uwagi:</w:t>
      </w:r>
    </w:p>
    <w:p w14:paraId="0C9F5C55" w14:textId="77777777" w:rsidR="00A40DAE" w:rsidRDefault="00836025">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14:paraId="58A5D0F7" w14:textId="77777777" w:rsidR="00A40DAE" w:rsidRDefault="00836025">
      <w:pPr>
        <w:pStyle w:val="Nagwek1"/>
        <w:spacing w:before="0" w:line="257" w:lineRule="exact"/>
      </w:pPr>
      <w:r>
        <w:t>Procedura odbioru:</w:t>
      </w:r>
    </w:p>
    <w:p w14:paraId="6C4E7463" w14:textId="77777777" w:rsidR="00A40DAE" w:rsidRDefault="00836025">
      <w:pPr>
        <w:pStyle w:val="Akapitzlist"/>
        <w:numPr>
          <w:ilvl w:val="0"/>
          <w:numId w:val="4"/>
        </w:numPr>
        <w:tabs>
          <w:tab w:val="left" w:pos="996"/>
          <w:tab w:val="left" w:pos="997"/>
        </w:tabs>
        <w:spacing w:before="2"/>
        <w:ind w:right="291"/>
      </w:pPr>
      <w:r>
        <w:t>odbiór prac nastąpi poprzez doraźną kontrolę jakości prac oraz obliczenie ilości zaszkółkowanych</w:t>
      </w:r>
      <w:r>
        <w:rPr>
          <w:spacing w:val="-1"/>
        </w:rPr>
        <w:t xml:space="preserve"> </w:t>
      </w:r>
      <w:r>
        <w:t>sadzonek.</w:t>
      </w:r>
    </w:p>
    <w:p w14:paraId="18D3DFF2" w14:textId="77777777" w:rsidR="00A40DAE" w:rsidRDefault="00A40DAE">
      <w:pPr>
        <w:pStyle w:val="Tekstpodstawowy"/>
        <w:ind w:left="0" w:firstLine="0"/>
        <w:rPr>
          <w:sz w:val="20"/>
        </w:rPr>
      </w:pPr>
    </w:p>
    <w:p w14:paraId="134302A3" w14:textId="77777777" w:rsidR="00A40DAE" w:rsidRDefault="00A40DAE">
      <w:pPr>
        <w:pStyle w:val="Tekstpodstawowy"/>
        <w:spacing w:before="1"/>
        <w:ind w:left="0" w:firstLine="0"/>
        <w:rPr>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2F1D5B14" w14:textId="77777777">
        <w:trPr>
          <w:trHeight w:val="959"/>
        </w:trPr>
        <w:tc>
          <w:tcPr>
            <w:tcW w:w="650" w:type="dxa"/>
          </w:tcPr>
          <w:p w14:paraId="0CC8D1C7" w14:textId="77777777" w:rsidR="00A40DAE" w:rsidRDefault="00A40DAE">
            <w:pPr>
              <w:pStyle w:val="TableParagraph"/>
              <w:spacing w:before="9"/>
              <w:ind w:left="0"/>
              <w:rPr>
                <w:sz w:val="29"/>
              </w:rPr>
            </w:pPr>
          </w:p>
          <w:p w14:paraId="0F24795E" w14:textId="77777777" w:rsidR="00A40DAE" w:rsidRDefault="00836025">
            <w:pPr>
              <w:pStyle w:val="TableParagraph"/>
              <w:spacing w:before="1"/>
              <w:ind w:left="120" w:right="110"/>
              <w:jc w:val="center"/>
              <w:rPr>
                <w:b/>
                <w:i/>
              </w:rPr>
            </w:pPr>
            <w:r>
              <w:rPr>
                <w:b/>
                <w:i/>
              </w:rPr>
              <w:t>Nr</w:t>
            </w:r>
          </w:p>
        </w:tc>
        <w:tc>
          <w:tcPr>
            <w:tcW w:w="1728" w:type="dxa"/>
          </w:tcPr>
          <w:p w14:paraId="0550B5DD" w14:textId="77777777" w:rsidR="00A40DAE" w:rsidRDefault="00836025">
            <w:pPr>
              <w:pStyle w:val="TableParagraph"/>
              <w:spacing w:before="220"/>
              <w:ind w:left="172" w:right="141" w:hanging="5"/>
              <w:rPr>
                <w:b/>
                <w:i/>
              </w:rPr>
            </w:pPr>
            <w:r>
              <w:rPr>
                <w:b/>
                <w:i/>
              </w:rPr>
              <w:t>Kod czynności do rozliczenia</w:t>
            </w:r>
          </w:p>
        </w:tc>
        <w:tc>
          <w:tcPr>
            <w:tcW w:w="1725" w:type="dxa"/>
          </w:tcPr>
          <w:p w14:paraId="045D80EF"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1227F34B" w14:textId="77777777" w:rsidR="00A40DAE" w:rsidRDefault="00A40DAE">
            <w:pPr>
              <w:pStyle w:val="TableParagraph"/>
              <w:spacing w:before="9"/>
              <w:ind w:left="0"/>
              <w:rPr>
                <w:sz w:val="29"/>
              </w:rPr>
            </w:pPr>
          </w:p>
          <w:p w14:paraId="21AD4D01" w14:textId="77777777" w:rsidR="00A40DAE" w:rsidRDefault="00836025">
            <w:pPr>
              <w:pStyle w:val="TableParagraph"/>
              <w:spacing w:before="1"/>
              <w:ind w:left="920"/>
              <w:rPr>
                <w:b/>
                <w:i/>
              </w:rPr>
            </w:pPr>
            <w:r>
              <w:rPr>
                <w:b/>
                <w:i/>
              </w:rPr>
              <w:t>Opis kodu czynności</w:t>
            </w:r>
          </w:p>
        </w:tc>
        <w:tc>
          <w:tcPr>
            <w:tcW w:w="1423" w:type="dxa"/>
          </w:tcPr>
          <w:p w14:paraId="106FE127" w14:textId="77777777" w:rsidR="00A40DAE" w:rsidRDefault="00836025">
            <w:pPr>
              <w:pStyle w:val="TableParagraph"/>
              <w:spacing w:before="220"/>
              <w:ind w:left="419" w:right="192" w:hanging="195"/>
              <w:rPr>
                <w:b/>
                <w:i/>
              </w:rPr>
            </w:pPr>
            <w:r>
              <w:rPr>
                <w:b/>
                <w:i/>
              </w:rPr>
              <w:t>Jednostka miary</w:t>
            </w:r>
          </w:p>
        </w:tc>
      </w:tr>
      <w:tr w:rsidR="00A40DAE" w14:paraId="21523907" w14:textId="77777777">
        <w:trPr>
          <w:trHeight w:val="1519"/>
        </w:trPr>
        <w:tc>
          <w:tcPr>
            <w:tcW w:w="650" w:type="dxa"/>
          </w:tcPr>
          <w:p w14:paraId="143BD3CD" w14:textId="77777777" w:rsidR="00A40DAE" w:rsidRDefault="00836025">
            <w:pPr>
              <w:pStyle w:val="TableParagraph"/>
              <w:spacing w:before="0" w:line="257" w:lineRule="exact"/>
              <w:ind w:left="119" w:right="110"/>
              <w:jc w:val="center"/>
            </w:pPr>
            <w:r>
              <w:t>349</w:t>
            </w:r>
          </w:p>
        </w:tc>
        <w:tc>
          <w:tcPr>
            <w:tcW w:w="1728" w:type="dxa"/>
          </w:tcPr>
          <w:p w14:paraId="56392887" w14:textId="77777777" w:rsidR="00A40DAE" w:rsidRDefault="00836025">
            <w:pPr>
              <w:pStyle w:val="TableParagraph"/>
              <w:spacing w:before="0" w:line="257" w:lineRule="exact"/>
              <w:ind w:left="108"/>
            </w:pPr>
            <w:r>
              <w:t>SZK-KONTR</w:t>
            </w:r>
          </w:p>
        </w:tc>
        <w:tc>
          <w:tcPr>
            <w:tcW w:w="1725" w:type="dxa"/>
          </w:tcPr>
          <w:p w14:paraId="69D4A0B3" w14:textId="77777777" w:rsidR="00A40DAE" w:rsidRDefault="00836025">
            <w:pPr>
              <w:pStyle w:val="TableParagraph"/>
              <w:spacing w:before="0" w:line="257" w:lineRule="exact"/>
              <w:ind w:left="108"/>
            </w:pPr>
            <w:r>
              <w:t>SZK-KONTR</w:t>
            </w:r>
          </w:p>
        </w:tc>
        <w:tc>
          <w:tcPr>
            <w:tcW w:w="3819" w:type="dxa"/>
          </w:tcPr>
          <w:p w14:paraId="1D25F52E" w14:textId="77777777" w:rsidR="00A40DAE" w:rsidRDefault="00A40DAE">
            <w:pPr>
              <w:pStyle w:val="TableParagraph"/>
              <w:spacing w:before="10"/>
              <w:ind w:left="0"/>
              <w:rPr>
                <w:sz w:val="21"/>
              </w:rPr>
            </w:pPr>
          </w:p>
          <w:p w14:paraId="543BACBE" w14:textId="77777777" w:rsidR="00A40DAE" w:rsidRDefault="00836025">
            <w:pPr>
              <w:pStyle w:val="TableParagraph"/>
              <w:spacing w:before="0"/>
              <w:ind w:left="109" w:right="80"/>
            </w:pPr>
            <w:r>
              <w:t>Ręczne szkółkowanie sadzonek do kontenerów o zagęszczeniu cel do 400 szt./m2</w:t>
            </w:r>
          </w:p>
        </w:tc>
        <w:tc>
          <w:tcPr>
            <w:tcW w:w="1423" w:type="dxa"/>
          </w:tcPr>
          <w:p w14:paraId="105ED65C" w14:textId="77777777" w:rsidR="00A40DAE" w:rsidRDefault="00836025">
            <w:pPr>
              <w:pStyle w:val="TableParagraph"/>
              <w:spacing w:before="0" w:line="257" w:lineRule="exact"/>
              <w:ind w:left="472"/>
            </w:pPr>
            <w:r>
              <w:t>TSZT</w:t>
            </w:r>
          </w:p>
        </w:tc>
      </w:tr>
    </w:tbl>
    <w:p w14:paraId="6A627E75" w14:textId="77777777" w:rsidR="00A40DAE" w:rsidRDefault="00836025">
      <w:pPr>
        <w:pStyle w:val="Nagwek1"/>
        <w:spacing w:before="0" w:line="258" w:lineRule="exact"/>
      </w:pPr>
      <w:r>
        <w:t>Standard technologii prac obejmuje:</w:t>
      </w:r>
    </w:p>
    <w:p w14:paraId="5F9A4231" w14:textId="77777777" w:rsidR="00A40DAE" w:rsidRDefault="00836025">
      <w:pPr>
        <w:pStyle w:val="Akapitzlist"/>
        <w:numPr>
          <w:ilvl w:val="0"/>
          <w:numId w:val="4"/>
        </w:numPr>
        <w:tabs>
          <w:tab w:val="left" w:pos="996"/>
          <w:tab w:val="left" w:pos="997"/>
        </w:tabs>
        <w:spacing w:before="1"/>
        <w:ind w:right="295"/>
      </w:pPr>
      <w:r>
        <w:t>uruchomienie poszczególnych modułów linii technologicznej do napełniania kontenerów i szkółkowania,</w:t>
      </w:r>
    </w:p>
    <w:p w14:paraId="3BEA3D06" w14:textId="77777777" w:rsidR="00A40DAE" w:rsidRDefault="00836025">
      <w:pPr>
        <w:pStyle w:val="Akapitzlist"/>
        <w:numPr>
          <w:ilvl w:val="0"/>
          <w:numId w:val="4"/>
        </w:numPr>
        <w:tabs>
          <w:tab w:val="left" w:pos="996"/>
          <w:tab w:val="left" w:pos="997"/>
        </w:tabs>
        <w:spacing w:line="256" w:lineRule="exact"/>
        <w:ind w:hanging="361"/>
      </w:pPr>
      <w:r>
        <w:t>podawanie pustych kontenerów na taśmociąg początkowy linii</w:t>
      </w:r>
      <w:r>
        <w:rPr>
          <w:spacing w:val="-10"/>
        </w:rPr>
        <w:t xml:space="preserve"> </w:t>
      </w:r>
      <w:r>
        <w:t>technologicznej,</w:t>
      </w:r>
    </w:p>
    <w:p w14:paraId="2433E640" w14:textId="77777777" w:rsidR="00A40DAE" w:rsidRDefault="00836025">
      <w:pPr>
        <w:pStyle w:val="Akapitzlist"/>
        <w:numPr>
          <w:ilvl w:val="0"/>
          <w:numId w:val="4"/>
        </w:numPr>
        <w:tabs>
          <w:tab w:val="left" w:pos="996"/>
          <w:tab w:val="left" w:pos="997"/>
        </w:tabs>
        <w:spacing w:before="1" w:line="257" w:lineRule="exact"/>
        <w:ind w:hanging="361"/>
      </w:pPr>
      <w:r>
        <w:t>ustawienie i korekta ustawień podstawowych parametrów pracy linii</w:t>
      </w:r>
      <w:r>
        <w:rPr>
          <w:spacing w:val="-14"/>
        </w:rPr>
        <w:t xml:space="preserve"> </w:t>
      </w:r>
      <w:r>
        <w:t>technologicznej,</w:t>
      </w:r>
    </w:p>
    <w:p w14:paraId="7614DB45" w14:textId="77777777" w:rsidR="00A40DAE" w:rsidRDefault="00836025">
      <w:pPr>
        <w:pStyle w:val="Akapitzlist"/>
        <w:numPr>
          <w:ilvl w:val="0"/>
          <w:numId w:val="4"/>
        </w:numPr>
        <w:tabs>
          <w:tab w:val="left" w:pos="996"/>
          <w:tab w:val="left" w:pos="997"/>
        </w:tabs>
        <w:spacing w:line="257" w:lineRule="exact"/>
        <w:ind w:hanging="361"/>
      </w:pPr>
      <w:r>
        <w:t>kontrolę jakości napełniania</w:t>
      </w:r>
      <w:r>
        <w:rPr>
          <w:spacing w:val="-1"/>
        </w:rPr>
        <w:t xml:space="preserve"> </w:t>
      </w:r>
      <w:r>
        <w:t>kontenerów,</w:t>
      </w:r>
    </w:p>
    <w:p w14:paraId="192CE4D9" w14:textId="77777777" w:rsidR="00A40DAE" w:rsidRDefault="00836025">
      <w:pPr>
        <w:pStyle w:val="Akapitzlist"/>
        <w:numPr>
          <w:ilvl w:val="0"/>
          <w:numId w:val="4"/>
        </w:numPr>
        <w:tabs>
          <w:tab w:val="left" w:pos="996"/>
          <w:tab w:val="left" w:pos="997"/>
        </w:tabs>
        <w:spacing w:before="2"/>
        <w:ind w:right="292"/>
      </w:pPr>
      <w:r>
        <w:t>doniesienie kontenerów z sadzonkami przeznaczonymi do szkółkowania do stanowiska roboczego na linii technologicznej,</w:t>
      </w:r>
    </w:p>
    <w:p w14:paraId="6A541931" w14:textId="77777777" w:rsidR="00A40DAE" w:rsidRDefault="00836025">
      <w:pPr>
        <w:pStyle w:val="Akapitzlist"/>
        <w:numPr>
          <w:ilvl w:val="0"/>
          <w:numId w:val="4"/>
        </w:numPr>
        <w:tabs>
          <w:tab w:val="left" w:pos="996"/>
          <w:tab w:val="left" w:pos="997"/>
        </w:tabs>
        <w:ind w:right="292"/>
      </w:pPr>
      <w:r>
        <w:t>zdjęcie z podajnika rolkowego napełnionych substratem kontenerów z wyciśniętymi otworami na</w:t>
      </w:r>
      <w:r>
        <w:rPr>
          <w:spacing w:val="-3"/>
        </w:rPr>
        <w:t xml:space="preserve"> </w:t>
      </w:r>
      <w:r>
        <w:t>sadzonki,</w:t>
      </w:r>
    </w:p>
    <w:p w14:paraId="37576E21" w14:textId="77777777" w:rsidR="00A40DAE" w:rsidRDefault="00836025">
      <w:pPr>
        <w:pStyle w:val="Akapitzlist"/>
        <w:numPr>
          <w:ilvl w:val="0"/>
          <w:numId w:val="4"/>
        </w:numPr>
        <w:tabs>
          <w:tab w:val="left" w:pos="996"/>
          <w:tab w:val="left" w:pos="997"/>
        </w:tabs>
        <w:ind w:right="296"/>
      </w:pPr>
      <w:r>
        <w:t>wyjęcie sadzonek spełniających określone parametry z pierwotnego kontenera i szkółkowanie do kontenera</w:t>
      </w:r>
      <w:r>
        <w:rPr>
          <w:spacing w:val="-2"/>
        </w:rPr>
        <w:t xml:space="preserve"> </w:t>
      </w:r>
      <w:r>
        <w:t>docelowego,</w:t>
      </w:r>
    </w:p>
    <w:p w14:paraId="3028AF19" w14:textId="77777777" w:rsidR="00A40DAE" w:rsidRDefault="00836025">
      <w:pPr>
        <w:pStyle w:val="Akapitzlist"/>
        <w:numPr>
          <w:ilvl w:val="0"/>
          <w:numId w:val="4"/>
        </w:numPr>
        <w:tabs>
          <w:tab w:val="left" w:pos="996"/>
          <w:tab w:val="left" w:pos="997"/>
        </w:tabs>
        <w:spacing w:line="257" w:lineRule="exact"/>
        <w:ind w:hanging="361"/>
      </w:pPr>
      <w:r>
        <w:t>ręczne zagęszczenie substratu wokół zaszkółkowanych</w:t>
      </w:r>
      <w:r>
        <w:rPr>
          <w:spacing w:val="-6"/>
        </w:rPr>
        <w:t xml:space="preserve"> </w:t>
      </w:r>
      <w:r>
        <w:t>sadzonek,</w:t>
      </w:r>
    </w:p>
    <w:p w14:paraId="23D21405" w14:textId="77777777" w:rsidR="00A40DAE" w:rsidRDefault="00836025">
      <w:pPr>
        <w:pStyle w:val="Akapitzlist"/>
        <w:numPr>
          <w:ilvl w:val="0"/>
          <w:numId w:val="4"/>
        </w:numPr>
        <w:tabs>
          <w:tab w:val="left" w:pos="996"/>
          <w:tab w:val="left" w:pos="997"/>
        </w:tabs>
        <w:spacing w:line="257" w:lineRule="exact"/>
        <w:ind w:hanging="361"/>
      </w:pPr>
      <w:r>
        <w:t>odłożenie kontenera z zaszkółkowanymi sadzonkami na</w:t>
      </w:r>
      <w:r>
        <w:rPr>
          <w:spacing w:val="-4"/>
        </w:rPr>
        <w:t xml:space="preserve"> </w:t>
      </w:r>
      <w:r>
        <w:t>taśmociąg,</w:t>
      </w:r>
    </w:p>
    <w:p w14:paraId="4D56D7A9" w14:textId="77777777" w:rsidR="00A40DAE" w:rsidRDefault="00A40DAE">
      <w:pPr>
        <w:spacing w:line="257" w:lineRule="exact"/>
        <w:sectPr w:rsidR="00A40DAE">
          <w:pgSz w:w="11910" w:h="16840"/>
          <w:pgMar w:top="1320" w:right="980" w:bottom="280" w:left="1140" w:header="708" w:footer="708" w:gutter="0"/>
          <w:cols w:space="708"/>
        </w:sectPr>
      </w:pPr>
    </w:p>
    <w:p w14:paraId="179C520D" w14:textId="77777777" w:rsidR="00A40DAE" w:rsidRDefault="00836025">
      <w:pPr>
        <w:pStyle w:val="Akapitzlist"/>
        <w:numPr>
          <w:ilvl w:val="0"/>
          <w:numId w:val="4"/>
        </w:numPr>
        <w:tabs>
          <w:tab w:val="left" w:pos="997"/>
        </w:tabs>
        <w:spacing w:before="77"/>
        <w:ind w:right="296"/>
        <w:jc w:val="both"/>
      </w:pPr>
      <w:r>
        <w:t>zdejmowanie kontenerów z zaszkółkowanymi sadzonkami z podajnika rolkowego i układanie na paletach w stelażu na wózki transportowe do dalszego transportu do namiotów i pola</w:t>
      </w:r>
      <w:r>
        <w:rPr>
          <w:spacing w:val="-1"/>
        </w:rPr>
        <w:t xml:space="preserve"> </w:t>
      </w:r>
      <w:r>
        <w:t>hodowlane,</w:t>
      </w:r>
    </w:p>
    <w:p w14:paraId="63048686" w14:textId="77777777" w:rsidR="00A40DAE" w:rsidRDefault="00836025">
      <w:pPr>
        <w:pStyle w:val="Akapitzlist"/>
        <w:numPr>
          <w:ilvl w:val="0"/>
          <w:numId w:val="4"/>
        </w:numPr>
        <w:tabs>
          <w:tab w:val="left" w:pos="997"/>
        </w:tabs>
        <w:spacing w:before="2" w:line="257" w:lineRule="exact"/>
        <w:ind w:hanging="361"/>
        <w:jc w:val="both"/>
      </w:pPr>
      <w:r>
        <w:t>opróżnienie pierwotnie obsianych kontenerów z pozostałości sadzonek i</w:t>
      </w:r>
      <w:r>
        <w:rPr>
          <w:spacing w:val="-12"/>
        </w:rPr>
        <w:t xml:space="preserve"> </w:t>
      </w:r>
      <w:r>
        <w:t>substratu,</w:t>
      </w:r>
    </w:p>
    <w:p w14:paraId="3FA9BFA9" w14:textId="77777777" w:rsidR="00A40DAE" w:rsidRDefault="00836025">
      <w:pPr>
        <w:pStyle w:val="Akapitzlist"/>
        <w:numPr>
          <w:ilvl w:val="0"/>
          <w:numId w:val="4"/>
        </w:numPr>
        <w:tabs>
          <w:tab w:val="left" w:pos="997"/>
        </w:tabs>
        <w:spacing w:line="257" w:lineRule="exact"/>
        <w:ind w:hanging="361"/>
        <w:jc w:val="both"/>
      </w:pPr>
      <w:r>
        <w:t>ułożenie pustych kontenerów po sadzonkach na</w:t>
      </w:r>
      <w:r>
        <w:rPr>
          <w:spacing w:val="-3"/>
        </w:rPr>
        <w:t xml:space="preserve"> </w:t>
      </w:r>
      <w:r>
        <w:t>palecie,</w:t>
      </w:r>
    </w:p>
    <w:p w14:paraId="6E2A8F55" w14:textId="77777777" w:rsidR="00A40DAE" w:rsidRDefault="00836025">
      <w:pPr>
        <w:pStyle w:val="Akapitzlist"/>
        <w:numPr>
          <w:ilvl w:val="0"/>
          <w:numId w:val="4"/>
        </w:numPr>
        <w:tabs>
          <w:tab w:val="left" w:pos="997"/>
        </w:tabs>
        <w:spacing w:before="1"/>
        <w:ind w:right="295"/>
        <w:jc w:val="both"/>
      </w:pPr>
      <w:r>
        <w:t>bieżące i końcowe (na zakończenie zmiany roboczej) porządkowanie stanowisk pracy i otoczenia linii technologicznej.</w:t>
      </w:r>
    </w:p>
    <w:p w14:paraId="71C9A105" w14:textId="77777777" w:rsidR="00A40DAE" w:rsidRDefault="00836025">
      <w:pPr>
        <w:pStyle w:val="Nagwek1"/>
        <w:spacing w:before="0" w:line="257" w:lineRule="exact"/>
      </w:pPr>
      <w:r>
        <w:t>Uwagi:</w:t>
      </w:r>
    </w:p>
    <w:p w14:paraId="5F332172" w14:textId="77777777" w:rsidR="00A40DAE" w:rsidRDefault="00836025">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14:paraId="4796EA28" w14:textId="77777777" w:rsidR="00A40DAE" w:rsidRDefault="00836025">
      <w:pPr>
        <w:pStyle w:val="Nagwek1"/>
        <w:spacing w:before="2" w:line="257" w:lineRule="exact"/>
      </w:pPr>
      <w:r>
        <w:t>Procedura odbioru:</w:t>
      </w:r>
    </w:p>
    <w:p w14:paraId="03A1CEE9" w14:textId="77777777" w:rsidR="00A40DAE" w:rsidRDefault="00836025">
      <w:pPr>
        <w:pStyle w:val="Akapitzlist"/>
        <w:numPr>
          <w:ilvl w:val="0"/>
          <w:numId w:val="4"/>
        </w:numPr>
        <w:tabs>
          <w:tab w:val="left" w:pos="996"/>
          <w:tab w:val="left" w:pos="997"/>
        </w:tabs>
        <w:ind w:right="295"/>
      </w:pPr>
      <w:r>
        <w:t>odbiór prac nastąpi poprzez zweryfikowanie prawidłowości i jakości wykonania prac z opisem czynności i zleceniem oraz policzenie zaszkółkowanych</w:t>
      </w:r>
      <w:r>
        <w:rPr>
          <w:spacing w:val="-5"/>
        </w:rPr>
        <w:t xml:space="preserve"> </w:t>
      </w:r>
      <w:r>
        <w:t>sadzonek.</w:t>
      </w:r>
    </w:p>
    <w:p w14:paraId="718B73F8" w14:textId="77777777" w:rsidR="00A40DAE" w:rsidRDefault="00A40DAE">
      <w:pPr>
        <w:pStyle w:val="Tekstpodstawowy"/>
        <w:ind w:left="0" w:firstLine="0"/>
        <w:rPr>
          <w:sz w:val="20"/>
        </w:rPr>
      </w:pPr>
    </w:p>
    <w:p w14:paraId="0DECDB32" w14:textId="77777777" w:rsidR="00A40DAE" w:rsidRDefault="00A40DAE">
      <w:pPr>
        <w:pStyle w:val="Tekstpodstawowy"/>
        <w:ind w:left="0" w:firstLine="0"/>
        <w:rPr>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2005D6DD" w14:textId="77777777">
        <w:trPr>
          <w:trHeight w:val="950"/>
        </w:trPr>
        <w:tc>
          <w:tcPr>
            <w:tcW w:w="650" w:type="dxa"/>
          </w:tcPr>
          <w:p w14:paraId="52A1C86E" w14:textId="77777777" w:rsidR="00A40DAE" w:rsidRDefault="00A40DAE">
            <w:pPr>
              <w:pStyle w:val="TableParagraph"/>
              <w:spacing w:before="5"/>
              <w:ind w:left="0"/>
              <w:rPr>
                <w:sz w:val="29"/>
              </w:rPr>
            </w:pPr>
          </w:p>
          <w:p w14:paraId="239317CD" w14:textId="77777777" w:rsidR="00A40DAE" w:rsidRDefault="00836025">
            <w:pPr>
              <w:pStyle w:val="TableParagraph"/>
              <w:spacing w:before="0"/>
              <w:ind w:left="120" w:right="110"/>
              <w:jc w:val="center"/>
              <w:rPr>
                <w:b/>
                <w:i/>
              </w:rPr>
            </w:pPr>
            <w:r>
              <w:rPr>
                <w:b/>
                <w:i/>
              </w:rPr>
              <w:t>Nr</w:t>
            </w:r>
          </w:p>
        </w:tc>
        <w:tc>
          <w:tcPr>
            <w:tcW w:w="1728" w:type="dxa"/>
          </w:tcPr>
          <w:p w14:paraId="5D04E644" w14:textId="77777777" w:rsidR="00A40DAE" w:rsidRDefault="00836025">
            <w:pPr>
              <w:pStyle w:val="TableParagraph"/>
              <w:spacing w:before="218"/>
              <w:ind w:left="172" w:right="141" w:hanging="5"/>
              <w:rPr>
                <w:b/>
                <w:i/>
              </w:rPr>
            </w:pPr>
            <w:r>
              <w:rPr>
                <w:b/>
                <w:i/>
              </w:rPr>
              <w:t>Kod czynności do rozliczenia</w:t>
            </w:r>
          </w:p>
        </w:tc>
        <w:tc>
          <w:tcPr>
            <w:tcW w:w="1725" w:type="dxa"/>
          </w:tcPr>
          <w:p w14:paraId="2002B3E5" w14:textId="77777777" w:rsidR="00A40DAE" w:rsidRDefault="00836025">
            <w:pPr>
              <w:pStyle w:val="TableParagraph"/>
              <w:spacing w:before="88"/>
              <w:ind w:left="216" w:right="201" w:firstLine="1"/>
              <w:jc w:val="center"/>
              <w:rPr>
                <w:b/>
                <w:i/>
              </w:rPr>
            </w:pPr>
            <w:r>
              <w:rPr>
                <w:b/>
                <w:i/>
              </w:rPr>
              <w:t>Kod czynn. / materiału do wyceny</w:t>
            </w:r>
          </w:p>
        </w:tc>
        <w:tc>
          <w:tcPr>
            <w:tcW w:w="3819" w:type="dxa"/>
          </w:tcPr>
          <w:p w14:paraId="22BC0EF7" w14:textId="77777777" w:rsidR="00A40DAE" w:rsidRDefault="00A40DAE">
            <w:pPr>
              <w:pStyle w:val="TableParagraph"/>
              <w:spacing w:before="5"/>
              <w:ind w:left="0"/>
              <w:rPr>
                <w:sz w:val="29"/>
              </w:rPr>
            </w:pPr>
          </w:p>
          <w:p w14:paraId="2396EB1B" w14:textId="77777777" w:rsidR="00A40DAE" w:rsidRDefault="00836025">
            <w:pPr>
              <w:pStyle w:val="TableParagraph"/>
              <w:spacing w:before="0"/>
              <w:ind w:left="920"/>
              <w:rPr>
                <w:b/>
                <w:i/>
              </w:rPr>
            </w:pPr>
            <w:r>
              <w:rPr>
                <w:b/>
                <w:i/>
              </w:rPr>
              <w:t>Opis kodu czynności</w:t>
            </w:r>
          </w:p>
        </w:tc>
        <w:tc>
          <w:tcPr>
            <w:tcW w:w="1423" w:type="dxa"/>
          </w:tcPr>
          <w:p w14:paraId="6FC62852" w14:textId="77777777" w:rsidR="00A40DAE" w:rsidRDefault="00836025">
            <w:pPr>
              <w:pStyle w:val="TableParagraph"/>
              <w:spacing w:before="218"/>
              <w:ind w:left="419" w:right="192" w:hanging="195"/>
              <w:rPr>
                <w:b/>
                <w:i/>
              </w:rPr>
            </w:pPr>
            <w:r>
              <w:rPr>
                <w:b/>
                <w:i/>
              </w:rPr>
              <w:t>Jednostka miary</w:t>
            </w:r>
          </w:p>
        </w:tc>
      </w:tr>
      <w:tr w:rsidR="00A40DAE" w14:paraId="0232B13F" w14:textId="77777777">
        <w:trPr>
          <w:trHeight w:val="774"/>
        </w:trPr>
        <w:tc>
          <w:tcPr>
            <w:tcW w:w="650" w:type="dxa"/>
          </w:tcPr>
          <w:p w14:paraId="1B10A68B" w14:textId="77777777" w:rsidR="00A40DAE" w:rsidRDefault="00836025">
            <w:pPr>
              <w:pStyle w:val="TableParagraph"/>
              <w:spacing w:before="0" w:line="257" w:lineRule="exact"/>
              <w:ind w:left="120" w:right="110"/>
              <w:jc w:val="center"/>
            </w:pPr>
            <w:r>
              <w:t>350</w:t>
            </w:r>
          </w:p>
        </w:tc>
        <w:tc>
          <w:tcPr>
            <w:tcW w:w="1728" w:type="dxa"/>
          </w:tcPr>
          <w:p w14:paraId="68D1D632" w14:textId="77777777" w:rsidR="00A40DAE" w:rsidRDefault="00836025">
            <w:pPr>
              <w:pStyle w:val="TableParagraph"/>
              <w:spacing w:before="0" w:line="257" w:lineRule="exact"/>
              <w:ind w:left="108"/>
            </w:pPr>
            <w:r>
              <w:t>SORT-KON1</w:t>
            </w:r>
          </w:p>
        </w:tc>
        <w:tc>
          <w:tcPr>
            <w:tcW w:w="1725" w:type="dxa"/>
          </w:tcPr>
          <w:p w14:paraId="551322BD" w14:textId="77777777" w:rsidR="00A40DAE" w:rsidRDefault="00836025">
            <w:pPr>
              <w:pStyle w:val="TableParagraph"/>
              <w:spacing w:before="0"/>
              <w:ind w:left="108" w:right="440"/>
            </w:pPr>
            <w:r>
              <w:t>SORT-KON1 GODZ SOR1</w:t>
            </w:r>
          </w:p>
        </w:tc>
        <w:tc>
          <w:tcPr>
            <w:tcW w:w="3819" w:type="dxa"/>
          </w:tcPr>
          <w:p w14:paraId="5A28A00C" w14:textId="77777777" w:rsidR="00A40DAE" w:rsidRDefault="00836025">
            <w:pPr>
              <w:pStyle w:val="TableParagraph"/>
              <w:spacing w:before="0"/>
              <w:ind w:left="109" w:right="580"/>
            </w:pPr>
            <w:r>
              <w:t>Sortowanie sadzonek wszystkich gatunków w kontenerach o</w:t>
            </w:r>
          </w:p>
          <w:p w14:paraId="6390E212" w14:textId="77777777" w:rsidR="00A40DAE" w:rsidRDefault="00836025">
            <w:pPr>
              <w:pStyle w:val="TableParagraph"/>
              <w:spacing w:before="0" w:line="239" w:lineRule="exact"/>
              <w:ind w:left="109"/>
              <w:rPr>
                <w:sz w:val="14"/>
              </w:rPr>
            </w:pPr>
            <w:r>
              <w:t>zagęszczeniu cel do 400 szt./m</w:t>
            </w:r>
            <w:r>
              <w:rPr>
                <w:position w:val="5"/>
                <w:sz w:val="14"/>
              </w:rPr>
              <w:t>2</w:t>
            </w:r>
          </w:p>
        </w:tc>
        <w:tc>
          <w:tcPr>
            <w:tcW w:w="1423" w:type="dxa"/>
          </w:tcPr>
          <w:p w14:paraId="483DB417" w14:textId="77777777" w:rsidR="00A40DAE" w:rsidRDefault="00836025">
            <w:pPr>
              <w:pStyle w:val="TableParagraph"/>
              <w:spacing w:before="0" w:line="257" w:lineRule="exact"/>
              <w:ind w:left="449" w:right="430"/>
              <w:jc w:val="center"/>
            </w:pPr>
            <w:r>
              <w:t>TSZT</w:t>
            </w:r>
          </w:p>
        </w:tc>
      </w:tr>
      <w:tr w:rsidR="00A40DAE" w14:paraId="5882288D" w14:textId="77777777">
        <w:trPr>
          <w:trHeight w:val="772"/>
        </w:trPr>
        <w:tc>
          <w:tcPr>
            <w:tcW w:w="650" w:type="dxa"/>
          </w:tcPr>
          <w:p w14:paraId="6DC67E06" w14:textId="77777777" w:rsidR="00A40DAE" w:rsidRDefault="00836025">
            <w:pPr>
              <w:pStyle w:val="TableParagraph"/>
              <w:spacing w:before="0" w:line="257" w:lineRule="exact"/>
              <w:ind w:left="119" w:right="110"/>
              <w:jc w:val="center"/>
            </w:pPr>
            <w:r>
              <w:t>351</w:t>
            </w:r>
          </w:p>
        </w:tc>
        <w:tc>
          <w:tcPr>
            <w:tcW w:w="1728" w:type="dxa"/>
          </w:tcPr>
          <w:p w14:paraId="72DD989A" w14:textId="77777777" w:rsidR="00A40DAE" w:rsidRDefault="00836025">
            <w:pPr>
              <w:pStyle w:val="TableParagraph"/>
              <w:spacing w:before="0" w:line="257" w:lineRule="exact"/>
              <w:ind w:left="108"/>
            </w:pPr>
            <w:r>
              <w:t>SORT-KON2</w:t>
            </w:r>
          </w:p>
        </w:tc>
        <w:tc>
          <w:tcPr>
            <w:tcW w:w="1725" w:type="dxa"/>
          </w:tcPr>
          <w:p w14:paraId="3A34366B" w14:textId="77777777" w:rsidR="00A40DAE" w:rsidRDefault="00836025">
            <w:pPr>
              <w:pStyle w:val="TableParagraph"/>
              <w:spacing w:before="0"/>
              <w:ind w:left="108" w:right="440"/>
            </w:pPr>
            <w:r>
              <w:t>SORT-KON2 GODZ SOR2</w:t>
            </w:r>
          </w:p>
        </w:tc>
        <w:tc>
          <w:tcPr>
            <w:tcW w:w="3819" w:type="dxa"/>
          </w:tcPr>
          <w:p w14:paraId="0018850F" w14:textId="77777777" w:rsidR="00A40DAE" w:rsidRDefault="00836025">
            <w:pPr>
              <w:pStyle w:val="TableParagraph"/>
              <w:spacing w:before="0"/>
              <w:ind w:left="109" w:right="580"/>
            </w:pPr>
            <w:r>
              <w:t>Sortowanie sadzonek wszystkich gatunków w kontenerach o</w:t>
            </w:r>
          </w:p>
          <w:p w14:paraId="47B5504A" w14:textId="77777777" w:rsidR="00A40DAE" w:rsidRDefault="00836025">
            <w:pPr>
              <w:pStyle w:val="TableParagraph"/>
              <w:spacing w:before="0" w:line="237" w:lineRule="exact"/>
              <w:ind w:left="109"/>
              <w:rPr>
                <w:sz w:val="14"/>
              </w:rPr>
            </w:pPr>
            <w:r>
              <w:t>zagęszczeniu cel powyżej 400 szt./m</w:t>
            </w:r>
            <w:r>
              <w:rPr>
                <w:position w:val="5"/>
                <w:sz w:val="14"/>
              </w:rPr>
              <w:t>2</w:t>
            </w:r>
          </w:p>
        </w:tc>
        <w:tc>
          <w:tcPr>
            <w:tcW w:w="1423" w:type="dxa"/>
          </w:tcPr>
          <w:p w14:paraId="11D5F76F" w14:textId="77777777" w:rsidR="00A40DAE" w:rsidRDefault="00836025">
            <w:pPr>
              <w:pStyle w:val="TableParagraph"/>
              <w:spacing w:before="0" w:line="257" w:lineRule="exact"/>
              <w:ind w:left="449" w:right="430"/>
              <w:jc w:val="center"/>
            </w:pPr>
            <w:r>
              <w:t>TSZT</w:t>
            </w:r>
          </w:p>
        </w:tc>
      </w:tr>
    </w:tbl>
    <w:p w14:paraId="6E26F38A" w14:textId="77777777" w:rsidR="00774BA1" w:rsidRDefault="00774BA1">
      <w:pPr>
        <w:pStyle w:val="Nagwek1"/>
        <w:spacing w:before="0" w:line="258" w:lineRule="exact"/>
      </w:pPr>
    </w:p>
    <w:p w14:paraId="145A9127" w14:textId="2F1FB31C" w:rsidR="00A40DAE" w:rsidRDefault="00836025">
      <w:pPr>
        <w:pStyle w:val="Nagwek1"/>
        <w:spacing w:before="0" w:line="258" w:lineRule="exact"/>
      </w:pPr>
      <w:r>
        <w:t>Standard technologii prac obejmuje:</w:t>
      </w:r>
    </w:p>
    <w:p w14:paraId="717F362B" w14:textId="77777777" w:rsidR="00A40DAE" w:rsidRDefault="00836025">
      <w:pPr>
        <w:pStyle w:val="Akapitzlist"/>
        <w:numPr>
          <w:ilvl w:val="0"/>
          <w:numId w:val="4"/>
        </w:numPr>
        <w:tabs>
          <w:tab w:val="left" w:pos="996"/>
          <w:tab w:val="left" w:pos="997"/>
        </w:tabs>
        <w:spacing w:before="1" w:line="258" w:lineRule="exact"/>
        <w:ind w:hanging="361"/>
      </w:pPr>
      <w:r>
        <w:t>wysortowanie sadzonek spełniających określone</w:t>
      </w:r>
      <w:r>
        <w:rPr>
          <w:spacing w:val="-4"/>
        </w:rPr>
        <w:t xml:space="preserve"> </w:t>
      </w:r>
      <w:r>
        <w:t>parametry,</w:t>
      </w:r>
    </w:p>
    <w:p w14:paraId="384E07E2" w14:textId="77777777" w:rsidR="00A40DAE" w:rsidRDefault="00836025">
      <w:pPr>
        <w:pStyle w:val="Akapitzlist"/>
        <w:numPr>
          <w:ilvl w:val="0"/>
          <w:numId w:val="4"/>
        </w:numPr>
        <w:tabs>
          <w:tab w:val="left" w:pos="996"/>
          <w:tab w:val="left" w:pos="997"/>
        </w:tabs>
        <w:spacing w:line="258" w:lineRule="exact"/>
        <w:ind w:hanging="361"/>
      </w:pPr>
      <w:r>
        <w:t>przełożenie wysortowanych sadzonek do kontenerów lub innych</w:t>
      </w:r>
      <w:r>
        <w:rPr>
          <w:spacing w:val="-8"/>
        </w:rPr>
        <w:t xml:space="preserve"> </w:t>
      </w:r>
      <w:r>
        <w:t>pojemników,</w:t>
      </w:r>
    </w:p>
    <w:p w14:paraId="2491311C" w14:textId="77777777" w:rsidR="00A40DAE" w:rsidRDefault="00836025">
      <w:pPr>
        <w:pStyle w:val="Akapitzlist"/>
        <w:numPr>
          <w:ilvl w:val="0"/>
          <w:numId w:val="4"/>
        </w:numPr>
        <w:tabs>
          <w:tab w:val="left" w:pos="996"/>
          <w:tab w:val="left" w:pos="997"/>
        </w:tabs>
        <w:spacing w:before="1"/>
        <w:ind w:right="295"/>
      </w:pPr>
      <w:r>
        <w:t>ułożenie kontenerów lub innych pojemników z wysortowanymi sadzonkami na paletach lub</w:t>
      </w:r>
      <w:r>
        <w:rPr>
          <w:spacing w:val="-2"/>
        </w:rPr>
        <w:t xml:space="preserve"> </w:t>
      </w:r>
      <w:r>
        <w:t>podłożu,</w:t>
      </w:r>
    </w:p>
    <w:p w14:paraId="7115C800" w14:textId="77777777" w:rsidR="00A40DAE" w:rsidRDefault="00836025">
      <w:pPr>
        <w:pStyle w:val="Akapitzlist"/>
        <w:numPr>
          <w:ilvl w:val="0"/>
          <w:numId w:val="4"/>
        </w:numPr>
        <w:tabs>
          <w:tab w:val="left" w:pos="996"/>
          <w:tab w:val="left" w:pos="997"/>
        </w:tabs>
        <w:ind w:right="295"/>
      </w:pPr>
      <w:r>
        <w:t>wyrzucenie pozostałych sadzonek pozaklasowych do pojemnika wraz z opróżnieniem kontenerów hodowlanych z resztek substratu i ułożenie ich na</w:t>
      </w:r>
      <w:r>
        <w:rPr>
          <w:spacing w:val="-9"/>
        </w:rPr>
        <w:t xml:space="preserve"> </w:t>
      </w:r>
      <w:r>
        <w:t>paletach,</w:t>
      </w:r>
    </w:p>
    <w:p w14:paraId="6BA6971E" w14:textId="77777777" w:rsidR="00A40DAE" w:rsidRDefault="00836025">
      <w:pPr>
        <w:pStyle w:val="Akapitzlist"/>
        <w:numPr>
          <w:ilvl w:val="0"/>
          <w:numId w:val="4"/>
        </w:numPr>
        <w:tabs>
          <w:tab w:val="left" w:pos="996"/>
          <w:tab w:val="left" w:pos="997"/>
        </w:tabs>
        <w:spacing w:before="1" w:line="257" w:lineRule="exact"/>
        <w:ind w:hanging="361"/>
      </w:pPr>
      <w:r>
        <w:t>uporządkowanie miejsca</w:t>
      </w:r>
      <w:r>
        <w:rPr>
          <w:spacing w:val="-4"/>
        </w:rPr>
        <w:t xml:space="preserve"> </w:t>
      </w:r>
      <w:r>
        <w:t>sortowania.</w:t>
      </w:r>
    </w:p>
    <w:p w14:paraId="7100421F" w14:textId="77777777" w:rsidR="00A40DAE" w:rsidRDefault="00836025">
      <w:pPr>
        <w:pStyle w:val="Nagwek1"/>
        <w:spacing w:before="0" w:line="257" w:lineRule="exact"/>
      </w:pPr>
      <w:r>
        <w:t>Procedura odbioru:</w:t>
      </w:r>
    </w:p>
    <w:p w14:paraId="31F59294" w14:textId="77777777" w:rsidR="00A40DAE" w:rsidRDefault="00836025">
      <w:pPr>
        <w:pStyle w:val="Akapitzlist"/>
        <w:numPr>
          <w:ilvl w:val="0"/>
          <w:numId w:val="4"/>
        </w:numPr>
        <w:tabs>
          <w:tab w:val="left" w:pos="996"/>
          <w:tab w:val="left" w:pos="997"/>
        </w:tabs>
        <w:ind w:right="295"/>
      </w:pPr>
      <w:r>
        <w:t>odbiór prac nastąpi poprzez zweryfikowanie prawidłowości i jakości wykonania prac z opisem czynności i zleceniem oraz policzenie wysortowanych</w:t>
      </w:r>
      <w:r>
        <w:rPr>
          <w:spacing w:val="-4"/>
        </w:rPr>
        <w:t xml:space="preserve"> </w:t>
      </w:r>
      <w:r>
        <w:t>sadzonek.</w:t>
      </w:r>
    </w:p>
    <w:p w14:paraId="35050039" w14:textId="77777777" w:rsidR="00A40DAE" w:rsidRDefault="00A40DAE">
      <w:pPr>
        <w:pStyle w:val="Tekstpodstawowy"/>
        <w:ind w:left="0" w:firstLine="0"/>
        <w:rPr>
          <w:sz w:val="20"/>
        </w:rPr>
      </w:pPr>
    </w:p>
    <w:p w14:paraId="1BE656FD" w14:textId="77777777" w:rsidR="00A40DAE" w:rsidRDefault="00A40DAE">
      <w:pPr>
        <w:pStyle w:val="Tekstpodstawowy"/>
        <w:spacing w:before="11"/>
        <w:ind w:left="0" w:firstLine="0"/>
        <w:rPr>
          <w:sz w:val="2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145C4779" w14:textId="77777777">
        <w:trPr>
          <w:trHeight w:val="960"/>
        </w:trPr>
        <w:tc>
          <w:tcPr>
            <w:tcW w:w="650" w:type="dxa"/>
          </w:tcPr>
          <w:p w14:paraId="6EA3D7F0" w14:textId="77777777" w:rsidR="00A40DAE" w:rsidRDefault="00A40DAE">
            <w:pPr>
              <w:pStyle w:val="TableParagraph"/>
              <w:spacing w:before="1"/>
              <w:ind w:left="0"/>
              <w:rPr>
                <w:sz w:val="30"/>
              </w:rPr>
            </w:pPr>
          </w:p>
          <w:p w14:paraId="1E9FFC97" w14:textId="77777777" w:rsidR="00A40DAE" w:rsidRDefault="00836025">
            <w:pPr>
              <w:pStyle w:val="TableParagraph"/>
              <w:spacing w:before="0"/>
              <w:ind w:left="120" w:right="110"/>
              <w:jc w:val="center"/>
              <w:rPr>
                <w:b/>
                <w:i/>
              </w:rPr>
            </w:pPr>
            <w:r>
              <w:rPr>
                <w:b/>
                <w:i/>
              </w:rPr>
              <w:t>Nr</w:t>
            </w:r>
          </w:p>
        </w:tc>
        <w:tc>
          <w:tcPr>
            <w:tcW w:w="1728" w:type="dxa"/>
          </w:tcPr>
          <w:p w14:paraId="7AA9DDA1" w14:textId="77777777" w:rsidR="00A40DAE" w:rsidRDefault="00836025">
            <w:pPr>
              <w:pStyle w:val="TableParagraph"/>
              <w:spacing w:before="223"/>
              <w:ind w:left="172" w:right="141" w:hanging="5"/>
              <w:rPr>
                <w:b/>
                <w:i/>
              </w:rPr>
            </w:pPr>
            <w:r>
              <w:rPr>
                <w:b/>
                <w:i/>
              </w:rPr>
              <w:t>Kod czynności do rozliczenia</w:t>
            </w:r>
          </w:p>
        </w:tc>
        <w:tc>
          <w:tcPr>
            <w:tcW w:w="1725" w:type="dxa"/>
          </w:tcPr>
          <w:p w14:paraId="61A87334"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16588CB3" w14:textId="77777777" w:rsidR="00A40DAE" w:rsidRDefault="00A40DAE">
            <w:pPr>
              <w:pStyle w:val="TableParagraph"/>
              <w:spacing w:before="1"/>
              <w:ind w:left="0"/>
              <w:rPr>
                <w:sz w:val="30"/>
              </w:rPr>
            </w:pPr>
          </w:p>
          <w:p w14:paraId="5E1A7DB3" w14:textId="77777777" w:rsidR="00A40DAE" w:rsidRDefault="00836025">
            <w:pPr>
              <w:pStyle w:val="TableParagraph"/>
              <w:spacing w:before="0"/>
              <w:ind w:left="920"/>
              <w:rPr>
                <w:b/>
                <w:i/>
              </w:rPr>
            </w:pPr>
            <w:r>
              <w:rPr>
                <w:b/>
                <w:i/>
              </w:rPr>
              <w:t>Opis kodu czynności</w:t>
            </w:r>
          </w:p>
        </w:tc>
        <w:tc>
          <w:tcPr>
            <w:tcW w:w="1423" w:type="dxa"/>
          </w:tcPr>
          <w:p w14:paraId="39553197" w14:textId="77777777" w:rsidR="00A40DAE" w:rsidRDefault="00836025">
            <w:pPr>
              <w:pStyle w:val="TableParagraph"/>
              <w:spacing w:before="223"/>
              <w:ind w:left="419" w:right="192" w:hanging="195"/>
              <w:rPr>
                <w:b/>
                <w:i/>
              </w:rPr>
            </w:pPr>
            <w:r>
              <w:rPr>
                <w:b/>
                <w:i/>
              </w:rPr>
              <w:t>Jednostka miary</w:t>
            </w:r>
          </w:p>
        </w:tc>
      </w:tr>
      <w:tr w:rsidR="00A40DAE" w14:paraId="4952682A" w14:textId="77777777">
        <w:trPr>
          <w:trHeight w:val="1230"/>
        </w:trPr>
        <w:tc>
          <w:tcPr>
            <w:tcW w:w="650" w:type="dxa"/>
          </w:tcPr>
          <w:p w14:paraId="332EA9BA" w14:textId="77777777" w:rsidR="00A40DAE" w:rsidRDefault="00836025">
            <w:pPr>
              <w:pStyle w:val="TableParagraph"/>
              <w:spacing w:before="2"/>
              <w:ind w:left="119" w:right="110"/>
              <w:jc w:val="center"/>
            </w:pPr>
            <w:r>
              <w:t>352</w:t>
            </w:r>
          </w:p>
        </w:tc>
        <w:tc>
          <w:tcPr>
            <w:tcW w:w="1728" w:type="dxa"/>
          </w:tcPr>
          <w:p w14:paraId="203203F6" w14:textId="77777777" w:rsidR="00A40DAE" w:rsidRDefault="00836025">
            <w:pPr>
              <w:pStyle w:val="TableParagraph"/>
              <w:spacing w:before="2"/>
              <w:ind w:left="108"/>
            </w:pPr>
            <w:r>
              <w:t>ZEST-KON</w:t>
            </w:r>
          </w:p>
        </w:tc>
        <w:tc>
          <w:tcPr>
            <w:tcW w:w="1725" w:type="dxa"/>
          </w:tcPr>
          <w:p w14:paraId="39CEC178" w14:textId="77777777" w:rsidR="00A40DAE" w:rsidRDefault="00836025">
            <w:pPr>
              <w:pStyle w:val="TableParagraph"/>
              <w:spacing w:before="2"/>
              <w:ind w:left="108" w:right="500"/>
            </w:pPr>
            <w:r>
              <w:t>ZES-KON&lt;8 ZES-KON&gt;9</w:t>
            </w:r>
          </w:p>
        </w:tc>
        <w:tc>
          <w:tcPr>
            <w:tcW w:w="3819" w:type="dxa"/>
          </w:tcPr>
          <w:p w14:paraId="4BE0EEE9" w14:textId="77777777" w:rsidR="00A40DAE" w:rsidRDefault="00836025">
            <w:pPr>
              <w:pStyle w:val="TableParagraph"/>
              <w:spacing w:before="2"/>
              <w:ind w:left="109" w:right="119"/>
            </w:pPr>
            <w:r>
              <w:t>Zestawianie wszystkich rodzajów kontenerów z sadzonkami wszystkich gatunków na ziemię na okres zimowy</w:t>
            </w:r>
          </w:p>
        </w:tc>
        <w:tc>
          <w:tcPr>
            <w:tcW w:w="1423" w:type="dxa"/>
          </w:tcPr>
          <w:p w14:paraId="0F3A4414" w14:textId="77777777" w:rsidR="00A40DAE" w:rsidRDefault="00836025">
            <w:pPr>
              <w:pStyle w:val="TableParagraph"/>
              <w:spacing w:before="2"/>
              <w:ind w:left="472"/>
            </w:pPr>
            <w:r>
              <w:t>TSZT</w:t>
            </w:r>
          </w:p>
        </w:tc>
      </w:tr>
    </w:tbl>
    <w:p w14:paraId="7972F63C" w14:textId="77777777" w:rsidR="00A40DAE" w:rsidRDefault="00836025">
      <w:pPr>
        <w:pStyle w:val="Nagwek1"/>
        <w:spacing w:before="0" w:line="257" w:lineRule="exact"/>
      </w:pPr>
      <w:r>
        <w:t>Standard technologii prac obejmuje:</w:t>
      </w:r>
    </w:p>
    <w:p w14:paraId="4A5D59FA" w14:textId="77777777" w:rsidR="00A40DAE" w:rsidRDefault="00836025">
      <w:pPr>
        <w:pStyle w:val="Akapitzlist"/>
        <w:numPr>
          <w:ilvl w:val="0"/>
          <w:numId w:val="4"/>
        </w:numPr>
        <w:tabs>
          <w:tab w:val="left" w:pos="996"/>
          <w:tab w:val="left" w:pos="997"/>
        </w:tabs>
        <w:spacing w:line="257" w:lineRule="exact"/>
        <w:ind w:hanging="361"/>
      </w:pPr>
      <w:r>
        <w:t>zdjęcie kontenerów z sadzonkami z</w:t>
      </w:r>
      <w:r>
        <w:rPr>
          <w:spacing w:val="-4"/>
        </w:rPr>
        <w:t xml:space="preserve"> </w:t>
      </w:r>
      <w:r>
        <w:t>palet,</w:t>
      </w:r>
    </w:p>
    <w:p w14:paraId="7A51A129" w14:textId="77777777" w:rsidR="00A40DAE" w:rsidRDefault="00836025">
      <w:pPr>
        <w:pStyle w:val="Akapitzlist"/>
        <w:numPr>
          <w:ilvl w:val="0"/>
          <w:numId w:val="4"/>
        </w:numPr>
        <w:tabs>
          <w:tab w:val="left" w:pos="996"/>
          <w:tab w:val="left" w:pos="997"/>
        </w:tabs>
        <w:spacing w:before="1" w:line="257" w:lineRule="exact"/>
        <w:ind w:hanging="361"/>
      </w:pPr>
      <w:r>
        <w:t>ścisłe ułożenie kontenerów na</w:t>
      </w:r>
      <w:r>
        <w:rPr>
          <w:spacing w:val="-6"/>
        </w:rPr>
        <w:t xml:space="preserve"> </w:t>
      </w:r>
      <w:r>
        <w:t>podłożu,</w:t>
      </w:r>
    </w:p>
    <w:p w14:paraId="28A09DD4" w14:textId="77777777" w:rsidR="00A40DAE" w:rsidRDefault="00836025">
      <w:pPr>
        <w:pStyle w:val="Akapitzlist"/>
        <w:numPr>
          <w:ilvl w:val="0"/>
          <w:numId w:val="4"/>
        </w:numPr>
        <w:tabs>
          <w:tab w:val="left" w:pos="996"/>
          <w:tab w:val="left" w:pos="997"/>
        </w:tabs>
        <w:spacing w:line="257" w:lineRule="exact"/>
        <w:ind w:hanging="361"/>
      </w:pPr>
      <w:r>
        <w:t>osłonięcie skrajnych kontenerów materiałem</w:t>
      </w:r>
      <w:r>
        <w:rPr>
          <w:spacing w:val="-5"/>
        </w:rPr>
        <w:t xml:space="preserve"> </w:t>
      </w:r>
      <w:r>
        <w:t>izolacyjnym,</w:t>
      </w:r>
    </w:p>
    <w:p w14:paraId="34D39247" w14:textId="77777777" w:rsidR="00A40DAE" w:rsidRDefault="00836025">
      <w:pPr>
        <w:pStyle w:val="Akapitzlist"/>
        <w:numPr>
          <w:ilvl w:val="0"/>
          <w:numId w:val="4"/>
        </w:numPr>
        <w:tabs>
          <w:tab w:val="left" w:pos="996"/>
          <w:tab w:val="left" w:pos="997"/>
        </w:tabs>
        <w:spacing w:before="1" w:line="258" w:lineRule="exact"/>
        <w:ind w:hanging="361"/>
      </w:pPr>
      <w:r>
        <w:t>wyniesienie i ułożenie pustych palet</w:t>
      </w:r>
      <w:r>
        <w:rPr>
          <w:spacing w:val="-3"/>
        </w:rPr>
        <w:t xml:space="preserve"> </w:t>
      </w:r>
      <w:r>
        <w:t>(podpór),</w:t>
      </w:r>
    </w:p>
    <w:p w14:paraId="339F737A" w14:textId="77777777" w:rsidR="00A40DAE" w:rsidRDefault="00836025">
      <w:pPr>
        <w:pStyle w:val="Akapitzlist"/>
        <w:numPr>
          <w:ilvl w:val="0"/>
          <w:numId w:val="4"/>
        </w:numPr>
        <w:tabs>
          <w:tab w:val="left" w:pos="996"/>
          <w:tab w:val="left" w:pos="997"/>
        </w:tabs>
        <w:spacing w:line="258" w:lineRule="exact"/>
        <w:ind w:hanging="361"/>
      </w:pPr>
      <w:r>
        <w:t>oznaczenie partii sadzonek tabliczkami</w:t>
      </w:r>
      <w:r>
        <w:rPr>
          <w:spacing w:val="-2"/>
        </w:rPr>
        <w:t xml:space="preserve"> </w:t>
      </w:r>
      <w:r>
        <w:t>szkółkarskimi,</w:t>
      </w:r>
    </w:p>
    <w:p w14:paraId="071DE651" w14:textId="77777777" w:rsidR="00A40DAE" w:rsidRDefault="00836025">
      <w:pPr>
        <w:pStyle w:val="Akapitzlist"/>
        <w:numPr>
          <w:ilvl w:val="0"/>
          <w:numId w:val="4"/>
        </w:numPr>
        <w:tabs>
          <w:tab w:val="left" w:pos="996"/>
          <w:tab w:val="left" w:pos="997"/>
        </w:tabs>
        <w:spacing w:before="2"/>
        <w:ind w:hanging="361"/>
      </w:pPr>
      <w:r>
        <w:t>uporządkowanie</w:t>
      </w:r>
      <w:r>
        <w:rPr>
          <w:spacing w:val="-1"/>
        </w:rPr>
        <w:t xml:space="preserve"> </w:t>
      </w:r>
      <w:r>
        <w:t>powierzchni.</w:t>
      </w:r>
    </w:p>
    <w:p w14:paraId="2119607C" w14:textId="77777777" w:rsidR="00A40DAE" w:rsidRDefault="00A40DAE">
      <w:pPr>
        <w:sectPr w:rsidR="00A40DAE">
          <w:pgSz w:w="11910" w:h="16840"/>
          <w:pgMar w:top="1320" w:right="980" w:bottom="280" w:left="1140" w:header="708" w:footer="708" w:gutter="0"/>
          <w:cols w:space="708"/>
        </w:sectPr>
      </w:pPr>
    </w:p>
    <w:p w14:paraId="65972B38" w14:textId="77777777" w:rsidR="00A40DAE" w:rsidRDefault="00836025">
      <w:pPr>
        <w:pStyle w:val="Nagwek1"/>
        <w:spacing w:before="77"/>
      </w:pPr>
      <w:r>
        <w:t>Uwagi:</w:t>
      </w:r>
    </w:p>
    <w:p w14:paraId="7361E9B1" w14:textId="77777777" w:rsidR="00A40DAE" w:rsidRDefault="00836025">
      <w:pPr>
        <w:pStyle w:val="Akapitzlist"/>
        <w:numPr>
          <w:ilvl w:val="0"/>
          <w:numId w:val="4"/>
        </w:numPr>
        <w:tabs>
          <w:tab w:val="left" w:pos="996"/>
          <w:tab w:val="left" w:pos="997"/>
        </w:tabs>
        <w:spacing w:before="2" w:line="257" w:lineRule="exact"/>
        <w:ind w:hanging="361"/>
      </w:pPr>
      <w:r>
        <w:t>materiał i niezbędne urządzenia zapewnia</w:t>
      </w:r>
      <w:r>
        <w:rPr>
          <w:spacing w:val="-3"/>
        </w:rPr>
        <w:t xml:space="preserve"> </w:t>
      </w:r>
      <w:r>
        <w:t>Zamawiający.</w:t>
      </w:r>
    </w:p>
    <w:p w14:paraId="0E4F3027" w14:textId="77777777" w:rsidR="00A40DAE" w:rsidRDefault="00836025">
      <w:pPr>
        <w:pStyle w:val="Nagwek1"/>
        <w:spacing w:before="0" w:line="257" w:lineRule="exact"/>
      </w:pPr>
      <w:r>
        <w:t>Procedura odbioru:</w:t>
      </w:r>
    </w:p>
    <w:p w14:paraId="0EF6FD98" w14:textId="77777777" w:rsidR="00A40DAE" w:rsidRDefault="00836025">
      <w:pPr>
        <w:pStyle w:val="Akapitzlist"/>
        <w:numPr>
          <w:ilvl w:val="0"/>
          <w:numId w:val="4"/>
        </w:numPr>
        <w:tabs>
          <w:tab w:val="left" w:pos="997"/>
        </w:tabs>
        <w:spacing w:before="1"/>
        <w:ind w:right="294"/>
        <w:jc w:val="both"/>
      </w:pPr>
      <w:r>
        <w:t>odbiór prac nastąpi poprzez zweryfikowanie prawidłowości i jakości wykonania prac z opisem czynności i zleceniem oraz policzenie ilości zdjętych i ułożonych na podłożu kontenerów.</w:t>
      </w:r>
    </w:p>
    <w:p w14:paraId="346B7740" w14:textId="77777777" w:rsidR="00A40DAE" w:rsidRDefault="00836025">
      <w:pPr>
        <w:spacing w:line="257" w:lineRule="exact"/>
        <w:ind w:left="1090"/>
        <w:jc w:val="both"/>
        <w:rPr>
          <w:i/>
        </w:rPr>
      </w:pPr>
      <w:r>
        <w:rPr>
          <w:i/>
        </w:rPr>
        <w:t>(rozliczenie z dokładnością do dwóch miejsc po przecinku)</w:t>
      </w:r>
    </w:p>
    <w:p w14:paraId="19CAB396" w14:textId="77777777" w:rsidR="00A40DAE" w:rsidRDefault="00A40DAE">
      <w:pPr>
        <w:pStyle w:val="Tekstpodstawowy"/>
        <w:ind w:left="0" w:firstLine="0"/>
        <w:rPr>
          <w:i/>
          <w:sz w:val="20"/>
        </w:rPr>
      </w:pPr>
    </w:p>
    <w:p w14:paraId="10583319" w14:textId="77777777" w:rsidR="00A40DAE" w:rsidRDefault="00A40DAE">
      <w:pPr>
        <w:pStyle w:val="Tekstpodstawowy"/>
        <w:spacing w:before="2"/>
        <w:ind w:left="0" w:firstLine="0"/>
        <w:rPr>
          <w:i/>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335AE373" w14:textId="77777777">
        <w:trPr>
          <w:trHeight w:val="959"/>
        </w:trPr>
        <w:tc>
          <w:tcPr>
            <w:tcW w:w="650" w:type="dxa"/>
          </w:tcPr>
          <w:p w14:paraId="22AD0300" w14:textId="77777777" w:rsidR="00A40DAE" w:rsidRDefault="00A40DAE">
            <w:pPr>
              <w:pStyle w:val="TableParagraph"/>
              <w:spacing w:before="9"/>
              <w:ind w:left="0"/>
              <w:rPr>
                <w:i/>
                <w:sz w:val="29"/>
              </w:rPr>
            </w:pPr>
          </w:p>
          <w:p w14:paraId="6258E453" w14:textId="77777777" w:rsidR="00A40DAE" w:rsidRDefault="00836025">
            <w:pPr>
              <w:pStyle w:val="TableParagraph"/>
              <w:spacing w:before="1"/>
              <w:ind w:left="120" w:right="110"/>
              <w:jc w:val="center"/>
              <w:rPr>
                <w:b/>
                <w:i/>
              </w:rPr>
            </w:pPr>
            <w:r>
              <w:rPr>
                <w:b/>
                <w:i/>
              </w:rPr>
              <w:t>Nr</w:t>
            </w:r>
          </w:p>
        </w:tc>
        <w:tc>
          <w:tcPr>
            <w:tcW w:w="1728" w:type="dxa"/>
          </w:tcPr>
          <w:p w14:paraId="073C2F61" w14:textId="77777777" w:rsidR="00A40DAE" w:rsidRDefault="00836025">
            <w:pPr>
              <w:pStyle w:val="TableParagraph"/>
              <w:spacing w:before="220"/>
              <w:ind w:left="172" w:right="141" w:hanging="5"/>
              <w:rPr>
                <w:b/>
                <w:i/>
              </w:rPr>
            </w:pPr>
            <w:r>
              <w:rPr>
                <w:b/>
                <w:i/>
              </w:rPr>
              <w:t>Kod czynności do rozliczenia</w:t>
            </w:r>
          </w:p>
        </w:tc>
        <w:tc>
          <w:tcPr>
            <w:tcW w:w="1725" w:type="dxa"/>
          </w:tcPr>
          <w:p w14:paraId="2AF24CF1"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2C7E95F0" w14:textId="77777777" w:rsidR="00A40DAE" w:rsidRDefault="00A40DAE">
            <w:pPr>
              <w:pStyle w:val="TableParagraph"/>
              <w:spacing w:before="9"/>
              <w:ind w:left="0"/>
              <w:rPr>
                <w:i/>
                <w:sz w:val="29"/>
              </w:rPr>
            </w:pPr>
          </w:p>
          <w:p w14:paraId="0F4AF09B" w14:textId="77777777" w:rsidR="00A40DAE" w:rsidRDefault="00836025">
            <w:pPr>
              <w:pStyle w:val="TableParagraph"/>
              <w:spacing w:before="1"/>
              <w:ind w:left="920"/>
              <w:rPr>
                <w:b/>
                <w:i/>
              </w:rPr>
            </w:pPr>
            <w:r>
              <w:rPr>
                <w:b/>
                <w:i/>
              </w:rPr>
              <w:t>Opis kodu czynności</w:t>
            </w:r>
          </w:p>
        </w:tc>
        <w:tc>
          <w:tcPr>
            <w:tcW w:w="1423" w:type="dxa"/>
          </w:tcPr>
          <w:p w14:paraId="48FD2AAC" w14:textId="77777777" w:rsidR="00A40DAE" w:rsidRDefault="00836025">
            <w:pPr>
              <w:pStyle w:val="TableParagraph"/>
              <w:spacing w:before="220"/>
              <w:ind w:left="419" w:right="192" w:hanging="195"/>
              <w:rPr>
                <w:b/>
                <w:i/>
              </w:rPr>
            </w:pPr>
            <w:r>
              <w:rPr>
                <w:b/>
                <w:i/>
              </w:rPr>
              <w:t>Jednostka miary</w:t>
            </w:r>
          </w:p>
        </w:tc>
      </w:tr>
      <w:tr w:rsidR="00A40DAE" w14:paraId="190E3A13" w14:textId="77777777">
        <w:trPr>
          <w:trHeight w:val="1288"/>
        </w:trPr>
        <w:tc>
          <w:tcPr>
            <w:tcW w:w="650" w:type="dxa"/>
          </w:tcPr>
          <w:p w14:paraId="40D479E2" w14:textId="77777777" w:rsidR="00A40DAE" w:rsidRDefault="00836025">
            <w:pPr>
              <w:pStyle w:val="TableParagraph"/>
              <w:spacing w:before="0"/>
              <w:ind w:left="119" w:right="110"/>
              <w:jc w:val="center"/>
            </w:pPr>
            <w:r>
              <w:t>353</w:t>
            </w:r>
          </w:p>
        </w:tc>
        <w:tc>
          <w:tcPr>
            <w:tcW w:w="1728" w:type="dxa"/>
          </w:tcPr>
          <w:p w14:paraId="3254BB67" w14:textId="77777777" w:rsidR="00A40DAE" w:rsidRDefault="00836025">
            <w:pPr>
              <w:pStyle w:val="TableParagraph"/>
              <w:spacing w:before="0"/>
              <w:ind w:left="108"/>
            </w:pPr>
            <w:r>
              <w:t>UKŁ-KONT</w:t>
            </w:r>
          </w:p>
        </w:tc>
        <w:tc>
          <w:tcPr>
            <w:tcW w:w="1725" w:type="dxa"/>
          </w:tcPr>
          <w:p w14:paraId="77A63242" w14:textId="77777777" w:rsidR="00A40DAE" w:rsidRDefault="00836025">
            <w:pPr>
              <w:pStyle w:val="TableParagraph"/>
              <w:spacing w:before="0"/>
              <w:ind w:left="108"/>
            </w:pPr>
            <w:r>
              <w:t>UKŁ-KONT</w:t>
            </w:r>
          </w:p>
        </w:tc>
        <w:tc>
          <w:tcPr>
            <w:tcW w:w="3819" w:type="dxa"/>
          </w:tcPr>
          <w:p w14:paraId="3DE317FF" w14:textId="77777777" w:rsidR="00A40DAE" w:rsidRDefault="00836025">
            <w:pPr>
              <w:pStyle w:val="TableParagraph"/>
              <w:spacing w:before="0" w:line="257" w:lineRule="exact"/>
              <w:ind w:left="109"/>
            </w:pPr>
            <w:r>
              <w:t>Układanie wiosną wszystkich</w:t>
            </w:r>
          </w:p>
          <w:p w14:paraId="4C1C5B97" w14:textId="77777777" w:rsidR="00A40DAE" w:rsidRDefault="00836025">
            <w:pPr>
              <w:pStyle w:val="TableParagraph"/>
              <w:spacing w:before="0"/>
              <w:ind w:left="109" w:right="276"/>
            </w:pPr>
            <w:r>
              <w:t>rodzajów kontenerów z sadzonkami wszystkich gatunków zdjętych na</w:t>
            </w:r>
          </w:p>
          <w:p w14:paraId="76F29468" w14:textId="77777777" w:rsidR="00A40DAE" w:rsidRDefault="00836025">
            <w:pPr>
              <w:pStyle w:val="TableParagraph"/>
              <w:spacing w:before="1" w:line="260" w:lineRule="exact"/>
              <w:ind w:left="109" w:right="293"/>
            </w:pPr>
            <w:r>
              <w:t>ziemię na okres zimowy na paletach (podporach)</w:t>
            </w:r>
          </w:p>
        </w:tc>
        <w:tc>
          <w:tcPr>
            <w:tcW w:w="1423" w:type="dxa"/>
          </w:tcPr>
          <w:p w14:paraId="533450D7" w14:textId="77777777" w:rsidR="00A40DAE" w:rsidRDefault="00836025">
            <w:pPr>
              <w:pStyle w:val="TableParagraph"/>
              <w:spacing w:before="0"/>
              <w:ind w:left="472"/>
            </w:pPr>
            <w:r>
              <w:t>TSZT</w:t>
            </w:r>
          </w:p>
        </w:tc>
      </w:tr>
    </w:tbl>
    <w:p w14:paraId="7E42F74C" w14:textId="77777777" w:rsidR="00774BA1" w:rsidRDefault="00774BA1">
      <w:pPr>
        <w:pStyle w:val="Nagwek1"/>
        <w:spacing w:before="0" w:line="258" w:lineRule="exact"/>
      </w:pPr>
    </w:p>
    <w:p w14:paraId="51D6A8F1" w14:textId="6759E214" w:rsidR="00A40DAE" w:rsidRDefault="00836025">
      <w:pPr>
        <w:pStyle w:val="Nagwek1"/>
        <w:spacing w:before="0" w:line="258" w:lineRule="exact"/>
      </w:pPr>
      <w:r>
        <w:t>Standard technologii prac obejmuje:</w:t>
      </w:r>
    </w:p>
    <w:p w14:paraId="331C0EAD" w14:textId="77777777" w:rsidR="00A40DAE" w:rsidRDefault="00836025">
      <w:pPr>
        <w:pStyle w:val="Akapitzlist"/>
        <w:numPr>
          <w:ilvl w:val="0"/>
          <w:numId w:val="4"/>
        </w:numPr>
        <w:tabs>
          <w:tab w:val="left" w:pos="996"/>
          <w:tab w:val="left" w:pos="997"/>
        </w:tabs>
        <w:spacing w:before="1" w:line="257" w:lineRule="exact"/>
        <w:ind w:hanging="361"/>
      </w:pPr>
      <w:r>
        <w:t>zdjęcie i ułożenie osłony skrajnych</w:t>
      </w:r>
      <w:r>
        <w:rPr>
          <w:spacing w:val="-3"/>
        </w:rPr>
        <w:t xml:space="preserve"> </w:t>
      </w:r>
      <w:r>
        <w:t>kontenerów,</w:t>
      </w:r>
    </w:p>
    <w:p w14:paraId="566BD69E" w14:textId="77777777" w:rsidR="00A40DAE" w:rsidRDefault="00836025">
      <w:pPr>
        <w:pStyle w:val="Akapitzlist"/>
        <w:numPr>
          <w:ilvl w:val="0"/>
          <w:numId w:val="4"/>
        </w:numPr>
        <w:tabs>
          <w:tab w:val="left" w:pos="996"/>
          <w:tab w:val="left" w:pos="997"/>
        </w:tabs>
        <w:spacing w:line="257" w:lineRule="exact"/>
        <w:ind w:hanging="361"/>
      </w:pPr>
      <w:r>
        <w:t>doniesienie pustych palet (podpór)</w:t>
      </w:r>
      <w:r>
        <w:rPr>
          <w:spacing w:val="-5"/>
        </w:rPr>
        <w:t xml:space="preserve"> </w:t>
      </w:r>
      <w:r>
        <w:t>,</w:t>
      </w:r>
    </w:p>
    <w:p w14:paraId="02154817" w14:textId="77777777" w:rsidR="00A40DAE" w:rsidRDefault="00836025">
      <w:pPr>
        <w:pStyle w:val="Akapitzlist"/>
        <w:numPr>
          <w:ilvl w:val="0"/>
          <w:numId w:val="4"/>
        </w:numPr>
        <w:tabs>
          <w:tab w:val="left" w:pos="996"/>
          <w:tab w:val="left" w:pos="997"/>
        </w:tabs>
        <w:spacing w:before="1" w:line="257" w:lineRule="exact"/>
        <w:ind w:hanging="361"/>
      </w:pPr>
      <w:r>
        <w:t>ułożenie kontenerów z sadzonkami na paletach</w:t>
      </w:r>
      <w:r>
        <w:rPr>
          <w:spacing w:val="-5"/>
        </w:rPr>
        <w:t xml:space="preserve"> </w:t>
      </w:r>
      <w:r>
        <w:t>(podporach),</w:t>
      </w:r>
    </w:p>
    <w:p w14:paraId="057B41EC" w14:textId="77777777" w:rsidR="00A40DAE" w:rsidRDefault="00836025">
      <w:pPr>
        <w:pStyle w:val="Akapitzlist"/>
        <w:numPr>
          <w:ilvl w:val="0"/>
          <w:numId w:val="4"/>
        </w:numPr>
        <w:tabs>
          <w:tab w:val="left" w:pos="996"/>
          <w:tab w:val="left" w:pos="997"/>
        </w:tabs>
        <w:spacing w:line="257" w:lineRule="exact"/>
        <w:ind w:hanging="361"/>
      </w:pPr>
      <w:r>
        <w:t>uporządkowanie</w:t>
      </w:r>
      <w:r>
        <w:rPr>
          <w:spacing w:val="-1"/>
        </w:rPr>
        <w:t xml:space="preserve"> </w:t>
      </w:r>
      <w:r>
        <w:t>powierzchni.</w:t>
      </w:r>
    </w:p>
    <w:p w14:paraId="649CAA9D" w14:textId="77777777" w:rsidR="00A40DAE" w:rsidRDefault="00836025">
      <w:pPr>
        <w:pStyle w:val="Nagwek1"/>
        <w:spacing w:before="2" w:line="257" w:lineRule="exact"/>
      </w:pPr>
      <w:r>
        <w:t>Uwagi:</w:t>
      </w:r>
    </w:p>
    <w:p w14:paraId="694A3C7D" w14:textId="77777777" w:rsidR="00A40DAE" w:rsidRDefault="00836025">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14:paraId="5FFF74CE" w14:textId="77777777" w:rsidR="00A40DAE" w:rsidRDefault="00836025">
      <w:pPr>
        <w:pStyle w:val="Nagwek1"/>
        <w:spacing w:before="1" w:line="258" w:lineRule="exact"/>
      </w:pPr>
      <w:r>
        <w:t>Procedura odbioru:</w:t>
      </w:r>
    </w:p>
    <w:p w14:paraId="6630E42A" w14:textId="77777777" w:rsidR="00A40DAE" w:rsidRDefault="00836025">
      <w:pPr>
        <w:pStyle w:val="Akapitzlist"/>
        <w:numPr>
          <w:ilvl w:val="0"/>
          <w:numId w:val="4"/>
        </w:numPr>
        <w:tabs>
          <w:tab w:val="left" w:pos="997"/>
        </w:tabs>
        <w:ind w:right="289"/>
        <w:jc w:val="both"/>
      </w:pPr>
      <w:r>
        <w:t>odbiór prac nastąpi poprzez zweryfikowanie prawidłowości i jakości wykonania prac z opisem czynności i zleceniem oraz policzenie ilości ułożonych na paletach kontenerów z sadzonkami.</w:t>
      </w:r>
    </w:p>
    <w:p w14:paraId="7CAE1D95" w14:textId="77777777" w:rsidR="00A40DAE" w:rsidRDefault="00836025">
      <w:pPr>
        <w:spacing w:before="1"/>
        <w:ind w:left="1041"/>
        <w:jc w:val="both"/>
        <w:rPr>
          <w:i/>
        </w:rPr>
      </w:pPr>
      <w:r>
        <w:rPr>
          <w:i/>
        </w:rPr>
        <w:t>(rozliczenie z dokładnością do dwóch miejsc po przecinku)</w:t>
      </w:r>
    </w:p>
    <w:p w14:paraId="3EB1E6C6" w14:textId="77777777" w:rsidR="00A40DAE" w:rsidRDefault="00A40DAE">
      <w:pPr>
        <w:pStyle w:val="Tekstpodstawowy"/>
        <w:ind w:left="0" w:firstLine="0"/>
        <w:rPr>
          <w:i/>
          <w:sz w:val="20"/>
        </w:rPr>
      </w:pPr>
    </w:p>
    <w:p w14:paraId="49EF0755" w14:textId="77777777" w:rsidR="00A40DAE" w:rsidRDefault="00A40DAE">
      <w:pPr>
        <w:pStyle w:val="Tekstpodstawowy"/>
        <w:spacing w:before="11"/>
        <w:ind w:left="0" w:firstLine="0"/>
        <w:rPr>
          <w:i/>
          <w:sz w:val="2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66A7D35B" w14:textId="77777777">
        <w:trPr>
          <w:trHeight w:val="959"/>
        </w:trPr>
        <w:tc>
          <w:tcPr>
            <w:tcW w:w="650" w:type="dxa"/>
          </w:tcPr>
          <w:p w14:paraId="71F913B4" w14:textId="77777777" w:rsidR="00A40DAE" w:rsidRDefault="00A40DAE">
            <w:pPr>
              <w:pStyle w:val="TableParagraph"/>
              <w:spacing w:before="9"/>
              <w:ind w:left="0"/>
              <w:rPr>
                <w:i/>
                <w:sz w:val="29"/>
              </w:rPr>
            </w:pPr>
          </w:p>
          <w:p w14:paraId="7B75D9B2" w14:textId="77777777" w:rsidR="00A40DAE" w:rsidRDefault="00836025">
            <w:pPr>
              <w:pStyle w:val="TableParagraph"/>
              <w:spacing w:before="1"/>
              <w:ind w:left="120" w:right="110"/>
              <w:jc w:val="center"/>
              <w:rPr>
                <w:b/>
                <w:i/>
              </w:rPr>
            </w:pPr>
            <w:r>
              <w:rPr>
                <w:b/>
                <w:i/>
              </w:rPr>
              <w:t>Nr</w:t>
            </w:r>
          </w:p>
        </w:tc>
        <w:tc>
          <w:tcPr>
            <w:tcW w:w="1728" w:type="dxa"/>
          </w:tcPr>
          <w:p w14:paraId="732D84DC" w14:textId="77777777" w:rsidR="00A40DAE" w:rsidRDefault="00836025">
            <w:pPr>
              <w:pStyle w:val="TableParagraph"/>
              <w:spacing w:before="222"/>
              <w:ind w:left="172" w:right="141" w:hanging="5"/>
              <w:rPr>
                <w:b/>
                <w:i/>
              </w:rPr>
            </w:pPr>
            <w:r>
              <w:rPr>
                <w:b/>
                <w:i/>
              </w:rPr>
              <w:t>Kod czynności do rozliczenia</w:t>
            </w:r>
          </w:p>
        </w:tc>
        <w:tc>
          <w:tcPr>
            <w:tcW w:w="1725" w:type="dxa"/>
          </w:tcPr>
          <w:p w14:paraId="344EEE39"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5315D5C0" w14:textId="77777777" w:rsidR="00A40DAE" w:rsidRDefault="00A40DAE">
            <w:pPr>
              <w:pStyle w:val="TableParagraph"/>
              <w:spacing w:before="9"/>
              <w:ind w:left="0"/>
              <w:rPr>
                <w:i/>
                <w:sz w:val="29"/>
              </w:rPr>
            </w:pPr>
          </w:p>
          <w:p w14:paraId="07B606D0" w14:textId="77777777" w:rsidR="00A40DAE" w:rsidRDefault="00836025">
            <w:pPr>
              <w:pStyle w:val="TableParagraph"/>
              <w:spacing w:before="1"/>
              <w:ind w:left="920"/>
              <w:rPr>
                <w:b/>
                <w:i/>
              </w:rPr>
            </w:pPr>
            <w:r>
              <w:rPr>
                <w:b/>
                <w:i/>
              </w:rPr>
              <w:t>Opis kodu czynności</w:t>
            </w:r>
          </w:p>
        </w:tc>
        <w:tc>
          <w:tcPr>
            <w:tcW w:w="1423" w:type="dxa"/>
          </w:tcPr>
          <w:p w14:paraId="6D3007CA" w14:textId="77777777" w:rsidR="00A40DAE" w:rsidRDefault="00836025">
            <w:pPr>
              <w:pStyle w:val="TableParagraph"/>
              <w:spacing w:before="222"/>
              <w:ind w:left="419" w:right="192" w:hanging="195"/>
              <w:rPr>
                <w:b/>
                <w:i/>
              </w:rPr>
            </w:pPr>
            <w:r>
              <w:rPr>
                <w:b/>
                <w:i/>
              </w:rPr>
              <w:t>Jednostka miary</w:t>
            </w:r>
          </w:p>
        </w:tc>
      </w:tr>
      <w:tr w:rsidR="00A40DAE" w14:paraId="39569204" w14:textId="77777777">
        <w:trPr>
          <w:trHeight w:val="1032"/>
        </w:trPr>
        <w:tc>
          <w:tcPr>
            <w:tcW w:w="650" w:type="dxa"/>
          </w:tcPr>
          <w:p w14:paraId="4F643761" w14:textId="77777777" w:rsidR="00A40DAE" w:rsidRDefault="00836025">
            <w:pPr>
              <w:pStyle w:val="TableParagraph"/>
              <w:spacing w:before="0" w:line="257" w:lineRule="exact"/>
              <w:ind w:left="119" w:right="110"/>
              <w:jc w:val="center"/>
            </w:pPr>
            <w:r>
              <w:t>354</w:t>
            </w:r>
          </w:p>
        </w:tc>
        <w:tc>
          <w:tcPr>
            <w:tcW w:w="1728" w:type="dxa"/>
          </w:tcPr>
          <w:p w14:paraId="52AD5E9A" w14:textId="77777777" w:rsidR="00A40DAE" w:rsidRDefault="00836025">
            <w:pPr>
              <w:pStyle w:val="TableParagraph"/>
              <w:spacing w:before="0" w:line="257" w:lineRule="exact"/>
              <w:ind w:left="108"/>
            </w:pPr>
            <w:r>
              <w:t>ZAB-REPSZ</w:t>
            </w:r>
          </w:p>
        </w:tc>
        <w:tc>
          <w:tcPr>
            <w:tcW w:w="1725" w:type="dxa"/>
          </w:tcPr>
          <w:p w14:paraId="60131608" w14:textId="77777777" w:rsidR="00A40DAE" w:rsidRDefault="00836025">
            <w:pPr>
              <w:pStyle w:val="TableParagraph"/>
              <w:spacing w:before="0" w:line="257" w:lineRule="exact"/>
              <w:ind w:left="108"/>
            </w:pPr>
            <w:r>
              <w:t>ZAB-REPSZ</w:t>
            </w:r>
          </w:p>
        </w:tc>
        <w:tc>
          <w:tcPr>
            <w:tcW w:w="3819" w:type="dxa"/>
          </w:tcPr>
          <w:p w14:paraId="574113CF" w14:textId="77777777" w:rsidR="00A40DAE" w:rsidRDefault="00836025">
            <w:pPr>
              <w:pStyle w:val="TableParagraph"/>
              <w:spacing w:before="0"/>
              <w:ind w:left="109" w:right="216"/>
            </w:pPr>
            <w:r>
              <w:t>Zabezpieczenie repelentem w formie emulsji sadzonek (SO, ŚW, BK, MD i innych) we wszystkich rodzajach</w:t>
            </w:r>
          </w:p>
          <w:p w14:paraId="76A1E368" w14:textId="77777777" w:rsidR="00A40DAE" w:rsidRDefault="00836025">
            <w:pPr>
              <w:pStyle w:val="TableParagraph"/>
              <w:spacing w:before="1" w:line="237" w:lineRule="exact"/>
              <w:ind w:left="109"/>
            </w:pPr>
            <w:r>
              <w:t>kontenerów na szkółce</w:t>
            </w:r>
          </w:p>
        </w:tc>
        <w:tc>
          <w:tcPr>
            <w:tcW w:w="1423" w:type="dxa"/>
          </w:tcPr>
          <w:p w14:paraId="3B9E0C9C" w14:textId="77777777" w:rsidR="00A40DAE" w:rsidRDefault="00836025">
            <w:pPr>
              <w:pStyle w:val="TableParagraph"/>
              <w:spacing w:before="0" w:line="257" w:lineRule="exact"/>
              <w:ind w:left="472"/>
            </w:pPr>
            <w:r>
              <w:t>TSZT</w:t>
            </w:r>
          </w:p>
        </w:tc>
      </w:tr>
    </w:tbl>
    <w:p w14:paraId="492C7905" w14:textId="77777777" w:rsidR="00A40DAE" w:rsidRDefault="00836025">
      <w:pPr>
        <w:pStyle w:val="Nagwek1"/>
        <w:spacing w:before="0" w:line="258" w:lineRule="exact"/>
      </w:pPr>
      <w:r>
        <w:t>Standard technologii prac obejmuje:</w:t>
      </w:r>
    </w:p>
    <w:p w14:paraId="4A2B9F4A" w14:textId="77777777" w:rsidR="00A40DAE" w:rsidRDefault="00836025">
      <w:pPr>
        <w:pStyle w:val="Akapitzlist"/>
        <w:numPr>
          <w:ilvl w:val="0"/>
          <w:numId w:val="4"/>
        </w:numPr>
        <w:tabs>
          <w:tab w:val="left" w:pos="996"/>
          <w:tab w:val="left" w:pos="997"/>
        </w:tabs>
        <w:spacing w:before="1" w:line="257" w:lineRule="exact"/>
        <w:ind w:hanging="361"/>
      </w:pPr>
      <w:r>
        <w:t>przygotowanie i rozmieszanie repelentu oraz doniesienie do miejsca</w:t>
      </w:r>
      <w:r>
        <w:rPr>
          <w:spacing w:val="-12"/>
        </w:rPr>
        <w:t xml:space="preserve"> </w:t>
      </w:r>
      <w:r>
        <w:t>stosowania,</w:t>
      </w:r>
    </w:p>
    <w:p w14:paraId="068AB7FF" w14:textId="77777777" w:rsidR="00A40DAE" w:rsidRDefault="00836025">
      <w:pPr>
        <w:pStyle w:val="Akapitzlist"/>
        <w:numPr>
          <w:ilvl w:val="0"/>
          <w:numId w:val="4"/>
        </w:numPr>
        <w:tabs>
          <w:tab w:val="left" w:pos="996"/>
          <w:tab w:val="left" w:pos="997"/>
        </w:tabs>
        <w:spacing w:line="257" w:lineRule="exact"/>
        <w:ind w:hanging="361"/>
      </w:pPr>
      <w:r>
        <w:t>przygotowanie i doniesienie szczotek do rozprowadzania repelentu po</w:t>
      </w:r>
      <w:r>
        <w:rPr>
          <w:spacing w:val="-10"/>
        </w:rPr>
        <w:t xml:space="preserve"> </w:t>
      </w:r>
      <w:r>
        <w:t>sadzonkach,</w:t>
      </w:r>
    </w:p>
    <w:p w14:paraId="12C16A83" w14:textId="77777777" w:rsidR="00A40DAE" w:rsidRDefault="00836025">
      <w:pPr>
        <w:pStyle w:val="Akapitzlist"/>
        <w:numPr>
          <w:ilvl w:val="0"/>
          <w:numId w:val="4"/>
        </w:numPr>
        <w:tabs>
          <w:tab w:val="left" w:pos="996"/>
          <w:tab w:val="left" w:pos="997"/>
        </w:tabs>
        <w:spacing w:before="1" w:line="257" w:lineRule="exact"/>
        <w:ind w:hanging="361"/>
      </w:pPr>
      <w:r>
        <w:t>ręczne smarowanie wyznaczonej partii sadzonek</w:t>
      </w:r>
      <w:r>
        <w:rPr>
          <w:spacing w:val="-9"/>
        </w:rPr>
        <w:t xml:space="preserve"> </w:t>
      </w:r>
      <w:r>
        <w:t>repelentem,</w:t>
      </w:r>
    </w:p>
    <w:p w14:paraId="211FD1E6" w14:textId="77777777" w:rsidR="00A40DAE" w:rsidRDefault="00836025">
      <w:pPr>
        <w:pStyle w:val="Akapitzlist"/>
        <w:numPr>
          <w:ilvl w:val="0"/>
          <w:numId w:val="4"/>
        </w:numPr>
        <w:tabs>
          <w:tab w:val="left" w:pos="996"/>
          <w:tab w:val="left" w:pos="997"/>
        </w:tabs>
        <w:spacing w:line="257" w:lineRule="exact"/>
        <w:ind w:hanging="361"/>
      </w:pPr>
      <w:r>
        <w:t>przenoszenie/przesuwanie kontenerów w celu dotarcia do wszystkich</w:t>
      </w:r>
      <w:r>
        <w:rPr>
          <w:spacing w:val="-10"/>
        </w:rPr>
        <w:t xml:space="preserve"> </w:t>
      </w:r>
      <w:r>
        <w:t>kontenerów</w:t>
      </w:r>
    </w:p>
    <w:p w14:paraId="5CC421C5" w14:textId="77777777" w:rsidR="00A40DAE" w:rsidRDefault="00836025">
      <w:pPr>
        <w:pStyle w:val="Akapitzlist"/>
        <w:numPr>
          <w:ilvl w:val="0"/>
          <w:numId w:val="4"/>
        </w:numPr>
        <w:tabs>
          <w:tab w:val="left" w:pos="996"/>
          <w:tab w:val="left" w:pos="997"/>
        </w:tabs>
        <w:spacing w:before="2" w:line="257" w:lineRule="exact"/>
        <w:ind w:hanging="361"/>
      </w:pPr>
      <w:r>
        <w:t>prawidłowe ułożenie kontenerów z zabezpieczonymi repelentem sadzonkami na</w:t>
      </w:r>
      <w:r>
        <w:rPr>
          <w:spacing w:val="-15"/>
        </w:rPr>
        <w:t xml:space="preserve"> </w:t>
      </w:r>
      <w:r>
        <w:t>paletach,</w:t>
      </w:r>
    </w:p>
    <w:p w14:paraId="6B506BC3" w14:textId="77777777" w:rsidR="00A40DAE" w:rsidRDefault="00836025">
      <w:pPr>
        <w:pStyle w:val="Akapitzlist"/>
        <w:numPr>
          <w:ilvl w:val="0"/>
          <w:numId w:val="4"/>
        </w:numPr>
        <w:tabs>
          <w:tab w:val="left" w:pos="996"/>
          <w:tab w:val="left" w:pos="997"/>
        </w:tabs>
        <w:spacing w:line="257" w:lineRule="exact"/>
        <w:ind w:hanging="361"/>
      </w:pPr>
      <w:r>
        <w:t>doniesienie pustych opakowań po repelentach w wyznaczone</w:t>
      </w:r>
      <w:r>
        <w:rPr>
          <w:spacing w:val="-5"/>
        </w:rPr>
        <w:t xml:space="preserve"> </w:t>
      </w:r>
      <w:r>
        <w:t>miejsce,</w:t>
      </w:r>
    </w:p>
    <w:p w14:paraId="074318F2" w14:textId="77777777" w:rsidR="00A40DAE" w:rsidRDefault="00836025">
      <w:pPr>
        <w:pStyle w:val="Akapitzlist"/>
        <w:numPr>
          <w:ilvl w:val="0"/>
          <w:numId w:val="4"/>
        </w:numPr>
        <w:tabs>
          <w:tab w:val="left" w:pos="996"/>
          <w:tab w:val="left" w:pos="997"/>
        </w:tabs>
        <w:spacing w:before="1" w:line="257" w:lineRule="exact"/>
        <w:ind w:hanging="361"/>
      </w:pPr>
      <w:r>
        <w:t>uporządkowanie miejsca pracy i zabezpieczenie szczotek przed</w:t>
      </w:r>
      <w:r>
        <w:rPr>
          <w:spacing w:val="-12"/>
        </w:rPr>
        <w:t xml:space="preserve"> </w:t>
      </w:r>
      <w:r>
        <w:t>zaschnięciem.</w:t>
      </w:r>
    </w:p>
    <w:p w14:paraId="3420AE31" w14:textId="77777777" w:rsidR="00A40DAE" w:rsidRDefault="00836025">
      <w:pPr>
        <w:pStyle w:val="Nagwek1"/>
        <w:spacing w:before="0" w:line="257" w:lineRule="exact"/>
      </w:pPr>
      <w:r>
        <w:t>Uwagi:</w:t>
      </w:r>
    </w:p>
    <w:p w14:paraId="64C76311" w14:textId="77777777" w:rsidR="00A40DAE" w:rsidRDefault="00836025">
      <w:pPr>
        <w:pStyle w:val="Akapitzlist"/>
        <w:numPr>
          <w:ilvl w:val="0"/>
          <w:numId w:val="4"/>
        </w:numPr>
        <w:tabs>
          <w:tab w:val="left" w:pos="996"/>
          <w:tab w:val="left" w:pos="997"/>
        </w:tabs>
        <w:spacing w:before="1" w:line="257" w:lineRule="exact"/>
        <w:ind w:hanging="361"/>
      </w:pPr>
      <w:r>
        <w:t>materiał i niezbędne urządzenia zapewnia</w:t>
      </w:r>
      <w:r>
        <w:rPr>
          <w:spacing w:val="-3"/>
        </w:rPr>
        <w:t xml:space="preserve"> </w:t>
      </w:r>
      <w:r>
        <w:t>Zamawiający.</w:t>
      </w:r>
    </w:p>
    <w:p w14:paraId="50307823" w14:textId="77777777" w:rsidR="00A40DAE" w:rsidRDefault="00836025">
      <w:pPr>
        <w:pStyle w:val="Nagwek1"/>
        <w:spacing w:before="0" w:line="257" w:lineRule="exact"/>
      </w:pPr>
      <w:r>
        <w:t>Procedura odbioru:</w:t>
      </w:r>
    </w:p>
    <w:p w14:paraId="6E7DC54E" w14:textId="77777777" w:rsidR="00A40DAE" w:rsidRDefault="00836025">
      <w:pPr>
        <w:pStyle w:val="Akapitzlist"/>
        <w:numPr>
          <w:ilvl w:val="0"/>
          <w:numId w:val="4"/>
        </w:numPr>
        <w:tabs>
          <w:tab w:val="left" w:pos="997"/>
        </w:tabs>
        <w:ind w:right="292"/>
        <w:jc w:val="both"/>
      </w:pPr>
      <w:r>
        <w:t>odbiór prac nastąpi poprzez zweryfikowanie prawidłowości i jakości wykonania prac z opisem czynności i zleceniem oraz policzenie kontenerów z zabezpieczonymi repelentem sadzonkami.</w:t>
      </w:r>
    </w:p>
    <w:p w14:paraId="6A07456F" w14:textId="77777777" w:rsidR="00A40DAE" w:rsidRDefault="00A40DAE">
      <w:pPr>
        <w:jc w:val="both"/>
        <w:sectPr w:rsidR="00A40DAE">
          <w:pgSz w:w="11910" w:h="16840"/>
          <w:pgMar w:top="1320" w:right="980" w:bottom="280" w:left="1140" w:header="708" w:footer="708" w:gutter="0"/>
          <w:cols w:space="708"/>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A40DAE" w14:paraId="1E69F67D" w14:textId="77777777">
        <w:trPr>
          <w:trHeight w:val="962"/>
        </w:trPr>
        <w:tc>
          <w:tcPr>
            <w:tcW w:w="650" w:type="dxa"/>
          </w:tcPr>
          <w:p w14:paraId="6F304668" w14:textId="77777777" w:rsidR="00A40DAE" w:rsidRDefault="00A40DAE">
            <w:pPr>
              <w:pStyle w:val="TableParagraph"/>
              <w:spacing w:before="0"/>
              <w:ind w:left="0"/>
              <w:rPr>
                <w:sz w:val="30"/>
              </w:rPr>
            </w:pPr>
          </w:p>
          <w:p w14:paraId="2A0A07BB" w14:textId="77777777" w:rsidR="00A40DAE" w:rsidRDefault="00836025">
            <w:pPr>
              <w:pStyle w:val="TableParagraph"/>
              <w:spacing w:before="0"/>
              <w:ind w:left="120" w:right="110"/>
              <w:jc w:val="center"/>
              <w:rPr>
                <w:b/>
                <w:i/>
              </w:rPr>
            </w:pPr>
            <w:r>
              <w:rPr>
                <w:b/>
                <w:i/>
              </w:rPr>
              <w:t>Nr</w:t>
            </w:r>
          </w:p>
        </w:tc>
        <w:tc>
          <w:tcPr>
            <w:tcW w:w="1728" w:type="dxa"/>
          </w:tcPr>
          <w:p w14:paraId="5DD765D3" w14:textId="77777777" w:rsidR="00A40DAE" w:rsidRDefault="00836025">
            <w:pPr>
              <w:pStyle w:val="TableParagraph"/>
              <w:spacing w:before="222"/>
              <w:ind w:left="172" w:right="141" w:hanging="5"/>
              <w:rPr>
                <w:b/>
                <w:i/>
              </w:rPr>
            </w:pPr>
            <w:r>
              <w:rPr>
                <w:b/>
                <w:i/>
              </w:rPr>
              <w:t>Kod czynności do rozliczenia</w:t>
            </w:r>
          </w:p>
        </w:tc>
        <w:tc>
          <w:tcPr>
            <w:tcW w:w="1725" w:type="dxa"/>
          </w:tcPr>
          <w:p w14:paraId="2B6A4823" w14:textId="77777777" w:rsidR="00A40DAE" w:rsidRDefault="00836025">
            <w:pPr>
              <w:pStyle w:val="TableParagraph"/>
              <w:spacing w:before="93"/>
              <w:ind w:left="216" w:right="201" w:firstLine="1"/>
              <w:jc w:val="center"/>
              <w:rPr>
                <w:b/>
                <w:i/>
              </w:rPr>
            </w:pPr>
            <w:r>
              <w:rPr>
                <w:b/>
                <w:i/>
              </w:rPr>
              <w:t>Kod czynn. / materiału do wyceny</w:t>
            </w:r>
          </w:p>
        </w:tc>
        <w:tc>
          <w:tcPr>
            <w:tcW w:w="3819" w:type="dxa"/>
          </w:tcPr>
          <w:p w14:paraId="275E438E" w14:textId="77777777" w:rsidR="00A40DAE" w:rsidRDefault="00A40DAE">
            <w:pPr>
              <w:pStyle w:val="TableParagraph"/>
              <w:spacing w:before="0"/>
              <w:ind w:left="0"/>
              <w:rPr>
                <w:sz w:val="30"/>
              </w:rPr>
            </w:pPr>
          </w:p>
          <w:p w14:paraId="66525415" w14:textId="77777777" w:rsidR="00A40DAE" w:rsidRDefault="00836025">
            <w:pPr>
              <w:pStyle w:val="TableParagraph"/>
              <w:spacing w:before="0"/>
              <w:ind w:left="920"/>
              <w:rPr>
                <w:b/>
                <w:i/>
              </w:rPr>
            </w:pPr>
            <w:r>
              <w:rPr>
                <w:b/>
                <w:i/>
              </w:rPr>
              <w:t>Opis kodu czynności</w:t>
            </w:r>
          </w:p>
        </w:tc>
        <w:tc>
          <w:tcPr>
            <w:tcW w:w="1423" w:type="dxa"/>
          </w:tcPr>
          <w:p w14:paraId="7F709DFD" w14:textId="77777777" w:rsidR="00A40DAE" w:rsidRDefault="00836025">
            <w:pPr>
              <w:pStyle w:val="TableParagraph"/>
              <w:spacing w:before="222"/>
              <w:ind w:left="419" w:right="192" w:hanging="195"/>
              <w:rPr>
                <w:b/>
                <w:i/>
              </w:rPr>
            </w:pPr>
            <w:r>
              <w:rPr>
                <w:b/>
                <w:i/>
              </w:rPr>
              <w:t>Jednostka miary</w:t>
            </w:r>
          </w:p>
        </w:tc>
      </w:tr>
      <w:tr w:rsidR="00A40DAE" w14:paraId="466A1D07" w14:textId="77777777">
        <w:trPr>
          <w:trHeight w:val="527"/>
        </w:trPr>
        <w:tc>
          <w:tcPr>
            <w:tcW w:w="650" w:type="dxa"/>
          </w:tcPr>
          <w:p w14:paraId="6221CB63" w14:textId="77777777" w:rsidR="00A40DAE" w:rsidRDefault="00836025">
            <w:pPr>
              <w:pStyle w:val="TableParagraph"/>
              <w:spacing w:before="0" w:line="257" w:lineRule="exact"/>
              <w:ind w:left="119" w:right="110"/>
              <w:jc w:val="center"/>
            </w:pPr>
            <w:r>
              <w:t>355</w:t>
            </w:r>
          </w:p>
        </w:tc>
        <w:tc>
          <w:tcPr>
            <w:tcW w:w="1728" w:type="dxa"/>
          </w:tcPr>
          <w:p w14:paraId="458474B9" w14:textId="77777777" w:rsidR="00A40DAE" w:rsidRDefault="00836025">
            <w:pPr>
              <w:pStyle w:val="TableParagraph"/>
              <w:spacing w:before="0" w:line="257" w:lineRule="exact"/>
              <w:ind w:left="108"/>
            </w:pPr>
            <w:r>
              <w:t>MYC-KONT</w:t>
            </w:r>
          </w:p>
        </w:tc>
        <w:tc>
          <w:tcPr>
            <w:tcW w:w="1725" w:type="dxa"/>
          </w:tcPr>
          <w:p w14:paraId="057EBC4C" w14:textId="77777777" w:rsidR="00A40DAE" w:rsidRDefault="00836025">
            <w:pPr>
              <w:pStyle w:val="TableParagraph"/>
              <w:spacing w:before="0" w:line="257" w:lineRule="exact"/>
              <w:ind w:left="108"/>
            </w:pPr>
            <w:r>
              <w:t>MYC-KONT</w:t>
            </w:r>
          </w:p>
        </w:tc>
        <w:tc>
          <w:tcPr>
            <w:tcW w:w="3819" w:type="dxa"/>
          </w:tcPr>
          <w:p w14:paraId="6A0A4FFA" w14:textId="77777777" w:rsidR="00A40DAE" w:rsidRDefault="00836025">
            <w:pPr>
              <w:pStyle w:val="TableParagraph"/>
              <w:spacing w:before="0" w:line="257" w:lineRule="exact"/>
              <w:ind w:left="109"/>
            </w:pPr>
            <w:r>
              <w:t>Mycie i dezynfekcja kontenerów</w:t>
            </w:r>
          </w:p>
        </w:tc>
        <w:tc>
          <w:tcPr>
            <w:tcW w:w="1423" w:type="dxa"/>
          </w:tcPr>
          <w:p w14:paraId="28AB15A5" w14:textId="77777777" w:rsidR="00A40DAE" w:rsidRDefault="00836025">
            <w:pPr>
              <w:pStyle w:val="TableParagraph"/>
              <w:spacing w:before="0" w:line="257" w:lineRule="exact"/>
              <w:ind w:left="472"/>
            </w:pPr>
            <w:r>
              <w:t>TSZT</w:t>
            </w:r>
          </w:p>
        </w:tc>
      </w:tr>
    </w:tbl>
    <w:p w14:paraId="6FE87752" w14:textId="77777777" w:rsidR="00A40DAE" w:rsidRDefault="00836025">
      <w:pPr>
        <w:pStyle w:val="Nagwek1"/>
        <w:spacing w:before="0" w:line="258" w:lineRule="exact"/>
      </w:pPr>
      <w:r>
        <w:t>Standard technologii prac obejmuje:</w:t>
      </w:r>
    </w:p>
    <w:p w14:paraId="44368691" w14:textId="77777777" w:rsidR="00A40DAE" w:rsidRDefault="00836025">
      <w:pPr>
        <w:pStyle w:val="Akapitzlist"/>
        <w:numPr>
          <w:ilvl w:val="0"/>
          <w:numId w:val="4"/>
        </w:numPr>
        <w:tabs>
          <w:tab w:val="left" w:pos="996"/>
          <w:tab w:val="left" w:pos="997"/>
        </w:tabs>
        <w:spacing w:before="1" w:line="257" w:lineRule="exact"/>
        <w:ind w:hanging="361"/>
      </w:pPr>
      <w:r>
        <w:t>uruchomienie modułów linii technologicznej do mycia i dezynfekcji</w:t>
      </w:r>
      <w:r>
        <w:rPr>
          <w:spacing w:val="-12"/>
        </w:rPr>
        <w:t xml:space="preserve"> </w:t>
      </w:r>
      <w:r>
        <w:t>kontenerów,</w:t>
      </w:r>
    </w:p>
    <w:p w14:paraId="7AD5333A" w14:textId="77777777" w:rsidR="00A40DAE" w:rsidRDefault="00836025">
      <w:pPr>
        <w:pStyle w:val="Akapitzlist"/>
        <w:numPr>
          <w:ilvl w:val="0"/>
          <w:numId w:val="4"/>
        </w:numPr>
        <w:tabs>
          <w:tab w:val="left" w:pos="996"/>
          <w:tab w:val="left" w:pos="997"/>
        </w:tabs>
        <w:spacing w:line="257" w:lineRule="exact"/>
        <w:ind w:hanging="361"/>
      </w:pPr>
      <w:r>
        <w:t>dowiezienie</w:t>
      </w:r>
      <w:r>
        <w:rPr>
          <w:spacing w:val="-1"/>
        </w:rPr>
        <w:t xml:space="preserve"> </w:t>
      </w:r>
      <w:r>
        <w:t>kontenerów,</w:t>
      </w:r>
    </w:p>
    <w:p w14:paraId="601B2E01" w14:textId="77777777" w:rsidR="00A40DAE" w:rsidRDefault="00836025">
      <w:pPr>
        <w:pStyle w:val="Akapitzlist"/>
        <w:numPr>
          <w:ilvl w:val="0"/>
          <w:numId w:val="4"/>
        </w:numPr>
        <w:tabs>
          <w:tab w:val="left" w:pos="996"/>
          <w:tab w:val="left" w:pos="997"/>
        </w:tabs>
        <w:spacing w:before="1"/>
        <w:ind w:right="289"/>
      </w:pPr>
      <w:r>
        <w:t>segregacja kontenerów, odkładanie w miejsce wyznaczone przez Zamawiającego kontenerów nie nadających się do dalszego</w:t>
      </w:r>
      <w:r>
        <w:rPr>
          <w:spacing w:val="-4"/>
        </w:rPr>
        <w:t xml:space="preserve"> </w:t>
      </w:r>
      <w:r>
        <w:t>użytkowania,</w:t>
      </w:r>
    </w:p>
    <w:p w14:paraId="0DC0D8F9" w14:textId="77777777" w:rsidR="00A40DAE" w:rsidRDefault="00836025">
      <w:pPr>
        <w:pStyle w:val="Akapitzlist"/>
        <w:numPr>
          <w:ilvl w:val="0"/>
          <w:numId w:val="4"/>
        </w:numPr>
        <w:tabs>
          <w:tab w:val="left" w:pos="996"/>
          <w:tab w:val="left" w:pos="997"/>
        </w:tabs>
        <w:spacing w:before="1" w:line="257" w:lineRule="exact"/>
        <w:ind w:hanging="361"/>
      </w:pPr>
      <w:r>
        <w:t>bieżąca kontrola nad przebiegiem pracy,</w:t>
      </w:r>
    </w:p>
    <w:p w14:paraId="3A507E8E" w14:textId="77777777" w:rsidR="00A40DAE" w:rsidRDefault="00836025">
      <w:pPr>
        <w:pStyle w:val="Akapitzlist"/>
        <w:numPr>
          <w:ilvl w:val="0"/>
          <w:numId w:val="4"/>
        </w:numPr>
        <w:tabs>
          <w:tab w:val="left" w:pos="996"/>
          <w:tab w:val="left" w:pos="997"/>
        </w:tabs>
        <w:ind w:right="295"/>
      </w:pPr>
      <w:r>
        <w:t>odbieranie umytych kontenerów i układanie na paletach w stelażu lub na wózki transportowe,</w:t>
      </w:r>
    </w:p>
    <w:p w14:paraId="3D13ECF8" w14:textId="77777777" w:rsidR="00A40DAE" w:rsidRDefault="00836025">
      <w:pPr>
        <w:pStyle w:val="Akapitzlist"/>
        <w:numPr>
          <w:ilvl w:val="0"/>
          <w:numId w:val="4"/>
        </w:numPr>
        <w:tabs>
          <w:tab w:val="left" w:pos="996"/>
          <w:tab w:val="left" w:pos="997"/>
        </w:tabs>
        <w:ind w:right="290"/>
      </w:pPr>
      <w:r>
        <w:t>przeniesienie/ przewóz uszkodzonych kontenerów w wyznaczone przez Zamawiającego miejsce,</w:t>
      </w:r>
    </w:p>
    <w:p w14:paraId="4076C8B3" w14:textId="77777777" w:rsidR="00A40DAE" w:rsidRDefault="00836025">
      <w:pPr>
        <w:pStyle w:val="Akapitzlist"/>
        <w:numPr>
          <w:ilvl w:val="0"/>
          <w:numId w:val="4"/>
        </w:numPr>
        <w:tabs>
          <w:tab w:val="left" w:pos="996"/>
          <w:tab w:val="left" w:pos="997"/>
        </w:tabs>
        <w:spacing w:line="257" w:lineRule="exact"/>
        <w:ind w:hanging="361"/>
      </w:pPr>
      <w:r>
        <w:t>bieżące i końcowe porządkowanie stanowisk pracy i otoczenia linii</w:t>
      </w:r>
      <w:r>
        <w:rPr>
          <w:spacing w:val="-14"/>
        </w:rPr>
        <w:t xml:space="preserve"> </w:t>
      </w:r>
      <w:r>
        <w:t>technologicznej.</w:t>
      </w:r>
    </w:p>
    <w:p w14:paraId="27FE565E" w14:textId="77777777" w:rsidR="00A40DAE" w:rsidRDefault="00836025">
      <w:pPr>
        <w:pStyle w:val="Nagwek1"/>
        <w:spacing w:before="0" w:line="257" w:lineRule="exact"/>
      </w:pPr>
      <w:r>
        <w:t>Uwagi:</w:t>
      </w:r>
    </w:p>
    <w:p w14:paraId="634417BB" w14:textId="77777777" w:rsidR="00A40DAE" w:rsidRDefault="00836025">
      <w:pPr>
        <w:pStyle w:val="Akapitzlist"/>
        <w:numPr>
          <w:ilvl w:val="0"/>
          <w:numId w:val="4"/>
        </w:numPr>
        <w:tabs>
          <w:tab w:val="left" w:pos="996"/>
          <w:tab w:val="left" w:pos="997"/>
        </w:tabs>
        <w:spacing w:before="1" w:line="257" w:lineRule="exact"/>
        <w:ind w:hanging="361"/>
      </w:pPr>
      <w:r>
        <w:t>materiał i niezbędne urządzenia zapewnia</w:t>
      </w:r>
      <w:r>
        <w:rPr>
          <w:spacing w:val="-3"/>
        </w:rPr>
        <w:t xml:space="preserve"> </w:t>
      </w:r>
      <w:r>
        <w:t>Zamawiający.</w:t>
      </w:r>
    </w:p>
    <w:p w14:paraId="464F5AFE" w14:textId="77777777" w:rsidR="00A40DAE" w:rsidRDefault="00836025">
      <w:pPr>
        <w:pStyle w:val="Nagwek1"/>
        <w:spacing w:before="0" w:line="257" w:lineRule="exact"/>
      </w:pPr>
      <w:r>
        <w:t>Procedura odbioru:</w:t>
      </w:r>
    </w:p>
    <w:p w14:paraId="6D6297FD" w14:textId="77777777" w:rsidR="00A40DAE" w:rsidRDefault="00836025">
      <w:pPr>
        <w:pStyle w:val="Akapitzlist"/>
        <w:numPr>
          <w:ilvl w:val="0"/>
          <w:numId w:val="4"/>
        </w:numPr>
        <w:tabs>
          <w:tab w:val="left" w:pos="996"/>
          <w:tab w:val="left" w:pos="997"/>
        </w:tabs>
        <w:spacing w:before="1"/>
        <w:ind w:right="292"/>
      </w:pPr>
      <w:r>
        <w:t>odbiór prac nastąpi poprzez zweryfikowanie prawidłowości i jakości wykonania prac z opisem czynności i zleceniem oraz policzenie kontenerów dostarczonych do</w:t>
      </w:r>
      <w:r>
        <w:rPr>
          <w:spacing w:val="-8"/>
        </w:rPr>
        <w:t xml:space="preserve"> </w:t>
      </w:r>
      <w:r>
        <w:t>mycia.</w:t>
      </w:r>
    </w:p>
    <w:p w14:paraId="7A6DBD51" w14:textId="77777777" w:rsidR="00A40DAE" w:rsidRDefault="00836025">
      <w:pPr>
        <w:spacing w:before="1"/>
        <w:ind w:left="1041"/>
        <w:rPr>
          <w:i/>
        </w:rPr>
      </w:pPr>
      <w:r>
        <w:rPr>
          <w:i/>
        </w:rPr>
        <w:t>(rozliczenie z dokładnością do dwóch miejsc po przecinku)</w:t>
      </w:r>
    </w:p>
    <w:p w14:paraId="5F04C8BB" w14:textId="77777777" w:rsidR="00A40DAE" w:rsidRDefault="00A40DAE">
      <w:pPr>
        <w:pStyle w:val="Tekstpodstawowy"/>
        <w:ind w:left="0" w:firstLine="0"/>
        <w:rPr>
          <w:i/>
          <w:sz w:val="20"/>
        </w:rPr>
      </w:pPr>
    </w:p>
    <w:p w14:paraId="559594F6" w14:textId="77777777" w:rsidR="00A40DAE" w:rsidRDefault="00A40DAE">
      <w:pPr>
        <w:pStyle w:val="Tekstpodstawowy"/>
        <w:ind w:left="0" w:firstLine="0"/>
        <w:rPr>
          <w:i/>
          <w:sz w:val="20"/>
        </w:rPr>
      </w:pPr>
    </w:p>
    <w:p w14:paraId="668071D7" w14:textId="77777777" w:rsidR="00A40DAE" w:rsidRDefault="00A40DAE">
      <w:pPr>
        <w:pStyle w:val="Tekstpodstawowy"/>
        <w:ind w:left="0" w:firstLine="0"/>
        <w:rPr>
          <w:i/>
          <w:sz w:val="1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7"/>
        <w:gridCol w:w="3818"/>
        <w:gridCol w:w="1422"/>
      </w:tblGrid>
      <w:tr w:rsidR="00A40DAE" w14:paraId="42AEACCF" w14:textId="77777777">
        <w:trPr>
          <w:trHeight w:val="1009"/>
        </w:trPr>
        <w:tc>
          <w:tcPr>
            <w:tcW w:w="650" w:type="dxa"/>
          </w:tcPr>
          <w:p w14:paraId="689C2217" w14:textId="77777777" w:rsidR="00A40DAE" w:rsidRDefault="00A40DAE">
            <w:pPr>
              <w:pStyle w:val="TableParagraph"/>
              <w:spacing w:before="1"/>
              <w:ind w:left="0"/>
              <w:rPr>
                <w:i/>
                <w:sz w:val="32"/>
              </w:rPr>
            </w:pPr>
          </w:p>
          <w:p w14:paraId="48D4B627" w14:textId="77777777" w:rsidR="00A40DAE" w:rsidRDefault="00836025">
            <w:pPr>
              <w:pStyle w:val="TableParagraph"/>
              <w:spacing w:before="0"/>
              <w:ind w:left="121" w:right="106"/>
              <w:jc w:val="center"/>
              <w:rPr>
                <w:b/>
                <w:i/>
              </w:rPr>
            </w:pPr>
            <w:r>
              <w:rPr>
                <w:b/>
                <w:i/>
              </w:rPr>
              <w:t>Nr</w:t>
            </w:r>
          </w:p>
        </w:tc>
        <w:tc>
          <w:tcPr>
            <w:tcW w:w="1728" w:type="dxa"/>
          </w:tcPr>
          <w:p w14:paraId="235CE24B" w14:textId="77777777" w:rsidR="00A40DAE" w:rsidRDefault="00A40DAE">
            <w:pPr>
              <w:pStyle w:val="TableParagraph"/>
              <w:spacing w:before="0"/>
              <w:ind w:left="0"/>
              <w:rPr>
                <w:i/>
                <w:sz w:val="21"/>
              </w:rPr>
            </w:pPr>
          </w:p>
          <w:p w14:paraId="3D620ED8" w14:textId="77777777" w:rsidR="00A40DAE" w:rsidRDefault="00836025">
            <w:pPr>
              <w:pStyle w:val="TableParagraph"/>
              <w:spacing w:before="0"/>
              <w:ind w:left="170" w:right="143" w:hanging="5"/>
              <w:rPr>
                <w:b/>
                <w:i/>
              </w:rPr>
            </w:pPr>
            <w:r>
              <w:rPr>
                <w:b/>
                <w:i/>
              </w:rPr>
              <w:t>Kod czynności do rozliczenia</w:t>
            </w:r>
          </w:p>
        </w:tc>
        <w:tc>
          <w:tcPr>
            <w:tcW w:w="1727" w:type="dxa"/>
          </w:tcPr>
          <w:p w14:paraId="75E045C3" w14:textId="77777777" w:rsidR="00A40DAE" w:rsidRDefault="00836025">
            <w:pPr>
              <w:pStyle w:val="TableParagraph"/>
              <w:spacing w:before="117"/>
              <w:ind w:left="214" w:right="205" w:firstLine="1"/>
              <w:jc w:val="center"/>
              <w:rPr>
                <w:b/>
                <w:i/>
              </w:rPr>
            </w:pPr>
            <w:r>
              <w:rPr>
                <w:b/>
                <w:i/>
              </w:rPr>
              <w:t>Kod czynn. / materiału do wyceny</w:t>
            </w:r>
          </w:p>
        </w:tc>
        <w:tc>
          <w:tcPr>
            <w:tcW w:w="3818" w:type="dxa"/>
          </w:tcPr>
          <w:p w14:paraId="37E14D1D" w14:textId="77777777" w:rsidR="00A40DAE" w:rsidRDefault="00A40DAE">
            <w:pPr>
              <w:pStyle w:val="TableParagraph"/>
              <w:spacing w:before="1"/>
              <w:ind w:left="0"/>
              <w:rPr>
                <w:i/>
                <w:sz w:val="32"/>
              </w:rPr>
            </w:pPr>
          </w:p>
          <w:p w14:paraId="5958345D" w14:textId="77777777" w:rsidR="00A40DAE" w:rsidRDefault="00836025">
            <w:pPr>
              <w:pStyle w:val="TableParagraph"/>
              <w:spacing w:before="0"/>
              <w:ind w:left="918"/>
              <w:rPr>
                <w:b/>
                <w:i/>
              </w:rPr>
            </w:pPr>
            <w:r>
              <w:rPr>
                <w:b/>
                <w:i/>
              </w:rPr>
              <w:t>Opis kodu czynności</w:t>
            </w:r>
          </w:p>
        </w:tc>
        <w:tc>
          <w:tcPr>
            <w:tcW w:w="1422" w:type="dxa"/>
          </w:tcPr>
          <w:p w14:paraId="27DDC408" w14:textId="77777777" w:rsidR="00A40DAE" w:rsidRDefault="00A40DAE">
            <w:pPr>
              <w:pStyle w:val="TableParagraph"/>
              <w:spacing w:before="0"/>
              <w:ind w:left="0"/>
              <w:rPr>
                <w:i/>
                <w:sz w:val="21"/>
              </w:rPr>
            </w:pPr>
          </w:p>
          <w:p w14:paraId="01B61E22" w14:textId="77777777" w:rsidR="00A40DAE" w:rsidRDefault="00836025">
            <w:pPr>
              <w:pStyle w:val="TableParagraph"/>
              <w:spacing w:before="0"/>
              <w:ind w:left="415" w:right="192" w:hanging="192"/>
              <w:rPr>
                <w:b/>
                <w:i/>
              </w:rPr>
            </w:pPr>
            <w:r>
              <w:rPr>
                <w:b/>
                <w:i/>
              </w:rPr>
              <w:t>Jednostka miary</w:t>
            </w:r>
          </w:p>
        </w:tc>
      </w:tr>
      <w:tr w:rsidR="00A40DAE" w14:paraId="2EF6A1E2" w14:textId="77777777">
        <w:trPr>
          <w:trHeight w:val="650"/>
        </w:trPr>
        <w:tc>
          <w:tcPr>
            <w:tcW w:w="650" w:type="dxa"/>
          </w:tcPr>
          <w:p w14:paraId="42284C5B" w14:textId="77777777" w:rsidR="00A40DAE" w:rsidRDefault="00836025">
            <w:pPr>
              <w:pStyle w:val="TableParagraph"/>
              <w:spacing w:before="59"/>
              <w:ind w:left="121" w:right="107"/>
              <w:jc w:val="center"/>
            </w:pPr>
            <w:r>
              <w:t>356</w:t>
            </w:r>
          </w:p>
        </w:tc>
        <w:tc>
          <w:tcPr>
            <w:tcW w:w="1728" w:type="dxa"/>
          </w:tcPr>
          <w:p w14:paraId="1F0610A8" w14:textId="77777777" w:rsidR="00A40DAE" w:rsidRDefault="00836025">
            <w:pPr>
              <w:pStyle w:val="TableParagraph"/>
              <w:spacing w:before="59"/>
              <w:ind w:left="98"/>
            </w:pPr>
            <w:r>
              <w:t>PROD.SUBS</w:t>
            </w:r>
          </w:p>
        </w:tc>
        <w:tc>
          <w:tcPr>
            <w:tcW w:w="1727" w:type="dxa"/>
          </w:tcPr>
          <w:p w14:paraId="46B9CF74" w14:textId="77777777" w:rsidR="00A40DAE" w:rsidRDefault="00836025">
            <w:pPr>
              <w:pStyle w:val="TableParagraph"/>
              <w:spacing w:before="59"/>
              <w:ind w:left="99"/>
            </w:pPr>
            <w:r>
              <w:t>PROD.SUBS</w:t>
            </w:r>
          </w:p>
        </w:tc>
        <w:tc>
          <w:tcPr>
            <w:tcW w:w="3818" w:type="dxa"/>
          </w:tcPr>
          <w:p w14:paraId="6158677C" w14:textId="77777777" w:rsidR="00A40DAE" w:rsidRDefault="00836025">
            <w:pPr>
              <w:pStyle w:val="TableParagraph"/>
              <w:spacing w:before="59"/>
              <w:ind w:left="100"/>
            </w:pPr>
            <w:r>
              <w:t>Produkcja substratów</w:t>
            </w:r>
          </w:p>
        </w:tc>
        <w:tc>
          <w:tcPr>
            <w:tcW w:w="1422" w:type="dxa"/>
          </w:tcPr>
          <w:p w14:paraId="1786F1CA" w14:textId="77777777" w:rsidR="00A40DAE" w:rsidRDefault="00836025">
            <w:pPr>
              <w:pStyle w:val="TableParagraph"/>
              <w:spacing w:before="59"/>
              <w:ind w:left="563" w:right="551"/>
              <w:jc w:val="center"/>
              <w:rPr>
                <w:sz w:val="14"/>
              </w:rPr>
            </w:pPr>
            <w:r>
              <w:rPr>
                <w:position w:val="-4"/>
              </w:rPr>
              <w:t>M</w:t>
            </w:r>
            <w:r>
              <w:rPr>
                <w:sz w:val="14"/>
              </w:rPr>
              <w:t>3</w:t>
            </w:r>
          </w:p>
        </w:tc>
      </w:tr>
    </w:tbl>
    <w:p w14:paraId="46AD2A3A" w14:textId="77777777" w:rsidR="00A40DAE" w:rsidRDefault="00836025">
      <w:pPr>
        <w:pStyle w:val="Nagwek1"/>
        <w:spacing w:before="0" w:line="257" w:lineRule="exact"/>
        <w:jc w:val="both"/>
      </w:pPr>
      <w:r>
        <w:t>Standard technologii prac obejmuje:</w:t>
      </w:r>
    </w:p>
    <w:p w14:paraId="7C39C5B6" w14:textId="77777777" w:rsidR="00A40DAE" w:rsidRDefault="00836025">
      <w:pPr>
        <w:pStyle w:val="Akapitzlist"/>
        <w:numPr>
          <w:ilvl w:val="0"/>
          <w:numId w:val="4"/>
        </w:numPr>
        <w:tabs>
          <w:tab w:val="left" w:pos="997"/>
        </w:tabs>
        <w:ind w:right="292"/>
        <w:jc w:val="both"/>
      </w:pPr>
      <w:r>
        <w:t>uruchomienie poszczególnych modułów linii technologicznej do produkcji substratów (owijarka, pakowarka, rozdrabniacz torfu, suszarnia dolomitu, linia produkcyjna, podajnik worków z</w:t>
      </w:r>
      <w:r>
        <w:rPr>
          <w:spacing w:val="-2"/>
        </w:rPr>
        <w:t xml:space="preserve"> </w:t>
      </w:r>
      <w:r>
        <w:t>substratem),</w:t>
      </w:r>
    </w:p>
    <w:p w14:paraId="4F62E4BB" w14:textId="77777777" w:rsidR="00A40DAE" w:rsidRDefault="00836025">
      <w:pPr>
        <w:pStyle w:val="Akapitzlist"/>
        <w:numPr>
          <w:ilvl w:val="0"/>
          <w:numId w:val="4"/>
        </w:numPr>
        <w:tabs>
          <w:tab w:val="left" w:pos="996"/>
          <w:tab w:val="left" w:pos="997"/>
        </w:tabs>
        <w:spacing w:line="258" w:lineRule="exact"/>
        <w:ind w:hanging="361"/>
      </w:pPr>
      <w:r>
        <w:t>rozpakowanie big bali z</w:t>
      </w:r>
      <w:r>
        <w:rPr>
          <w:spacing w:val="-2"/>
        </w:rPr>
        <w:t xml:space="preserve"> </w:t>
      </w:r>
      <w:r>
        <w:t>torfem,</w:t>
      </w:r>
    </w:p>
    <w:p w14:paraId="1FEDBF77" w14:textId="77777777" w:rsidR="00A40DAE" w:rsidRDefault="00836025">
      <w:pPr>
        <w:pStyle w:val="Akapitzlist"/>
        <w:numPr>
          <w:ilvl w:val="0"/>
          <w:numId w:val="4"/>
        </w:numPr>
        <w:tabs>
          <w:tab w:val="left" w:pos="996"/>
          <w:tab w:val="left" w:pos="997"/>
        </w:tabs>
        <w:spacing w:line="257" w:lineRule="exact"/>
        <w:ind w:hanging="361"/>
      </w:pPr>
      <w:r>
        <w:t>złożenie</w:t>
      </w:r>
      <w:r>
        <w:rPr>
          <w:spacing w:val="-15"/>
        </w:rPr>
        <w:t xml:space="preserve"> </w:t>
      </w:r>
      <w:r>
        <w:t>folii</w:t>
      </w:r>
      <w:r>
        <w:rPr>
          <w:spacing w:val="-13"/>
        </w:rPr>
        <w:t xml:space="preserve"> </w:t>
      </w:r>
      <w:r>
        <w:t>opakowaniowej,</w:t>
      </w:r>
      <w:r>
        <w:rPr>
          <w:spacing w:val="-14"/>
        </w:rPr>
        <w:t xml:space="preserve"> </w:t>
      </w:r>
      <w:r>
        <w:t>palet</w:t>
      </w:r>
      <w:r>
        <w:rPr>
          <w:spacing w:val="-15"/>
        </w:rPr>
        <w:t xml:space="preserve"> </w:t>
      </w:r>
      <w:r>
        <w:t>drewnianych</w:t>
      </w:r>
      <w:r>
        <w:rPr>
          <w:spacing w:val="-13"/>
        </w:rPr>
        <w:t xml:space="preserve"> </w:t>
      </w:r>
      <w:r>
        <w:t>i</w:t>
      </w:r>
      <w:r>
        <w:rPr>
          <w:spacing w:val="-13"/>
        </w:rPr>
        <w:t xml:space="preserve"> </w:t>
      </w:r>
      <w:r>
        <w:t>innych</w:t>
      </w:r>
      <w:r>
        <w:rPr>
          <w:spacing w:val="-13"/>
        </w:rPr>
        <w:t xml:space="preserve"> </w:t>
      </w:r>
      <w:r>
        <w:t>odpadów</w:t>
      </w:r>
      <w:r>
        <w:rPr>
          <w:spacing w:val="-15"/>
        </w:rPr>
        <w:t xml:space="preserve"> </w:t>
      </w:r>
      <w:r>
        <w:t>we</w:t>
      </w:r>
      <w:r>
        <w:rPr>
          <w:spacing w:val="-14"/>
        </w:rPr>
        <w:t xml:space="preserve"> </w:t>
      </w:r>
      <w:r>
        <w:t>wskazanym</w:t>
      </w:r>
      <w:r>
        <w:rPr>
          <w:spacing w:val="-13"/>
        </w:rPr>
        <w:t xml:space="preserve"> </w:t>
      </w:r>
      <w:r>
        <w:t>miejscu,</w:t>
      </w:r>
    </w:p>
    <w:p w14:paraId="7ED6F06C" w14:textId="77777777" w:rsidR="00A40DAE" w:rsidRDefault="00836025">
      <w:pPr>
        <w:pStyle w:val="Akapitzlist"/>
        <w:numPr>
          <w:ilvl w:val="0"/>
          <w:numId w:val="4"/>
        </w:numPr>
        <w:tabs>
          <w:tab w:val="left" w:pos="996"/>
          <w:tab w:val="left" w:pos="997"/>
        </w:tabs>
        <w:spacing w:line="257" w:lineRule="exact"/>
        <w:ind w:hanging="361"/>
      </w:pPr>
      <w:r>
        <w:t>obsługę urządzeń linii</w:t>
      </w:r>
      <w:r>
        <w:rPr>
          <w:spacing w:val="-1"/>
        </w:rPr>
        <w:t xml:space="preserve"> </w:t>
      </w:r>
      <w:r>
        <w:t>produkcyjnej,</w:t>
      </w:r>
    </w:p>
    <w:p w14:paraId="16D26848" w14:textId="77777777" w:rsidR="00A40DAE" w:rsidRDefault="00836025">
      <w:pPr>
        <w:pStyle w:val="Akapitzlist"/>
        <w:numPr>
          <w:ilvl w:val="0"/>
          <w:numId w:val="4"/>
        </w:numPr>
        <w:tabs>
          <w:tab w:val="left" w:pos="996"/>
          <w:tab w:val="left" w:pos="997"/>
        </w:tabs>
        <w:spacing w:before="2"/>
        <w:ind w:right="291"/>
      </w:pPr>
      <w:r>
        <w:t>obsługę pakowarki (pakowanie substratu do worków PE), nakładanie worków na gardziel zasypową i zaszywanie napełnionych substratem</w:t>
      </w:r>
      <w:r>
        <w:rPr>
          <w:spacing w:val="-4"/>
        </w:rPr>
        <w:t xml:space="preserve"> </w:t>
      </w:r>
      <w:r>
        <w:t>worków,</w:t>
      </w:r>
    </w:p>
    <w:p w14:paraId="20F74E2D" w14:textId="77777777" w:rsidR="00A40DAE" w:rsidRDefault="00836025">
      <w:pPr>
        <w:pStyle w:val="Akapitzlist"/>
        <w:numPr>
          <w:ilvl w:val="0"/>
          <w:numId w:val="4"/>
        </w:numPr>
        <w:tabs>
          <w:tab w:val="left" w:pos="996"/>
          <w:tab w:val="left" w:pos="997"/>
        </w:tabs>
        <w:spacing w:line="257" w:lineRule="exact"/>
        <w:ind w:hanging="361"/>
      </w:pPr>
      <w:r>
        <w:t>układanie napełnionych substratem worków na paletach</w:t>
      </w:r>
      <w:r>
        <w:rPr>
          <w:spacing w:val="-4"/>
        </w:rPr>
        <w:t xml:space="preserve"> </w:t>
      </w:r>
      <w:r>
        <w:t>drewnianych,</w:t>
      </w:r>
    </w:p>
    <w:p w14:paraId="4A7EDAC8" w14:textId="77777777" w:rsidR="00A40DAE" w:rsidRDefault="00836025">
      <w:pPr>
        <w:pStyle w:val="Akapitzlist"/>
        <w:numPr>
          <w:ilvl w:val="0"/>
          <w:numId w:val="4"/>
        </w:numPr>
        <w:tabs>
          <w:tab w:val="left" w:pos="996"/>
          <w:tab w:val="left" w:pos="997"/>
        </w:tabs>
        <w:spacing w:line="257" w:lineRule="exact"/>
        <w:ind w:hanging="361"/>
      </w:pPr>
      <w:r>
        <w:t>obsługa owijarki podczas owijania palet z</w:t>
      </w:r>
      <w:r>
        <w:rPr>
          <w:spacing w:val="-4"/>
        </w:rPr>
        <w:t xml:space="preserve"> </w:t>
      </w:r>
      <w:r>
        <w:t>substratem,</w:t>
      </w:r>
    </w:p>
    <w:p w14:paraId="7F9BFA9A" w14:textId="77777777" w:rsidR="00A40DAE" w:rsidRDefault="00836025">
      <w:pPr>
        <w:pStyle w:val="Akapitzlist"/>
        <w:numPr>
          <w:ilvl w:val="0"/>
          <w:numId w:val="4"/>
        </w:numPr>
        <w:tabs>
          <w:tab w:val="left" w:pos="996"/>
          <w:tab w:val="left" w:pos="997"/>
        </w:tabs>
        <w:spacing w:before="1" w:line="257" w:lineRule="exact"/>
        <w:ind w:hanging="361"/>
      </w:pPr>
      <w:r>
        <w:t>spinanie worków na paletach taśmą</w:t>
      </w:r>
      <w:r>
        <w:rPr>
          <w:spacing w:val="-2"/>
        </w:rPr>
        <w:t xml:space="preserve"> </w:t>
      </w:r>
      <w:r>
        <w:t>ściągającą,</w:t>
      </w:r>
    </w:p>
    <w:p w14:paraId="1DE9DEE2" w14:textId="77777777" w:rsidR="00A40DAE" w:rsidRDefault="00836025">
      <w:pPr>
        <w:pStyle w:val="Akapitzlist"/>
        <w:numPr>
          <w:ilvl w:val="0"/>
          <w:numId w:val="4"/>
        </w:numPr>
        <w:tabs>
          <w:tab w:val="left" w:pos="996"/>
          <w:tab w:val="left" w:pos="997"/>
        </w:tabs>
        <w:ind w:right="291"/>
      </w:pPr>
      <w:r>
        <w:t>donoszenie i uzupełnianie komponentów substratu w zasobnikach linii technologicznej (perlit, wermikulit,</w:t>
      </w:r>
      <w:r>
        <w:rPr>
          <w:spacing w:val="-3"/>
        </w:rPr>
        <w:t xml:space="preserve"> </w:t>
      </w:r>
      <w:r>
        <w:t>nawozy),</w:t>
      </w:r>
    </w:p>
    <w:p w14:paraId="30183E2C" w14:textId="77777777" w:rsidR="00A40DAE" w:rsidRDefault="00836025">
      <w:pPr>
        <w:pStyle w:val="Akapitzlist"/>
        <w:numPr>
          <w:ilvl w:val="0"/>
          <w:numId w:val="4"/>
        </w:numPr>
        <w:tabs>
          <w:tab w:val="left" w:pos="996"/>
          <w:tab w:val="left" w:pos="997"/>
        </w:tabs>
        <w:ind w:hanging="361"/>
      </w:pPr>
      <w:r>
        <w:t>donoszenie pustych worków do</w:t>
      </w:r>
      <w:r>
        <w:rPr>
          <w:spacing w:val="-2"/>
        </w:rPr>
        <w:t xml:space="preserve"> </w:t>
      </w:r>
      <w:r>
        <w:t>pakowarki,</w:t>
      </w:r>
    </w:p>
    <w:p w14:paraId="2D15EF0F" w14:textId="77777777" w:rsidR="00A40DAE" w:rsidRDefault="00836025">
      <w:pPr>
        <w:pStyle w:val="Akapitzlist"/>
        <w:numPr>
          <w:ilvl w:val="0"/>
          <w:numId w:val="4"/>
        </w:numPr>
        <w:tabs>
          <w:tab w:val="left" w:pos="996"/>
          <w:tab w:val="left" w:pos="997"/>
        </w:tabs>
        <w:spacing w:before="1" w:line="257" w:lineRule="exact"/>
        <w:ind w:hanging="361"/>
      </w:pPr>
      <w:r>
        <w:t>donoszenie i uzupełnianie dolomitu mielonego w urządzeniu</w:t>
      </w:r>
      <w:r>
        <w:rPr>
          <w:spacing w:val="-12"/>
        </w:rPr>
        <w:t xml:space="preserve"> </w:t>
      </w:r>
      <w:r>
        <w:t>susząco-dozującym,</w:t>
      </w:r>
    </w:p>
    <w:p w14:paraId="3D80DA75" w14:textId="77777777" w:rsidR="00A40DAE" w:rsidRDefault="00836025">
      <w:pPr>
        <w:pStyle w:val="Akapitzlist"/>
        <w:numPr>
          <w:ilvl w:val="0"/>
          <w:numId w:val="4"/>
        </w:numPr>
        <w:tabs>
          <w:tab w:val="left" w:pos="996"/>
          <w:tab w:val="left" w:pos="997"/>
        </w:tabs>
        <w:spacing w:line="257" w:lineRule="exact"/>
        <w:ind w:hanging="361"/>
      </w:pPr>
      <w:r>
        <w:t>donoszenie folii stretch, taśmy spinającej, zszywek do</w:t>
      </w:r>
      <w:r>
        <w:rPr>
          <w:spacing w:val="-8"/>
        </w:rPr>
        <w:t xml:space="preserve"> </w:t>
      </w:r>
      <w:r>
        <w:t>worków,</w:t>
      </w:r>
    </w:p>
    <w:p w14:paraId="13498356" w14:textId="77777777" w:rsidR="00A40DAE" w:rsidRDefault="00836025">
      <w:pPr>
        <w:pStyle w:val="Akapitzlist"/>
        <w:numPr>
          <w:ilvl w:val="0"/>
          <w:numId w:val="4"/>
        </w:numPr>
        <w:tabs>
          <w:tab w:val="left" w:pos="996"/>
          <w:tab w:val="left" w:pos="997"/>
        </w:tabs>
        <w:spacing w:before="2" w:line="257" w:lineRule="exact"/>
        <w:ind w:hanging="361"/>
      </w:pPr>
      <w:r>
        <w:t>pomiary kontrolne dozowania komponentów substratu i ilości substratu w</w:t>
      </w:r>
      <w:r>
        <w:rPr>
          <w:spacing w:val="-16"/>
        </w:rPr>
        <w:t xml:space="preserve"> </w:t>
      </w:r>
      <w:r>
        <w:t>workach,</w:t>
      </w:r>
    </w:p>
    <w:p w14:paraId="06404300" w14:textId="77777777" w:rsidR="00A40DAE" w:rsidRDefault="00836025">
      <w:pPr>
        <w:pStyle w:val="Akapitzlist"/>
        <w:numPr>
          <w:ilvl w:val="0"/>
          <w:numId w:val="4"/>
        </w:numPr>
        <w:tabs>
          <w:tab w:val="left" w:pos="996"/>
          <w:tab w:val="left" w:pos="997"/>
        </w:tabs>
        <w:spacing w:line="257" w:lineRule="exact"/>
        <w:ind w:hanging="361"/>
      </w:pPr>
      <w:r>
        <w:t>ważenie i etykietowanie wyprodukowanych palet z</w:t>
      </w:r>
      <w:r>
        <w:rPr>
          <w:spacing w:val="-6"/>
        </w:rPr>
        <w:t xml:space="preserve"> </w:t>
      </w:r>
      <w:r>
        <w:t>substratem,</w:t>
      </w:r>
    </w:p>
    <w:p w14:paraId="2A5EC34B" w14:textId="349E19BE" w:rsidR="00A40DAE" w:rsidRDefault="00836025">
      <w:pPr>
        <w:pStyle w:val="Akapitzlist"/>
        <w:numPr>
          <w:ilvl w:val="0"/>
          <w:numId w:val="4"/>
        </w:numPr>
        <w:tabs>
          <w:tab w:val="left" w:pos="996"/>
          <w:tab w:val="left" w:pos="997"/>
        </w:tabs>
        <w:spacing w:before="77"/>
        <w:ind w:right="291"/>
      </w:pPr>
      <w:r>
        <w:t>bieżące i końcowe (na zakończenie zmiany roboczej) porządkowanie stanowisk pracy i otoczenia linii technologicznej.</w:t>
      </w:r>
    </w:p>
    <w:p w14:paraId="304E6EE8" w14:textId="37DB1F21" w:rsidR="00473670" w:rsidRDefault="00473670" w:rsidP="00473670">
      <w:pPr>
        <w:tabs>
          <w:tab w:val="left" w:pos="996"/>
          <w:tab w:val="left" w:pos="997"/>
        </w:tabs>
        <w:spacing w:before="77"/>
        <w:ind w:right="291"/>
      </w:pPr>
    </w:p>
    <w:p w14:paraId="6C4604C9" w14:textId="55327E04" w:rsidR="00473670" w:rsidRDefault="00473670" w:rsidP="00473670">
      <w:pPr>
        <w:tabs>
          <w:tab w:val="left" w:pos="996"/>
          <w:tab w:val="left" w:pos="997"/>
        </w:tabs>
        <w:spacing w:before="77"/>
        <w:ind w:right="291"/>
      </w:pPr>
    </w:p>
    <w:p w14:paraId="0D1947FB" w14:textId="1DEB2A93" w:rsidR="00473670" w:rsidRDefault="00473670" w:rsidP="00473670">
      <w:pPr>
        <w:tabs>
          <w:tab w:val="left" w:pos="996"/>
          <w:tab w:val="left" w:pos="997"/>
        </w:tabs>
        <w:spacing w:before="77"/>
        <w:ind w:right="291"/>
      </w:pPr>
    </w:p>
    <w:p w14:paraId="61CCFA54" w14:textId="77777777" w:rsidR="00473670" w:rsidRDefault="00473670" w:rsidP="00473670">
      <w:pPr>
        <w:tabs>
          <w:tab w:val="left" w:pos="996"/>
          <w:tab w:val="left" w:pos="997"/>
        </w:tabs>
        <w:spacing w:before="77"/>
        <w:ind w:right="291"/>
      </w:pPr>
    </w:p>
    <w:p w14:paraId="1076D9C8" w14:textId="77777777" w:rsidR="00A40DAE" w:rsidRDefault="00836025">
      <w:pPr>
        <w:pStyle w:val="Nagwek1"/>
        <w:spacing w:before="1"/>
      </w:pPr>
      <w:r>
        <w:t>Uwagi:</w:t>
      </w:r>
    </w:p>
    <w:p w14:paraId="3A8D96B6" w14:textId="77777777" w:rsidR="00A40DAE" w:rsidRDefault="00836025">
      <w:pPr>
        <w:pStyle w:val="Akapitzlist"/>
        <w:numPr>
          <w:ilvl w:val="0"/>
          <w:numId w:val="4"/>
        </w:numPr>
        <w:tabs>
          <w:tab w:val="left" w:pos="996"/>
          <w:tab w:val="left" w:pos="997"/>
        </w:tabs>
        <w:spacing w:before="1" w:line="257" w:lineRule="exact"/>
        <w:ind w:hanging="361"/>
      </w:pPr>
      <w:r>
        <w:t>materiał i niezbędne urządzenia zapewnia</w:t>
      </w:r>
      <w:r>
        <w:rPr>
          <w:spacing w:val="-3"/>
        </w:rPr>
        <w:t xml:space="preserve"> </w:t>
      </w:r>
      <w:r>
        <w:t>Zamawiający.</w:t>
      </w:r>
    </w:p>
    <w:p w14:paraId="64DBA1C7" w14:textId="77777777" w:rsidR="00A40DAE" w:rsidRDefault="00836025">
      <w:pPr>
        <w:pStyle w:val="Nagwek1"/>
        <w:spacing w:before="0" w:line="257" w:lineRule="exact"/>
      </w:pPr>
      <w:r>
        <w:t>Procedura odbioru:</w:t>
      </w:r>
    </w:p>
    <w:p w14:paraId="58DA2B14" w14:textId="77777777" w:rsidR="00A40DAE" w:rsidRDefault="00836025">
      <w:pPr>
        <w:pStyle w:val="Akapitzlist"/>
        <w:numPr>
          <w:ilvl w:val="0"/>
          <w:numId w:val="4"/>
        </w:numPr>
        <w:tabs>
          <w:tab w:val="left" w:pos="996"/>
          <w:tab w:val="left" w:pos="997"/>
        </w:tabs>
        <w:spacing w:before="1"/>
        <w:ind w:right="295"/>
      </w:pPr>
      <w:r>
        <w:t>odbiór prac nastąpi poprzez zweryfikowanie prawidłowości i jakości wykonania prac z opisem czynności i zleceniem oraz policzenie ilości wyprodukowanego</w:t>
      </w:r>
      <w:r>
        <w:rPr>
          <w:spacing w:val="-5"/>
        </w:rPr>
        <w:t xml:space="preserve"> </w:t>
      </w:r>
      <w:r>
        <w:t>substratu.</w:t>
      </w:r>
    </w:p>
    <w:p w14:paraId="44B38BA9" w14:textId="77777777" w:rsidR="00A40DAE" w:rsidRDefault="00836025">
      <w:pPr>
        <w:ind w:left="1041"/>
        <w:rPr>
          <w:i/>
        </w:rPr>
      </w:pPr>
      <w:r>
        <w:rPr>
          <w:i/>
        </w:rPr>
        <w:t>(rozliczenie z dokładnością do jednego miejsca po przecinku)</w:t>
      </w:r>
    </w:p>
    <w:p w14:paraId="6D6C8619" w14:textId="77777777" w:rsidR="00774BA1" w:rsidRDefault="00774BA1">
      <w:pPr>
        <w:pStyle w:val="Nagwek1"/>
        <w:spacing w:before="77"/>
        <w:ind w:left="3706"/>
        <w:jc w:val="both"/>
      </w:pPr>
    </w:p>
    <w:p w14:paraId="5758BE89" w14:textId="6A161D3C" w:rsidR="00A40DAE" w:rsidRDefault="00836025">
      <w:pPr>
        <w:pStyle w:val="Nagwek1"/>
        <w:spacing w:before="77"/>
        <w:ind w:left="3706"/>
        <w:jc w:val="both"/>
      </w:pPr>
      <w:r>
        <w:t>Nasiennictwo i selekcja</w:t>
      </w:r>
    </w:p>
    <w:p w14:paraId="0292710E" w14:textId="65F79E39" w:rsidR="00A40DAE" w:rsidRDefault="00836025">
      <w:pPr>
        <w:pStyle w:val="Tekstpodstawowy"/>
        <w:spacing w:before="122"/>
        <w:ind w:left="276" w:right="292" w:firstLine="0"/>
        <w:jc w:val="both"/>
      </w:pPr>
      <w:r>
        <w:t>Prace</w:t>
      </w:r>
      <w:r>
        <w:rPr>
          <w:spacing w:val="-11"/>
        </w:rPr>
        <w:t xml:space="preserve"> </w:t>
      </w:r>
      <w:r>
        <w:t>obejmują</w:t>
      </w:r>
      <w:r>
        <w:rPr>
          <w:spacing w:val="-12"/>
        </w:rPr>
        <w:t xml:space="preserve"> </w:t>
      </w:r>
      <w:r>
        <w:rPr>
          <w:spacing w:val="-8"/>
        </w:rPr>
        <w:t>zbi</w:t>
      </w:r>
      <w:r w:rsidR="00774BA1">
        <w:rPr>
          <w:spacing w:val="-8"/>
        </w:rPr>
        <w:t>ó</w:t>
      </w:r>
      <w:r>
        <w:t>r</w:t>
      </w:r>
      <w:r>
        <w:rPr>
          <w:spacing w:val="-11"/>
        </w:rPr>
        <w:t xml:space="preserve"> </w:t>
      </w:r>
      <w:r>
        <w:t>nasion</w:t>
      </w:r>
      <w:r>
        <w:rPr>
          <w:spacing w:val="-12"/>
        </w:rPr>
        <w:t xml:space="preserve"> </w:t>
      </w:r>
      <w:r>
        <w:t>i</w:t>
      </w:r>
      <w:r>
        <w:rPr>
          <w:spacing w:val="-11"/>
        </w:rPr>
        <w:t xml:space="preserve"> </w:t>
      </w:r>
      <w:r>
        <w:t>szyszek</w:t>
      </w:r>
      <w:r>
        <w:rPr>
          <w:spacing w:val="-12"/>
        </w:rPr>
        <w:t xml:space="preserve"> </w:t>
      </w:r>
      <w:r>
        <w:t>z</w:t>
      </w:r>
      <w:r>
        <w:rPr>
          <w:spacing w:val="-11"/>
        </w:rPr>
        <w:t xml:space="preserve"> </w:t>
      </w:r>
      <w:r>
        <w:t>drzew</w:t>
      </w:r>
      <w:r>
        <w:rPr>
          <w:spacing w:val="-12"/>
        </w:rPr>
        <w:t xml:space="preserve"> </w:t>
      </w:r>
      <w:r>
        <w:rPr>
          <w:spacing w:val="-16"/>
        </w:rPr>
        <w:t>s</w:t>
      </w:r>
      <w:r>
        <w:rPr>
          <w:spacing w:val="13"/>
        </w:rPr>
        <w:t xml:space="preserve"> </w:t>
      </w:r>
      <w:r>
        <w:t>ciętych</w:t>
      </w:r>
      <w:r>
        <w:rPr>
          <w:spacing w:val="-11"/>
        </w:rPr>
        <w:t xml:space="preserve"> </w:t>
      </w:r>
      <w:r>
        <w:t>i</w:t>
      </w:r>
      <w:r>
        <w:rPr>
          <w:spacing w:val="-13"/>
        </w:rPr>
        <w:t xml:space="preserve"> </w:t>
      </w:r>
      <w:r>
        <w:t>stojących</w:t>
      </w:r>
      <w:r>
        <w:rPr>
          <w:spacing w:val="-11"/>
        </w:rPr>
        <w:t xml:space="preserve"> </w:t>
      </w:r>
      <w:r>
        <w:t>z</w:t>
      </w:r>
      <w:r>
        <w:rPr>
          <w:spacing w:val="-11"/>
        </w:rPr>
        <w:t xml:space="preserve"> </w:t>
      </w:r>
      <w:r>
        <w:t>bazy</w:t>
      </w:r>
      <w:r>
        <w:rPr>
          <w:spacing w:val="-12"/>
        </w:rPr>
        <w:t xml:space="preserve"> </w:t>
      </w:r>
      <w:r>
        <w:t>własnej</w:t>
      </w:r>
      <w:r>
        <w:rPr>
          <w:spacing w:val="-12"/>
        </w:rPr>
        <w:t xml:space="preserve"> </w:t>
      </w:r>
      <w:r>
        <w:t>lub</w:t>
      </w:r>
      <w:r>
        <w:rPr>
          <w:spacing w:val="-12"/>
        </w:rPr>
        <w:t xml:space="preserve"> </w:t>
      </w:r>
      <w:r>
        <w:rPr>
          <w:spacing w:val="-7"/>
        </w:rPr>
        <w:t xml:space="preserve">udostępnionej, </w:t>
      </w:r>
      <w:r>
        <w:t xml:space="preserve">przygotowanie nasion do siewu, liczenie szyszek i zawiązek, oznakowanie i poprawianie oznakowania </w:t>
      </w:r>
      <w:r>
        <w:rPr>
          <w:spacing w:val="-4"/>
        </w:rPr>
        <w:t>drzewostan</w:t>
      </w:r>
      <w:r w:rsidR="00774BA1">
        <w:rPr>
          <w:spacing w:val="-4"/>
        </w:rPr>
        <w:t>ó</w:t>
      </w:r>
      <w:r>
        <w:t xml:space="preserve">w nasiennych i zachowawczych, plantacji nasiennych, </w:t>
      </w:r>
      <w:r>
        <w:rPr>
          <w:spacing w:val="-4"/>
        </w:rPr>
        <w:t xml:space="preserve">plantacyjnych </w:t>
      </w:r>
      <w:r>
        <w:t>upraw</w:t>
      </w:r>
      <w:r>
        <w:rPr>
          <w:spacing w:val="-3"/>
        </w:rPr>
        <w:t xml:space="preserve"> </w:t>
      </w:r>
      <w:r>
        <w:t>nasiennych.</w:t>
      </w:r>
    </w:p>
    <w:p w14:paraId="11523096" w14:textId="77777777" w:rsidR="00A40DAE" w:rsidRDefault="00A40DAE">
      <w:pPr>
        <w:pStyle w:val="Tekstpodstawowy"/>
        <w:spacing w:before="5"/>
        <w:ind w:left="0" w:firstLine="0"/>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01E49F2C" w14:textId="77777777">
        <w:trPr>
          <w:trHeight w:val="1014"/>
        </w:trPr>
        <w:tc>
          <w:tcPr>
            <w:tcW w:w="670" w:type="dxa"/>
          </w:tcPr>
          <w:p w14:paraId="191EB234" w14:textId="77777777" w:rsidR="00A40DAE" w:rsidRDefault="00836025">
            <w:pPr>
              <w:pStyle w:val="TableParagraph"/>
              <w:ind w:left="129" w:right="120"/>
              <w:jc w:val="center"/>
              <w:rPr>
                <w:b/>
                <w:i/>
              </w:rPr>
            </w:pPr>
            <w:r>
              <w:rPr>
                <w:b/>
                <w:i/>
              </w:rPr>
              <w:t>Nr</w:t>
            </w:r>
          </w:p>
        </w:tc>
        <w:tc>
          <w:tcPr>
            <w:tcW w:w="1794" w:type="dxa"/>
          </w:tcPr>
          <w:p w14:paraId="49A721D9" w14:textId="77777777" w:rsidR="00A40DAE" w:rsidRDefault="00836025">
            <w:pPr>
              <w:pStyle w:val="TableParagraph"/>
              <w:ind w:left="109" w:right="265"/>
              <w:rPr>
                <w:b/>
                <w:i/>
              </w:rPr>
            </w:pPr>
            <w:r>
              <w:rPr>
                <w:b/>
                <w:i/>
              </w:rPr>
              <w:t>Kod czynności do rozliczenia</w:t>
            </w:r>
          </w:p>
        </w:tc>
        <w:tc>
          <w:tcPr>
            <w:tcW w:w="1702" w:type="dxa"/>
          </w:tcPr>
          <w:p w14:paraId="2BCA5B13" w14:textId="77777777" w:rsidR="00A40DAE" w:rsidRDefault="00836025">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D14A832" w14:textId="77777777" w:rsidR="00A40DAE" w:rsidRDefault="00836025">
            <w:pPr>
              <w:pStyle w:val="TableParagraph"/>
              <w:spacing w:before="0"/>
              <w:ind w:left="0" w:right="95"/>
              <w:jc w:val="right"/>
              <w:rPr>
                <w:b/>
                <w:i/>
              </w:rPr>
            </w:pPr>
            <w:r>
              <w:rPr>
                <w:b/>
                <w:i/>
                <w:spacing w:val="-1"/>
              </w:rPr>
              <w:t>wyceny</w:t>
            </w:r>
          </w:p>
        </w:tc>
        <w:tc>
          <w:tcPr>
            <w:tcW w:w="3861" w:type="dxa"/>
          </w:tcPr>
          <w:p w14:paraId="6C8533CB" w14:textId="77777777" w:rsidR="00A40DAE" w:rsidRDefault="00836025">
            <w:pPr>
              <w:pStyle w:val="TableParagraph"/>
              <w:rPr>
                <w:b/>
                <w:i/>
              </w:rPr>
            </w:pPr>
            <w:r>
              <w:rPr>
                <w:b/>
                <w:i/>
              </w:rPr>
              <w:t>Opis kodu czynności</w:t>
            </w:r>
          </w:p>
        </w:tc>
        <w:tc>
          <w:tcPr>
            <w:tcW w:w="1333" w:type="dxa"/>
          </w:tcPr>
          <w:p w14:paraId="4D20E456" w14:textId="77777777" w:rsidR="00A40DAE" w:rsidRDefault="00836025">
            <w:pPr>
              <w:pStyle w:val="TableParagraph"/>
              <w:ind w:left="105" w:right="221"/>
              <w:rPr>
                <w:b/>
                <w:i/>
              </w:rPr>
            </w:pPr>
            <w:r>
              <w:rPr>
                <w:b/>
                <w:i/>
              </w:rPr>
              <w:t>Jednostka miary</w:t>
            </w:r>
          </w:p>
        </w:tc>
      </w:tr>
      <w:tr w:rsidR="00A40DAE" w14:paraId="31F4594F" w14:textId="77777777">
        <w:trPr>
          <w:trHeight w:val="756"/>
        </w:trPr>
        <w:tc>
          <w:tcPr>
            <w:tcW w:w="670" w:type="dxa"/>
          </w:tcPr>
          <w:p w14:paraId="3ABB0BFD" w14:textId="77777777" w:rsidR="00A40DAE" w:rsidRDefault="00836025">
            <w:pPr>
              <w:pStyle w:val="TableParagraph"/>
              <w:ind w:left="129" w:right="120"/>
              <w:jc w:val="center"/>
            </w:pPr>
            <w:r>
              <w:t>357</w:t>
            </w:r>
          </w:p>
        </w:tc>
        <w:tc>
          <w:tcPr>
            <w:tcW w:w="1794" w:type="dxa"/>
          </w:tcPr>
          <w:p w14:paraId="34C7BACF" w14:textId="77777777" w:rsidR="00A40DAE" w:rsidRDefault="00836025">
            <w:pPr>
              <w:pStyle w:val="TableParagraph"/>
              <w:ind w:left="109"/>
            </w:pPr>
            <w:r>
              <w:t>N-ZSGDNSO</w:t>
            </w:r>
          </w:p>
        </w:tc>
        <w:tc>
          <w:tcPr>
            <w:tcW w:w="1702" w:type="dxa"/>
          </w:tcPr>
          <w:p w14:paraId="6D567622" w14:textId="77777777" w:rsidR="00A40DAE" w:rsidRDefault="00836025">
            <w:pPr>
              <w:pStyle w:val="TableParagraph"/>
            </w:pPr>
            <w:r>
              <w:t>N-ZSGDNSO</w:t>
            </w:r>
          </w:p>
        </w:tc>
        <w:tc>
          <w:tcPr>
            <w:tcW w:w="3861" w:type="dxa"/>
          </w:tcPr>
          <w:p w14:paraId="28FED583" w14:textId="449106E1" w:rsidR="00A40DAE" w:rsidRDefault="00836025">
            <w:pPr>
              <w:pStyle w:val="TableParagraph"/>
              <w:spacing w:line="258" w:lineRule="exact"/>
            </w:pPr>
            <w:r>
              <w:t>Zbi</w:t>
            </w:r>
            <w:r w:rsidR="00774BA1">
              <w:t>ó</w:t>
            </w:r>
            <w:r>
              <w:t>r szyszek z gospodarczych</w:t>
            </w:r>
          </w:p>
          <w:p w14:paraId="5351D071" w14:textId="15B79D52" w:rsidR="00A40DAE" w:rsidRDefault="00836025">
            <w:pPr>
              <w:pStyle w:val="TableParagraph"/>
              <w:spacing w:before="0" w:line="258" w:lineRule="exact"/>
            </w:pPr>
            <w:r>
              <w:t>drzewostan</w:t>
            </w:r>
            <w:r w:rsidR="006E6546">
              <w:t>ó</w:t>
            </w:r>
            <w:r>
              <w:t>w nasiennych sosnowych</w:t>
            </w:r>
          </w:p>
        </w:tc>
        <w:tc>
          <w:tcPr>
            <w:tcW w:w="1333" w:type="dxa"/>
          </w:tcPr>
          <w:p w14:paraId="04B64E54" w14:textId="77777777" w:rsidR="00A40DAE" w:rsidRDefault="00A40DAE">
            <w:pPr>
              <w:pStyle w:val="TableParagraph"/>
              <w:spacing w:before="4"/>
              <w:ind w:left="0"/>
              <w:rPr>
                <w:sz w:val="26"/>
              </w:rPr>
            </w:pPr>
          </w:p>
          <w:p w14:paraId="60E7A6BC" w14:textId="77777777" w:rsidR="00A40DAE" w:rsidRDefault="00836025">
            <w:pPr>
              <w:pStyle w:val="TableParagraph"/>
              <w:spacing w:before="1"/>
              <w:ind w:left="342" w:right="347"/>
              <w:jc w:val="center"/>
            </w:pPr>
            <w:r>
              <w:t>KG</w:t>
            </w:r>
          </w:p>
        </w:tc>
      </w:tr>
      <w:tr w:rsidR="00A40DAE" w14:paraId="0DE6267D" w14:textId="77777777">
        <w:trPr>
          <w:trHeight w:val="1014"/>
        </w:trPr>
        <w:tc>
          <w:tcPr>
            <w:tcW w:w="670" w:type="dxa"/>
          </w:tcPr>
          <w:p w14:paraId="0612EB78" w14:textId="77777777" w:rsidR="00A40DAE" w:rsidRDefault="00836025">
            <w:pPr>
              <w:pStyle w:val="TableParagraph"/>
              <w:ind w:left="129" w:right="120"/>
              <w:jc w:val="center"/>
            </w:pPr>
            <w:r>
              <w:t>358</w:t>
            </w:r>
          </w:p>
        </w:tc>
        <w:tc>
          <w:tcPr>
            <w:tcW w:w="1794" w:type="dxa"/>
          </w:tcPr>
          <w:p w14:paraId="1EDFFDD0" w14:textId="77777777" w:rsidR="00A40DAE" w:rsidRDefault="00836025">
            <w:pPr>
              <w:pStyle w:val="TableParagraph"/>
              <w:ind w:left="109"/>
            </w:pPr>
            <w:r>
              <w:t>N-ZSGDNS W</w:t>
            </w:r>
          </w:p>
        </w:tc>
        <w:tc>
          <w:tcPr>
            <w:tcW w:w="1702" w:type="dxa"/>
          </w:tcPr>
          <w:p w14:paraId="1218D647" w14:textId="77777777" w:rsidR="00A40DAE" w:rsidRDefault="00836025">
            <w:pPr>
              <w:pStyle w:val="TableParagraph"/>
            </w:pPr>
            <w:r>
              <w:t>N-ZSGDNS W</w:t>
            </w:r>
          </w:p>
        </w:tc>
        <w:tc>
          <w:tcPr>
            <w:tcW w:w="3861" w:type="dxa"/>
          </w:tcPr>
          <w:p w14:paraId="5DE120BB" w14:textId="14BE91B3" w:rsidR="00A40DAE" w:rsidRDefault="00836025">
            <w:pPr>
              <w:pStyle w:val="TableParagraph"/>
              <w:ind w:right="795"/>
            </w:pPr>
            <w:r>
              <w:t>Zbi</w:t>
            </w:r>
            <w:r w:rsidR="006E6546">
              <w:t>ó</w:t>
            </w:r>
            <w:r>
              <w:t>r szyszek z gospodarczych drzewostan</w:t>
            </w:r>
            <w:r w:rsidR="006E6546">
              <w:t>ó</w:t>
            </w:r>
            <w:r>
              <w:t>w nasiennych</w:t>
            </w:r>
          </w:p>
          <w:p w14:paraId="20B195F4" w14:textId="61E3F340" w:rsidR="00A40DAE" w:rsidRDefault="006E6546">
            <w:pPr>
              <w:pStyle w:val="TableParagraph"/>
              <w:spacing w:before="0"/>
            </w:pPr>
            <w:r>
              <w:t>świerkowych</w:t>
            </w:r>
          </w:p>
        </w:tc>
        <w:tc>
          <w:tcPr>
            <w:tcW w:w="1333" w:type="dxa"/>
          </w:tcPr>
          <w:p w14:paraId="57D27A52" w14:textId="77777777" w:rsidR="00A40DAE" w:rsidRDefault="00A40DAE">
            <w:pPr>
              <w:pStyle w:val="TableParagraph"/>
              <w:spacing w:before="4"/>
              <w:ind w:left="0"/>
              <w:rPr>
                <w:sz w:val="37"/>
              </w:rPr>
            </w:pPr>
          </w:p>
          <w:p w14:paraId="40AB7CF9" w14:textId="77777777" w:rsidR="00A40DAE" w:rsidRDefault="00836025">
            <w:pPr>
              <w:pStyle w:val="TableParagraph"/>
              <w:spacing w:before="1"/>
              <w:ind w:left="342" w:right="347"/>
              <w:jc w:val="center"/>
            </w:pPr>
            <w:r>
              <w:t>KG</w:t>
            </w:r>
          </w:p>
        </w:tc>
      </w:tr>
    </w:tbl>
    <w:p w14:paraId="515F4E91" w14:textId="77777777" w:rsidR="00A40DAE" w:rsidRDefault="00836025">
      <w:pPr>
        <w:pStyle w:val="Nagwek1"/>
      </w:pPr>
      <w:r>
        <w:t>Standard technologii prac obejmuje:</w:t>
      </w:r>
    </w:p>
    <w:p w14:paraId="5056039D" w14:textId="48DC5E3F" w:rsidR="00A40DAE" w:rsidRDefault="00836025">
      <w:pPr>
        <w:pStyle w:val="Akapitzlist"/>
        <w:numPr>
          <w:ilvl w:val="1"/>
          <w:numId w:val="5"/>
        </w:numPr>
        <w:tabs>
          <w:tab w:val="left" w:pos="996"/>
          <w:tab w:val="left" w:pos="997"/>
        </w:tabs>
        <w:spacing w:before="119"/>
        <w:ind w:right="295"/>
        <w:rPr>
          <w:rFonts w:ascii="Symbol" w:hAnsi="Symbol"/>
        </w:rPr>
      </w:pPr>
      <w:r>
        <w:rPr>
          <w:spacing w:val="-7"/>
        </w:rPr>
        <w:t>zbi</w:t>
      </w:r>
      <w:r w:rsidR="00473670">
        <w:rPr>
          <w:spacing w:val="-7"/>
        </w:rPr>
        <w:t>ó</w:t>
      </w:r>
      <w:r>
        <w:t xml:space="preserve">r szyszek pod nadzorem Zamawiającego z drzew </w:t>
      </w:r>
      <w:r>
        <w:rPr>
          <w:spacing w:val="-16"/>
        </w:rPr>
        <w:t xml:space="preserve">s </w:t>
      </w:r>
      <w:r>
        <w:t xml:space="preserve">ciętych na zrębach w </w:t>
      </w:r>
      <w:r>
        <w:rPr>
          <w:spacing w:val="-9"/>
        </w:rPr>
        <w:t xml:space="preserve">gospodarczych </w:t>
      </w:r>
      <w:r>
        <w:t>drzewostanach</w:t>
      </w:r>
      <w:r>
        <w:rPr>
          <w:spacing w:val="-1"/>
        </w:rPr>
        <w:t xml:space="preserve"> </w:t>
      </w:r>
      <w:r>
        <w:t>nasiennych.</w:t>
      </w:r>
    </w:p>
    <w:p w14:paraId="320DB3E3" w14:textId="79D23188" w:rsidR="00A40DAE" w:rsidRPr="00A63685" w:rsidRDefault="00836025" w:rsidP="00A63685">
      <w:pPr>
        <w:pStyle w:val="Akapitzlist"/>
        <w:numPr>
          <w:ilvl w:val="1"/>
          <w:numId w:val="5"/>
        </w:numPr>
        <w:tabs>
          <w:tab w:val="left" w:pos="996"/>
          <w:tab w:val="left" w:pos="997"/>
          <w:tab w:val="left" w:leader="dot" w:pos="6817"/>
        </w:tabs>
        <w:ind w:hanging="361"/>
        <w:rPr>
          <w:rFonts w:ascii="Symbol" w:hAnsi="Symbol"/>
        </w:rPr>
      </w:pPr>
      <w:r>
        <w:t xml:space="preserve">szyszki </w:t>
      </w:r>
      <w:r>
        <w:rPr>
          <w:spacing w:val="-5"/>
        </w:rPr>
        <w:t>nale</w:t>
      </w:r>
      <w:r w:rsidR="00473670">
        <w:rPr>
          <w:spacing w:val="-5"/>
        </w:rPr>
        <w:t>ż</w:t>
      </w:r>
      <w:r>
        <w:t xml:space="preserve">y </w:t>
      </w:r>
      <w:r>
        <w:rPr>
          <w:spacing w:val="-3"/>
        </w:rPr>
        <w:t>zbiera</w:t>
      </w:r>
      <w:r w:rsidR="00473670">
        <w:rPr>
          <w:spacing w:val="-3"/>
        </w:rPr>
        <w:t>ć</w:t>
      </w:r>
      <w:r>
        <w:rPr>
          <w:spacing w:val="-3"/>
        </w:rPr>
        <w:t xml:space="preserve">   </w:t>
      </w:r>
      <w:r>
        <w:t xml:space="preserve">do </w:t>
      </w:r>
      <w:r>
        <w:rPr>
          <w:spacing w:val="-8"/>
        </w:rPr>
        <w:t>work</w:t>
      </w:r>
      <w:r w:rsidR="00473670">
        <w:rPr>
          <w:spacing w:val="-8"/>
        </w:rPr>
        <w:t>ó</w:t>
      </w:r>
      <w:r>
        <w:t>w i</w:t>
      </w:r>
      <w:r>
        <w:rPr>
          <w:spacing w:val="6"/>
        </w:rPr>
        <w:t xml:space="preserve"> </w:t>
      </w:r>
      <w:r>
        <w:rPr>
          <w:spacing w:val="-3"/>
        </w:rPr>
        <w:t>dostarczy</w:t>
      </w:r>
      <w:r w:rsidR="00473670">
        <w:rPr>
          <w:spacing w:val="-3"/>
        </w:rPr>
        <w:t>ć</w:t>
      </w:r>
      <w:r>
        <w:rPr>
          <w:spacing w:val="-3"/>
        </w:rPr>
        <w:t xml:space="preserve"> </w:t>
      </w:r>
      <w:r>
        <w:rPr>
          <w:spacing w:val="23"/>
        </w:rPr>
        <w:t xml:space="preserve"> </w:t>
      </w:r>
      <w:r>
        <w:t>do</w:t>
      </w:r>
      <w:r w:rsidR="00A63685">
        <w:t xml:space="preserve"> miejsca odbioru wskazanego przez zamawiającego</w:t>
      </w:r>
      <w:r>
        <w:t>; zbierany materiał musi</w:t>
      </w:r>
      <w:r>
        <w:rPr>
          <w:spacing w:val="23"/>
        </w:rPr>
        <w:t xml:space="preserve"> </w:t>
      </w:r>
      <w:r>
        <w:rPr>
          <w:spacing w:val="-7"/>
        </w:rPr>
        <w:t>by</w:t>
      </w:r>
      <w:r w:rsidR="00473670">
        <w:rPr>
          <w:spacing w:val="-7"/>
        </w:rPr>
        <w:t>ć</w:t>
      </w:r>
      <w:r>
        <w:t xml:space="preserve"> czysty, bez gałązek i igieł.</w:t>
      </w:r>
    </w:p>
    <w:p w14:paraId="52BAE41B" w14:textId="77777777" w:rsidR="00A40DAE" w:rsidRDefault="00836025">
      <w:pPr>
        <w:pStyle w:val="Nagwek1"/>
      </w:pPr>
      <w:r>
        <w:t>Uwagi:</w:t>
      </w:r>
    </w:p>
    <w:p w14:paraId="66CDB513" w14:textId="6957FF4E" w:rsidR="00A40DAE" w:rsidRDefault="00836025">
      <w:pPr>
        <w:pStyle w:val="Akapitzlist"/>
        <w:numPr>
          <w:ilvl w:val="0"/>
          <w:numId w:val="3"/>
        </w:numPr>
        <w:tabs>
          <w:tab w:val="left" w:pos="996"/>
          <w:tab w:val="left" w:pos="997"/>
        </w:tabs>
        <w:spacing w:before="122" w:line="263" w:lineRule="exact"/>
        <w:ind w:hanging="361"/>
      </w:pPr>
      <w:r>
        <w:t xml:space="preserve">przewidywane </w:t>
      </w:r>
      <w:r>
        <w:rPr>
          <w:spacing w:val="-6"/>
        </w:rPr>
        <w:t>ilo</w:t>
      </w:r>
      <w:r w:rsidR="00473670">
        <w:rPr>
          <w:spacing w:val="-6"/>
        </w:rPr>
        <w:t>ś</w:t>
      </w:r>
      <w:r>
        <w:t xml:space="preserve">ci szyszek i miejsce zbioru zawiera załącznik nr </w:t>
      </w:r>
      <w:r w:rsidR="00A63685">
        <w:t>2.2</w:t>
      </w:r>
      <w:r>
        <w:t xml:space="preserve"> do</w:t>
      </w:r>
      <w:r>
        <w:rPr>
          <w:spacing w:val="-31"/>
        </w:rPr>
        <w:t xml:space="preserve"> </w:t>
      </w:r>
      <w:r>
        <w:t>SWZ.</w:t>
      </w:r>
    </w:p>
    <w:p w14:paraId="7CA88EDD" w14:textId="77777777" w:rsidR="00A40DAE" w:rsidRDefault="00836025">
      <w:pPr>
        <w:pStyle w:val="Akapitzlist"/>
        <w:numPr>
          <w:ilvl w:val="0"/>
          <w:numId w:val="3"/>
        </w:numPr>
        <w:tabs>
          <w:tab w:val="left" w:pos="996"/>
          <w:tab w:val="left" w:pos="997"/>
        </w:tabs>
        <w:spacing w:line="263" w:lineRule="exact"/>
        <w:ind w:hanging="361"/>
      </w:pPr>
      <w:r>
        <w:t>worki zapewnia</w:t>
      </w:r>
      <w:r>
        <w:rPr>
          <w:spacing w:val="1"/>
        </w:rPr>
        <w:t xml:space="preserve"> </w:t>
      </w:r>
      <w:r>
        <w:rPr>
          <w:spacing w:val="-3"/>
        </w:rPr>
        <w:t>Zamawiający.</w:t>
      </w:r>
    </w:p>
    <w:p w14:paraId="697DA2E1" w14:textId="77777777" w:rsidR="00A40DAE" w:rsidRDefault="00836025">
      <w:pPr>
        <w:pStyle w:val="Nagwek1"/>
        <w:spacing w:before="111"/>
      </w:pPr>
      <w:r>
        <w:t>Procedura odbioru:</w:t>
      </w:r>
    </w:p>
    <w:p w14:paraId="13DE6F7A" w14:textId="77777777" w:rsidR="00A40DAE" w:rsidRDefault="00836025">
      <w:pPr>
        <w:pStyle w:val="Akapitzlist"/>
        <w:numPr>
          <w:ilvl w:val="0"/>
          <w:numId w:val="3"/>
        </w:numPr>
        <w:tabs>
          <w:tab w:val="left" w:pos="996"/>
          <w:tab w:val="left" w:pos="997"/>
        </w:tabs>
        <w:spacing w:before="124" w:line="232" w:lineRule="auto"/>
        <w:ind w:right="291"/>
      </w:pPr>
      <w:r>
        <w:t>odbiór prac nastąpi poprzez dokonanie weryfikacji prawidłowego ich wykonania z opisem czynności i zleceniem oraz poprzez zważenie zebranych</w:t>
      </w:r>
      <w:r>
        <w:rPr>
          <w:spacing w:val="-3"/>
        </w:rPr>
        <w:t xml:space="preserve"> </w:t>
      </w:r>
      <w:r>
        <w:t>szyszek.</w:t>
      </w:r>
    </w:p>
    <w:p w14:paraId="576757B6" w14:textId="77777777" w:rsidR="00A40DAE" w:rsidRDefault="00836025">
      <w:pPr>
        <w:spacing w:before="120"/>
        <w:ind w:left="984"/>
        <w:rPr>
          <w:i/>
        </w:rPr>
      </w:pPr>
      <w:r>
        <w:rPr>
          <w:i/>
        </w:rPr>
        <w:t>(rozliczenie z dokładnością do 1 KG z zaokrągleniem w dół)</w:t>
      </w:r>
    </w:p>
    <w:p w14:paraId="440D4009" w14:textId="77777777" w:rsidR="00A40DAE" w:rsidRDefault="00A40DAE">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6482E902" w14:textId="77777777">
        <w:trPr>
          <w:trHeight w:val="1015"/>
        </w:trPr>
        <w:tc>
          <w:tcPr>
            <w:tcW w:w="670" w:type="dxa"/>
          </w:tcPr>
          <w:p w14:paraId="4B5E6DB7" w14:textId="77777777" w:rsidR="00A40DAE" w:rsidRDefault="00836025">
            <w:pPr>
              <w:pStyle w:val="TableParagraph"/>
              <w:spacing w:before="122"/>
              <w:ind w:left="129" w:right="120"/>
              <w:jc w:val="center"/>
              <w:rPr>
                <w:b/>
                <w:i/>
              </w:rPr>
            </w:pPr>
            <w:r>
              <w:rPr>
                <w:b/>
                <w:i/>
              </w:rPr>
              <w:t>Nr</w:t>
            </w:r>
          </w:p>
        </w:tc>
        <w:tc>
          <w:tcPr>
            <w:tcW w:w="1794" w:type="dxa"/>
          </w:tcPr>
          <w:p w14:paraId="00A3D429" w14:textId="77777777" w:rsidR="00A40DAE" w:rsidRDefault="00836025">
            <w:pPr>
              <w:pStyle w:val="TableParagraph"/>
              <w:spacing w:before="122"/>
              <w:ind w:left="109" w:right="265"/>
              <w:rPr>
                <w:b/>
                <w:i/>
              </w:rPr>
            </w:pPr>
            <w:r>
              <w:rPr>
                <w:b/>
                <w:i/>
              </w:rPr>
              <w:t>Kod czynności do rozliczenia</w:t>
            </w:r>
          </w:p>
        </w:tc>
        <w:tc>
          <w:tcPr>
            <w:tcW w:w="1702" w:type="dxa"/>
          </w:tcPr>
          <w:p w14:paraId="280ED1BB" w14:textId="77777777" w:rsidR="00A40DAE" w:rsidRDefault="00836025">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B90CC8C" w14:textId="77777777" w:rsidR="00A40DAE" w:rsidRDefault="00836025">
            <w:pPr>
              <w:pStyle w:val="TableParagraph"/>
              <w:spacing w:before="0" w:line="256" w:lineRule="exact"/>
              <w:ind w:left="0" w:right="95"/>
              <w:jc w:val="right"/>
              <w:rPr>
                <w:b/>
                <w:i/>
              </w:rPr>
            </w:pPr>
            <w:r>
              <w:rPr>
                <w:b/>
                <w:i/>
                <w:spacing w:val="-1"/>
              </w:rPr>
              <w:t>wyceny</w:t>
            </w:r>
          </w:p>
        </w:tc>
        <w:tc>
          <w:tcPr>
            <w:tcW w:w="3861" w:type="dxa"/>
          </w:tcPr>
          <w:p w14:paraId="5D04057D" w14:textId="77777777" w:rsidR="00A40DAE" w:rsidRDefault="00836025">
            <w:pPr>
              <w:pStyle w:val="TableParagraph"/>
              <w:spacing w:before="122"/>
              <w:rPr>
                <w:b/>
                <w:i/>
              </w:rPr>
            </w:pPr>
            <w:r>
              <w:rPr>
                <w:b/>
                <w:i/>
              </w:rPr>
              <w:t>Opis kodu czynności</w:t>
            </w:r>
          </w:p>
        </w:tc>
        <w:tc>
          <w:tcPr>
            <w:tcW w:w="1333" w:type="dxa"/>
          </w:tcPr>
          <w:p w14:paraId="7E5380D8" w14:textId="77777777" w:rsidR="00A40DAE" w:rsidRDefault="00836025">
            <w:pPr>
              <w:pStyle w:val="TableParagraph"/>
              <w:spacing w:before="122"/>
              <w:ind w:left="105" w:right="221"/>
              <w:rPr>
                <w:b/>
                <w:i/>
              </w:rPr>
            </w:pPr>
            <w:r>
              <w:rPr>
                <w:b/>
                <w:i/>
              </w:rPr>
              <w:t>Jednostka miary</w:t>
            </w:r>
          </w:p>
        </w:tc>
      </w:tr>
      <w:tr w:rsidR="00A40DAE" w14:paraId="32785F44" w14:textId="77777777">
        <w:trPr>
          <w:trHeight w:val="755"/>
        </w:trPr>
        <w:tc>
          <w:tcPr>
            <w:tcW w:w="670" w:type="dxa"/>
          </w:tcPr>
          <w:p w14:paraId="0D31EC63" w14:textId="77777777" w:rsidR="00A40DAE" w:rsidRDefault="00836025">
            <w:pPr>
              <w:pStyle w:val="TableParagraph"/>
              <w:ind w:left="129" w:right="120"/>
              <w:jc w:val="center"/>
            </w:pPr>
            <w:r>
              <w:t>359</w:t>
            </w:r>
          </w:p>
        </w:tc>
        <w:tc>
          <w:tcPr>
            <w:tcW w:w="1794" w:type="dxa"/>
          </w:tcPr>
          <w:p w14:paraId="4F4652B4" w14:textId="77777777" w:rsidR="00A40DAE" w:rsidRDefault="00836025">
            <w:pPr>
              <w:pStyle w:val="TableParagraph"/>
              <w:ind w:left="109"/>
            </w:pPr>
            <w:r>
              <w:t>N-ZSDNSO</w:t>
            </w:r>
          </w:p>
        </w:tc>
        <w:tc>
          <w:tcPr>
            <w:tcW w:w="1702" w:type="dxa"/>
          </w:tcPr>
          <w:p w14:paraId="57DF9AD5" w14:textId="77777777" w:rsidR="00A40DAE" w:rsidRDefault="00836025">
            <w:pPr>
              <w:pStyle w:val="TableParagraph"/>
            </w:pPr>
            <w:r>
              <w:t>N-ZSDNSO</w:t>
            </w:r>
          </w:p>
        </w:tc>
        <w:tc>
          <w:tcPr>
            <w:tcW w:w="3861" w:type="dxa"/>
          </w:tcPr>
          <w:p w14:paraId="3843B63F" w14:textId="34FFA390" w:rsidR="00A40DAE" w:rsidRDefault="00473670">
            <w:pPr>
              <w:pStyle w:val="TableParagraph"/>
            </w:pPr>
            <w:r>
              <w:t>Zbiór szyszek z drzewostanów</w:t>
            </w:r>
            <w:r>
              <w:rPr>
                <w:spacing w:val="-47"/>
              </w:rPr>
              <w:t xml:space="preserve">     </w:t>
            </w:r>
            <w:r>
              <w:t>nasiennych sosnowych</w:t>
            </w:r>
          </w:p>
        </w:tc>
        <w:tc>
          <w:tcPr>
            <w:tcW w:w="1333" w:type="dxa"/>
          </w:tcPr>
          <w:p w14:paraId="18B352B3" w14:textId="77777777" w:rsidR="00A40DAE" w:rsidRDefault="00836025">
            <w:pPr>
              <w:pStyle w:val="TableParagraph"/>
              <w:ind w:left="342" w:right="347"/>
              <w:jc w:val="center"/>
            </w:pPr>
            <w:r>
              <w:t>KG</w:t>
            </w:r>
          </w:p>
        </w:tc>
      </w:tr>
      <w:tr w:rsidR="00A40DAE" w14:paraId="30F89346" w14:textId="77777777">
        <w:trPr>
          <w:trHeight w:val="755"/>
        </w:trPr>
        <w:tc>
          <w:tcPr>
            <w:tcW w:w="670" w:type="dxa"/>
          </w:tcPr>
          <w:p w14:paraId="4EEB7D0F" w14:textId="77777777" w:rsidR="00A40DAE" w:rsidRDefault="00836025">
            <w:pPr>
              <w:pStyle w:val="TableParagraph"/>
              <w:ind w:left="129" w:right="120"/>
              <w:jc w:val="center"/>
            </w:pPr>
            <w:r>
              <w:t>360</w:t>
            </w:r>
          </w:p>
        </w:tc>
        <w:tc>
          <w:tcPr>
            <w:tcW w:w="1794" w:type="dxa"/>
          </w:tcPr>
          <w:p w14:paraId="3B297B9F" w14:textId="77777777" w:rsidR="00A40DAE" w:rsidRDefault="00836025">
            <w:pPr>
              <w:pStyle w:val="TableParagraph"/>
              <w:ind w:left="109"/>
            </w:pPr>
            <w:r>
              <w:t>N-ZSDNS W</w:t>
            </w:r>
          </w:p>
        </w:tc>
        <w:tc>
          <w:tcPr>
            <w:tcW w:w="1702" w:type="dxa"/>
          </w:tcPr>
          <w:p w14:paraId="41784E11" w14:textId="77777777" w:rsidR="00A40DAE" w:rsidRDefault="00836025">
            <w:pPr>
              <w:pStyle w:val="TableParagraph"/>
            </w:pPr>
            <w:r>
              <w:t>N-ZSDNS W</w:t>
            </w:r>
          </w:p>
        </w:tc>
        <w:tc>
          <w:tcPr>
            <w:tcW w:w="3861" w:type="dxa"/>
          </w:tcPr>
          <w:p w14:paraId="3F57AAB5" w14:textId="454553E7" w:rsidR="00A40DAE" w:rsidRDefault="00473670">
            <w:pPr>
              <w:pStyle w:val="TableParagraph"/>
            </w:pPr>
            <w:r>
              <w:t xml:space="preserve">Zbiór szyszek z drzewostanów nasiennych </w:t>
            </w:r>
            <w:r>
              <w:rPr>
                <w:spacing w:val="-16"/>
              </w:rPr>
              <w:t>ś</w:t>
            </w:r>
            <w:r>
              <w:t>wierkowych</w:t>
            </w:r>
          </w:p>
        </w:tc>
        <w:tc>
          <w:tcPr>
            <w:tcW w:w="1333" w:type="dxa"/>
          </w:tcPr>
          <w:p w14:paraId="213CB500" w14:textId="77777777" w:rsidR="00A40DAE" w:rsidRDefault="00836025">
            <w:pPr>
              <w:pStyle w:val="TableParagraph"/>
              <w:ind w:left="342" w:right="347"/>
              <w:jc w:val="center"/>
            </w:pPr>
            <w:r>
              <w:t>KG</w:t>
            </w:r>
          </w:p>
        </w:tc>
      </w:tr>
      <w:tr w:rsidR="00A40DAE" w14:paraId="286C07B8" w14:textId="77777777">
        <w:trPr>
          <w:trHeight w:val="755"/>
        </w:trPr>
        <w:tc>
          <w:tcPr>
            <w:tcW w:w="670" w:type="dxa"/>
          </w:tcPr>
          <w:p w14:paraId="4B36A8D7" w14:textId="77777777" w:rsidR="00A40DAE" w:rsidRDefault="00836025">
            <w:pPr>
              <w:pStyle w:val="TableParagraph"/>
              <w:ind w:left="129" w:right="120"/>
              <w:jc w:val="center"/>
            </w:pPr>
            <w:r>
              <w:t>361</w:t>
            </w:r>
          </w:p>
        </w:tc>
        <w:tc>
          <w:tcPr>
            <w:tcW w:w="1794" w:type="dxa"/>
          </w:tcPr>
          <w:p w14:paraId="0AF813BB" w14:textId="77777777" w:rsidR="00A40DAE" w:rsidRDefault="00836025">
            <w:pPr>
              <w:pStyle w:val="TableParagraph"/>
              <w:ind w:left="109"/>
            </w:pPr>
            <w:r>
              <w:t>N-ZSDNMD</w:t>
            </w:r>
          </w:p>
        </w:tc>
        <w:tc>
          <w:tcPr>
            <w:tcW w:w="1702" w:type="dxa"/>
          </w:tcPr>
          <w:p w14:paraId="6A199551" w14:textId="77777777" w:rsidR="00A40DAE" w:rsidRDefault="00836025">
            <w:pPr>
              <w:pStyle w:val="TableParagraph"/>
            </w:pPr>
            <w:r>
              <w:t>N-ZSDNMD</w:t>
            </w:r>
          </w:p>
        </w:tc>
        <w:tc>
          <w:tcPr>
            <w:tcW w:w="3861" w:type="dxa"/>
          </w:tcPr>
          <w:p w14:paraId="728240F4" w14:textId="5BC96F6F" w:rsidR="00A40DAE" w:rsidRDefault="00473670">
            <w:pPr>
              <w:pStyle w:val="TableParagraph"/>
            </w:pPr>
            <w:r>
              <w:t>Zbiór szyszek z drzewostanów nasiennych modrzewiowych</w:t>
            </w:r>
          </w:p>
        </w:tc>
        <w:tc>
          <w:tcPr>
            <w:tcW w:w="1333" w:type="dxa"/>
          </w:tcPr>
          <w:p w14:paraId="0A02CC80" w14:textId="77777777" w:rsidR="00A40DAE" w:rsidRDefault="00836025">
            <w:pPr>
              <w:pStyle w:val="TableParagraph"/>
              <w:ind w:left="342" w:right="347"/>
              <w:jc w:val="center"/>
            </w:pPr>
            <w:r>
              <w:t>KG</w:t>
            </w:r>
          </w:p>
        </w:tc>
      </w:tr>
      <w:tr w:rsidR="00A40DAE" w14:paraId="082589BE" w14:textId="77777777">
        <w:trPr>
          <w:trHeight w:val="756"/>
        </w:trPr>
        <w:tc>
          <w:tcPr>
            <w:tcW w:w="670" w:type="dxa"/>
          </w:tcPr>
          <w:p w14:paraId="5370E0AE" w14:textId="77777777" w:rsidR="00A40DAE" w:rsidRDefault="00836025">
            <w:pPr>
              <w:pStyle w:val="TableParagraph"/>
              <w:ind w:left="129" w:right="120"/>
              <w:jc w:val="center"/>
            </w:pPr>
            <w:r>
              <w:t>362</w:t>
            </w:r>
          </w:p>
        </w:tc>
        <w:tc>
          <w:tcPr>
            <w:tcW w:w="1794" w:type="dxa"/>
          </w:tcPr>
          <w:p w14:paraId="2C684DF3" w14:textId="77777777" w:rsidR="00A40DAE" w:rsidRDefault="00836025">
            <w:pPr>
              <w:pStyle w:val="TableParagraph"/>
              <w:ind w:left="109"/>
            </w:pPr>
            <w:r>
              <w:t>N-ZSDNJD</w:t>
            </w:r>
          </w:p>
        </w:tc>
        <w:tc>
          <w:tcPr>
            <w:tcW w:w="1702" w:type="dxa"/>
          </w:tcPr>
          <w:p w14:paraId="38833BD8" w14:textId="77777777" w:rsidR="00A40DAE" w:rsidRDefault="00836025">
            <w:pPr>
              <w:pStyle w:val="TableParagraph"/>
            </w:pPr>
            <w:r>
              <w:t>N-ZSDNJD</w:t>
            </w:r>
          </w:p>
        </w:tc>
        <w:tc>
          <w:tcPr>
            <w:tcW w:w="3861" w:type="dxa"/>
          </w:tcPr>
          <w:p w14:paraId="1D9B9BC5" w14:textId="4D75A094" w:rsidR="00A40DAE" w:rsidRDefault="00836025">
            <w:pPr>
              <w:pStyle w:val="TableParagraph"/>
            </w:pPr>
            <w:r>
              <w:rPr>
                <w:spacing w:val="-8"/>
              </w:rPr>
              <w:t>Zbi</w:t>
            </w:r>
            <w:r w:rsidR="00473670">
              <w:rPr>
                <w:spacing w:val="-8"/>
              </w:rPr>
              <w:t>ó</w:t>
            </w:r>
            <w:r>
              <w:t xml:space="preserve">r szyszek z </w:t>
            </w:r>
            <w:r>
              <w:rPr>
                <w:spacing w:val="-4"/>
              </w:rPr>
              <w:t>drzewostan</w:t>
            </w:r>
            <w:r w:rsidR="00473670">
              <w:rPr>
                <w:spacing w:val="-4"/>
              </w:rPr>
              <w:t>ó</w:t>
            </w:r>
            <w:r>
              <w:rPr>
                <w:spacing w:val="-103"/>
              </w:rPr>
              <w:t>w</w:t>
            </w:r>
            <w:r>
              <w:rPr>
                <w:spacing w:val="-47"/>
              </w:rPr>
              <w:t xml:space="preserve"> </w:t>
            </w:r>
            <w:r>
              <w:t>nasiennych jodłowych</w:t>
            </w:r>
          </w:p>
        </w:tc>
        <w:tc>
          <w:tcPr>
            <w:tcW w:w="1333" w:type="dxa"/>
          </w:tcPr>
          <w:p w14:paraId="75B3A749" w14:textId="77777777" w:rsidR="00A40DAE" w:rsidRDefault="00836025">
            <w:pPr>
              <w:pStyle w:val="TableParagraph"/>
              <w:ind w:left="342" w:right="347"/>
              <w:jc w:val="center"/>
            </w:pPr>
            <w:r>
              <w:t>KG</w:t>
            </w:r>
          </w:p>
        </w:tc>
      </w:tr>
    </w:tbl>
    <w:p w14:paraId="2321F8FE" w14:textId="77777777" w:rsidR="00A40DAE" w:rsidRDefault="00A40DAE">
      <w:pPr>
        <w:jc w:val="center"/>
        <w:sectPr w:rsidR="00A40DAE">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39F6AD58" w14:textId="77777777">
        <w:trPr>
          <w:trHeight w:val="758"/>
        </w:trPr>
        <w:tc>
          <w:tcPr>
            <w:tcW w:w="670" w:type="dxa"/>
          </w:tcPr>
          <w:p w14:paraId="695A003D" w14:textId="77777777" w:rsidR="00A40DAE" w:rsidRDefault="00836025">
            <w:pPr>
              <w:pStyle w:val="TableParagraph"/>
              <w:spacing w:before="120"/>
              <w:ind w:left="129" w:right="120"/>
              <w:jc w:val="center"/>
            </w:pPr>
            <w:r>
              <w:t>363</w:t>
            </w:r>
          </w:p>
        </w:tc>
        <w:tc>
          <w:tcPr>
            <w:tcW w:w="1794" w:type="dxa"/>
          </w:tcPr>
          <w:p w14:paraId="3CC80771" w14:textId="77777777" w:rsidR="00A40DAE" w:rsidRDefault="00836025">
            <w:pPr>
              <w:pStyle w:val="TableParagraph"/>
              <w:spacing w:before="120"/>
              <w:ind w:left="109"/>
            </w:pPr>
            <w:r>
              <w:t>N-ZSDMSO</w:t>
            </w:r>
          </w:p>
        </w:tc>
        <w:tc>
          <w:tcPr>
            <w:tcW w:w="1702" w:type="dxa"/>
          </w:tcPr>
          <w:p w14:paraId="60D24760" w14:textId="77777777" w:rsidR="00A40DAE" w:rsidRDefault="00836025">
            <w:pPr>
              <w:pStyle w:val="TableParagraph"/>
              <w:spacing w:before="120"/>
            </w:pPr>
            <w:r>
              <w:t>N-ZSDMSO</w:t>
            </w:r>
          </w:p>
        </w:tc>
        <w:tc>
          <w:tcPr>
            <w:tcW w:w="3861" w:type="dxa"/>
          </w:tcPr>
          <w:p w14:paraId="7E091918" w14:textId="23F4F66F" w:rsidR="00A40DAE" w:rsidRDefault="00473670">
            <w:pPr>
              <w:pStyle w:val="TableParagraph"/>
              <w:spacing w:before="120"/>
              <w:ind w:right="440"/>
            </w:pPr>
            <w:r>
              <w:rPr>
                <w:spacing w:val="-8"/>
              </w:rPr>
              <w:t>Zbió</w:t>
            </w:r>
            <w:r>
              <w:t>r szyszek z drzew matecznych sosnowych</w:t>
            </w:r>
          </w:p>
        </w:tc>
        <w:tc>
          <w:tcPr>
            <w:tcW w:w="1333" w:type="dxa"/>
          </w:tcPr>
          <w:p w14:paraId="3E14AB26" w14:textId="77777777" w:rsidR="00A40DAE" w:rsidRDefault="00836025">
            <w:pPr>
              <w:pStyle w:val="TableParagraph"/>
              <w:spacing w:before="120"/>
              <w:ind w:left="342" w:right="347"/>
              <w:jc w:val="center"/>
            </w:pPr>
            <w:r>
              <w:t>KG</w:t>
            </w:r>
          </w:p>
        </w:tc>
      </w:tr>
      <w:tr w:rsidR="00A40DAE" w14:paraId="33ECD61A" w14:textId="77777777">
        <w:trPr>
          <w:trHeight w:val="755"/>
        </w:trPr>
        <w:tc>
          <w:tcPr>
            <w:tcW w:w="670" w:type="dxa"/>
          </w:tcPr>
          <w:p w14:paraId="4764C8F5" w14:textId="77777777" w:rsidR="00A40DAE" w:rsidRDefault="00836025">
            <w:pPr>
              <w:pStyle w:val="TableParagraph"/>
              <w:spacing w:before="117"/>
              <w:ind w:left="129" w:right="120"/>
              <w:jc w:val="center"/>
            </w:pPr>
            <w:r>
              <w:t>364</w:t>
            </w:r>
          </w:p>
        </w:tc>
        <w:tc>
          <w:tcPr>
            <w:tcW w:w="1794" w:type="dxa"/>
          </w:tcPr>
          <w:p w14:paraId="007E3D7E" w14:textId="77777777" w:rsidR="00A40DAE" w:rsidRDefault="00836025">
            <w:pPr>
              <w:pStyle w:val="TableParagraph"/>
              <w:spacing w:before="117"/>
              <w:ind w:left="109"/>
            </w:pPr>
            <w:r>
              <w:t>N-ZSDMS W</w:t>
            </w:r>
          </w:p>
        </w:tc>
        <w:tc>
          <w:tcPr>
            <w:tcW w:w="1702" w:type="dxa"/>
          </w:tcPr>
          <w:p w14:paraId="0609C020" w14:textId="77777777" w:rsidR="00A40DAE" w:rsidRDefault="00836025">
            <w:pPr>
              <w:pStyle w:val="TableParagraph"/>
              <w:spacing w:before="117"/>
            </w:pPr>
            <w:r>
              <w:t>N-ZSDMS W</w:t>
            </w:r>
          </w:p>
        </w:tc>
        <w:tc>
          <w:tcPr>
            <w:tcW w:w="3861" w:type="dxa"/>
          </w:tcPr>
          <w:p w14:paraId="3F1C4BB1" w14:textId="25473A4F" w:rsidR="00A40DAE" w:rsidRDefault="00473670">
            <w:pPr>
              <w:pStyle w:val="TableParagraph"/>
              <w:spacing w:before="117"/>
              <w:ind w:right="521"/>
            </w:pPr>
            <w:r>
              <w:rPr>
                <w:spacing w:val="-8"/>
              </w:rPr>
              <w:t>Zbió</w:t>
            </w:r>
            <w:r>
              <w:t xml:space="preserve">r szyszek z drzew </w:t>
            </w:r>
            <w:r>
              <w:rPr>
                <w:spacing w:val="-8"/>
              </w:rPr>
              <w:t xml:space="preserve">matecznych </w:t>
            </w:r>
            <w:r w:rsidR="005B7901">
              <w:rPr>
                <w:spacing w:val="-16"/>
              </w:rPr>
              <w:t>ś</w:t>
            </w:r>
            <w:r>
              <w:t>wierkowych</w:t>
            </w:r>
          </w:p>
        </w:tc>
        <w:tc>
          <w:tcPr>
            <w:tcW w:w="1333" w:type="dxa"/>
          </w:tcPr>
          <w:p w14:paraId="3B908FE3" w14:textId="77777777" w:rsidR="00A40DAE" w:rsidRDefault="00836025">
            <w:pPr>
              <w:pStyle w:val="TableParagraph"/>
              <w:spacing w:before="117"/>
              <w:ind w:left="342" w:right="347"/>
              <w:jc w:val="center"/>
            </w:pPr>
            <w:r>
              <w:t>KG</w:t>
            </w:r>
          </w:p>
        </w:tc>
      </w:tr>
      <w:tr w:rsidR="00A40DAE" w14:paraId="52B8E2BF" w14:textId="77777777">
        <w:trPr>
          <w:trHeight w:val="755"/>
        </w:trPr>
        <w:tc>
          <w:tcPr>
            <w:tcW w:w="670" w:type="dxa"/>
          </w:tcPr>
          <w:p w14:paraId="1FDE66BC" w14:textId="77777777" w:rsidR="00A40DAE" w:rsidRDefault="00836025">
            <w:pPr>
              <w:pStyle w:val="TableParagraph"/>
              <w:spacing w:before="117"/>
              <w:ind w:left="129" w:right="120"/>
              <w:jc w:val="center"/>
            </w:pPr>
            <w:r>
              <w:t>365</w:t>
            </w:r>
          </w:p>
        </w:tc>
        <w:tc>
          <w:tcPr>
            <w:tcW w:w="1794" w:type="dxa"/>
          </w:tcPr>
          <w:p w14:paraId="3217F21F" w14:textId="77777777" w:rsidR="00A40DAE" w:rsidRDefault="00836025">
            <w:pPr>
              <w:pStyle w:val="TableParagraph"/>
              <w:spacing w:before="117"/>
              <w:ind w:left="109"/>
            </w:pPr>
            <w:r>
              <w:t>N-ZSDMMD</w:t>
            </w:r>
          </w:p>
        </w:tc>
        <w:tc>
          <w:tcPr>
            <w:tcW w:w="1702" w:type="dxa"/>
          </w:tcPr>
          <w:p w14:paraId="5BB04F19" w14:textId="77777777" w:rsidR="00A40DAE" w:rsidRDefault="00836025">
            <w:pPr>
              <w:pStyle w:val="TableParagraph"/>
              <w:spacing w:before="117"/>
            </w:pPr>
            <w:r>
              <w:t>N-ZSDMMD</w:t>
            </w:r>
          </w:p>
        </w:tc>
        <w:tc>
          <w:tcPr>
            <w:tcW w:w="3861" w:type="dxa"/>
          </w:tcPr>
          <w:p w14:paraId="15D768FF" w14:textId="025D50FD" w:rsidR="00A40DAE" w:rsidRDefault="00473670">
            <w:pPr>
              <w:pStyle w:val="TableParagraph"/>
              <w:spacing w:before="117"/>
              <w:ind w:right="440"/>
            </w:pPr>
            <w:r>
              <w:rPr>
                <w:spacing w:val="-8"/>
              </w:rPr>
              <w:t>Zbió</w:t>
            </w:r>
            <w:r>
              <w:t>r szyszek z drzew matecznych modrzewiowych</w:t>
            </w:r>
          </w:p>
        </w:tc>
        <w:tc>
          <w:tcPr>
            <w:tcW w:w="1333" w:type="dxa"/>
          </w:tcPr>
          <w:p w14:paraId="03E3BC3B" w14:textId="77777777" w:rsidR="00A40DAE" w:rsidRDefault="00836025">
            <w:pPr>
              <w:pStyle w:val="TableParagraph"/>
              <w:spacing w:before="117"/>
              <w:ind w:left="342" w:right="347"/>
              <w:jc w:val="center"/>
            </w:pPr>
            <w:r>
              <w:t>KG</w:t>
            </w:r>
          </w:p>
        </w:tc>
      </w:tr>
      <w:tr w:rsidR="00A40DAE" w14:paraId="385BCD46" w14:textId="77777777">
        <w:trPr>
          <w:trHeight w:val="755"/>
        </w:trPr>
        <w:tc>
          <w:tcPr>
            <w:tcW w:w="670" w:type="dxa"/>
          </w:tcPr>
          <w:p w14:paraId="19DFA5E3" w14:textId="77777777" w:rsidR="00A40DAE" w:rsidRDefault="00836025">
            <w:pPr>
              <w:pStyle w:val="TableParagraph"/>
              <w:spacing w:before="117"/>
              <w:ind w:left="129" w:right="120"/>
              <w:jc w:val="center"/>
            </w:pPr>
            <w:r>
              <w:t>366</w:t>
            </w:r>
          </w:p>
        </w:tc>
        <w:tc>
          <w:tcPr>
            <w:tcW w:w="1794" w:type="dxa"/>
          </w:tcPr>
          <w:p w14:paraId="33EBA98B" w14:textId="77777777" w:rsidR="00A40DAE" w:rsidRDefault="00836025">
            <w:pPr>
              <w:pStyle w:val="TableParagraph"/>
              <w:spacing w:before="117"/>
              <w:ind w:left="109"/>
            </w:pPr>
            <w:r>
              <w:t>N-ZSDMJD</w:t>
            </w:r>
          </w:p>
        </w:tc>
        <w:tc>
          <w:tcPr>
            <w:tcW w:w="1702" w:type="dxa"/>
          </w:tcPr>
          <w:p w14:paraId="72D3F62F" w14:textId="77777777" w:rsidR="00A40DAE" w:rsidRDefault="00836025">
            <w:pPr>
              <w:pStyle w:val="TableParagraph"/>
              <w:spacing w:before="117"/>
            </w:pPr>
            <w:r>
              <w:t>N-ZSDMJD</w:t>
            </w:r>
          </w:p>
        </w:tc>
        <w:tc>
          <w:tcPr>
            <w:tcW w:w="3861" w:type="dxa"/>
          </w:tcPr>
          <w:p w14:paraId="48986E39" w14:textId="6FF816F0" w:rsidR="00A40DAE" w:rsidRDefault="00473670">
            <w:pPr>
              <w:pStyle w:val="TableParagraph"/>
              <w:spacing w:before="117"/>
              <w:ind w:right="440"/>
            </w:pPr>
            <w:r>
              <w:rPr>
                <w:spacing w:val="-8"/>
              </w:rPr>
              <w:t>Zbió</w:t>
            </w:r>
            <w:r>
              <w:t>r szyszek z drzew matecznych jodłowych</w:t>
            </w:r>
          </w:p>
        </w:tc>
        <w:tc>
          <w:tcPr>
            <w:tcW w:w="1333" w:type="dxa"/>
          </w:tcPr>
          <w:p w14:paraId="1AC95202" w14:textId="77777777" w:rsidR="00A40DAE" w:rsidRDefault="00836025">
            <w:pPr>
              <w:pStyle w:val="TableParagraph"/>
              <w:spacing w:before="117"/>
              <w:ind w:left="342" w:right="347"/>
              <w:jc w:val="center"/>
            </w:pPr>
            <w:r>
              <w:t>KG</w:t>
            </w:r>
          </w:p>
        </w:tc>
      </w:tr>
      <w:tr w:rsidR="00A40DAE" w14:paraId="746ACDA7" w14:textId="77777777">
        <w:trPr>
          <w:trHeight w:val="756"/>
        </w:trPr>
        <w:tc>
          <w:tcPr>
            <w:tcW w:w="670" w:type="dxa"/>
          </w:tcPr>
          <w:p w14:paraId="34DED943" w14:textId="77777777" w:rsidR="00A40DAE" w:rsidRDefault="00836025">
            <w:pPr>
              <w:pStyle w:val="TableParagraph"/>
              <w:spacing w:before="117"/>
              <w:ind w:left="129" w:right="120"/>
              <w:jc w:val="center"/>
            </w:pPr>
            <w:r>
              <w:t>367</w:t>
            </w:r>
          </w:p>
        </w:tc>
        <w:tc>
          <w:tcPr>
            <w:tcW w:w="1794" w:type="dxa"/>
          </w:tcPr>
          <w:p w14:paraId="6441A938" w14:textId="77777777" w:rsidR="00A40DAE" w:rsidRDefault="00836025">
            <w:pPr>
              <w:pStyle w:val="TableParagraph"/>
              <w:spacing w:before="117"/>
              <w:ind w:left="109"/>
            </w:pPr>
            <w:r>
              <w:t>N-ZSPNSO</w:t>
            </w:r>
          </w:p>
        </w:tc>
        <w:tc>
          <w:tcPr>
            <w:tcW w:w="1702" w:type="dxa"/>
          </w:tcPr>
          <w:p w14:paraId="4605A6EE" w14:textId="77777777" w:rsidR="00A40DAE" w:rsidRDefault="00836025">
            <w:pPr>
              <w:pStyle w:val="TableParagraph"/>
              <w:spacing w:before="117"/>
            </w:pPr>
            <w:r>
              <w:t>N-ZSPNSO</w:t>
            </w:r>
          </w:p>
        </w:tc>
        <w:tc>
          <w:tcPr>
            <w:tcW w:w="3861" w:type="dxa"/>
          </w:tcPr>
          <w:p w14:paraId="61E1CD47" w14:textId="39E4EE1D" w:rsidR="00A40DAE" w:rsidRDefault="00473670">
            <w:pPr>
              <w:pStyle w:val="TableParagraph"/>
              <w:spacing w:before="117"/>
              <w:ind w:right="273"/>
            </w:pPr>
            <w:r>
              <w:rPr>
                <w:spacing w:val="-8"/>
              </w:rPr>
              <w:t>Zbió</w:t>
            </w:r>
            <w:r>
              <w:t>r szyszek z plantacji nasiennych sosnowych</w:t>
            </w:r>
          </w:p>
        </w:tc>
        <w:tc>
          <w:tcPr>
            <w:tcW w:w="1333" w:type="dxa"/>
          </w:tcPr>
          <w:p w14:paraId="2E8D0E50" w14:textId="77777777" w:rsidR="00A40DAE" w:rsidRDefault="00836025">
            <w:pPr>
              <w:pStyle w:val="TableParagraph"/>
              <w:spacing w:before="117"/>
              <w:ind w:left="342" w:right="347"/>
              <w:jc w:val="center"/>
            </w:pPr>
            <w:r>
              <w:t>KG</w:t>
            </w:r>
          </w:p>
        </w:tc>
      </w:tr>
      <w:tr w:rsidR="00A40DAE" w14:paraId="1C96B1C4" w14:textId="77777777">
        <w:trPr>
          <w:trHeight w:val="755"/>
        </w:trPr>
        <w:tc>
          <w:tcPr>
            <w:tcW w:w="670" w:type="dxa"/>
          </w:tcPr>
          <w:p w14:paraId="40608185" w14:textId="77777777" w:rsidR="00A40DAE" w:rsidRDefault="00836025">
            <w:pPr>
              <w:pStyle w:val="TableParagraph"/>
              <w:spacing w:before="117"/>
              <w:ind w:left="129" w:right="120"/>
              <w:jc w:val="center"/>
            </w:pPr>
            <w:r>
              <w:t>368</w:t>
            </w:r>
          </w:p>
        </w:tc>
        <w:tc>
          <w:tcPr>
            <w:tcW w:w="1794" w:type="dxa"/>
          </w:tcPr>
          <w:p w14:paraId="51559CEA" w14:textId="77777777" w:rsidR="00A40DAE" w:rsidRDefault="00836025">
            <w:pPr>
              <w:pStyle w:val="TableParagraph"/>
              <w:spacing w:before="117"/>
              <w:ind w:left="109"/>
            </w:pPr>
            <w:r>
              <w:t>N-ZSPNS W</w:t>
            </w:r>
          </w:p>
        </w:tc>
        <w:tc>
          <w:tcPr>
            <w:tcW w:w="1702" w:type="dxa"/>
          </w:tcPr>
          <w:p w14:paraId="5C718F6D" w14:textId="77777777" w:rsidR="00A40DAE" w:rsidRDefault="00836025">
            <w:pPr>
              <w:pStyle w:val="TableParagraph"/>
              <w:spacing w:before="117"/>
            </w:pPr>
            <w:r>
              <w:t>N-ZSPNS W</w:t>
            </w:r>
          </w:p>
        </w:tc>
        <w:tc>
          <w:tcPr>
            <w:tcW w:w="3861" w:type="dxa"/>
          </w:tcPr>
          <w:p w14:paraId="0B984150" w14:textId="2FE4EC15" w:rsidR="00A40DAE" w:rsidRDefault="00473670">
            <w:pPr>
              <w:pStyle w:val="TableParagraph"/>
              <w:spacing w:before="117"/>
              <w:ind w:right="363"/>
            </w:pPr>
            <w:r>
              <w:rPr>
                <w:spacing w:val="-8"/>
              </w:rPr>
              <w:t>Zbió</w:t>
            </w:r>
            <w:r>
              <w:t xml:space="preserve">r szyszek z plantacji </w:t>
            </w:r>
            <w:r>
              <w:rPr>
                <w:spacing w:val="-7"/>
              </w:rPr>
              <w:t xml:space="preserve">nasiennych </w:t>
            </w:r>
            <w:r w:rsidR="005B7901">
              <w:rPr>
                <w:spacing w:val="-16"/>
              </w:rPr>
              <w:t>ś</w:t>
            </w:r>
            <w:r>
              <w:t>wierkowych</w:t>
            </w:r>
          </w:p>
        </w:tc>
        <w:tc>
          <w:tcPr>
            <w:tcW w:w="1333" w:type="dxa"/>
          </w:tcPr>
          <w:p w14:paraId="6B0E3F13" w14:textId="77777777" w:rsidR="00A40DAE" w:rsidRDefault="00836025">
            <w:pPr>
              <w:pStyle w:val="TableParagraph"/>
              <w:spacing w:before="117"/>
              <w:ind w:left="342" w:right="347"/>
              <w:jc w:val="center"/>
            </w:pPr>
            <w:r>
              <w:t>KG</w:t>
            </w:r>
          </w:p>
        </w:tc>
      </w:tr>
      <w:tr w:rsidR="00A40DAE" w14:paraId="0AE56E5E" w14:textId="77777777">
        <w:trPr>
          <w:trHeight w:val="755"/>
        </w:trPr>
        <w:tc>
          <w:tcPr>
            <w:tcW w:w="670" w:type="dxa"/>
          </w:tcPr>
          <w:p w14:paraId="5C2E7B67" w14:textId="77777777" w:rsidR="00A40DAE" w:rsidRDefault="00836025">
            <w:pPr>
              <w:pStyle w:val="TableParagraph"/>
              <w:spacing w:before="117"/>
              <w:ind w:left="129" w:right="120"/>
              <w:jc w:val="center"/>
            </w:pPr>
            <w:r>
              <w:t>369</w:t>
            </w:r>
          </w:p>
        </w:tc>
        <w:tc>
          <w:tcPr>
            <w:tcW w:w="1794" w:type="dxa"/>
          </w:tcPr>
          <w:p w14:paraId="7E40F807" w14:textId="77777777" w:rsidR="00A40DAE" w:rsidRDefault="00836025">
            <w:pPr>
              <w:pStyle w:val="TableParagraph"/>
              <w:spacing w:before="117"/>
              <w:ind w:left="109"/>
            </w:pPr>
            <w:r>
              <w:t>N-ZSPNMD</w:t>
            </w:r>
          </w:p>
        </w:tc>
        <w:tc>
          <w:tcPr>
            <w:tcW w:w="1702" w:type="dxa"/>
          </w:tcPr>
          <w:p w14:paraId="1D782E0A" w14:textId="77777777" w:rsidR="00A40DAE" w:rsidRDefault="00836025">
            <w:pPr>
              <w:pStyle w:val="TableParagraph"/>
              <w:spacing w:before="117"/>
            </w:pPr>
            <w:r>
              <w:t>N-ZSPNMD</w:t>
            </w:r>
          </w:p>
        </w:tc>
        <w:tc>
          <w:tcPr>
            <w:tcW w:w="3861" w:type="dxa"/>
          </w:tcPr>
          <w:p w14:paraId="268AF519" w14:textId="1F32B069" w:rsidR="00A40DAE" w:rsidRDefault="00473670">
            <w:pPr>
              <w:pStyle w:val="TableParagraph"/>
              <w:spacing w:before="117"/>
              <w:ind w:right="273"/>
            </w:pPr>
            <w:r>
              <w:rPr>
                <w:spacing w:val="-8"/>
              </w:rPr>
              <w:t>Zbió</w:t>
            </w:r>
            <w:r>
              <w:t>r szyszek z plantacji nasiennych modrzewiowych</w:t>
            </w:r>
          </w:p>
        </w:tc>
        <w:tc>
          <w:tcPr>
            <w:tcW w:w="1333" w:type="dxa"/>
          </w:tcPr>
          <w:p w14:paraId="3BE99427" w14:textId="77777777" w:rsidR="00A40DAE" w:rsidRDefault="00836025">
            <w:pPr>
              <w:pStyle w:val="TableParagraph"/>
              <w:spacing w:before="117"/>
              <w:ind w:left="342" w:right="347"/>
              <w:jc w:val="center"/>
            </w:pPr>
            <w:r>
              <w:t>KG</w:t>
            </w:r>
          </w:p>
        </w:tc>
      </w:tr>
      <w:tr w:rsidR="00A40DAE" w14:paraId="656F7277" w14:textId="77777777">
        <w:trPr>
          <w:trHeight w:val="755"/>
        </w:trPr>
        <w:tc>
          <w:tcPr>
            <w:tcW w:w="670" w:type="dxa"/>
          </w:tcPr>
          <w:p w14:paraId="1EC7C998" w14:textId="77777777" w:rsidR="00A40DAE" w:rsidRDefault="00836025">
            <w:pPr>
              <w:pStyle w:val="TableParagraph"/>
              <w:spacing w:before="117"/>
              <w:ind w:left="129" w:right="120"/>
              <w:jc w:val="center"/>
            </w:pPr>
            <w:r>
              <w:t>370</w:t>
            </w:r>
          </w:p>
        </w:tc>
        <w:tc>
          <w:tcPr>
            <w:tcW w:w="1794" w:type="dxa"/>
          </w:tcPr>
          <w:p w14:paraId="718D7D98" w14:textId="77777777" w:rsidR="00A40DAE" w:rsidRDefault="00836025">
            <w:pPr>
              <w:pStyle w:val="TableParagraph"/>
              <w:spacing w:before="117"/>
              <w:ind w:left="109"/>
            </w:pPr>
            <w:r>
              <w:t>N-ZSPNJD</w:t>
            </w:r>
          </w:p>
        </w:tc>
        <w:tc>
          <w:tcPr>
            <w:tcW w:w="1702" w:type="dxa"/>
          </w:tcPr>
          <w:p w14:paraId="5C1824F5" w14:textId="77777777" w:rsidR="00A40DAE" w:rsidRDefault="00836025">
            <w:pPr>
              <w:pStyle w:val="TableParagraph"/>
              <w:spacing w:before="117"/>
            </w:pPr>
            <w:r>
              <w:t>N-ZSPNJD</w:t>
            </w:r>
          </w:p>
        </w:tc>
        <w:tc>
          <w:tcPr>
            <w:tcW w:w="3861" w:type="dxa"/>
          </w:tcPr>
          <w:p w14:paraId="254EA4D8" w14:textId="5581B5D5" w:rsidR="00A40DAE" w:rsidRDefault="00473670">
            <w:pPr>
              <w:pStyle w:val="TableParagraph"/>
              <w:spacing w:before="117"/>
              <w:ind w:right="273"/>
            </w:pPr>
            <w:r>
              <w:rPr>
                <w:spacing w:val="-8"/>
              </w:rPr>
              <w:t>Zbió</w:t>
            </w:r>
            <w:r>
              <w:t>r szyszek z plantacji nasiennych jodłowych</w:t>
            </w:r>
          </w:p>
        </w:tc>
        <w:tc>
          <w:tcPr>
            <w:tcW w:w="1333" w:type="dxa"/>
          </w:tcPr>
          <w:p w14:paraId="5516C424" w14:textId="77777777" w:rsidR="00A40DAE" w:rsidRDefault="00836025">
            <w:pPr>
              <w:pStyle w:val="TableParagraph"/>
              <w:spacing w:before="117"/>
              <w:ind w:left="342" w:right="347"/>
              <w:jc w:val="center"/>
            </w:pPr>
            <w:r>
              <w:t>KG</w:t>
            </w:r>
          </w:p>
        </w:tc>
      </w:tr>
      <w:tr w:rsidR="00A40DAE" w14:paraId="3BB43CBB" w14:textId="77777777">
        <w:trPr>
          <w:trHeight w:val="755"/>
        </w:trPr>
        <w:tc>
          <w:tcPr>
            <w:tcW w:w="670" w:type="dxa"/>
          </w:tcPr>
          <w:p w14:paraId="7F8733D1" w14:textId="77777777" w:rsidR="00A40DAE" w:rsidRDefault="00836025">
            <w:pPr>
              <w:pStyle w:val="TableParagraph"/>
              <w:spacing w:before="117"/>
              <w:ind w:left="129" w:right="120"/>
              <w:jc w:val="center"/>
            </w:pPr>
            <w:r>
              <w:t>371</w:t>
            </w:r>
          </w:p>
        </w:tc>
        <w:tc>
          <w:tcPr>
            <w:tcW w:w="1794" w:type="dxa"/>
          </w:tcPr>
          <w:p w14:paraId="00DBCB0C" w14:textId="77777777" w:rsidR="00A40DAE" w:rsidRDefault="00836025">
            <w:pPr>
              <w:pStyle w:val="TableParagraph"/>
              <w:spacing w:before="117"/>
              <w:ind w:left="109"/>
            </w:pPr>
            <w:r>
              <w:t>N-ZSPUNSO</w:t>
            </w:r>
          </w:p>
        </w:tc>
        <w:tc>
          <w:tcPr>
            <w:tcW w:w="1702" w:type="dxa"/>
          </w:tcPr>
          <w:p w14:paraId="0B09310D" w14:textId="77777777" w:rsidR="00A40DAE" w:rsidRDefault="00836025">
            <w:pPr>
              <w:pStyle w:val="TableParagraph"/>
              <w:spacing w:before="117"/>
            </w:pPr>
            <w:r>
              <w:t>N-ZSPUNSO</w:t>
            </w:r>
          </w:p>
        </w:tc>
        <w:tc>
          <w:tcPr>
            <w:tcW w:w="3861" w:type="dxa"/>
          </w:tcPr>
          <w:p w14:paraId="7AAB8135" w14:textId="1308A1BF" w:rsidR="00A40DAE" w:rsidRDefault="00473670">
            <w:pPr>
              <w:pStyle w:val="TableParagraph"/>
              <w:spacing w:before="117"/>
              <w:ind w:right="279"/>
            </w:pPr>
            <w:r>
              <w:rPr>
                <w:spacing w:val="-8"/>
              </w:rPr>
              <w:t>Zbió</w:t>
            </w:r>
            <w:r>
              <w:t>r szyszek z plantacyjnej uprawy nasiennej sosnowej</w:t>
            </w:r>
          </w:p>
        </w:tc>
        <w:tc>
          <w:tcPr>
            <w:tcW w:w="1333" w:type="dxa"/>
          </w:tcPr>
          <w:p w14:paraId="2088D085" w14:textId="77777777" w:rsidR="00A40DAE" w:rsidRDefault="00836025">
            <w:pPr>
              <w:pStyle w:val="TableParagraph"/>
              <w:spacing w:before="117"/>
              <w:ind w:left="342" w:right="347"/>
              <w:jc w:val="center"/>
            </w:pPr>
            <w:r>
              <w:t>KG</w:t>
            </w:r>
          </w:p>
        </w:tc>
      </w:tr>
      <w:tr w:rsidR="00A40DAE" w14:paraId="3D2D6B9F" w14:textId="77777777">
        <w:trPr>
          <w:trHeight w:val="755"/>
        </w:trPr>
        <w:tc>
          <w:tcPr>
            <w:tcW w:w="670" w:type="dxa"/>
          </w:tcPr>
          <w:p w14:paraId="0C8AB78A" w14:textId="77777777" w:rsidR="00A40DAE" w:rsidRDefault="00836025">
            <w:pPr>
              <w:pStyle w:val="TableParagraph"/>
              <w:spacing w:before="117"/>
              <w:ind w:left="129" w:right="120"/>
              <w:jc w:val="center"/>
            </w:pPr>
            <w:r>
              <w:t>372</w:t>
            </w:r>
          </w:p>
        </w:tc>
        <w:tc>
          <w:tcPr>
            <w:tcW w:w="1794" w:type="dxa"/>
          </w:tcPr>
          <w:p w14:paraId="40AFE84C" w14:textId="77777777" w:rsidR="00A40DAE" w:rsidRDefault="00836025">
            <w:pPr>
              <w:pStyle w:val="TableParagraph"/>
              <w:spacing w:before="117"/>
              <w:ind w:left="109"/>
            </w:pPr>
            <w:r>
              <w:t>N-ZSPUNS W</w:t>
            </w:r>
          </w:p>
        </w:tc>
        <w:tc>
          <w:tcPr>
            <w:tcW w:w="1702" w:type="dxa"/>
          </w:tcPr>
          <w:p w14:paraId="376F8A2B" w14:textId="77777777" w:rsidR="00A40DAE" w:rsidRDefault="00836025">
            <w:pPr>
              <w:pStyle w:val="TableParagraph"/>
              <w:spacing w:before="117"/>
            </w:pPr>
            <w:r>
              <w:t>N-ZSPUNS W</w:t>
            </w:r>
          </w:p>
        </w:tc>
        <w:tc>
          <w:tcPr>
            <w:tcW w:w="3861" w:type="dxa"/>
          </w:tcPr>
          <w:p w14:paraId="4D14764D" w14:textId="2ECE4499" w:rsidR="00A40DAE" w:rsidRDefault="00473670">
            <w:pPr>
              <w:pStyle w:val="TableParagraph"/>
              <w:spacing w:before="117"/>
              <w:ind w:right="279"/>
            </w:pPr>
            <w:r>
              <w:rPr>
                <w:spacing w:val="-8"/>
              </w:rPr>
              <w:t>Zbió</w:t>
            </w:r>
            <w:r>
              <w:t xml:space="preserve">r szyszek z plantacyjnej uprawy nasiennej </w:t>
            </w:r>
            <w:r w:rsidR="005B7901">
              <w:t>ś</w:t>
            </w:r>
            <w:r>
              <w:t>wierkowej</w:t>
            </w:r>
          </w:p>
        </w:tc>
        <w:tc>
          <w:tcPr>
            <w:tcW w:w="1333" w:type="dxa"/>
          </w:tcPr>
          <w:p w14:paraId="250B4A48" w14:textId="77777777" w:rsidR="00A40DAE" w:rsidRDefault="00836025">
            <w:pPr>
              <w:pStyle w:val="TableParagraph"/>
              <w:spacing w:before="117"/>
              <w:ind w:left="342" w:right="347"/>
              <w:jc w:val="center"/>
            </w:pPr>
            <w:r>
              <w:t>KG</w:t>
            </w:r>
          </w:p>
        </w:tc>
      </w:tr>
      <w:tr w:rsidR="00A40DAE" w14:paraId="3719F7BA" w14:textId="77777777">
        <w:trPr>
          <w:trHeight w:val="758"/>
        </w:trPr>
        <w:tc>
          <w:tcPr>
            <w:tcW w:w="670" w:type="dxa"/>
          </w:tcPr>
          <w:p w14:paraId="128686D6" w14:textId="77777777" w:rsidR="00A40DAE" w:rsidRDefault="00836025">
            <w:pPr>
              <w:pStyle w:val="TableParagraph"/>
              <w:ind w:left="129" w:right="120"/>
              <w:jc w:val="center"/>
            </w:pPr>
            <w:r>
              <w:t>373</w:t>
            </w:r>
          </w:p>
        </w:tc>
        <w:tc>
          <w:tcPr>
            <w:tcW w:w="1794" w:type="dxa"/>
          </w:tcPr>
          <w:p w14:paraId="4DEF6B93" w14:textId="77777777" w:rsidR="00A40DAE" w:rsidRDefault="00836025">
            <w:pPr>
              <w:pStyle w:val="TableParagraph"/>
              <w:ind w:left="109"/>
            </w:pPr>
            <w:r>
              <w:t>N-ZSPUNMD</w:t>
            </w:r>
          </w:p>
        </w:tc>
        <w:tc>
          <w:tcPr>
            <w:tcW w:w="1702" w:type="dxa"/>
          </w:tcPr>
          <w:p w14:paraId="74FECA34" w14:textId="77777777" w:rsidR="00A40DAE" w:rsidRDefault="00836025">
            <w:pPr>
              <w:pStyle w:val="TableParagraph"/>
            </w:pPr>
            <w:r>
              <w:t>N-ZSPUNMD</w:t>
            </w:r>
          </w:p>
        </w:tc>
        <w:tc>
          <w:tcPr>
            <w:tcW w:w="3861" w:type="dxa"/>
          </w:tcPr>
          <w:p w14:paraId="6DA02AFE" w14:textId="6595E942" w:rsidR="00A40DAE" w:rsidRDefault="00473670">
            <w:pPr>
              <w:pStyle w:val="TableParagraph"/>
              <w:ind w:right="279"/>
            </w:pPr>
            <w:r>
              <w:rPr>
                <w:spacing w:val="-8"/>
              </w:rPr>
              <w:t>Zbió</w:t>
            </w:r>
            <w:r>
              <w:t>r szyszek z plantacyjnej uprawy nasiennej modrzewiowej</w:t>
            </w:r>
          </w:p>
        </w:tc>
        <w:tc>
          <w:tcPr>
            <w:tcW w:w="1333" w:type="dxa"/>
          </w:tcPr>
          <w:p w14:paraId="349E4716" w14:textId="77777777" w:rsidR="00A40DAE" w:rsidRDefault="00836025">
            <w:pPr>
              <w:pStyle w:val="TableParagraph"/>
              <w:ind w:left="342" w:right="347"/>
              <w:jc w:val="center"/>
            </w:pPr>
            <w:r>
              <w:t>KG</w:t>
            </w:r>
          </w:p>
        </w:tc>
      </w:tr>
      <w:tr w:rsidR="00A40DAE" w14:paraId="3A72FB89" w14:textId="77777777">
        <w:trPr>
          <w:trHeight w:val="755"/>
        </w:trPr>
        <w:tc>
          <w:tcPr>
            <w:tcW w:w="670" w:type="dxa"/>
          </w:tcPr>
          <w:p w14:paraId="7A416126" w14:textId="77777777" w:rsidR="00A40DAE" w:rsidRDefault="00836025">
            <w:pPr>
              <w:pStyle w:val="TableParagraph"/>
              <w:spacing w:before="117"/>
              <w:ind w:left="129" w:right="120"/>
              <w:jc w:val="center"/>
            </w:pPr>
            <w:r>
              <w:t>374</w:t>
            </w:r>
          </w:p>
        </w:tc>
        <w:tc>
          <w:tcPr>
            <w:tcW w:w="1794" w:type="dxa"/>
          </w:tcPr>
          <w:p w14:paraId="3938F30E" w14:textId="77777777" w:rsidR="00A40DAE" w:rsidRDefault="00836025">
            <w:pPr>
              <w:pStyle w:val="TableParagraph"/>
              <w:spacing w:before="117"/>
              <w:ind w:left="109"/>
            </w:pPr>
            <w:r>
              <w:t>N-ZSPUNJD</w:t>
            </w:r>
          </w:p>
        </w:tc>
        <w:tc>
          <w:tcPr>
            <w:tcW w:w="1702" w:type="dxa"/>
          </w:tcPr>
          <w:p w14:paraId="58D12A7D" w14:textId="77777777" w:rsidR="00A40DAE" w:rsidRDefault="00836025">
            <w:pPr>
              <w:pStyle w:val="TableParagraph"/>
              <w:spacing w:before="117"/>
            </w:pPr>
            <w:r>
              <w:t>N-ZSPUNJD</w:t>
            </w:r>
          </w:p>
        </w:tc>
        <w:tc>
          <w:tcPr>
            <w:tcW w:w="3861" w:type="dxa"/>
          </w:tcPr>
          <w:p w14:paraId="6B57E569" w14:textId="1963BB88" w:rsidR="00A40DAE" w:rsidRDefault="00473670">
            <w:pPr>
              <w:pStyle w:val="TableParagraph"/>
              <w:spacing w:before="117"/>
              <w:ind w:right="279"/>
            </w:pPr>
            <w:r>
              <w:rPr>
                <w:spacing w:val="-8"/>
              </w:rPr>
              <w:t>Zbió</w:t>
            </w:r>
            <w:r>
              <w:t>r szyszek z plantacyjnej uprawy nasiennej jodłowej</w:t>
            </w:r>
          </w:p>
        </w:tc>
        <w:tc>
          <w:tcPr>
            <w:tcW w:w="1333" w:type="dxa"/>
          </w:tcPr>
          <w:p w14:paraId="2608CB7B" w14:textId="77777777" w:rsidR="00A40DAE" w:rsidRDefault="00836025">
            <w:pPr>
              <w:pStyle w:val="TableParagraph"/>
              <w:spacing w:before="117"/>
              <w:ind w:left="342" w:right="347"/>
              <w:jc w:val="center"/>
            </w:pPr>
            <w:r>
              <w:t>KG</w:t>
            </w:r>
          </w:p>
        </w:tc>
      </w:tr>
      <w:tr w:rsidR="00A40DAE" w14:paraId="1AD18B9F" w14:textId="77777777">
        <w:trPr>
          <w:trHeight w:val="756"/>
        </w:trPr>
        <w:tc>
          <w:tcPr>
            <w:tcW w:w="670" w:type="dxa"/>
          </w:tcPr>
          <w:p w14:paraId="6828860B" w14:textId="77777777" w:rsidR="00A40DAE" w:rsidRDefault="00836025">
            <w:pPr>
              <w:pStyle w:val="TableParagraph"/>
              <w:spacing w:before="117"/>
              <w:ind w:left="129" w:right="120"/>
              <w:jc w:val="center"/>
            </w:pPr>
            <w:r>
              <w:t>375</w:t>
            </w:r>
          </w:p>
        </w:tc>
        <w:tc>
          <w:tcPr>
            <w:tcW w:w="1794" w:type="dxa"/>
          </w:tcPr>
          <w:p w14:paraId="75AB3493" w14:textId="77777777" w:rsidR="00A40DAE" w:rsidRDefault="00836025">
            <w:pPr>
              <w:pStyle w:val="TableParagraph"/>
              <w:spacing w:before="117"/>
              <w:ind w:left="109"/>
            </w:pPr>
            <w:r>
              <w:t>ZB-OCENA</w:t>
            </w:r>
          </w:p>
        </w:tc>
        <w:tc>
          <w:tcPr>
            <w:tcW w:w="1702" w:type="dxa"/>
          </w:tcPr>
          <w:p w14:paraId="440CF0C6" w14:textId="77777777" w:rsidR="00A40DAE" w:rsidRDefault="00836025">
            <w:pPr>
              <w:pStyle w:val="TableParagraph"/>
              <w:spacing w:before="117"/>
            </w:pPr>
            <w:r>
              <w:t>ZB-OCENA</w:t>
            </w:r>
          </w:p>
        </w:tc>
        <w:tc>
          <w:tcPr>
            <w:tcW w:w="3861" w:type="dxa"/>
          </w:tcPr>
          <w:p w14:paraId="3F7DC20F" w14:textId="583E0890" w:rsidR="00A40DAE" w:rsidRDefault="00836025">
            <w:pPr>
              <w:pStyle w:val="TableParagraph"/>
              <w:spacing w:before="117"/>
              <w:ind w:right="188"/>
            </w:pPr>
            <w:r>
              <w:t>Prognostyczny zbi</w:t>
            </w:r>
            <w:r w:rsidR="005B7901">
              <w:t>ó</w:t>
            </w:r>
            <w:r>
              <w:t>r szyszek z drzew stojących</w:t>
            </w:r>
          </w:p>
        </w:tc>
        <w:tc>
          <w:tcPr>
            <w:tcW w:w="1333" w:type="dxa"/>
          </w:tcPr>
          <w:p w14:paraId="568A8307" w14:textId="77777777" w:rsidR="00A40DAE" w:rsidRDefault="00836025">
            <w:pPr>
              <w:pStyle w:val="TableParagraph"/>
              <w:spacing w:before="117"/>
              <w:ind w:left="350" w:right="345"/>
              <w:jc w:val="center"/>
            </w:pPr>
            <w:r>
              <w:t>SZT</w:t>
            </w:r>
          </w:p>
        </w:tc>
      </w:tr>
    </w:tbl>
    <w:p w14:paraId="73E611B3" w14:textId="77777777" w:rsidR="00A40DAE" w:rsidRDefault="00836025">
      <w:pPr>
        <w:pStyle w:val="Nagwek1"/>
        <w:spacing w:before="117"/>
      </w:pPr>
      <w:r>
        <w:t>Standard technologii prac obejmuje:</w:t>
      </w:r>
    </w:p>
    <w:p w14:paraId="5C41F00B" w14:textId="5C98072A" w:rsidR="00A40DAE" w:rsidRDefault="00836025">
      <w:pPr>
        <w:pStyle w:val="Akapitzlist"/>
        <w:numPr>
          <w:ilvl w:val="1"/>
          <w:numId w:val="5"/>
        </w:numPr>
        <w:tabs>
          <w:tab w:val="left" w:pos="996"/>
          <w:tab w:val="left" w:pos="997"/>
        </w:tabs>
        <w:spacing w:before="119"/>
        <w:ind w:right="293"/>
        <w:rPr>
          <w:rFonts w:ascii="Symbol" w:hAnsi="Symbol"/>
        </w:rPr>
      </w:pPr>
      <w:r>
        <w:rPr>
          <w:spacing w:val="-7"/>
        </w:rPr>
        <w:t>zbi</w:t>
      </w:r>
      <w:r w:rsidR="005B7901">
        <w:rPr>
          <w:spacing w:val="-7"/>
        </w:rPr>
        <w:t>ó</w:t>
      </w:r>
      <w:r>
        <w:t xml:space="preserve">r szyszek ze </w:t>
      </w:r>
      <w:r>
        <w:rPr>
          <w:spacing w:val="-3"/>
        </w:rPr>
        <w:t xml:space="preserve">wskazanych </w:t>
      </w:r>
      <w:r>
        <w:t xml:space="preserve">drzew stojących przy </w:t>
      </w:r>
      <w:r>
        <w:rPr>
          <w:spacing w:val="-10"/>
        </w:rPr>
        <w:t>u</w:t>
      </w:r>
      <w:r w:rsidR="005B7901">
        <w:rPr>
          <w:spacing w:val="-10"/>
        </w:rPr>
        <w:t>ż</w:t>
      </w:r>
      <w:r>
        <w:t xml:space="preserve">yciu wysięgnika, drabinek, ciągnika </w:t>
      </w:r>
      <w:r>
        <w:rPr>
          <w:spacing w:val="-80"/>
        </w:rPr>
        <w:t>z</w:t>
      </w:r>
      <w:r>
        <w:rPr>
          <w:spacing w:val="-47"/>
        </w:rPr>
        <w:t xml:space="preserve"> </w:t>
      </w:r>
      <w:r>
        <w:t>platformą lub maszyny</w:t>
      </w:r>
      <w:r>
        <w:rPr>
          <w:spacing w:val="-6"/>
        </w:rPr>
        <w:t xml:space="preserve"> </w:t>
      </w:r>
      <w:r>
        <w:t>specjalistycznej.</w:t>
      </w:r>
    </w:p>
    <w:p w14:paraId="68A2C51D" w14:textId="77777777" w:rsidR="00A40DAE" w:rsidRDefault="00836025">
      <w:pPr>
        <w:pStyle w:val="Nagwek1"/>
        <w:spacing w:before="120"/>
      </w:pPr>
      <w:r>
        <w:t>Uwagi:</w:t>
      </w:r>
    </w:p>
    <w:p w14:paraId="4770D1AF" w14:textId="426B80B5" w:rsidR="00A40DAE" w:rsidRDefault="00836025">
      <w:pPr>
        <w:pStyle w:val="Akapitzlist"/>
        <w:numPr>
          <w:ilvl w:val="1"/>
          <w:numId w:val="5"/>
        </w:numPr>
        <w:tabs>
          <w:tab w:val="left" w:pos="996"/>
          <w:tab w:val="left" w:pos="997"/>
        </w:tabs>
        <w:spacing w:before="121"/>
        <w:ind w:right="293"/>
        <w:rPr>
          <w:rFonts w:ascii="Symbol" w:hAnsi="Symbol"/>
        </w:rPr>
      </w:pPr>
      <w:r>
        <w:t xml:space="preserve">osoby wykonujące </w:t>
      </w:r>
      <w:r>
        <w:rPr>
          <w:spacing w:val="-7"/>
        </w:rPr>
        <w:t>zbi</w:t>
      </w:r>
      <w:r w:rsidR="005B7901">
        <w:rPr>
          <w:spacing w:val="-7"/>
        </w:rPr>
        <w:t>ó</w:t>
      </w:r>
      <w:r>
        <w:t xml:space="preserve">r muszą </w:t>
      </w:r>
      <w:r>
        <w:rPr>
          <w:spacing w:val="-3"/>
        </w:rPr>
        <w:t>posiada</w:t>
      </w:r>
      <w:r w:rsidR="005B7901">
        <w:rPr>
          <w:spacing w:val="-3"/>
        </w:rPr>
        <w:t>ć</w:t>
      </w:r>
      <w:r>
        <w:rPr>
          <w:spacing w:val="-3"/>
        </w:rPr>
        <w:t xml:space="preserve"> </w:t>
      </w:r>
      <w:r>
        <w:t xml:space="preserve">odpowiednie badania lekarskie oraz </w:t>
      </w:r>
      <w:r>
        <w:rPr>
          <w:spacing w:val="-12"/>
        </w:rPr>
        <w:t xml:space="preserve">stosowne </w:t>
      </w:r>
      <w:r>
        <w:t xml:space="preserve">uprawnienia. Szyszki </w:t>
      </w:r>
      <w:r>
        <w:rPr>
          <w:spacing w:val="-5"/>
        </w:rPr>
        <w:t>nale</w:t>
      </w:r>
      <w:r w:rsidR="005B7901">
        <w:rPr>
          <w:spacing w:val="-5"/>
        </w:rPr>
        <w:t>ż</w:t>
      </w:r>
      <w:r>
        <w:t xml:space="preserve">y </w:t>
      </w:r>
      <w:r>
        <w:rPr>
          <w:spacing w:val="-3"/>
        </w:rPr>
        <w:t>zbiera</w:t>
      </w:r>
      <w:r w:rsidR="005B7901">
        <w:rPr>
          <w:spacing w:val="-3"/>
        </w:rPr>
        <w:t>ć</w:t>
      </w:r>
      <w:r>
        <w:rPr>
          <w:spacing w:val="-3"/>
        </w:rPr>
        <w:t xml:space="preserve"> </w:t>
      </w:r>
      <w:r>
        <w:t xml:space="preserve">do </w:t>
      </w:r>
      <w:r>
        <w:rPr>
          <w:spacing w:val="-9"/>
        </w:rPr>
        <w:t>work</w:t>
      </w:r>
      <w:r w:rsidR="005B7901">
        <w:rPr>
          <w:spacing w:val="-9"/>
        </w:rPr>
        <w:t>ó</w:t>
      </w:r>
      <w:r>
        <w:t xml:space="preserve">w i </w:t>
      </w:r>
      <w:r>
        <w:rPr>
          <w:spacing w:val="-3"/>
        </w:rPr>
        <w:t>dostarczy</w:t>
      </w:r>
      <w:r w:rsidR="005B7901">
        <w:rPr>
          <w:spacing w:val="-3"/>
        </w:rPr>
        <w:t>ć</w:t>
      </w:r>
      <w:r>
        <w:rPr>
          <w:spacing w:val="-3"/>
        </w:rPr>
        <w:t xml:space="preserve"> </w:t>
      </w:r>
      <w:r>
        <w:t xml:space="preserve">do </w:t>
      </w:r>
      <w:r w:rsidR="00A63685">
        <w:t>miejsca odbioru wskazanego przez zamawiającego</w:t>
      </w:r>
      <w:r>
        <w:t>.</w:t>
      </w:r>
    </w:p>
    <w:p w14:paraId="4E2912D8" w14:textId="1FCAF026" w:rsidR="00A40DAE" w:rsidRDefault="00836025">
      <w:pPr>
        <w:pStyle w:val="Akapitzlist"/>
        <w:numPr>
          <w:ilvl w:val="1"/>
          <w:numId w:val="5"/>
        </w:numPr>
        <w:tabs>
          <w:tab w:val="left" w:pos="996"/>
          <w:tab w:val="left" w:pos="997"/>
          <w:tab w:val="left" w:leader="dot" w:pos="7546"/>
        </w:tabs>
        <w:spacing w:line="269" w:lineRule="exact"/>
        <w:ind w:hanging="361"/>
        <w:rPr>
          <w:rFonts w:ascii="Symbol" w:hAnsi="Symbol"/>
        </w:rPr>
      </w:pPr>
      <w:r>
        <w:t xml:space="preserve">przewidywane </w:t>
      </w:r>
      <w:r>
        <w:rPr>
          <w:spacing w:val="-6"/>
        </w:rPr>
        <w:t>ilo</w:t>
      </w:r>
      <w:r w:rsidR="005B7901">
        <w:rPr>
          <w:spacing w:val="-6"/>
        </w:rPr>
        <w:t>ś</w:t>
      </w:r>
      <w:r>
        <w:t>ci szyszek i miejsce zbioru zawiera</w:t>
      </w:r>
      <w:r>
        <w:rPr>
          <w:spacing w:val="3"/>
        </w:rPr>
        <w:t xml:space="preserve"> </w:t>
      </w:r>
      <w:r>
        <w:t>załącznik</w:t>
      </w:r>
      <w:r>
        <w:rPr>
          <w:spacing w:val="-3"/>
        </w:rPr>
        <w:t xml:space="preserve"> </w:t>
      </w:r>
      <w:r>
        <w:t>nr</w:t>
      </w:r>
      <w:r w:rsidR="00A63685">
        <w:t xml:space="preserve"> 2.2 </w:t>
      </w:r>
      <w:r>
        <w:t>do SWZ.</w:t>
      </w:r>
    </w:p>
    <w:p w14:paraId="18C4D45E"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worki zapewnia</w:t>
      </w:r>
      <w:r>
        <w:rPr>
          <w:spacing w:val="1"/>
        </w:rPr>
        <w:t xml:space="preserve"> </w:t>
      </w:r>
      <w:r>
        <w:rPr>
          <w:spacing w:val="-3"/>
        </w:rPr>
        <w:t>Zamawiający.</w:t>
      </w:r>
    </w:p>
    <w:p w14:paraId="5213E334" w14:textId="77777777" w:rsidR="00A40DAE" w:rsidRDefault="00A40DAE">
      <w:pPr>
        <w:spacing w:line="269" w:lineRule="exact"/>
        <w:rPr>
          <w:rFonts w:ascii="Symbol" w:hAnsi="Symbol"/>
        </w:rPr>
        <w:sectPr w:rsidR="00A40DAE">
          <w:pgSz w:w="11910" w:h="16840"/>
          <w:pgMar w:top="1400" w:right="980" w:bottom="280" w:left="1140" w:header="708" w:footer="708" w:gutter="0"/>
          <w:cols w:space="708"/>
        </w:sectPr>
      </w:pPr>
    </w:p>
    <w:p w14:paraId="60001F8D" w14:textId="77777777" w:rsidR="00A40DAE" w:rsidRDefault="00836025">
      <w:pPr>
        <w:pStyle w:val="Nagwek1"/>
        <w:spacing w:before="77"/>
        <w:jc w:val="both"/>
      </w:pPr>
      <w:r>
        <w:t>Procedura odbioru:</w:t>
      </w:r>
    </w:p>
    <w:p w14:paraId="7FC74002" w14:textId="77777777" w:rsidR="00A40DAE" w:rsidRDefault="00836025">
      <w:pPr>
        <w:pStyle w:val="Akapitzlist"/>
        <w:numPr>
          <w:ilvl w:val="1"/>
          <w:numId w:val="5"/>
        </w:numPr>
        <w:tabs>
          <w:tab w:val="left" w:pos="997"/>
        </w:tabs>
        <w:spacing w:before="122"/>
        <w:ind w:right="294"/>
        <w:jc w:val="both"/>
        <w:rPr>
          <w:rFonts w:ascii="Symbol" w:hAnsi="Symbol"/>
        </w:rPr>
      </w:pPr>
      <w:r>
        <w:t>dla prac, gdzie jednostką przeliczeniową jest kilogram [KG] odbiór prac nastąpi poprzez dokonanie weryfikacji prawidłowego ich wykonania z opisem czynności i zleceniem oraz poprzez zważenie zebranych</w:t>
      </w:r>
      <w:r>
        <w:rPr>
          <w:spacing w:val="-4"/>
        </w:rPr>
        <w:t xml:space="preserve"> </w:t>
      </w:r>
      <w:r>
        <w:t>szyszek.</w:t>
      </w:r>
    </w:p>
    <w:p w14:paraId="19EF7A20" w14:textId="77777777" w:rsidR="00A40DAE" w:rsidRDefault="00836025">
      <w:pPr>
        <w:spacing w:before="119"/>
        <w:ind w:left="984"/>
        <w:jc w:val="both"/>
        <w:rPr>
          <w:i/>
        </w:rPr>
      </w:pPr>
      <w:r>
        <w:rPr>
          <w:i/>
        </w:rPr>
        <w:t>(rozliczenie z dokładnością do 1 KG z zaokrągleniem w dół)</w:t>
      </w:r>
    </w:p>
    <w:p w14:paraId="132CD899" w14:textId="77777777" w:rsidR="00A40DAE" w:rsidRDefault="00836025">
      <w:pPr>
        <w:pStyle w:val="Akapitzlist"/>
        <w:numPr>
          <w:ilvl w:val="1"/>
          <w:numId w:val="5"/>
        </w:numPr>
        <w:tabs>
          <w:tab w:val="left" w:pos="997"/>
        </w:tabs>
        <w:spacing w:before="121"/>
        <w:ind w:right="290"/>
        <w:jc w:val="both"/>
        <w:rPr>
          <w:rFonts w:ascii="Symbol" w:hAnsi="Symbol"/>
        </w:rPr>
      </w:pPr>
      <w:r>
        <w:t>dla prac, gdzie jednostką przeliczeniową jest sztuka [SZT] odbiór prac nastąpi poprzez dokonanie</w:t>
      </w:r>
      <w:r>
        <w:rPr>
          <w:spacing w:val="-9"/>
        </w:rPr>
        <w:t xml:space="preserve"> </w:t>
      </w:r>
      <w:r>
        <w:t>weryfikacji</w:t>
      </w:r>
      <w:r>
        <w:rPr>
          <w:spacing w:val="-5"/>
        </w:rPr>
        <w:t xml:space="preserve"> </w:t>
      </w:r>
      <w:r>
        <w:t>zgodności</w:t>
      </w:r>
      <w:r>
        <w:rPr>
          <w:spacing w:val="-6"/>
        </w:rPr>
        <w:t xml:space="preserve"> </w:t>
      </w:r>
      <w:r>
        <w:t>wykonania</w:t>
      </w:r>
      <w:r>
        <w:rPr>
          <w:spacing w:val="-9"/>
        </w:rPr>
        <w:t xml:space="preserve"> </w:t>
      </w:r>
      <w:r>
        <w:t>zbioru,</w:t>
      </w:r>
      <w:r>
        <w:rPr>
          <w:spacing w:val="-8"/>
        </w:rPr>
        <w:t xml:space="preserve"> </w:t>
      </w:r>
      <w:r>
        <w:t>co</w:t>
      </w:r>
      <w:r>
        <w:rPr>
          <w:spacing w:val="-7"/>
        </w:rPr>
        <w:t xml:space="preserve"> </w:t>
      </w:r>
      <w:r>
        <w:t>do</w:t>
      </w:r>
      <w:r>
        <w:rPr>
          <w:spacing w:val="-6"/>
        </w:rPr>
        <w:t xml:space="preserve"> </w:t>
      </w:r>
      <w:r>
        <w:t>zakresu</w:t>
      </w:r>
      <w:r>
        <w:rPr>
          <w:spacing w:val="-6"/>
        </w:rPr>
        <w:t xml:space="preserve"> </w:t>
      </w:r>
      <w:r>
        <w:t>oraz</w:t>
      </w:r>
      <w:r>
        <w:rPr>
          <w:spacing w:val="-7"/>
        </w:rPr>
        <w:t xml:space="preserve"> </w:t>
      </w:r>
      <w:r>
        <w:t>jakości.</w:t>
      </w:r>
      <w:r>
        <w:rPr>
          <w:spacing w:val="-6"/>
        </w:rPr>
        <w:t xml:space="preserve"> </w:t>
      </w:r>
      <w:r>
        <w:t>Ilość</w:t>
      </w:r>
      <w:r>
        <w:rPr>
          <w:spacing w:val="-9"/>
        </w:rPr>
        <w:t xml:space="preserve"> </w:t>
      </w:r>
      <w:r>
        <w:t>drzew zostanie ustalona poprzez ich policzenie</w:t>
      </w:r>
      <w:r>
        <w:rPr>
          <w:spacing w:val="-5"/>
        </w:rPr>
        <w:t xml:space="preserve"> </w:t>
      </w:r>
      <w:r>
        <w:t>posztucznie.</w:t>
      </w:r>
    </w:p>
    <w:p w14:paraId="3A7E172F" w14:textId="77777777" w:rsidR="00A40DAE" w:rsidRDefault="00836025">
      <w:pPr>
        <w:spacing w:line="257" w:lineRule="exact"/>
        <w:ind w:left="996"/>
        <w:jc w:val="both"/>
        <w:rPr>
          <w:i/>
        </w:rPr>
      </w:pPr>
      <w:r>
        <w:rPr>
          <w:i/>
        </w:rPr>
        <w:t>(rozliczenie z dokładnością do 1 sztuki)</w:t>
      </w:r>
    </w:p>
    <w:p w14:paraId="124C495B" w14:textId="77777777" w:rsidR="00A40DAE" w:rsidRDefault="00A40DAE">
      <w:pPr>
        <w:pStyle w:val="Tekstpodstawowy"/>
        <w:ind w:left="0" w:firstLine="0"/>
        <w:rPr>
          <w:i/>
          <w:sz w:val="20"/>
        </w:rPr>
      </w:pPr>
    </w:p>
    <w:p w14:paraId="13A6F563" w14:textId="77777777" w:rsidR="00A40DAE" w:rsidRDefault="00A40DAE">
      <w:pPr>
        <w:pStyle w:val="Tekstpodstawowy"/>
        <w:spacing w:before="6"/>
        <w:ind w:left="0" w:firstLine="0"/>
        <w:rPr>
          <w:i/>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6"/>
        <w:gridCol w:w="1472"/>
      </w:tblGrid>
      <w:tr w:rsidR="00A40DAE" w14:paraId="51FF811D" w14:textId="77777777">
        <w:trPr>
          <w:trHeight w:val="1015"/>
        </w:trPr>
        <w:tc>
          <w:tcPr>
            <w:tcW w:w="670" w:type="dxa"/>
          </w:tcPr>
          <w:p w14:paraId="07209BD4" w14:textId="77777777" w:rsidR="00A40DAE" w:rsidRDefault="00836025">
            <w:pPr>
              <w:pStyle w:val="TableParagraph"/>
              <w:spacing w:before="120"/>
              <w:ind w:left="129" w:right="120"/>
              <w:jc w:val="center"/>
              <w:rPr>
                <w:b/>
                <w:i/>
              </w:rPr>
            </w:pPr>
            <w:r>
              <w:rPr>
                <w:b/>
                <w:i/>
              </w:rPr>
              <w:t>Nr</w:t>
            </w:r>
          </w:p>
        </w:tc>
        <w:tc>
          <w:tcPr>
            <w:tcW w:w="1794" w:type="dxa"/>
          </w:tcPr>
          <w:p w14:paraId="0906C4B9" w14:textId="77777777" w:rsidR="00A40DAE" w:rsidRDefault="00836025">
            <w:pPr>
              <w:pStyle w:val="TableParagraph"/>
              <w:spacing w:before="120"/>
              <w:ind w:left="104" w:right="270"/>
              <w:rPr>
                <w:b/>
                <w:i/>
              </w:rPr>
            </w:pPr>
            <w:r>
              <w:rPr>
                <w:b/>
                <w:i/>
              </w:rPr>
              <w:t>Kod czynności do rozliczenia</w:t>
            </w:r>
          </w:p>
        </w:tc>
        <w:tc>
          <w:tcPr>
            <w:tcW w:w="1705" w:type="dxa"/>
          </w:tcPr>
          <w:p w14:paraId="63B5A33A" w14:textId="77777777" w:rsidR="00A40DAE" w:rsidRDefault="00836025">
            <w:pPr>
              <w:pStyle w:val="TableParagraph"/>
              <w:spacing w:before="120"/>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A43E6D9" w14:textId="77777777" w:rsidR="00A40DAE" w:rsidRDefault="00836025">
            <w:pPr>
              <w:pStyle w:val="TableParagraph"/>
              <w:spacing w:before="0"/>
              <w:ind w:left="0" w:right="95"/>
              <w:jc w:val="right"/>
              <w:rPr>
                <w:b/>
                <w:i/>
              </w:rPr>
            </w:pPr>
            <w:r>
              <w:rPr>
                <w:b/>
                <w:i/>
                <w:spacing w:val="-1"/>
              </w:rPr>
              <w:t>wyceny</w:t>
            </w:r>
          </w:p>
        </w:tc>
        <w:tc>
          <w:tcPr>
            <w:tcW w:w="3856" w:type="dxa"/>
          </w:tcPr>
          <w:p w14:paraId="29FBF98F" w14:textId="77777777" w:rsidR="00A40DAE" w:rsidRDefault="00836025">
            <w:pPr>
              <w:pStyle w:val="TableParagraph"/>
              <w:spacing w:before="120"/>
              <w:ind w:left="103"/>
              <w:rPr>
                <w:b/>
                <w:i/>
              </w:rPr>
            </w:pPr>
            <w:r>
              <w:rPr>
                <w:b/>
                <w:i/>
              </w:rPr>
              <w:t>Opis kodu czynności</w:t>
            </w:r>
          </w:p>
        </w:tc>
        <w:tc>
          <w:tcPr>
            <w:tcW w:w="1472" w:type="dxa"/>
          </w:tcPr>
          <w:p w14:paraId="42A1BDEA" w14:textId="77777777" w:rsidR="00A40DAE" w:rsidRDefault="00836025">
            <w:pPr>
              <w:pStyle w:val="TableParagraph"/>
              <w:spacing w:before="120"/>
              <w:ind w:left="105" w:right="360"/>
              <w:rPr>
                <w:b/>
                <w:i/>
              </w:rPr>
            </w:pPr>
            <w:r>
              <w:rPr>
                <w:b/>
                <w:i/>
              </w:rPr>
              <w:t>Jednostka miary</w:t>
            </w:r>
          </w:p>
        </w:tc>
      </w:tr>
      <w:tr w:rsidR="00A40DAE" w14:paraId="5F6501B1" w14:textId="77777777">
        <w:trPr>
          <w:trHeight w:val="623"/>
        </w:trPr>
        <w:tc>
          <w:tcPr>
            <w:tcW w:w="670" w:type="dxa"/>
          </w:tcPr>
          <w:p w14:paraId="52091DD6" w14:textId="77777777" w:rsidR="00A40DAE" w:rsidRDefault="00836025">
            <w:pPr>
              <w:pStyle w:val="TableParagraph"/>
              <w:ind w:left="129" w:right="120"/>
              <w:jc w:val="center"/>
            </w:pPr>
            <w:r>
              <w:t>376</w:t>
            </w:r>
          </w:p>
        </w:tc>
        <w:tc>
          <w:tcPr>
            <w:tcW w:w="1794" w:type="dxa"/>
          </w:tcPr>
          <w:p w14:paraId="42CA6E96" w14:textId="77777777" w:rsidR="00A40DAE" w:rsidRDefault="00836025">
            <w:pPr>
              <w:pStyle w:val="TableParagraph"/>
              <w:ind w:left="104"/>
            </w:pPr>
            <w:r>
              <w:t>ZB-NASDB</w:t>
            </w:r>
          </w:p>
        </w:tc>
        <w:tc>
          <w:tcPr>
            <w:tcW w:w="1705" w:type="dxa"/>
          </w:tcPr>
          <w:p w14:paraId="6B015425" w14:textId="77777777" w:rsidR="00A40DAE" w:rsidRDefault="00836025">
            <w:pPr>
              <w:pStyle w:val="TableParagraph"/>
            </w:pPr>
            <w:r>
              <w:t>ZB-NASDB</w:t>
            </w:r>
          </w:p>
        </w:tc>
        <w:tc>
          <w:tcPr>
            <w:tcW w:w="3856" w:type="dxa"/>
          </w:tcPr>
          <w:p w14:paraId="2D05FF9C" w14:textId="710375B9" w:rsidR="00A40DAE" w:rsidRDefault="00836025">
            <w:pPr>
              <w:pStyle w:val="TableParagraph"/>
              <w:ind w:left="103"/>
            </w:pPr>
            <w:r>
              <w:t>Zbi</w:t>
            </w:r>
            <w:r w:rsidR="005B7901">
              <w:t>ó</w:t>
            </w:r>
            <w:r>
              <w:t>r nasion dęba</w:t>
            </w:r>
          </w:p>
        </w:tc>
        <w:tc>
          <w:tcPr>
            <w:tcW w:w="1472" w:type="dxa"/>
          </w:tcPr>
          <w:p w14:paraId="5A2BDA5D" w14:textId="77777777" w:rsidR="00A40DAE" w:rsidRDefault="00836025">
            <w:pPr>
              <w:pStyle w:val="TableParagraph"/>
              <w:ind w:left="412" w:right="417"/>
              <w:jc w:val="center"/>
            </w:pPr>
            <w:r>
              <w:t>KG</w:t>
            </w:r>
          </w:p>
        </w:tc>
      </w:tr>
      <w:tr w:rsidR="00A40DAE" w14:paraId="34D26775" w14:textId="77777777">
        <w:trPr>
          <w:trHeight w:val="625"/>
        </w:trPr>
        <w:tc>
          <w:tcPr>
            <w:tcW w:w="670" w:type="dxa"/>
          </w:tcPr>
          <w:p w14:paraId="40FED052" w14:textId="77777777" w:rsidR="00A40DAE" w:rsidRDefault="00836025">
            <w:pPr>
              <w:pStyle w:val="TableParagraph"/>
              <w:spacing w:before="122"/>
              <w:ind w:left="129" w:right="120"/>
              <w:jc w:val="center"/>
            </w:pPr>
            <w:r>
              <w:t>377</w:t>
            </w:r>
          </w:p>
        </w:tc>
        <w:tc>
          <w:tcPr>
            <w:tcW w:w="1794" w:type="dxa"/>
          </w:tcPr>
          <w:p w14:paraId="0A8ABEA5" w14:textId="77777777" w:rsidR="00A40DAE" w:rsidRDefault="00836025">
            <w:pPr>
              <w:pStyle w:val="TableParagraph"/>
              <w:spacing w:before="122"/>
              <w:ind w:left="104"/>
            </w:pPr>
            <w:r>
              <w:t>ZB-NASBK</w:t>
            </w:r>
          </w:p>
        </w:tc>
        <w:tc>
          <w:tcPr>
            <w:tcW w:w="1705" w:type="dxa"/>
          </w:tcPr>
          <w:p w14:paraId="07C08627" w14:textId="77777777" w:rsidR="00A40DAE" w:rsidRDefault="00836025">
            <w:pPr>
              <w:pStyle w:val="TableParagraph"/>
              <w:spacing w:before="122"/>
            </w:pPr>
            <w:r>
              <w:t>ZB-NASBK</w:t>
            </w:r>
          </w:p>
        </w:tc>
        <w:tc>
          <w:tcPr>
            <w:tcW w:w="3856" w:type="dxa"/>
          </w:tcPr>
          <w:p w14:paraId="7FE74135" w14:textId="54C98A6F" w:rsidR="00A40DAE" w:rsidRDefault="005B7901">
            <w:pPr>
              <w:pStyle w:val="TableParagraph"/>
              <w:spacing w:before="122"/>
              <w:ind w:left="103"/>
            </w:pPr>
            <w:r>
              <w:t>Zbiór nasion buka</w:t>
            </w:r>
          </w:p>
        </w:tc>
        <w:tc>
          <w:tcPr>
            <w:tcW w:w="1472" w:type="dxa"/>
          </w:tcPr>
          <w:p w14:paraId="65BD938D" w14:textId="77777777" w:rsidR="00A40DAE" w:rsidRDefault="00836025">
            <w:pPr>
              <w:pStyle w:val="TableParagraph"/>
              <w:spacing w:before="122"/>
              <w:ind w:left="412" w:right="417"/>
              <w:jc w:val="center"/>
            </w:pPr>
            <w:r>
              <w:t>KG</w:t>
            </w:r>
          </w:p>
        </w:tc>
      </w:tr>
      <w:tr w:rsidR="00A40DAE" w14:paraId="1431A6EF" w14:textId="77777777">
        <w:trPr>
          <w:trHeight w:val="626"/>
        </w:trPr>
        <w:tc>
          <w:tcPr>
            <w:tcW w:w="670" w:type="dxa"/>
          </w:tcPr>
          <w:p w14:paraId="06D7C82D" w14:textId="77777777" w:rsidR="00A40DAE" w:rsidRDefault="00836025">
            <w:pPr>
              <w:pStyle w:val="TableParagraph"/>
              <w:ind w:left="129" w:right="120"/>
              <w:jc w:val="center"/>
            </w:pPr>
            <w:r>
              <w:t>378</w:t>
            </w:r>
          </w:p>
        </w:tc>
        <w:tc>
          <w:tcPr>
            <w:tcW w:w="1794" w:type="dxa"/>
          </w:tcPr>
          <w:p w14:paraId="1F272391" w14:textId="77777777" w:rsidR="00A40DAE" w:rsidRDefault="00836025">
            <w:pPr>
              <w:pStyle w:val="TableParagraph"/>
              <w:ind w:left="104"/>
            </w:pPr>
            <w:r>
              <w:t>ZB-NASBRZ</w:t>
            </w:r>
          </w:p>
        </w:tc>
        <w:tc>
          <w:tcPr>
            <w:tcW w:w="1705" w:type="dxa"/>
          </w:tcPr>
          <w:p w14:paraId="3B8C3483" w14:textId="77777777" w:rsidR="00A40DAE" w:rsidRDefault="00836025">
            <w:pPr>
              <w:pStyle w:val="TableParagraph"/>
            </w:pPr>
            <w:r>
              <w:t>ZB-NASBRZ</w:t>
            </w:r>
          </w:p>
        </w:tc>
        <w:tc>
          <w:tcPr>
            <w:tcW w:w="3856" w:type="dxa"/>
          </w:tcPr>
          <w:p w14:paraId="0CC76055" w14:textId="28E8DC14" w:rsidR="00A40DAE" w:rsidRDefault="005B7901">
            <w:pPr>
              <w:pStyle w:val="TableParagraph"/>
              <w:ind w:left="103"/>
            </w:pPr>
            <w:r>
              <w:t>Zbiór nasion brzozy</w:t>
            </w:r>
          </w:p>
        </w:tc>
        <w:tc>
          <w:tcPr>
            <w:tcW w:w="1472" w:type="dxa"/>
          </w:tcPr>
          <w:p w14:paraId="57C74F14" w14:textId="77777777" w:rsidR="00A40DAE" w:rsidRDefault="00836025">
            <w:pPr>
              <w:pStyle w:val="TableParagraph"/>
              <w:ind w:left="412" w:right="417"/>
              <w:jc w:val="center"/>
            </w:pPr>
            <w:r>
              <w:t>KG</w:t>
            </w:r>
          </w:p>
        </w:tc>
      </w:tr>
      <w:tr w:rsidR="00A40DAE" w14:paraId="538B5E2D" w14:textId="77777777">
        <w:trPr>
          <w:trHeight w:val="623"/>
        </w:trPr>
        <w:tc>
          <w:tcPr>
            <w:tcW w:w="670" w:type="dxa"/>
          </w:tcPr>
          <w:p w14:paraId="4FDDCB2E" w14:textId="77777777" w:rsidR="00A40DAE" w:rsidRDefault="00836025">
            <w:pPr>
              <w:pStyle w:val="TableParagraph"/>
              <w:ind w:left="129" w:right="120"/>
              <w:jc w:val="center"/>
            </w:pPr>
            <w:r>
              <w:t>379</w:t>
            </w:r>
          </w:p>
        </w:tc>
        <w:tc>
          <w:tcPr>
            <w:tcW w:w="1794" w:type="dxa"/>
          </w:tcPr>
          <w:p w14:paraId="0AC891EF" w14:textId="77777777" w:rsidR="00A40DAE" w:rsidRDefault="00836025">
            <w:pPr>
              <w:pStyle w:val="TableParagraph"/>
              <w:ind w:left="104"/>
            </w:pPr>
            <w:r>
              <w:t>ZB-NASLP</w:t>
            </w:r>
          </w:p>
        </w:tc>
        <w:tc>
          <w:tcPr>
            <w:tcW w:w="1705" w:type="dxa"/>
          </w:tcPr>
          <w:p w14:paraId="4B9338B8" w14:textId="77777777" w:rsidR="00A40DAE" w:rsidRDefault="00836025">
            <w:pPr>
              <w:pStyle w:val="TableParagraph"/>
            </w:pPr>
            <w:r>
              <w:t>ZB-NASLP</w:t>
            </w:r>
          </w:p>
        </w:tc>
        <w:tc>
          <w:tcPr>
            <w:tcW w:w="3856" w:type="dxa"/>
          </w:tcPr>
          <w:p w14:paraId="69F3BBD7" w14:textId="733BBD2A" w:rsidR="00A40DAE" w:rsidRDefault="005B7901">
            <w:pPr>
              <w:pStyle w:val="TableParagraph"/>
              <w:ind w:left="103"/>
            </w:pPr>
            <w:r>
              <w:t>Zbiór nasion lipy</w:t>
            </w:r>
          </w:p>
        </w:tc>
        <w:tc>
          <w:tcPr>
            <w:tcW w:w="1472" w:type="dxa"/>
          </w:tcPr>
          <w:p w14:paraId="467A0E82" w14:textId="77777777" w:rsidR="00A40DAE" w:rsidRDefault="00836025">
            <w:pPr>
              <w:pStyle w:val="TableParagraph"/>
              <w:ind w:left="412" w:right="417"/>
              <w:jc w:val="center"/>
            </w:pPr>
            <w:r>
              <w:t>KG</w:t>
            </w:r>
          </w:p>
        </w:tc>
      </w:tr>
      <w:tr w:rsidR="00A40DAE" w14:paraId="1552327E" w14:textId="77777777">
        <w:trPr>
          <w:trHeight w:val="626"/>
        </w:trPr>
        <w:tc>
          <w:tcPr>
            <w:tcW w:w="670" w:type="dxa"/>
          </w:tcPr>
          <w:p w14:paraId="24A8D318" w14:textId="77777777" w:rsidR="00A40DAE" w:rsidRDefault="00836025">
            <w:pPr>
              <w:pStyle w:val="TableParagraph"/>
              <w:ind w:left="129" w:right="120"/>
              <w:jc w:val="center"/>
            </w:pPr>
            <w:r>
              <w:t>380</w:t>
            </w:r>
          </w:p>
        </w:tc>
        <w:tc>
          <w:tcPr>
            <w:tcW w:w="1794" w:type="dxa"/>
          </w:tcPr>
          <w:p w14:paraId="7BB70506" w14:textId="77777777" w:rsidR="00A40DAE" w:rsidRDefault="00836025">
            <w:pPr>
              <w:pStyle w:val="TableParagraph"/>
              <w:ind w:left="104"/>
            </w:pPr>
            <w:r>
              <w:t>ZB-NASGB</w:t>
            </w:r>
          </w:p>
        </w:tc>
        <w:tc>
          <w:tcPr>
            <w:tcW w:w="1705" w:type="dxa"/>
          </w:tcPr>
          <w:p w14:paraId="3748B80F" w14:textId="77777777" w:rsidR="00A40DAE" w:rsidRDefault="00836025">
            <w:pPr>
              <w:pStyle w:val="TableParagraph"/>
            </w:pPr>
            <w:r>
              <w:t>ZB-NASGB</w:t>
            </w:r>
          </w:p>
        </w:tc>
        <w:tc>
          <w:tcPr>
            <w:tcW w:w="3856" w:type="dxa"/>
          </w:tcPr>
          <w:p w14:paraId="7BC9DB1B" w14:textId="645D13ED" w:rsidR="00A40DAE" w:rsidRDefault="005B7901">
            <w:pPr>
              <w:pStyle w:val="TableParagraph"/>
              <w:ind w:left="103"/>
            </w:pPr>
            <w:r>
              <w:t>Zbiór nasion graba</w:t>
            </w:r>
          </w:p>
        </w:tc>
        <w:tc>
          <w:tcPr>
            <w:tcW w:w="1472" w:type="dxa"/>
          </w:tcPr>
          <w:p w14:paraId="09E79BD7" w14:textId="77777777" w:rsidR="00A40DAE" w:rsidRDefault="00836025">
            <w:pPr>
              <w:pStyle w:val="TableParagraph"/>
              <w:ind w:left="412" w:right="417"/>
              <w:jc w:val="center"/>
            </w:pPr>
            <w:r>
              <w:t>KG</w:t>
            </w:r>
          </w:p>
        </w:tc>
      </w:tr>
      <w:tr w:rsidR="00A40DAE" w14:paraId="4F1BC01D" w14:textId="77777777">
        <w:trPr>
          <w:trHeight w:val="623"/>
        </w:trPr>
        <w:tc>
          <w:tcPr>
            <w:tcW w:w="670" w:type="dxa"/>
          </w:tcPr>
          <w:p w14:paraId="0D67C5C5" w14:textId="77777777" w:rsidR="00A40DAE" w:rsidRDefault="00836025">
            <w:pPr>
              <w:pStyle w:val="TableParagraph"/>
              <w:ind w:left="129" w:right="120"/>
              <w:jc w:val="center"/>
            </w:pPr>
            <w:r>
              <w:t>381</w:t>
            </w:r>
          </w:p>
        </w:tc>
        <w:tc>
          <w:tcPr>
            <w:tcW w:w="1794" w:type="dxa"/>
          </w:tcPr>
          <w:p w14:paraId="611AE0AB" w14:textId="77777777" w:rsidR="00A40DAE" w:rsidRDefault="00836025">
            <w:pPr>
              <w:pStyle w:val="TableParagraph"/>
              <w:ind w:left="104"/>
            </w:pPr>
            <w:r>
              <w:t>ZB-NASWZ</w:t>
            </w:r>
          </w:p>
        </w:tc>
        <w:tc>
          <w:tcPr>
            <w:tcW w:w="1705" w:type="dxa"/>
          </w:tcPr>
          <w:p w14:paraId="5F29F29C" w14:textId="77777777" w:rsidR="00A40DAE" w:rsidRDefault="00836025">
            <w:pPr>
              <w:pStyle w:val="TableParagraph"/>
            </w:pPr>
            <w:r>
              <w:t>ZB-NASWZ</w:t>
            </w:r>
          </w:p>
        </w:tc>
        <w:tc>
          <w:tcPr>
            <w:tcW w:w="3856" w:type="dxa"/>
          </w:tcPr>
          <w:p w14:paraId="674D397D" w14:textId="5F1AE9C6" w:rsidR="00A40DAE" w:rsidRDefault="005B7901">
            <w:pPr>
              <w:pStyle w:val="TableParagraph"/>
              <w:ind w:left="103"/>
            </w:pPr>
            <w:r>
              <w:t>Zbiór nasion wiązu</w:t>
            </w:r>
          </w:p>
        </w:tc>
        <w:tc>
          <w:tcPr>
            <w:tcW w:w="1472" w:type="dxa"/>
          </w:tcPr>
          <w:p w14:paraId="18A3630E" w14:textId="77777777" w:rsidR="00A40DAE" w:rsidRDefault="00836025">
            <w:pPr>
              <w:pStyle w:val="TableParagraph"/>
              <w:ind w:left="412" w:right="417"/>
              <w:jc w:val="center"/>
            </w:pPr>
            <w:r>
              <w:t>KG</w:t>
            </w:r>
          </w:p>
        </w:tc>
      </w:tr>
      <w:tr w:rsidR="00A40DAE" w14:paraId="33CFEA7B" w14:textId="77777777">
        <w:trPr>
          <w:trHeight w:val="625"/>
        </w:trPr>
        <w:tc>
          <w:tcPr>
            <w:tcW w:w="670" w:type="dxa"/>
          </w:tcPr>
          <w:p w14:paraId="76A602EE" w14:textId="77777777" w:rsidR="00A40DAE" w:rsidRDefault="00836025">
            <w:pPr>
              <w:pStyle w:val="TableParagraph"/>
              <w:ind w:left="129" w:right="120"/>
              <w:jc w:val="center"/>
            </w:pPr>
            <w:r>
              <w:t>382</w:t>
            </w:r>
          </w:p>
        </w:tc>
        <w:tc>
          <w:tcPr>
            <w:tcW w:w="1794" w:type="dxa"/>
          </w:tcPr>
          <w:p w14:paraId="59CB61F7" w14:textId="77777777" w:rsidR="00A40DAE" w:rsidRDefault="00836025">
            <w:pPr>
              <w:pStyle w:val="TableParagraph"/>
              <w:ind w:left="104"/>
            </w:pPr>
            <w:r>
              <w:t>ZB-NASP</w:t>
            </w:r>
          </w:p>
        </w:tc>
        <w:tc>
          <w:tcPr>
            <w:tcW w:w="1705" w:type="dxa"/>
          </w:tcPr>
          <w:p w14:paraId="6A7A2428" w14:textId="77777777" w:rsidR="00A40DAE" w:rsidRDefault="00836025">
            <w:pPr>
              <w:pStyle w:val="TableParagraph"/>
            </w:pPr>
            <w:r>
              <w:t>ZB-NASP</w:t>
            </w:r>
          </w:p>
        </w:tc>
        <w:tc>
          <w:tcPr>
            <w:tcW w:w="3856" w:type="dxa"/>
          </w:tcPr>
          <w:p w14:paraId="6ACA1428" w14:textId="0B1340B2" w:rsidR="00A40DAE" w:rsidRDefault="005B7901">
            <w:pPr>
              <w:pStyle w:val="TableParagraph"/>
              <w:ind w:left="103"/>
            </w:pPr>
            <w:r>
              <w:t>Zbiór nasion pozostałych gatunków</w:t>
            </w:r>
          </w:p>
        </w:tc>
        <w:tc>
          <w:tcPr>
            <w:tcW w:w="1472" w:type="dxa"/>
          </w:tcPr>
          <w:p w14:paraId="65742582" w14:textId="77777777" w:rsidR="00A40DAE" w:rsidRDefault="00836025">
            <w:pPr>
              <w:pStyle w:val="TableParagraph"/>
              <w:ind w:left="412" w:right="417"/>
              <w:jc w:val="center"/>
            </w:pPr>
            <w:r>
              <w:t>KG</w:t>
            </w:r>
          </w:p>
        </w:tc>
      </w:tr>
    </w:tbl>
    <w:p w14:paraId="4A634CFF" w14:textId="77777777" w:rsidR="00A40DAE" w:rsidRDefault="00836025">
      <w:pPr>
        <w:pStyle w:val="Nagwek1"/>
        <w:jc w:val="both"/>
      </w:pPr>
      <w:r>
        <w:t>Standard technologii prac obejmuje:</w:t>
      </w:r>
    </w:p>
    <w:p w14:paraId="5E8DA415" w14:textId="22D4840A" w:rsidR="00A40DAE" w:rsidRDefault="00836025">
      <w:pPr>
        <w:pStyle w:val="Akapitzlist"/>
        <w:numPr>
          <w:ilvl w:val="1"/>
          <w:numId w:val="5"/>
        </w:numPr>
        <w:tabs>
          <w:tab w:val="left" w:pos="997"/>
        </w:tabs>
        <w:spacing w:before="119"/>
        <w:ind w:right="289"/>
        <w:jc w:val="both"/>
        <w:rPr>
          <w:rFonts w:ascii="Symbol" w:hAnsi="Symbol"/>
        </w:rPr>
      </w:pPr>
      <w:r>
        <w:rPr>
          <w:spacing w:val="-7"/>
        </w:rPr>
        <w:t>zbi</w:t>
      </w:r>
      <w:r w:rsidR="005B7901">
        <w:rPr>
          <w:spacing w:val="-7"/>
        </w:rPr>
        <w:t>ó</w:t>
      </w:r>
      <w:r>
        <w:t xml:space="preserve">r oraz oczyszczenie </w:t>
      </w:r>
      <w:r>
        <w:rPr>
          <w:spacing w:val="-7"/>
        </w:rPr>
        <w:t>bąd</w:t>
      </w:r>
      <w:r w:rsidR="005B7901">
        <w:rPr>
          <w:spacing w:val="-7"/>
        </w:rPr>
        <w:t>ź</w:t>
      </w:r>
      <w:r>
        <w:rPr>
          <w:spacing w:val="-7"/>
        </w:rPr>
        <w:t xml:space="preserve"> </w:t>
      </w:r>
      <w:r>
        <w:t xml:space="preserve">spławienie nasion z drzew </w:t>
      </w:r>
      <w:r w:rsidR="005B7901">
        <w:rPr>
          <w:spacing w:val="-16"/>
        </w:rPr>
        <w:t>ś</w:t>
      </w:r>
      <w:r>
        <w:t xml:space="preserve">ciętych oraz z </w:t>
      </w:r>
      <w:r>
        <w:rPr>
          <w:spacing w:val="-6"/>
        </w:rPr>
        <w:t>krzew</w:t>
      </w:r>
      <w:r w:rsidR="005B7901">
        <w:rPr>
          <w:spacing w:val="-6"/>
        </w:rPr>
        <w:t>ó</w:t>
      </w:r>
      <w:r>
        <w:t xml:space="preserve">w na </w:t>
      </w:r>
      <w:r>
        <w:rPr>
          <w:spacing w:val="-26"/>
        </w:rPr>
        <w:t xml:space="preserve">płachty </w:t>
      </w:r>
      <w:r>
        <w:t xml:space="preserve">lub spod drzew (z płachty lub </w:t>
      </w:r>
      <w:r>
        <w:rPr>
          <w:spacing w:val="-3"/>
        </w:rPr>
        <w:t>bezpo</w:t>
      </w:r>
      <w:r w:rsidR="005B7901">
        <w:rPr>
          <w:spacing w:val="-3"/>
        </w:rPr>
        <w:t>ś</w:t>
      </w:r>
      <w:r>
        <w:t xml:space="preserve">rednio z ziemi) w wyłączonych </w:t>
      </w:r>
      <w:r>
        <w:rPr>
          <w:spacing w:val="-5"/>
        </w:rPr>
        <w:t xml:space="preserve">drzewostanach </w:t>
      </w:r>
      <w:r>
        <w:t xml:space="preserve">nasiennych, gospodarczych drzewostanach nasiennych, plantacjach nasiennych, plantacyjnych </w:t>
      </w:r>
      <w:r>
        <w:rPr>
          <w:spacing w:val="-3"/>
        </w:rPr>
        <w:t xml:space="preserve">uprawach </w:t>
      </w:r>
      <w:r>
        <w:t xml:space="preserve">nasiennych, </w:t>
      </w:r>
      <w:r w:rsidR="005B7901">
        <w:rPr>
          <w:spacing w:val="-19"/>
        </w:rPr>
        <w:t>ź</w:t>
      </w:r>
      <w:r>
        <w:rPr>
          <w:spacing w:val="-16"/>
        </w:rPr>
        <w:t>r</w:t>
      </w:r>
      <w:r w:rsidR="005B7901">
        <w:rPr>
          <w:spacing w:val="-16"/>
        </w:rPr>
        <w:t>ó</w:t>
      </w:r>
      <w:r>
        <w:t xml:space="preserve">dłach nasion i </w:t>
      </w:r>
      <w:r>
        <w:rPr>
          <w:spacing w:val="-3"/>
        </w:rPr>
        <w:t xml:space="preserve">innych </w:t>
      </w:r>
      <w:r>
        <w:t xml:space="preserve">pod </w:t>
      </w:r>
      <w:r>
        <w:rPr>
          <w:spacing w:val="-11"/>
        </w:rPr>
        <w:t xml:space="preserve">nadzorem </w:t>
      </w:r>
      <w:r>
        <w:t>Zamawiającego,</w:t>
      </w:r>
    </w:p>
    <w:p w14:paraId="7ADCA479" w14:textId="77777777" w:rsidR="00A40DAE" w:rsidRDefault="00836025">
      <w:pPr>
        <w:pStyle w:val="Akapitzlist"/>
        <w:numPr>
          <w:ilvl w:val="1"/>
          <w:numId w:val="5"/>
        </w:numPr>
        <w:tabs>
          <w:tab w:val="left" w:pos="997"/>
        </w:tabs>
        <w:spacing w:before="2" w:line="269" w:lineRule="exact"/>
        <w:ind w:hanging="361"/>
        <w:jc w:val="both"/>
        <w:rPr>
          <w:rFonts w:ascii="Symbol" w:hAnsi="Symbol"/>
        </w:rPr>
      </w:pPr>
      <w:r>
        <w:t>dojazd na</w:t>
      </w:r>
      <w:r>
        <w:rPr>
          <w:spacing w:val="-1"/>
        </w:rPr>
        <w:t xml:space="preserve"> </w:t>
      </w:r>
      <w:r>
        <w:t>powierzchnię,</w:t>
      </w:r>
    </w:p>
    <w:p w14:paraId="7D9EB6E8" w14:textId="77777777" w:rsidR="00A40DAE" w:rsidRDefault="00836025">
      <w:pPr>
        <w:pStyle w:val="Akapitzlist"/>
        <w:numPr>
          <w:ilvl w:val="1"/>
          <w:numId w:val="5"/>
        </w:numPr>
        <w:tabs>
          <w:tab w:val="left" w:pos="997"/>
        </w:tabs>
        <w:spacing w:line="269" w:lineRule="exact"/>
        <w:ind w:hanging="361"/>
        <w:jc w:val="both"/>
        <w:rPr>
          <w:rFonts w:ascii="Symbol" w:hAnsi="Symbol"/>
        </w:rPr>
      </w:pPr>
      <w:r>
        <w:t>przygotowanie powierzchni w wyznaczonych drzewostanach, miejscach zbioru</w:t>
      </w:r>
      <w:r>
        <w:rPr>
          <w:spacing w:val="-22"/>
        </w:rPr>
        <w:t xml:space="preserve"> </w:t>
      </w:r>
      <w:r>
        <w:t>nasion,</w:t>
      </w:r>
    </w:p>
    <w:p w14:paraId="4CDBD359" w14:textId="155BBE21" w:rsidR="00A40DAE" w:rsidRDefault="00836025">
      <w:pPr>
        <w:pStyle w:val="Akapitzlist"/>
        <w:numPr>
          <w:ilvl w:val="1"/>
          <w:numId w:val="5"/>
        </w:numPr>
        <w:tabs>
          <w:tab w:val="left" w:pos="997"/>
        </w:tabs>
        <w:spacing w:before="1"/>
        <w:ind w:right="292"/>
        <w:jc w:val="both"/>
        <w:rPr>
          <w:rFonts w:ascii="Symbol" w:hAnsi="Symbol"/>
        </w:rPr>
      </w:pPr>
      <w:r>
        <w:t xml:space="preserve">dostarczenie nasion z oznaczeniem drzewostanu, z </w:t>
      </w:r>
      <w:r>
        <w:rPr>
          <w:spacing w:val="-12"/>
        </w:rPr>
        <w:t>kt</w:t>
      </w:r>
      <w:r w:rsidR="005B7901">
        <w:rPr>
          <w:spacing w:val="-12"/>
        </w:rPr>
        <w:t>ó</w:t>
      </w:r>
      <w:r>
        <w:t xml:space="preserve">rego pochodzą, do miejsca </w:t>
      </w:r>
      <w:r>
        <w:rPr>
          <w:spacing w:val="-6"/>
        </w:rPr>
        <w:t xml:space="preserve">odbioru </w:t>
      </w:r>
      <w:r>
        <w:t>wskazanego przez</w:t>
      </w:r>
      <w:r>
        <w:rPr>
          <w:spacing w:val="-1"/>
        </w:rPr>
        <w:t xml:space="preserve"> </w:t>
      </w:r>
      <w:r>
        <w:t>Zamawiającego.</w:t>
      </w:r>
    </w:p>
    <w:p w14:paraId="2847DAEB" w14:textId="77777777" w:rsidR="00A40DAE" w:rsidRDefault="00836025">
      <w:pPr>
        <w:pStyle w:val="Nagwek1"/>
        <w:spacing w:before="121"/>
      </w:pPr>
      <w:r>
        <w:t>Uwagi:</w:t>
      </w:r>
    </w:p>
    <w:p w14:paraId="67A63E30" w14:textId="6CEB040C" w:rsidR="00A40DAE" w:rsidRDefault="00836025">
      <w:pPr>
        <w:pStyle w:val="Akapitzlist"/>
        <w:numPr>
          <w:ilvl w:val="0"/>
          <w:numId w:val="3"/>
        </w:numPr>
        <w:tabs>
          <w:tab w:val="left" w:pos="996"/>
          <w:tab w:val="left" w:pos="997"/>
        </w:tabs>
        <w:spacing w:before="118" w:line="264" w:lineRule="exact"/>
        <w:ind w:hanging="361"/>
      </w:pPr>
      <w:r>
        <w:t xml:space="preserve">przewidywane </w:t>
      </w:r>
      <w:r>
        <w:rPr>
          <w:spacing w:val="-6"/>
        </w:rPr>
        <w:t>ilo</w:t>
      </w:r>
      <w:r w:rsidR="005B7901">
        <w:rPr>
          <w:spacing w:val="-6"/>
        </w:rPr>
        <w:t>ś</w:t>
      </w:r>
      <w:r>
        <w:t xml:space="preserve">ci nasion i miejsce zbioru </w:t>
      </w:r>
      <w:r>
        <w:rPr>
          <w:spacing w:val="-3"/>
        </w:rPr>
        <w:t xml:space="preserve">zawiera </w:t>
      </w:r>
      <w:r>
        <w:t xml:space="preserve">załącznik nr </w:t>
      </w:r>
      <w:r w:rsidR="00A63685">
        <w:t>2.2</w:t>
      </w:r>
      <w:r>
        <w:t xml:space="preserve"> do</w:t>
      </w:r>
      <w:r>
        <w:rPr>
          <w:spacing w:val="-22"/>
        </w:rPr>
        <w:t xml:space="preserve"> </w:t>
      </w:r>
      <w:r>
        <w:t>SWZ,</w:t>
      </w:r>
    </w:p>
    <w:p w14:paraId="6FACA8F4" w14:textId="77777777" w:rsidR="00A40DAE" w:rsidRDefault="00836025">
      <w:pPr>
        <w:pStyle w:val="Akapitzlist"/>
        <w:numPr>
          <w:ilvl w:val="0"/>
          <w:numId w:val="3"/>
        </w:numPr>
        <w:tabs>
          <w:tab w:val="left" w:pos="996"/>
          <w:tab w:val="left" w:pos="997"/>
        </w:tabs>
        <w:spacing w:line="264" w:lineRule="exact"/>
        <w:ind w:hanging="361"/>
      </w:pPr>
      <w:r>
        <w:t>płachty i worki na nasiona zapewnia</w:t>
      </w:r>
      <w:r>
        <w:rPr>
          <w:spacing w:val="-1"/>
        </w:rPr>
        <w:t xml:space="preserve"> </w:t>
      </w:r>
      <w:r>
        <w:rPr>
          <w:spacing w:val="-3"/>
        </w:rPr>
        <w:t>Zamawiający.</w:t>
      </w:r>
    </w:p>
    <w:p w14:paraId="4DDA7999" w14:textId="77777777" w:rsidR="00A40DAE" w:rsidRDefault="00836025">
      <w:pPr>
        <w:pStyle w:val="Nagwek1"/>
        <w:spacing w:before="111"/>
      </w:pPr>
      <w:r>
        <w:t>Procedura odbioru:</w:t>
      </w:r>
    </w:p>
    <w:p w14:paraId="5177BE38" w14:textId="77777777" w:rsidR="00A40DAE" w:rsidRDefault="00836025">
      <w:pPr>
        <w:pStyle w:val="Akapitzlist"/>
        <w:numPr>
          <w:ilvl w:val="0"/>
          <w:numId w:val="3"/>
        </w:numPr>
        <w:tabs>
          <w:tab w:val="left" w:pos="996"/>
          <w:tab w:val="left" w:pos="997"/>
        </w:tabs>
        <w:spacing w:before="125" w:line="232" w:lineRule="auto"/>
        <w:ind w:right="292"/>
      </w:pPr>
      <w:r>
        <w:t>odbiór prac nastąpi poprzez dokonanie weryfikacji prawidłowego ich wykonania z opisem czynności i zleceniem oraz poprzez zważenie szyszek,</w:t>
      </w:r>
      <w:r>
        <w:rPr>
          <w:spacing w:val="-5"/>
        </w:rPr>
        <w:t xml:space="preserve"> </w:t>
      </w:r>
      <w:r>
        <w:t>nasion.</w:t>
      </w:r>
    </w:p>
    <w:p w14:paraId="79C949CD" w14:textId="77777777" w:rsidR="00A40DAE" w:rsidRDefault="00836025">
      <w:pPr>
        <w:spacing w:before="120"/>
        <w:ind w:left="984"/>
        <w:rPr>
          <w:i/>
        </w:rPr>
      </w:pPr>
      <w:r>
        <w:rPr>
          <w:i/>
        </w:rPr>
        <w:t>(rozliczenie z dokładnością do dwóch miejsc po przecinku)</w:t>
      </w:r>
    </w:p>
    <w:p w14:paraId="3A21270C" w14:textId="77777777" w:rsidR="00A40DAE" w:rsidRDefault="00A40DAE">
      <w:pPr>
        <w:sectPr w:rsidR="00A40DAE">
          <w:pgSz w:w="11910" w:h="16840"/>
          <w:pgMar w:top="1320" w:right="980" w:bottom="280" w:left="1140" w:header="708" w:footer="708" w:gutter="0"/>
          <w:cols w:space="708"/>
        </w:sectPr>
      </w:pPr>
    </w:p>
    <w:p w14:paraId="24E3CEA7" w14:textId="77777777" w:rsidR="00A40DAE" w:rsidRDefault="00A40DAE">
      <w:pPr>
        <w:pStyle w:val="Tekstpodstawowy"/>
        <w:spacing w:before="9"/>
        <w:ind w:left="0" w:firstLine="0"/>
        <w:rPr>
          <w:i/>
          <w:sz w:val="16"/>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A40DAE" w14:paraId="6F79267F" w14:textId="77777777">
        <w:trPr>
          <w:trHeight w:val="1012"/>
        </w:trPr>
        <w:tc>
          <w:tcPr>
            <w:tcW w:w="667" w:type="dxa"/>
          </w:tcPr>
          <w:p w14:paraId="527BA798" w14:textId="77777777" w:rsidR="00A40DAE" w:rsidRDefault="00836025">
            <w:pPr>
              <w:pStyle w:val="TableParagraph"/>
              <w:ind w:left="129" w:right="117"/>
              <w:jc w:val="center"/>
              <w:rPr>
                <w:b/>
                <w:i/>
              </w:rPr>
            </w:pPr>
            <w:r>
              <w:rPr>
                <w:b/>
                <w:i/>
              </w:rPr>
              <w:t>Nr</w:t>
            </w:r>
          </w:p>
        </w:tc>
        <w:tc>
          <w:tcPr>
            <w:tcW w:w="1793" w:type="dxa"/>
          </w:tcPr>
          <w:p w14:paraId="6CD964A2" w14:textId="77777777" w:rsidR="00A40DAE" w:rsidRDefault="00836025">
            <w:pPr>
              <w:pStyle w:val="TableParagraph"/>
              <w:ind w:left="107" w:right="266"/>
              <w:rPr>
                <w:b/>
                <w:i/>
              </w:rPr>
            </w:pPr>
            <w:r>
              <w:rPr>
                <w:b/>
                <w:i/>
              </w:rPr>
              <w:t>Kod czynności do rozliczenia</w:t>
            </w:r>
          </w:p>
        </w:tc>
        <w:tc>
          <w:tcPr>
            <w:tcW w:w="1704" w:type="dxa"/>
          </w:tcPr>
          <w:p w14:paraId="6AF682B3" w14:textId="77777777" w:rsidR="00A40DAE" w:rsidRDefault="00836025">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E0103F1" w14:textId="77777777" w:rsidR="00A40DAE" w:rsidRDefault="00836025">
            <w:pPr>
              <w:pStyle w:val="TableParagraph"/>
              <w:spacing w:before="0"/>
              <w:ind w:left="0" w:right="93"/>
              <w:jc w:val="right"/>
              <w:rPr>
                <w:b/>
                <w:i/>
              </w:rPr>
            </w:pPr>
            <w:r>
              <w:rPr>
                <w:b/>
                <w:i/>
                <w:spacing w:val="-1"/>
              </w:rPr>
              <w:t>wyceny</w:t>
            </w:r>
          </w:p>
        </w:tc>
        <w:tc>
          <w:tcPr>
            <w:tcW w:w="3858" w:type="dxa"/>
          </w:tcPr>
          <w:p w14:paraId="5800F237" w14:textId="77777777" w:rsidR="00A40DAE" w:rsidRDefault="00836025">
            <w:pPr>
              <w:pStyle w:val="TableParagraph"/>
              <w:ind w:left="108"/>
              <w:rPr>
                <w:b/>
                <w:i/>
              </w:rPr>
            </w:pPr>
            <w:r>
              <w:rPr>
                <w:b/>
                <w:i/>
              </w:rPr>
              <w:t>Opis kodu czynności</w:t>
            </w:r>
          </w:p>
        </w:tc>
        <w:tc>
          <w:tcPr>
            <w:tcW w:w="1330" w:type="dxa"/>
          </w:tcPr>
          <w:p w14:paraId="375914A1" w14:textId="77777777" w:rsidR="00A40DAE" w:rsidRDefault="00836025">
            <w:pPr>
              <w:pStyle w:val="TableParagraph"/>
              <w:ind w:left="108" w:right="215"/>
              <w:rPr>
                <w:b/>
                <w:i/>
              </w:rPr>
            </w:pPr>
            <w:r>
              <w:rPr>
                <w:b/>
                <w:i/>
              </w:rPr>
              <w:t>Jednostka miary</w:t>
            </w:r>
          </w:p>
        </w:tc>
      </w:tr>
      <w:tr w:rsidR="00A40DAE" w14:paraId="7F2E8D33" w14:textId="77777777">
        <w:trPr>
          <w:trHeight w:val="625"/>
        </w:trPr>
        <w:tc>
          <w:tcPr>
            <w:tcW w:w="667" w:type="dxa"/>
          </w:tcPr>
          <w:p w14:paraId="15C6D751" w14:textId="77777777" w:rsidR="00A40DAE" w:rsidRDefault="00836025">
            <w:pPr>
              <w:pStyle w:val="TableParagraph"/>
              <w:spacing w:before="122"/>
              <w:ind w:left="129" w:right="117"/>
              <w:jc w:val="center"/>
            </w:pPr>
            <w:r>
              <w:t>383</w:t>
            </w:r>
          </w:p>
        </w:tc>
        <w:tc>
          <w:tcPr>
            <w:tcW w:w="1793" w:type="dxa"/>
          </w:tcPr>
          <w:p w14:paraId="083EF79A" w14:textId="77777777" w:rsidR="00A40DAE" w:rsidRDefault="00836025">
            <w:pPr>
              <w:pStyle w:val="TableParagraph"/>
              <w:spacing w:before="122"/>
              <w:ind w:left="107"/>
            </w:pPr>
            <w:r>
              <w:t>TERMO-NAS</w:t>
            </w:r>
          </w:p>
        </w:tc>
        <w:tc>
          <w:tcPr>
            <w:tcW w:w="1704" w:type="dxa"/>
          </w:tcPr>
          <w:p w14:paraId="72AD72C2" w14:textId="77777777" w:rsidR="00A40DAE" w:rsidRDefault="00836025">
            <w:pPr>
              <w:pStyle w:val="TableParagraph"/>
              <w:spacing w:before="122"/>
              <w:ind w:left="108"/>
            </w:pPr>
            <w:r>
              <w:t>TERMO-NAS</w:t>
            </w:r>
          </w:p>
        </w:tc>
        <w:tc>
          <w:tcPr>
            <w:tcW w:w="3858" w:type="dxa"/>
          </w:tcPr>
          <w:p w14:paraId="031875F0" w14:textId="0058F7ED" w:rsidR="00A40DAE" w:rsidRDefault="00836025">
            <w:pPr>
              <w:pStyle w:val="TableParagraph"/>
              <w:spacing w:before="122"/>
              <w:ind w:left="108"/>
            </w:pPr>
            <w:r>
              <w:t xml:space="preserve">Wykonanie termoterapii </w:t>
            </w:r>
            <w:r w:rsidR="005B7901">
              <w:t>ż</w:t>
            </w:r>
            <w:r>
              <w:t>ołędzi</w:t>
            </w:r>
          </w:p>
        </w:tc>
        <w:tc>
          <w:tcPr>
            <w:tcW w:w="1330" w:type="dxa"/>
          </w:tcPr>
          <w:p w14:paraId="5C713C98" w14:textId="77777777" w:rsidR="00A40DAE" w:rsidRDefault="00836025">
            <w:pPr>
              <w:pStyle w:val="TableParagraph"/>
              <w:spacing w:before="122"/>
              <w:ind w:left="341" w:right="341"/>
              <w:jc w:val="center"/>
            </w:pPr>
            <w:r>
              <w:t>KG</w:t>
            </w:r>
          </w:p>
        </w:tc>
      </w:tr>
    </w:tbl>
    <w:p w14:paraId="37EBE9A5" w14:textId="77777777" w:rsidR="00A40DAE" w:rsidRDefault="00836025">
      <w:pPr>
        <w:pStyle w:val="Nagwek1"/>
      </w:pPr>
      <w:r>
        <w:t>Standard technologii prac obejmuje:</w:t>
      </w:r>
    </w:p>
    <w:p w14:paraId="706F2C31" w14:textId="77777777" w:rsidR="00A40DAE" w:rsidRDefault="00836025">
      <w:pPr>
        <w:pStyle w:val="Akapitzlist"/>
        <w:numPr>
          <w:ilvl w:val="1"/>
          <w:numId w:val="5"/>
        </w:numPr>
        <w:tabs>
          <w:tab w:val="left" w:pos="996"/>
          <w:tab w:val="left" w:pos="997"/>
        </w:tabs>
        <w:spacing w:before="122" w:line="269" w:lineRule="exact"/>
        <w:ind w:hanging="361"/>
        <w:rPr>
          <w:rFonts w:ascii="Symbol" w:hAnsi="Symbol"/>
        </w:rPr>
      </w:pPr>
      <w:r>
        <w:t>doniesienie lub dowóz żołędzi z miejsca</w:t>
      </w:r>
      <w:r>
        <w:rPr>
          <w:spacing w:val="-5"/>
        </w:rPr>
        <w:t xml:space="preserve"> </w:t>
      </w:r>
      <w:r>
        <w:t>przechowywania,</w:t>
      </w:r>
    </w:p>
    <w:p w14:paraId="73FF380D" w14:textId="77777777" w:rsidR="00A40DAE" w:rsidRDefault="00836025">
      <w:pPr>
        <w:pStyle w:val="Akapitzlist"/>
        <w:numPr>
          <w:ilvl w:val="1"/>
          <w:numId w:val="5"/>
        </w:numPr>
        <w:tabs>
          <w:tab w:val="left" w:pos="996"/>
          <w:tab w:val="left" w:pos="997"/>
        </w:tabs>
        <w:spacing w:line="269" w:lineRule="exact"/>
        <w:ind w:hanging="361"/>
        <w:rPr>
          <w:rFonts w:ascii="Symbol" w:hAnsi="Symbol"/>
        </w:rPr>
      </w:pPr>
      <w:r>
        <w:t>przygotowanie żołędzi (spławianie w</w:t>
      </w:r>
      <w:r>
        <w:rPr>
          <w:spacing w:val="-5"/>
        </w:rPr>
        <w:t xml:space="preserve"> </w:t>
      </w:r>
      <w:r>
        <w:t>wodzie),</w:t>
      </w:r>
    </w:p>
    <w:p w14:paraId="21164C6D" w14:textId="78706233" w:rsidR="00A40DAE" w:rsidRDefault="00836025">
      <w:pPr>
        <w:pStyle w:val="Akapitzlist"/>
        <w:numPr>
          <w:ilvl w:val="1"/>
          <w:numId w:val="5"/>
        </w:numPr>
        <w:tabs>
          <w:tab w:val="left" w:pos="996"/>
          <w:tab w:val="left" w:pos="997"/>
        </w:tabs>
        <w:spacing w:before="1" w:line="270" w:lineRule="exact"/>
        <w:ind w:hanging="361"/>
        <w:rPr>
          <w:rFonts w:ascii="Symbol" w:hAnsi="Symbol"/>
        </w:rPr>
      </w:pPr>
      <w:r>
        <w:t xml:space="preserve">wykonanie termoterapii </w:t>
      </w:r>
      <w:r w:rsidR="005B7901">
        <w:rPr>
          <w:spacing w:val="-19"/>
        </w:rPr>
        <w:t>ż</w:t>
      </w:r>
      <w:r>
        <w:t>ołędzi zgodnie z obowiązującą technologią,</w:t>
      </w:r>
    </w:p>
    <w:p w14:paraId="6F7EB541" w14:textId="66118B0A" w:rsidR="00A40DAE" w:rsidRDefault="00836025">
      <w:pPr>
        <w:pStyle w:val="Akapitzlist"/>
        <w:numPr>
          <w:ilvl w:val="1"/>
          <w:numId w:val="5"/>
        </w:numPr>
        <w:tabs>
          <w:tab w:val="left" w:pos="996"/>
          <w:tab w:val="left" w:pos="997"/>
        </w:tabs>
        <w:spacing w:line="270" w:lineRule="exact"/>
        <w:ind w:hanging="361"/>
        <w:rPr>
          <w:rFonts w:ascii="Symbol" w:hAnsi="Symbol"/>
        </w:rPr>
      </w:pPr>
      <w:r>
        <w:t xml:space="preserve">zaprawianie </w:t>
      </w:r>
      <w:r w:rsidR="005B7901">
        <w:rPr>
          <w:spacing w:val="-20"/>
        </w:rPr>
        <w:t>ż</w:t>
      </w:r>
      <w:r>
        <w:t xml:space="preserve">ołędzi </w:t>
      </w:r>
      <w:r>
        <w:rPr>
          <w:spacing w:val="-3"/>
        </w:rPr>
        <w:t>zaprawą</w:t>
      </w:r>
      <w:r>
        <w:rPr>
          <w:spacing w:val="8"/>
        </w:rPr>
        <w:t xml:space="preserve"> </w:t>
      </w:r>
      <w:r>
        <w:t>nasienną,</w:t>
      </w:r>
    </w:p>
    <w:p w14:paraId="6AFC7FA3" w14:textId="3696211B" w:rsidR="00A40DAE" w:rsidRDefault="00836025">
      <w:pPr>
        <w:pStyle w:val="Akapitzlist"/>
        <w:numPr>
          <w:ilvl w:val="1"/>
          <w:numId w:val="5"/>
        </w:numPr>
        <w:tabs>
          <w:tab w:val="left" w:pos="996"/>
          <w:tab w:val="left" w:pos="997"/>
        </w:tabs>
        <w:spacing w:before="1"/>
        <w:ind w:hanging="361"/>
        <w:rPr>
          <w:rFonts w:ascii="Symbol" w:hAnsi="Symbol"/>
        </w:rPr>
      </w:pPr>
      <w:r>
        <w:t xml:space="preserve">napełnienie </w:t>
      </w:r>
      <w:r>
        <w:rPr>
          <w:spacing w:val="-5"/>
        </w:rPr>
        <w:t>pojemnik</w:t>
      </w:r>
      <w:r w:rsidR="005B7901">
        <w:rPr>
          <w:spacing w:val="-5"/>
        </w:rPr>
        <w:t>ó</w:t>
      </w:r>
      <w:r>
        <w:t xml:space="preserve">w i doniesienie lub </w:t>
      </w:r>
      <w:r>
        <w:rPr>
          <w:spacing w:val="-9"/>
        </w:rPr>
        <w:t>dow</w:t>
      </w:r>
      <w:r w:rsidR="005B7901">
        <w:rPr>
          <w:spacing w:val="-9"/>
        </w:rPr>
        <w:t>ó</w:t>
      </w:r>
      <w:r>
        <w:t>z do miejsca</w:t>
      </w:r>
      <w:r>
        <w:rPr>
          <w:spacing w:val="-28"/>
        </w:rPr>
        <w:t xml:space="preserve"> </w:t>
      </w:r>
      <w:r>
        <w:t>przechowywania.</w:t>
      </w:r>
    </w:p>
    <w:p w14:paraId="73B98852" w14:textId="77777777" w:rsidR="00A40DAE" w:rsidRDefault="00836025">
      <w:pPr>
        <w:pStyle w:val="Nagwek1"/>
      </w:pPr>
      <w:r>
        <w:t>Uwaga:</w:t>
      </w:r>
    </w:p>
    <w:p w14:paraId="2FAFB896" w14:textId="77777777" w:rsidR="00A40DAE" w:rsidRDefault="00836025">
      <w:pPr>
        <w:pStyle w:val="Akapitzlist"/>
        <w:numPr>
          <w:ilvl w:val="0"/>
          <w:numId w:val="3"/>
        </w:numPr>
        <w:tabs>
          <w:tab w:val="left" w:pos="996"/>
          <w:tab w:val="left" w:pos="997"/>
        </w:tabs>
        <w:spacing w:before="121"/>
        <w:ind w:hanging="361"/>
      </w:pPr>
      <w:r>
        <w:t>materiał i sprzęt do termoterapii zapewnia</w:t>
      </w:r>
      <w:r>
        <w:rPr>
          <w:spacing w:val="-2"/>
        </w:rPr>
        <w:t xml:space="preserve"> </w:t>
      </w:r>
      <w:r>
        <w:rPr>
          <w:spacing w:val="-3"/>
        </w:rPr>
        <w:t>Zamawiający.</w:t>
      </w:r>
    </w:p>
    <w:p w14:paraId="034923A5" w14:textId="77777777" w:rsidR="00A40DAE" w:rsidRDefault="00836025">
      <w:pPr>
        <w:pStyle w:val="Nagwek1"/>
        <w:spacing w:before="108"/>
      </w:pPr>
      <w:r>
        <w:t>Procedura odbioru:</w:t>
      </w:r>
    </w:p>
    <w:p w14:paraId="27E9198E" w14:textId="77777777" w:rsidR="00A40DAE" w:rsidRDefault="00836025">
      <w:pPr>
        <w:pStyle w:val="Akapitzlist"/>
        <w:numPr>
          <w:ilvl w:val="0"/>
          <w:numId w:val="3"/>
        </w:numPr>
        <w:tabs>
          <w:tab w:val="left" w:pos="996"/>
          <w:tab w:val="left" w:pos="997"/>
        </w:tabs>
        <w:spacing w:before="127" w:line="232" w:lineRule="auto"/>
        <w:ind w:right="293"/>
      </w:pPr>
      <w:r>
        <w:t>odbiór prac nastąpi poprzez dokonanie weryfikacji prawidłowego ich wykonania z opisem czynności i zleceniem oraz poprzez zważenie żołędzi przed</w:t>
      </w:r>
      <w:r>
        <w:rPr>
          <w:spacing w:val="-4"/>
        </w:rPr>
        <w:t xml:space="preserve"> </w:t>
      </w:r>
      <w:r>
        <w:t>zabiegiem.</w:t>
      </w:r>
    </w:p>
    <w:p w14:paraId="3486214C" w14:textId="77777777" w:rsidR="00A40DAE" w:rsidRDefault="00836025">
      <w:pPr>
        <w:spacing w:before="120"/>
        <w:ind w:left="984"/>
        <w:rPr>
          <w:i/>
        </w:rPr>
      </w:pPr>
      <w:r>
        <w:rPr>
          <w:i/>
        </w:rPr>
        <w:t>(rozliczenie z dokładnością do jednego miejsca po przecinku)</w:t>
      </w:r>
    </w:p>
    <w:p w14:paraId="18B840BF" w14:textId="77777777" w:rsidR="00A40DAE" w:rsidRDefault="00A40DAE">
      <w:pPr>
        <w:sectPr w:rsidR="00A40DAE">
          <w:pgSz w:w="11910" w:h="16840"/>
          <w:pgMar w:top="1580" w:right="980" w:bottom="280" w:left="1140" w:header="708" w:footer="708" w:gutter="0"/>
          <w:cols w:space="708"/>
        </w:sectPr>
      </w:pPr>
    </w:p>
    <w:p w14:paraId="6F989495" w14:textId="77777777" w:rsidR="00A40DAE" w:rsidRDefault="00836025">
      <w:pPr>
        <w:pStyle w:val="Nagwek1"/>
        <w:spacing w:before="77"/>
        <w:ind w:left="288" w:right="305"/>
        <w:jc w:val="center"/>
      </w:pPr>
      <w:r>
        <w:t>Dział III - POZOSTAŁE PRACE GODZINOWE</w:t>
      </w:r>
    </w:p>
    <w:p w14:paraId="4B8916FB" w14:textId="77777777" w:rsidR="00A40DAE" w:rsidRDefault="00A40DAE">
      <w:pPr>
        <w:pStyle w:val="Tekstpodstawowy"/>
        <w:ind w:left="0" w:firstLine="0"/>
        <w:rPr>
          <w:b/>
          <w:sz w:val="20"/>
        </w:rPr>
      </w:pPr>
    </w:p>
    <w:p w14:paraId="654388F4" w14:textId="77777777" w:rsidR="00A40DAE" w:rsidRDefault="00A40DAE">
      <w:pPr>
        <w:pStyle w:val="Tekstpodstawowy"/>
        <w:spacing w:before="3" w:after="1"/>
        <w:ind w:left="0" w:firstLine="0"/>
        <w:rPr>
          <w:b/>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778025CF" w14:textId="77777777">
        <w:trPr>
          <w:trHeight w:val="1014"/>
        </w:trPr>
        <w:tc>
          <w:tcPr>
            <w:tcW w:w="670" w:type="dxa"/>
          </w:tcPr>
          <w:p w14:paraId="6AE9D673" w14:textId="77777777" w:rsidR="00A40DAE" w:rsidRDefault="00836025">
            <w:pPr>
              <w:pStyle w:val="TableParagraph"/>
              <w:spacing w:before="122"/>
              <w:ind w:left="129" w:right="120"/>
              <w:jc w:val="center"/>
              <w:rPr>
                <w:b/>
                <w:i/>
              </w:rPr>
            </w:pPr>
            <w:r>
              <w:rPr>
                <w:b/>
                <w:i/>
              </w:rPr>
              <w:t>Nr</w:t>
            </w:r>
          </w:p>
        </w:tc>
        <w:tc>
          <w:tcPr>
            <w:tcW w:w="1794" w:type="dxa"/>
          </w:tcPr>
          <w:p w14:paraId="27D4E381" w14:textId="77777777" w:rsidR="00A40DAE" w:rsidRDefault="00836025">
            <w:pPr>
              <w:pStyle w:val="TableParagraph"/>
              <w:spacing w:before="122"/>
              <w:ind w:left="109" w:right="265"/>
              <w:rPr>
                <w:b/>
                <w:i/>
              </w:rPr>
            </w:pPr>
            <w:r>
              <w:rPr>
                <w:b/>
                <w:i/>
              </w:rPr>
              <w:t>Kod czynności do rozliczenia</w:t>
            </w:r>
          </w:p>
        </w:tc>
        <w:tc>
          <w:tcPr>
            <w:tcW w:w="1702" w:type="dxa"/>
          </w:tcPr>
          <w:p w14:paraId="2D288ABB" w14:textId="77777777" w:rsidR="00A40DAE" w:rsidRDefault="00836025">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75EEAA0" w14:textId="77777777" w:rsidR="00A40DAE" w:rsidRDefault="00836025">
            <w:pPr>
              <w:pStyle w:val="TableParagraph"/>
              <w:spacing w:before="0" w:line="256" w:lineRule="exact"/>
              <w:ind w:left="0" w:right="95"/>
              <w:jc w:val="right"/>
              <w:rPr>
                <w:b/>
                <w:i/>
              </w:rPr>
            </w:pPr>
            <w:r>
              <w:rPr>
                <w:b/>
                <w:i/>
                <w:spacing w:val="-1"/>
              </w:rPr>
              <w:t>wyceny</w:t>
            </w:r>
          </w:p>
        </w:tc>
        <w:tc>
          <w:tcPr>
            <w:tcW w:w="3861" w:type="dxa"/>
          </w:tcPr>
          <w:p w14:paraId="5F5BA290" w14:textId="77777777" w:rsidR="00A40DAE" w:rsidRDefault="00836025">
            <w:pPr>
              <w:pStyle w:val="TableParagraph"/>
              <w:spacing w:before="122"/>
              <w:rPr>
                <w:b/>
                <w:i/>
              </w:rPr>
            </w:pPr>
            <w:r>
              <w:rPr>
                <w:b/>
                <w:i/>
              </w:rPr>
              <w:t>Opis kodu czynności</w:t>
            </w:r>
          </w:p>
        </w:tc>
        <w:tc>
          <w:tcPr>
            <w:tcW w:w="1333" w:type="dxa"/>
          </w:tcPr>
          <w:p w14:paraId="59784F1E" w14:textId="77777777" w:rsidR="00A40DAE" w:rsidRDefault="00836025">
            <w:pPr>
              <w:pStyle w:val="TableParagraph"/>
              <w:spacing w:before="122"/>
              <w:ind w:left="105" w:right="221"/>
              <w:rPr>
                <w:b/>
                <w:i/>
              </w:rPr>
            </w:pPr>
            <w:r>
              <w:rPr>
                <w:b/>
                <w:i/>
              </w:rPr>
              <w:t>Jednostka miary</w:t>
            </w:r>
          </w:p>
        </w:tc>
      </w:tr>
      <w:tr w:rsidR="00A40DAE" w14:paraId="7385A230" w14:textId="77777777">
        <w:trPr>
          <w:trHeight w:val="626"/>
        </w:trPr>
        <w:tc>
          <w:tcPr>
            <w:tcW w:w="670" w:type="dxa"/>
          </w:tcPr>
          <w:p w14:paraId="0A377655" w14:textId="77777777" w:rsidR="00A40DAE" w:rsidRDefault="00836025">
            <w:pPr>
              <w:pStyle w:val="TableParagraph"/>
              <w:ind w:left="129" w:right="120"/>
              <w:jc w:val="center"/>
            </w:pPr>
            <w:r>
              <w:t>384</w:t>
            </w:r>
          </w:p>
        </w:tc>
        <w:tc>
          <w:tcPr>
            <w:tcW w:w="1794" w:type="dxa"/>
          </w:tcPr>
          <w:p w14:paraId="0CC33F5F" w14:textId="77777777" w:rsidR="00A40DAE" w:rsidRDefault="00836025">
            <w:pPr>
              <w:pStyle w:val="TableParagraph"/>
              <w:ind w:left="109"/>
            </w:pPr>
            <w:r>
              <w:t>GODZ RH8</w:t>
            </w:r>
          </w:p>
        </w:tc>
        <w:tc>
          <w:tcPr>
            <w:tcW w:w="1702" w:type="dxa"/>
          </w:tcPr>
          <w:p w14:paraId="3962E499" w14:textId="77777777" w:rsidR="00A40DAE" w:rsidRDefault="00836025">
            <w:pPr>
              <w:pStyle w:val="TableParagraph"/>
            </w:pPr>
            <w:r>
              <w:t>GODZ RH8</w:t>
            </w:r>
          </w:p>
        </w:tc>
        <w:tc>
          <w:tcPr>
            <w:tcW w:w="3861" w:type="dxa"/>
          </w:tcPr>
          <w:p w14:paraId="21E88731" w14:textId="77777777" w:rsidR="00A40DAE" w:rsidRDefault="00836025">
            <w:pPr>
              <w:pStyle w:val="TableParagraph"/>
            </w:pPr>
            <w:r>
              <w:t>Prace wykonywane ręcznie</w:t>
            </w:r>
          </w:p>
        </w:tc>
        <w:tc>
          <w:tcPr>
            <w:tcW w:w="1333" w:type="dxa"/>
          </w:tcPr>
          <w:p w14:paraId="709732D2" w14:textId="77777777" w:rsidR="00A40DAE" w:rsidRDefault="00836025">
            <w:pPr>
              <w:pStyle w:val="TableParagraph"/>
              <w:ind w:left="4"/>
              <w:jc w:val="center"/>
            </w:pPr>
            <w:r>
              <w:t>H</w:t>
            </w:r>
          </w:p>
        </w:tc>
      </w:tr>
      <w:tr w:rsidR="00A40DAE" w14:paraId="3E106035" w14:textId="77777777">
        <w:trPr>
          <w:trHeight w:val="635"/>
        </w:trPr>
        <w:tc>
          <w:tcPr>
            <w:tcW w:w="670" w:type="dxa"/>
          </w:tcPr>
          <w:p w14:paraId="68AC0E09" w14:textId="77777777" w:rsidR="00A40DAE" w:rsidRDefault="00836025">
            <w:pPr>
              <w:pStyle w:val="TableParagraph"/>
              <w:ind w:left="129" w:right="120"/>
              <w:jc w:val="center"/>
            </w:pPr>
            <w:r>
              <w:t>385</w:t>
            </w:r>
          </w:p>
        </w:tc>
        <w:tc>
          <w:tcPr>
            <w:tcW w:w="1794" w:type="dxa"/>
          </w:tcPr>
          <w:p w14:paraId="2BA36030" w14:textId="77777777" w:rsidR="00A40DAE" w:rsidRDefault="00836025">
            <w:pPr>
              <w:pStyle w:val="TableParagraph"/>
              <w:ind w:left="109"/>
            </w:pPr>
            <w:r>
              <w:t>GODZ PILA</w:t>
            </w:r>
          </w:p>
        </w:tc>
        <w:tc>
          <w:tcPr>
            <w:tcW w:w="1702" w:type="dxa"/>
          </w:tcPr>
          <w:p w14:paraId="35ADE103" w14:textId="77777777" w:rsidR="00A40DAE" w:rsidRDefault="00836025">
            <w:pPr>
              <w:pStyle w:val="TableParagraph"/>
            </w:pPr>
            <w:r>
              <w:t>GODZ PILA</w:t>
            </w:r>
          </w:p>
        </w:tc>
        <w:tc>
          <w:tcPr>
            <w:tcW w:w="3861" w:type="dxa"/>
          </w:tcPr>
          <w:p w14:paraId="6A9E062E" w14:textId="77777777" w:rsidR="00A40DAE" w:rsidRDefault="00836025">
            <w:pPr>
              <w:pStyle w:val="TableParagraph"/>
              <w:spacing w:before="123" w:line="256" w:lineRule="exact"/>
              <w:ind w:right="181"/>
            </w:pPr>
            <w:r>
              <w:t>Prace wykonywane ręcznie z użyciem pilarki</w:t>
            </w:r>
          </w:p>
        </w:tc>
        <w:tc>
          <w:tcPr>
            <w:tcW w:w="1333" w:type="dxa"/>
          </w:tcPr>
          <w:p w14:paraId="4B600799" w14:textId="77777777" w:rsidR="00A40DAE" w:rsidRDefault="00836025">
            <w:pPr>
              <w:pStyle w:val="TableParagraph"/>
              <w:ind w:left="4"/>
              <w:jc w:val="center"/>
            </w:pPr>
            <w:r>
              <w:t>H</w:t>
            </w:r>
          </w:p>
        </w:tc>
      </w:tr>
      <w:tr w:rsidR="00A40DAE" w14:paraId="5768F136" w14:textId="77777777">
        <w:trPr>
          <w:trHeight w:val="636"/>
        </w:trPr>
        <w:tc>
          <w:tcPr>
            <w:tcW w:w="670" w:type="dxa"/>
          </w:tcPr>
          <w:p w14:paraId="1547B31D" w14:textId="77777777" w:rsidR="00A40DAE" w:rsidRDefault="00836025">
            <w:pPr>
              <w:pStyle w:val="TableParagraph"/>
              <w:ind w:left="129" w:right="120"/>
              <w:jc w:val="center"/>
            </w:pPr>
            <w:r>
              <w:t>386</w:t>
            </w:r>
          </w:p>
        </w:tc>
        <w:tc>
          <w:tcPr>
            <w:tcW w:w="1794" w:type="dxa"/>
          </w:tcPr>
          <w:p w14:paraId="7AAF1B8D" w14:textId="77777777" w:rsidR="00A40DAE" w:rsidRDefault="00836025">
            <w:pPr>
              <w:pStyle w:val="TableParagraph"/>
              <w:ind w:left="109"/>
            </w:pPr>
            <w:r>
              <w:t>GODZ RU8</w:t>
            </w:r>
          </w:p>
        </w:tc>
        <w:tc>
          <w:tcPr>
            <w:tcW w:w="1702" w:type="dxa"/>
          </w:tcPr>
          <w:p w14:paraId="2AC0DD05" w14:textId="77777777" w:rsidR="00A40DAE" w:rsidRDefault="00836025">
            <w:pPr>
              <w:pStyle w:val="TableParagraph"/>
            </w:pPr>
            <w:r>
              <w:t>GODZ RU8</w:t>
            </w:r>
          </w:p>
        </w:tc>
        <w:tc>
          <w:tcPr>
            <w:tcW w:w="3861" w:type="dxa"/>
          </w:tcPr>
          <w:p w14:paraId="43EBD8C4" w14:textId="77777777" w:rsidR="00A40DAE" w:rsidRDefault="00836025">
            <w:pPr>
              <w:pStyle w:val="TableParagraph"/>
              <w:spacing w:before="122" w:line="258" w:lineRule="exact"/>
              <w:ind w:right="1300"/>
            </w:pPr>
            <w:r>
              <w:t>Prace godzinowe ręczne z urządzeniem</w:t>
            </w:r>
          </w:p>
        </w:tc>
        <w:tc>
          <w:tcPr>
            <w:tcW w:w="1333" w:type="dxa"/>
          </w:tcPr>
          <w:p w14:paraId="49E7A9C6" w14:textId="77777777" w:rsidR="00A40DAE" w:rsidRDefault="00836025">
            <w:pPr>
              <w:pStyle w:val="TableParagraph"/>
              <w:ind w:left="4"/>
              <w:jc w:val="center"/>
            </w:pPr>
            <w:r>
              <w:t>H</w:t>
            </w:r>
          </w:p>
        </w:tc>
      </w:tr>
      <w:tr w:rsidR="00A40DAE" w14:paraId="32B64CDD" w14:textId="77777777">
        <w:trPr>
          <w:trHeight w:val="621"/>
        </w:trPr>
        <w:tc>
          <w:tcPr>
            <w:tcW w:w="670" w:type="dxa"/>
          </w:tcPr>
          <w:p w14:paraId="6FFA8E1D" w14:textId="77777777" w:rsidR="00A40DAE" w:rsidRDefault="00836025">
            <w:pPr>
              <w:pStyle w:val="TableParagraph"/>
              <w:spacing w:before="117"/>
              <w:ind w:left="129" w:right="120"/>
              <w:jc w:val="center"/>
            </w:pPr>
            <w:r>
              <w:t>387</w:t>
            </w:r>
          </w:p>
        </w:tc>
        <w:tc>
          <w:tcPr>
            <w:tcW w:w="1794" w:type="dxa"/>
          </w:tcPr>
          <w:p w14:paraId="7A2AE525" w14:textId="77777777" w:rsidR="00A40DAE" w:rsidRDefault="00836025">
            <w:pPr>
              <w:pStyle w:val="TableParagraph"/>
              <w:spacing w:before="117"/>
              <w:ind w:left="109"/>
            </w:pPr>
            <w:r>
              <w:t>GODZNOC</w:t>
            </w:r>
          </w:p>
        </w:tc>
        <w:tc>
          <w:tcPr>
            <w:tcW w:w="1702" w:type="dxa"/>
          </w:tcPr>
          <w:p w14:paraId="5AA5AAF6" w14:textId="77777777" w:rsidR="00A40DAE" w:rsidRDefault="00836025">
            <w:pPr>
              <w:pStyle w:val="TableParagraph"/>
              <w:spacing w:before="117"/>
            </w:pPr>
            <w:r>
              <w:t>GODZNOC</w:t>
            </w:r>
          </w:p>
        </w:tc>
        <w:tc>
          <w:tcPr>
            <w:tcW w:w="3861" w:type="dxa"/>
          </w:tcPr>
          <w:p w14:paraId="209C7636" w14:textId="77777777" w:rsidR="00A40DAE" w:rsidRDefault="00836025">
            <w:pPr>
              <w:pStyle w:val="TableParagraph"/>
              <w:spacing w:before="117"/>
            </w:pPr>
            <w:r>
              <w:t>Prace godzinowe w porze nocnej</w:t>
            </w:r>
          </w:p>
        </w:tc>
        <w:tc>
          <w:tcPr>
            <w:tcW w:w="1333" w:type="dxa"/>
          </w:tcPr>
          <w:p w14:paraId="2D6FBD1A" w14:textId="77777777" w:rsidR="00A40DAE" w:rsidRDefault="00836025">
            <w:pPr>
              <w:pStyle w:val="TableParagraph"/>
              <w:spacing w:before="117"/>
              <w:ind w:left="4"/>
              <w:jc w:val="center"/>
            </w:pPr>
            <w:r>
              <w:t>H</w:t>
            </w:r>
          </w:p>
        </w:tc>
      </w:tr>
      <w:tr w:rsidR="00A40DAE" w14:paraId="36A3AECA" w14:textId="77777777">
        <w:trPr>
          <w:trHeight w:val="625"/>
        </w:trPr>
        <w:tc>
          <w:tcPr>
            <w:tcW w:w="670" w:type="dxa"/>
          </w:tcPr>
          <w:p w14:paraId="16AF7987" w14:textId="77777777" w:rsidR="00A40DAE" w:rsidRDefault="00836025">
            <w:pPr>
              <w:pStyle w:val="TableParagraph"/>
              <w:ind w:left="129" w:right="120"/>
              <w:jc w:val="center"/>
            </w:pPr>
            <w:r>
              <w:t>388</w:t>
            </w:r>
          </w:p>
        </w:tc>
        <w:tc>
          <w:tcPr>
            <w:tcW w:w="1794" w:type="dxa"/>
          </w:tcPr>
          <w:p w14:paraId="64D5EF35" w14:textId="77777777" w:rsidR="00A40DAE" w:rsidRDefault="00836025">
            <w:pPr>
              <w:pStyle w:val="TableParagraph"/>
              <w:ind w:left="109"/>
            </w:pPr>
            <w:r>
              <w:t>GODZ RH23</w:t>
            </w:r>
          </w:p>
        </w:tc>
        <w:tc>
          <w:tcPr>
            <w:tcW w:w="1702" w:type="dxa"/>
          </w:tcPr>
          <w:p w14:paraId="7E46A2CF" w14:textId="77777777" w:rsidR="00A40DAE" w:rsidRDefault="00836025">
            <w:pPr>
              <w:pStyle w:val="TableParagraph"/>
            </w:pPr>
            <w:r>
              <w:t>GODZ RH23</w:t>
            </w:r>
          </w:p>
        </w:tc>
        <w:tc>
          <w:tcPr>
            <w:tcW w:w="3861" w:type="dxa"/>
          </w:tcPr>
          <w:p w14:paraId="76E0E83D" w14:textId="77777777" w:rsidR="00A40DAE" w:rsidRDefault="00836025">
            <w:pPr>
              <w:pStyle w:val="TableParagraph"/>
            </w:pPr>
            <w:r>
              <w:t>Prace godzinowe wykonane ręcznie</w:t>
            </w:r>
          </w:p>
        </w:tc>
        <w:tc>
          <w:tcPr>
            <w:tcW w:w="1333" w:type="dxa"/>
          </w:tcPr>
          <w:p w14:paraId="2D3A74E8" w14:textId="77777777" w:rsidR="00A40DAE" w:rsidRDefault="00836025">
            <w:pPr>
              <w:pStyle w:val="TableParagraph"/>
              <w:ind w:left="4"/>
              <w:jc w:val="center"/>
            </w:pPr>
            <w:r>
              <w:t>H</w:t>
            </w:r>
          </w:p>
        </w:tc>
      </w:tr>
    </w:tbl>
    <w:p w14:paraId="4075524D" w14:textId="77777777" w:rsidR="00A40DAE" w:rsidRDefault="00836025">
      <w:pPr>
        <w:spacing w:before="119"/>
        <w:ind w:left="276"/>
        <w:jc w:val="both"/>
        <w:rPr>
          <w:b/>
        </w:rPr>
      </w:pPr>
      <w:r>
        <w:rPr>
          <w:b/>
        </w:rPr>
        <w:t>Standard technologii prac obejmuje w szczególności:</w:t>
      </w:r>
    </w:p>
    <w:p w14:paraId="6FE3226C" w14:textId="77777777" w:rsidR="00A40DAE" w:rsidRDefault="00836025">
      <w:pPr>
        <w:pStyle w:val="Akapitzlist"/>
        <w:numPr>
          <w:ilvl w:val="0"/>
          <w:numId w:val="3"/>
        </w:numPr>
        <w:tabs>
          <w:tab w:val="left" w:pos="990"/>
        </w:tabs>
        <w:spacing w:before="1" w:line="271" w:lineRule="auto"/>
        <w:ind w:left="989" w:right="290" w:hanging="356"/>
        <w:jc w:val="both"/>
      </w:pPr>
      <w:r>
        <w:t>w cięciach przygodnych prace przy ścince drzew trudnych (pochylonych nad drogami publicznymi, liniami energetycznymi, urządzeniami melioracyjnymi, młodnikami i uprawami),</w:t>
      </w:r>
    </w:p>
    <w:p w14:paraId="77AC69E4" w14:textId="77777777" w:rsidR="00A40DAE" w:rsidRDefault="00836025">
      <w:pPr>
        <w:pStyle w:val="Akapitzlist"/>
        <w:numPr>
          <w:ilvl w:val="0"/>
          <w:numId w:val="3"/>
        </w:numPr>
        <w:tabs>
          <w:tab w:val="left" w:pos="989"/>
          <w:tab w:val="left" w:pos="990"/>
        </w:tabs>
        <w:spacing w:before="2"/>
        <w:ind w:left="989" w:hanging="356"/>
      </w:pPr>
      <w:r>
        <w:t>prace</w:t>
      </w:r>
      <w:r>
        <w:rPr>
          <w:spacing w:val="-12"/>
        </w:rPr>
        <w:t xml:space="preserve"> </w:t>
      </w:r>
      <w:r>
        <w:t>przy</w:t>
      </w:r>
      <w:r>
        <w:rPr>
          <w:spacing w:val="-14"/>
        </w:rPr>
        <w:t xml:space="preserve"> </w:t>
      </w:r>
      <w:r>
        <w:t>powtórnej</w:t>
      </w:r>
      <w:r>
        <w:rPr>
          <w:spacing w:val="-12"/>
        </w:rPr>
        <w:t xml:space="preserve"> </w:t>
      </w:r>
      <w:r>
        <w:t>sortymentacji</w:t>
      </w:r>
      <w:r>
        <w:rPr>
          <w:spacing w:val="-12"/>
        </w:rPr>
        <w:t xml:space="preserve"> </w:t>
      </w:r>
      <w:r>
        <w:t>drewna</w:t>
      </w:r>
      <w:r>
        <w:rPr>
          <w:spacing w:val="-12"/>
        </w:rPr>
        <w:t xml:space="preserve"> </w:t>
      </w:r>
      <w:r>
        <w:t>wynikającej</w:t>
      </w:r>
      <w:r>
        <w:rPr>
          <w:spacing w:val="-12"/>
        </w:rPr>
        <w:t xml:space="preserve"> </w:t>
      </w:r>
      <w:r>
        <w:t>np.</w:t>
      </w:r>
      <w:r>
        <w:rPr>
          <w:spacing w:val="-13"/>
        </w:rPr>
        <w:t xml:space="preserve"> </w:t>
      </w:r>
      <w:r>
        <w:t>ze</w:t>
      </w:r>
      <w:r>
        <w:rPr>
          <w:spacing w:val="-12"/>
        </w:rPr>
        <w:t xml:space="preserve"> </w:t>
      </w:r>
      <w:r>
        <w:t>specyfikacji</w:t>
      </w:r>
      <w:r>
        <w:rPr>
          <w:spacing w:val="-11"/>
        </w:rPr>
        <w:t xml:space="preserve"> </w:t>
      </w:r>
      <w:r>
        <w:t>manipulacyjnej,</w:t>
      </w:r>
    </w:p>
    <w:p w14:paraId="2C6735F5" w14:textId="77777777" w:rsidR="00A40DAE" w:rsidRDefault="00836025">
      <w:pPr>
        <w:pStyle w:val="Akapitzlist"/>
        <w:numPr>
          <w:ilvl w:val="0"/>
          <w:numId w:val="3"/>
        </w:numPr>
        <w:tabs>
          <w:tab w:val="left" w:pos="989"/>
          <w:tab w:val="left" w:pos="990"/>
        </w:tabs>
        <w:spacing w:before="29"/>
        <w:ind w:left="989" w:hanging="356"/>
      </w:pPr>
      <w:r>
        <w:t>dodatkowe prace przy poszerzaniu dróg, odtwarzaniu linii</w:t>
      </w:r>
      <w:r>
        <w:rPr>
          <w:spacing w:val="-5"/>
        </w:rPr>
        <w:t xml:space="preserve"> </w:t>
      </w:r>
      <w:r>
        <w:t>oddziałowych,</w:t>
      </w:r>
    </w:p>
    <w:p w14:paraId="0E8DC1A9" w14:textId="77777777" w:rsidR="00A40DAE" w:rsidRDefault="00836025">
      <w:pPr>
        <w:pStyle w:val="Akapitzlist"/>
        <w:numPr>
          <w:ilvl w:val="0"/>
          <w:numId w:val="3"/>
        </w:numPr>
        <w:tabs>
          <w:tab w:val="left" w:pos="989"/>
          <w:tab w:val="left" w:pos="990"/>
        </w:tabs>
        <w:spacing w:before="29"/>
        <w:ind w:left="989" w:hanging="356"/>
      </w:pPr>
      <w:r>
        <w:t>prace prowadzące do ograniczania szkód wyrządzanych przez</w:t>
      </w:r>
      <w:r>
        <w:rPr>
          <w:spacing w:val="-7"/>
        </w:rPr>
        <w:t xml:space="preserve"> </w:t>
      </w:r>
      <w:r>
        <w:t>bobry</w:t>
      </w:r>
    </w:p>
    <w:p w14:paraId="6F4B3913" w14:textId="77777777" w:rsidR="00A40DAE" w:rsidRDefault="00836025">
      <w:pPr>
        <w:pStyle w:val="Akapitzlist"/>
        <w:numPr>
          <w:ilvl w:val="0"/>
          <w:numId w:val="3"/>
        </w:numPr>
        <w:tabs>
          <w:tab w:val="left" w:pos="989"/>
          <w:tab w:val="left" w:pos="990"/>
        </w:tabs>
        <w:spacing w:before="29"/>
        <w:ind w:left="989" w:hanging="356"/>
      </w:pPr>
      <w:r>
        <w:t>wyniesienie i utylizacja usuniętych na uprawach porażonych</w:t>
      </w:r>
      <w:r>
        <w:rPr>
          <w:spacing w:val="-3"/>
        </w:rPr>
        <w:t xml:space="preserve"> </w:t>
      </w:r>
      <w:r>
        <w:t>drzewek,</w:t>
      </w:r>
    </w:p>
    <w:p w14:paraId="33D96F16" w14:textId="77777777" w:rsidR="00A40DAE" w:rsidRDefault="00836025">
      <w:pPr>
        <w:pStyle w:val="Akapitzlist"/>
        <w:numPr>
          <w:ilvl w:val="0"/>
          <w:numId w:val="3"/>
        </w:numPr>
        <w:tabs>
          <w:tab w:val="left" w:pos="990"/>
        </w:tabs>
        <w:spacing w:before="27" w:line="271" w:lineRule="auto"/>
        <w:ind w:left="989" w:right="291" w:hanging="356"/>
        <w:jc w:val="both"/>
      </w:pPr>
      <w:r>
        <w:t>ścięcie wskazanego przez Zamawiającego drzewa na rozłożoną uprzednio płachtę, dokładne przejrzenie korony i zbiór znajdujących się w niej owadów, w miarę potrzeby obcinanie gałęzi oraz okrzesanie sztuki, jej pocięcie oraz</w:t>
      </w:r>
      <w:r>
        <w:rPr>
          <w:spacing w:val="-9"/>
        </w:rPr>
        <w:t xml:space="preserve"> </w:t>
      </w:r>
      <w:r>
        <w:t>ułożenie,</w:t>
      </w:r>
    </w:p>
    <w:p w14:paraId="37876919" w14:textId="77777777" w:rsidR="00A40DAE" w:rsidRDefault="00836025">
      <w:pPr>
        <w:pStyle w:val="Akapitzlist"/>
        <w:numPr>
          <w:ilvl w:val="0"/>
          <w:numId w:val="3"/>
        </w:numPr>
        <w:tabs>
          <w:tab w:val="left" w:pos="990"/>
        </w:tabs>
        <w:spacing w:before="4"/>
        <w:ind w:left="989" w:hanging="356"/>
        <w:jc w:val="both"/>
      </w:pPr>
      <w:r>
        <w:t>pomoc przy wyznaczaniu i oznakowaniu powierzchni kontrolnych i drzew</w:t>
      </w:r>
      <w:r>
        <w:rPr>
          <w:spacing w:val="-12"/>
        </w:rPr>
        <w:t xml:space="preserve"> </w:t>
      </w:r>
      <w:r>
        <w:t>próbnych,</w:t>
      </w:r>
    </w:p>
    <w:p w14:paraId="60D7B035" w14:textId="77777777" w:rsidR="00A40DAE" w:rsidRDefault="00836025">
      <w:pPr>
        <w:pStyle w:val="Akapitzlist"/>
        <w:numPr>
          <w:ilvl w:val="0"/>
          <w:numId w:val="3"/>
        </w:numPr>
        <w:tabs>
          <w:tab w:val="left" w:pos="989"/>
          <w:tab w:val="left" w:pos="990"/>
        </w:tabs>
        <w:spacing w:before="29" w:line="266" w:lineRule="auto"/>
        <w:ind w:left="989" w:right="289" w:hanging="356"/>
      </w:pPr>
      <w:r>
        <w:t>prace przy odsłonięciu z gałęzi pozostałych po manipulacji sortymentów odnowień naturalnych lub sztucznych w sposób umożliwiający wzrost młodego</w:t>
      </w:r>
      <w:r>
        <w:rPr>
          <w:spacing w:val="-16"/>
        </w:rPr>
        <w:t xml:space="preserve"> </w:t>
      </w:r>
      <w:r>
        <w:t>pokolenia,</w:t>
      </w:r>
    </w:p>
    <w:p w14:paraId="4D8FD013" w14:textId="77777777" w:rsidR="00A40DAE" w:rsidRDefault="00836025">
      <w:pPr>
        <w:pStyle w:val="Akapitzlist"/>
        <w:numPr>
          <w:ilvl w:val="0"/>
          <w:numId w:val="3"/>
        </w:numPr>
        <w:tabs>
          <w:tab w:val="left" w:pos="989"/>
          <w:tab w:val="left" w:pos="990"/>
        </w:tabs>
        <w:spacing w:before="11" w:line="264" w:lineRule="auto"/>
        <w:ind w:left="989" w:right="295" w:hanging="356"/>
      </w:pPr>
      <w:r>
        <w:t>pomoc przy zakładaniu opasek lepowych w celach prognostycznych (wygładzanie kory ośnikiem, nakładanie</w:t>
      </w:r>
      <w:r>
        <w:rPr>
          <w:spacing w:val="-1"/>
        </w:rPr>
        <w:t xml:space="preserve"> </w:t>
      </w:r>
      <w:r>
        <w:t>lepu).</w:t>
      </w:r>
    </w:p>
    <w:p w14:paraId="212E352E" w14:textId="77777777" w:rsidR="00A40DAE" w:rsidRDefault="00836025">
      <w:pPr>
        <w:pStyle w:val="Akapitzlist"/>
        <w:numPr>
          <w:ilvl w:val="0"/>
          <w:numId w:val="3"/>
        </w:numPr>
        <w:tabs>
          <w:tab w:val="left" w:pos="989"/>
          <w:tab w:val="left" w:pos="990"/>
        </w:tabs>
        <w:spacing w:before="14"/>
        <w:ind w:left="989" w:hanging="356"/>
      </w:pPr>
      <w:r>
        <w:t>prace polegające na realizacji zadań związanych z ochroną obiektów</w:t>
      </w:r>
      <w:r>
        <w:rPr>
          <w:spacing w:val="-12"/>
        </w:rPr>
        <w:t xml:space="preserve"> </w:t>
      </w:r>
      <w:r>
        <w:t>przyrodniczych,</w:t>
      </w:r>
    </w:p>
    <w:p w14:paraId="04BAFC1B" w14:textId="77777777" w:rsidR="00A40DAE" w:rsidRDefault="00836025">
      <w:pPr>
        <w:pStyle w:val="Akapitzlist"/>
        <w:numPr>
          <w:ilvl w:val="0"/>
          <w:numId w:val="3"/>
        </w:numPr>
        <w:tabs>
          <w:tab w:val="left" w:pos="989"/>
          <w:tab w:val="left" w:pos="990"/>
        </w:tabs>
        <w:spacing w:before="29" w:line="264" w:lineRule="auto"/>
        <w:ind w:left="989" w:right="292" w:hanging="356"/>
      </w:pPr>
      <w:r>
        <w:t>prace polegające na porządkowaniu bezpośredniego sąsiedztwa pomników przyrody, obalaniu posuszu jałowego w miejscach uczęszczanych przez</w:t>
      </w:r>
      <w:r>
        <w:rPr>
          <w:spacing w:val="-4"/>
        </w:rPr>
        <w:t xml:space="preserve"> </w:t>
      </w:r>
      <w:r>
        <w:t>ludzi,</w:t>
      </w:r>
    </w:p>
    <w:p w14:paraId="14665BD9" w14:textId="77777777" w:rsidR="00A40DAE" w:rsidRDefault="00836025">
      <w:pPr>
        <w:pStyle w:val="Akapitzlist"/>
        <w:numPr>
          <w:ilvl w:val="0"/>
          <w:numId w:val="3"/>
        </w:numPr>
        <w:tabs>
          <w:tab w:val="left" w:pos="989"/>
          <w:tab w:val="left" w:pos="990"/>
        </w:tabs>
        <w:spacing w:before="14" w:line="266" w:lineRule="auto"/>
        <w:ind w:left="989" w:right="291" w:hanging="356"/>
      </w:pPr>
      <w:r>
        <w:t>lokalizowanie</w:t>
      </w:r>
      <w:r>
        <w:rPr>
          <w:spacing w:val="-13"/>
        </w:rPr>
        <w:t xml:space="preserve"> </w:t>
      </w:r>
      <w:r>
        <w:t>(odnajdywanie)</w:t>
      </w:r>
      <w:r>
        <w:rPr>
          <w:spacing w:val="-14"/>
        </w:rPr>
        <w:t xml:space="preserve"> </w:t>
      </w:r>
      <w:r>
        <w:t>nielegalnych</w:t>
      </w:r>
      <w:r>
        <w:rPr>
          <w:spacing w:val="-11"/>
        </w:rPr>
        <w:t xml:space="preserve"> </w:t>
      </w:r>
      <w:r>
        <w:t>wysypisk</w:t>
      </w:r>
      <w:r>
        <w:rPr>
          <w:spacing w:val="-14"/>
        </w:rPr>
        <w:t xml:space="preserve"> </w:t>
      </w:r>
      <w:r>
        <w:t>lub</w:t>
      </w:r>
      <w:r>
        <w:rPr>
          <w:spacing w:val="-14"/>
        </w:rPr>
        <w:t xml:space="preserve"> </w:t>
      </w:r>
      <w:r>
        <w:t>terenów</w:t>
      </w:r>
      <w:r>
        <w:rPr>
          <w:spacing w:val="-13"/>
        </w:rPr>
        <w:t xml:space="preserve"> </w:t>
      </w:r>
      <w:r>
        <w:t>zaśmieconych</w:t>
      </w:r>
      <w:r>
        <w:rPr>
          <w:spacing w:val="-13"/>
        </w:rPr>
        <w:t xml:space="preserve"> </w:t>
      </w:r>
      <w:r>
        <w:t>na</w:t>
      </w:r>
      <w:r>
        <w:rPr>
          <w:spacing w:val="-13"/>
        </w:rPr>
        <w:t xml:space="preserve"> </w:t>
      </w:r>
      <w:r>
        <w:t>terenie leśnictwa, również poza drogami leśnymi,</w:t>
      </w:r>
    </w:p>
    <w:p w14:paraId="35DE449C" w14:textId="77777777" w:rsidR="00A40DAE" w:rsidRDefault="00836025">
      <w:pPr>
        <w:pStyle w:val="Akapitzlist"/>
        <w:numPr>
          <w:ilvl w:val="0"/>
          <w:numId w:val="3"/>
        </w:numPr>
        <w:tabs>
          <w:tab w:val="left" w:pos="989"/>
          <w:tab w:val="left" w:pos="990"/>
        </w:tabs>
        <w:spacing w:before="8"/>
        <w:ind w:left="989" w:hanging="356"/>
      </w:pPr>
      <w:r>
        <w:t>zbieranie śmieci do worków i ich załadunek na</w:t>
      </w:r>
      <w:r>
        <w:rPr>
          <w:spacing w:val="-1"/>
        </w:rPr>
        <w:t xml:space="preserve"> </w:t>
      </w:r>
      <w:r>
        <w:t>przyczepę,</w:t>
      </w:r>
    </w:p>
    <w:p w14:paraId="2AFAF807" w14:textId="286E4A64" w:rsidR="00A40DAE" w:rsidRDefault="00836025">
      <w:pPr>
        <w:pStyle w:val="Akapitzlist"/>
        <w:numPr>
          <w:ilvl w:val="0"/>
          <w:numId w:val="3"/>
        </w:numPr>
        <w:tabs>
          <w:tab w:val="left" w:pos="990"/>
        </w:tabs>
        <w:spacing w:before="29" w:line="271" w:lineRule="auto"/>
        <w:ind w:left="989" w:right="291" w:hanging="356"/>
        <w:jc w:val="both"/>
      </w:pPr>
      <w:r>
        <w:t xml:space="preserve">prace w otoczeniu </w:t>
      </w:r>
      <w:r>
        <w:rPr>
          <w:spacing w:val="-9"/>
        </w:rPr>
        <w:t>szk</w:t>
      </w:r>
      <w:r w:rsidR="005B7901">
        <w:rPr>
          <w:spacing w:val="-9"/>
        </w:rPr>
        <w:t>ó</w:t>
      </w:r>
      <w:r>
        <w:t xml:space="preserve">łki nie objęte </w:t>
      </w:r>
      <w:r>
        <w:rPr>
          <w:spacing w:val="-3"/>
        </w:rPr>
        <w:t>czynno</w:t>
      </w:r>
      <w:r w:rsidR="00835E2F">
        <w:rPr>
          <w:spacing w:val="-3"/>
        </w:rPr>
        <w:t>ś</w:t>
      </w:r>
      <w:r>
        <w:t xml:space="preserve">ciami akordowymi w tym: ręczne </w:t>
      </w:r>
      <w:r>
        <w:rPr>
          <w:spacing w:val="-10"/>
        </w:rPr>
        <w:t xml:space="preserve">zwalczanie </w:t>
      </w:r>
      <w:r>
        <w:rPr>
          <w:spacing w:val="-7"/>
        </w:rPr>
        <w:t>pędrak</w:t>
      </w:r>
      <w:r w:rsidR="00835E2F">
        <w:rPr>
          <w:spacing w:val="-7"/>
        </w:rPr>
        <w:t>ó</w:t>
      </w:r>
      <w:r>
        <w:t xml:space="preserve">w poprzez wybieranie po orce i niszczenie, przykrycie dodatkowe </w:t>
      </w:r>
      <w:r>
        <w:rPr>
          <w:spacing w:val="-8"/>
        </w:rPr>
        <w:t>siew</w:t>
      </w:r>
      <w:r w:rsidR="00835E2F">
        <w:rPr>
          <w:spacing w:val="-8"/>
        </w:rPr>
        <w:t>ó</w:t>
      </w:r>
      <w:r>
        <w:rPr>
          <w:spacing w:val="-75"/>
        </w:rPr>
        <w:t>w</w:t>
      </w:r>
      <w:r>
        <w:rPr>
          <w:spacing w:val="-6"/>
        </w:rPr>
        <w:t xml:space="preserve"> </w:t>
      </w:r>
      <w:r w:rsidR="00835E2F">
        <w:rPr>
          <w:spacing w:val="-6"/>
        </w:rPr>
        <w:t xml:space="preserve"> </w:t>
      </w:r>
      <w:r>
        <w:t>jesiennych oraz</w:t>
      </w:r>
      <w:r>
        <w:rPr>
          <w:spacing w:val="-4"/>
        </w:rPr>
        <w:t xml:space="preserve"> </w:t>
      </w:r>
      <w:r>
        <w:t>kompostowanie,</w:t>
      </w:r>
    </w:p>
    <w:p w14:paraId="7909F8D6" w14:textId="4BA1A893" w:rsidR="00A40DAE" w:rsidRDefault="00836025">
      <w:pPr>
        <w:pStyle w:val="Akapitzlist"/>
        <w:numPr>
          <w:ilvl w:val="0"/>
          <w:numId w:val="3"/>
        </w:numPr>
        <w:tabs>
          <w:tab w:val="left" w:pos="990"/>
        </w:tabs>
        <w:spacing w:before="5" w:line="266" w:lineRule="auto"/>
        <w:ind w:left="989" w:right="296" w:hanging="356"/>
        <w:jc w:val="both"/>
      </w:pPr>
      <w:r>
        <w:t xml:space="preserve">prace przy nitkach deszczowni: montowanie rur deszczowni i ich </w:t>
      </w:r>
      <w:r>
        <w:rPr>
          <w:spacing w:val="-4"/>
        </w:rPr>
        <w:t>demonta</w:t>
      </w:r>
      <w:r w:rsidR="00835E2F">
        <w:rPr>
          <w:spacing w:val="-4"/>
        </w:rPr>
        <w:t>ż</w:t>
      </w:r>
      <w:r>
        <w:rPr>
          <w:spacing w:val="-4"/>
        </w:rPr>
        <w:t xml:space="preserve"> </w:t>
      </w:r>
      <w:r>
        <w:t xml:space="preserve">, </w:t>
      </w:r>
      <w:r>
        <w:rPr>
          <w:spacing w:val="-5"/>
        </w:rPr>
        <w:t>rozwo</w:t>
      </w:r>
      <w:r w:rsidR="00835E2F">
        <w:rPr>
          <w:spacing w:val="-5"/>
        </w:rPr>
        <w:t>ż</w:t>
      </w:r>
      <w:r>
        <w:t xml:space="preserve">enie </w:t>
      </w:r>
      <w:r>
        <w:rPr>
          <w:spacing w:val="-38"/>
        </w:rPr>
        <w:t xml:space="preserve">i </w:t>
      </w:r>
      <w:r>
        <w:t>zwiezienie rur deszczowni, pomoc przy obsłudze</w:t>
      </w:r>
      <w:r>
        <w:rPr>
          <w:spacing w:val="-3"/>
        </w:rPr>
        <w:t xml:space="preserve"> </w:t>
      </w:r>
      <w:r>
        <w:t>deszczowni,</w:t>
      </w:r>
    </w:p>
    <w:p w14:paraId="0E9C10D9" w14:textId="77777777" w:rsidR="00A40DAE" w:rsidRDefault="00836025">
      <w:pPr>
        <w:pStyle w:val="Akapitzlist"/>
        <w:numPr>
          <w:ilvl w:val="0"/>
          <w:numId w:val="3"/>
        </w:numPr>
        <w:tabs>
          <w:tab w:val="left" w:pos="989"/>
          <w:tab w:val="left" w:pos="990"/>
        </w:tabs>
        <w:spacing w:before="8"/>
        <w:ind w:left="989" w:hanging="356"/>
      </w:pPr>
      <w:r>
        <w:t>opryski chemiczne wykonywane przy pomocy ramp</w:t>
      </w:r>
      <w:r>
        <w:rPr>
          <w:spacing w:val="-11"/>
        </w:rPr>
        <w:t xml:space="preserve"> </w:t>
      </w:r>
      <w:r>
        <w:t>deszczujących</w:t>
      </w:r>
    </w:p>
    <w:p w14:paraId="143F05EA" w14:textId="77777777" w:rsidR="00A40DAE" w:rsidRDefault="00836025">
      <w:pPr>
        <w:pStyle w:val="Akapitzlist"/>
        <w:numPr>
          <w:ilvl w:val="0"/>
          <w:numId w:val="3"/>
        </w:numPr>
        <w:tabs>
          <w:tab w:val="left" w:pos="989"/>
          <w:tab w:val="left" w:pos="990"/>
        </w:tabs>
        <w:spacing w:before="29"/>
        <w:ind w:left="989" w:hanging="356"/>
      </w:pPr>
      <w:r>
        <w:t>deszczowanie</w:t>
      </w:r>
      <w:r>
        <w:rPr>
          <w:spacing w:val="-9"/>
        </w:rPr>
        <w:t xml:space="preserve"> </w:t>
      </w:r>
      <w:r>
        <w:t>sadzonek</w:t>
      </w:r>
      <w:r>
        <w:rPr>
          <w:spacing w:val="-10"/>
        </w:rPr>
        <w:t xml:space="preserve"> </w:t>
      </w:r>
      <w:r>
        <w:t>w</w:t>
      </w:r>
      <w:r>
        <w:rPr>
          <w:spacing w:val="-10"/>
        </w:rPr>
        <w:t xml:space="preserve"> </w:t>
      </w:r>
      <w:r>
        <w:t>namiotach</w:t>
      </w:r>
      <w:r>
        <w:rPr>
          <w:spacing w:val="-9"/>
        </w:rPr>
        <w:t xml:space="preserve"> </w:t>
      </w:r>
      <w:r>
        <w:t>i</w:t>
      </w:r>
      <w:r>
        <w:rPr>
          <w:spacing w:val="-8"/>
        </w:rPr>
        <w:t xml:space="preserve"> </w:t>
      </w:r>
      <w:r>
        <w:t>na</w:t>
      </w:r>
      <w:r>
        <w:rPr>
          <w:spacing w:val="-8"/>
        </w:rPr>
        <w:t xml:space="preserve"> </w:t>
      </w:r>
      <w:r>
        <w:t>polach</w:t>
      </w:r>
      <w:r>
        <w:rPr>
          <w:spacing w:val="-9"/>
        </w:rPr>
        <w:t xml:space="preserve"> </w:t>
      </w:r>
      <w:r>
        <w:t>zraszania</w:t>
      </w:r>
      <w:r>
        <w:rPr>
          <w:spacing w:val="-9"/>
        </w:rPr>
        <w:t xml:space="preserve"> </w:t>
      </w:r>
      <w:r>
        <w:t>przy</w:t>
      </w:r>
      <w:r>
        <w:rPr>
          <w:spacing w:val="-10"/>
        </w:rPr>
        <w:t xml:space="preserve"> </w:t>
      </w:r>
      <w:r>
        <w:t>użyciu</w:t>
      </w:r>
      <w:r>
        <w:rPr>
          <w:spacing w:val="-9"/>
        </w:rPr>
        <w:t xml:space="preserve"> </w:t>
      </w:r>
      <w:r>
        <w:t>ramp</w:t>
      </w:r>
      <w:r>
        <w:rPr>
          <w:spacing w:val="-9"/>
        </w:rPr>
        <w:t xml:space="preserve"> </w:t>
      </w:r>
      <w:r>
        <w:t>deszczujących</w:t>
      </w:r>
    </w:p>
    <w:p w14:paraId="50D29482" w14:textId="77777777" w:rsidR="00A40DAE" w:rsidRDefault="00836025">
      <w:pPr>
        <w:pStyle w:val="Akapitzlist"/>
        <w:numPr>
          <w:ilvl w:val="0"/>
          <w:numId w:val="3"/>
        </w:numPr>
        <w:tabs>
          <w:tab w:val="left" w:pos="989"/>
          <w:tab w:val="left" w:pos="990"/>
        </w:tabs>
        <w:spacing w:before="29"/>
        <w:ind w:left="989" w:hanging="356"/>
      </w:pPr>
      <w:r>
        <w:t>nawożenie sadzonek przy użyciu ramp</w:t>
      </w:r>
      <w:r>
        <w:rPr>
          <w:spacing w:val="-8"/>
        </w:rPr>
        <w:t xml:space="preserve"> </w:t>
      </w:r>
      <w:r>
        <w:t>deszczujących</w:t>
      </w:r>
    </w:p>
    <w:p w14:paraId="39982967" w14:textId="77777777" w:rsidR="00A40DAE" w:rsidRDefault="00A40DAE">
      <w:pPr>
        <w:sectPr w:rsidR="00A40DAE">
          <w:pgSz w:w="11910" w:h="16840"/>
          <w:pgMar w:top="1320" w:right="980" w:bottom="280" w:left="1140" w:header="708" w:footer="708" w:gutter="0"/>
          <w:cols w:space="708"/>
        </w:sectPr>
      </w:pPr>
    </w:p>
    <w:p w14:paraId="1D7916A8" w14:textId="4E4BC079" w:rsidR="00A40DAE" w:rsidRDefault="00836025">
      <w:pPr>
        <w:pStyle w:val="Akapitzlist"/>
        <w:numPr>
          <w:ilvl w:val="0"/>
          <w:numId w:val="3"/>
        </w:numPr>
        <w:tabs>
          <w:tab w:val="left" w:pos="989"/>
          <w:tab w:val="left" w:pos="990"/>
        </w:tabs>
        <w:spacing w:before="77" w:line="266" w:lineRule="auto"/>
        <w:ind w:left="989" w:right="299" w:hanging="356"/>
      </w:pPr>
      <w:r>
        <w:t xml:space="preserve">utrzymanie i pielęgnacja zieleni, koszenie </w:t>
      </w:r>
      <w:r>
        <w:rPr>
          <w:spacing w:val="-6"/>
        </w:rPr>
        <w:t>trawnik</w:t>
      </w:r>
      <w:r w:rsidR="00835E2F">
        <w:rPr>
          <w:spacing w:val="-6"/>
        </w:rPr>
        <w:t>ó</w:t>
      </w:r>
      <w:r>
        <w:rPr>
          <w:spacing w:val="-9"/>
        </w:rPr>
        <w:t xml:space="preserve">w, </w:t>
      </w:r>
      <w:r>
        <w:t xml:space="preserve">zbieranie  </w:t>
      </w:r>
      <w:r w:rsidR="00835E2F">
        <w:rPr>
          <w:spacing w:val="-16"/>
        </w:rPr>
        <w:t>ś</w:t>
      </w:r>
      <w:r>
        <w:t xml:space="preserve">mieci,  usuwanie  </w:t>
      </w:r>
      <w:r>
        <w:rPr>
          <w:spacing w:val="-6"/>
        </w:rPr>
        <w:t>li</w:t>
      </w:r>
      <w:r w:rsidR="00835E2F">
        <w:rPr>
          <w:spacing w:val="-6"/>
        </w:rPr>
        <w:t>ści o</w:t>
      </w:r>
      <w:r>
        <w:rPr>
          <w:spacing w:val="-8"/>
        </w:rPr>
        <w:t>pr</w:t>
      </w:r>
      <w:r w:rsidR="00835E2F">
        <w:rPr>
          <w:spacing w:val="-8"/>
        </w:rPr>
        <w:t>ó</w:t>
      </w:r>
      <w:r w:rsidR="00835E2F">
        <w:rPr>
          <w:spacing w:val="-19"/>
        </w:rPr>
        <w:t>ż</w:t>
      </w:r>
      <w:r>
        <w:t xml:space="preserve">nianie </w:t>
      </w:r>
      <w:r>
        <w:rPr>
          <w:spacing w:val="-8"/>
        </w:rPr>
        <w:t>kosz</w:t>
      </w:r>
      <w:r w:rsidR="00835E2F">
        <w:rPr>
          <w:spacing w:val="-8"/>
        </w:rPr>
        <w:t>ó</w:t>
      </w:r>
      <w:r>
        <w:t xml:space="preserve">w ze </w:t>
      </w:r>
      <w:r w:rsidR="00835E2F">
        <w:rPr>
          <w:spacing w:val="-17"/>
        </w:rPr>
        <w:t>ś</w:t>
      </w:r>
      <w:r>
        <w:t xml:space="preserve">mieciami, </w:t>
      </w:r>
      <w:r>
        <w:rPr>
          <w:spacing w:val="-7"/>
        </w:rPr>
        <w:t>od</w:t>
      </w:r>
      <w:r w:rsidR="00835E2F">
        <w:rPr>
          <w:spacing w:val="-7"/>
        </w:rPr>
        <w:t>ś</w:t>
      </w:r>
      <w:r>
        <w:rPr>
          <w:spacing w:val="-6"/>
        </w:rPr>
        <w:t>nie</w:t>
      </w:r>
      <w:r w:rsidR="00835E2F">
        <w:rPr>
          <w:spacing w:val="-6"/>
        </w:rPr>
        <w:t>ż</w:t>
      </w:r>
      <w:r>
        <w:t>anie,</w:t>
      </w:r>
    </w:p>
    <w:p w14:paraId="4966F463" w14:textId="5F62C4C8" w:rsidR="00A40DAE" w:rsidRDefault="00836025">
      <w:pPr>
        <w:pStyle w:val="Akapitzlist"/>
        <w:numPr>
          <w:ilvl w:val="0"/>
          <w:numId w:val="3"/>
        </w:numPr>
        <w:tabs>
          <w:tab w:val="left" w:pos="989"/>
          <w:tab w:val="left" w:pos="990"/>
        </w:tabs>
        <w:spacing w:before="11" w:line="266" w:lineRule="auto"/>
        <w:ind w:left="989" w:right="291" w:hanging="356"/>
      </w:pPr>
      <w:r>
        <w:t xml:space="preserve">sprzątanie </w:t>
      </w:r>
      <w:r>
        <w:rPr>
          <w:spacing w:val="-4"/>
        </w:rPr>
        <w:t>pomieszcze</w:t>
      </w:r>
      <w:r w:rsidR="00835E2F">
        <w:rPr>
          <w:spacing w:val="-4"/>
        </w:rPr>
        <w:t>ń</w:t>
      </w:r>
      <w:r>
        <w:rPr>
          <w:spacing w:val="-4"/>
        </w:rPr>
        <w:t xml:space="preserve"> </w:t>
      </w:r>
      <w:r>
        <w:t xml:space="preserve">budynku </w:t>
      </w:r>
      <w:r>
        <w:rPr>
          <w:spacing w:val="-11"/>
        </w:rPr>
        <w:t>gł</w:t>
      </w:r>
      <w:r w:rsidR="00835E2F">
        <w:rPr>
          <w:spacing w:val="-11"/>
        </w:rPr>
        <w:t>ó</w:t>
      </w:r>
      <w:r>
        <w:t xml:space="preserve">wnego </w:t>
      </w:r>
      <w:r>
        <w:rPr>
          <w:spacing w:val="-9"/>
        </w:rPr>
        <w:t>szk</w:t>
      </w:r>
      <w:r w:rsidR="00835E2F">
        <w:rPr>
          <w:spacing w:val="-9"/>
        </w:rPr>
        <w:t>ó</w:t>
      </w:r>
      <w:r>
        <w:t xml:space="preserve">łki  oraz  pozostałych  </w:t>
      </w:r>
      <w:r>
        <w:rPr>
          <w:spacing w:val="-3"/>
        </w:rPr>
        <w:t>przynale</w:t>
      </w:r>
      <w:r w:rsidR="00835E2F">
        <w:rPr>
          <w:spacing w:val="-3"/>
        </w:rPr>
        <w:t>ż</w:t>
      </w:r>
      <w:r>
        <w:rPr>
          <w:spacing w:val="-3"/>
        </w:rPr>
        <w:t xml:space="preserve">nych  </w:t>
      </w:r>
      <w:r>
        <w:rPr>
          <w:spacing w:val="-89"/>
        </w:rPr>
        <w:t>d</w:t>
      </w:r>
      <w:r>
        <w:t xml:space="preserve"> </w:t>
      </w:r>
      <w:r w:rsidR="00835E2F">
        <w:t xml:space="preserve">o szkółki </w:t>
      </w:r>
      <w:r>
        <w:rPr>
          <w:spacing w:val="-7"/>
        </w:rPr>
        <w:t>budynk</w:t>
      </w:r>
      <w:r w:rsidR="00835E2F">
        <w:rPr>
          <w:spacing w:val="-7"/>
        </w:rPr>
        <w:t>ó</w:t>
      </w:r>
      <w:r>
        <w:t xml:space="preserve">w i </w:t>
      </w:r>
      <w:r>
        <w:rPr>
          <w:spacing w:val="-4"/>
        </w:rPr>
        <w:t>pomieszcze</w:t>
      </w:r>
      <w:r w:rsidR="00835E2F">
        <w:rPr>
          <w:spacing w:val="-4"/>
        </w:rPr>
        <w:t>ń</w:t>
      </w:r>
      <w:r>
        <w:rPr>
          <w:spacing w:val="-4"/>
        </w:rPr>
        <w:t xml:space="preserve"> (wiaty, </w:t>
      </w:r>
      <w:r>
        <w:t>chłodnia, hale</w:t>
      </w:r>
      <w:r>
        <w:rPr>
          <w:spacing w:val="-12"/>
        </w:rPr>
        <w:t xml:space="preserve"> </w:t>
      </w:r>
      <w:r>
        <w:t>magazynowe)</w:t>
      </w:r>
    </w:p>
    <w:p w14:paraId="0DBA4D23" w14:textId="7FD73711" w:rsidR="00A40DAE" w:rsidRDefault="00836025">
      <w:pPr>
        <w:pStyle w:val="Akapitzlist"/>
        <w:numPr>
          <w:ilvl w:val="0"/>
          <w:numId w:val="3"/>
        </w:numPr>
        <w:tabs>
          <w:tab w:val="left" w:pos="989"/>
          <w:tab w:val="left" w:pos="990"/>
        </w:tabs>
        <w:spacing w:before="8" w:line="266" w:lineRule="auto"/>
        <w:ind w:left="989" w:right="298" w:hanging="356"/>
      </w:pPr>
      <w:r>
        <w:t xml:space="preserve">prace porządkowe w namiotach oraz na polach hodowlanych po wywiezieniu </w:t>
      </w:r>
      <w:r>
        <w:rPr>
          <w:spacing w:val="-5"/>
        </w:rPr>
        <w:t>kontener</w:t>
      </w:r>
      <w:r w:rsidR="001A2A74">
        <w:rPr>
          <w:spacing w:val="-5"/>
        </w:rPr>
        <w:t>ó</w:t>
      </w:r>
      <w:r>
        <w:rPr>
          <w:spacing w:val="-29"/>
        </w:rPr>
        <w:t>w</w:t>
      </w:r>
      <w:r w:rsidR="001A2A74">
        <w:rPr>
          <w:spacing w:val="-29"/>
        </w:rPr>
        <w:t xml:space="preserve"> </w:t>
      </w:r>
      <w:r>
        <w:rPr>
          <w:spacing w:val="-29"/>
        </w:rPr>
        <w:t xml:space="preserve"> </w:t>
      </w:r>
      <w:r>
        <w:t>z</w:t>
      </w:r>
      <w:r>
        <w:rPr>
          <w:spacing w:val="-2"/>
        </w:rPr>
        <w:t xml:space="preserve"> </w:t>
      </w:r>
      <w:r>
        <w:t>sadzonkami,</w:t>
      </w:r>
    </w:p>
    <w:p w14:paraId="3F2E0305" w14:textId="21A2163F" w:rsidR="00A40DAE" w:rsidRDefault="00836025">
      <w:pPr>
        <w:pStyle w:val="Akapitzlist"/>
        <w:numPr>
          <w:ilvl w:val="0"/>
          <w:numId w:val="3"/>
        </w:numPr>
        <w:tabs>
          <w:tab w:val="left" w:pos="989"/>
          <w:tab w:val="left" w:pos="990"/>
        </w:tabs>
        <w:spacing w:before="9" w:line="266" w:lineRule="auto"/>
        <w:ind w:left="989" w:right="290" w:hanging="356"/>
      </w:pPr>
      <w:r>
        <w:t xml:space="preserve">prace związane z obsługą armatki </w:t>
      </w:r>
      <w:r w:rsidR="001A2A74">
        <w:rPr>
          <w:spacing w:val="-16"/>
        </w:rPr>
        <w:t>ś</w:t>
      </w:r>
      <w:r>
        <w:rPr>
          <w:spacing w:val="-6"/>
        </w:rPr>
        <w:t>nie</w:t>
      </w:r>
      <w:r w:rsidR="001A2A74">
        <w:rPr>
          <w:spacing w:val="-6"/>
        </w:rPr>
        <w:t>ż</w:t>
      </w:r>
      <w:r>
        <w:t xml:space="preserve">nej, zamgławiacza i ramp deszczujących, </w:t>
      </w:r>
      <w:r>
        <w:rPr>
          <w:spacing w:val="-10"/>
        </w:rPr>
        <w:t xml:space="preserve">związane </w:t>
      </w:r>
      <w:r>
        <w:t>z ochroną sadzonek przed przymrozkami i szkodami od</w:t>
      </w:r>
      <w:r>
        <w:rPr>
          <w:spacing w:val="-13"/>
        </w:rPr>
        <w:t xml:space="preserve"> </w:t>
      </w:r>
      <w:r>
        <w:t>mrozu</w:t>
      </w:r>
    </w:p>
    <w:p w14:paraId="63369F58" w14:textId="77777777" w:rsidR="00A40DAE" w:rsidRDefault="00836025">
      <w:pPr>
        <w:pStyle w:val="Akapitzlist"/>
        <w:numPr>
          <w:ilvl w:val="0"/>
          <w:numId w:val="3"/>
        </w:numPr>
        <w:tabs>
          <w:tab w:val="left" w:pos="984"/>
          <w:tab w:val="left" w:pos="985"/>
        </w:tabs>
        <w:spacing w:before="10" w:line="266" w:lineRule="auto"/>
        <w:ind w:left="989" w:right="293" w:hanging="356"/>
      </w:pPr>
      <w:r>
        <w:t>przygotowanie</w:t>
      </w:r>
      <w:r>
        <w:rPr>
          <w:spacing w:val="-7"/>
        </w:rPr>
        <w:t xml:space="preserve"> </w:t>
      </w:r>
      <w:r>
        <w:t>beczek</w:t>
      </w:r>
      <w:r>
        <w:rPr>
          <w:spacing w:val="-8"/>
        </w:rPr>
        <w:t xml:space="preserve"> </w:t>
      </w:r>
      <w:r>
        <w:t>do</w:t>
      </w:r>
      <w:r>
        <w:rPr>
          <w:spacing w:val="-10"/>
        </w:rPr>
        <w:t xml:space="preserve"> </w:t>
      </w:r>
      <w:r>
        <w:t>przechowywania</w:t>
      </w:r>
      <w:r>
        <w:rPr>
          <w:spacing w:val="-7"/>
        </w:rPr>
        <w:t xml:space="preserve"> </w:t>
      </w:r>
      <w:r>
        <w:t>nasion,</w:t>
      </w:r>
      <w:r>
        <w:rPr>
          <w:spacing w:val="-9"/>
        </w:rPr>
        <w:t xml:space="preserve"> </w:t>
      </w:r>
      <w:r>
        <w:t>wsypanie</w:t>
      </w:r>
      <w:r>
        <w:rPr>
          <w:spacing w:val="-7"/>
        </w:rPr>
        <w:t xml:space="preserve"> </w:t>
      </w:r>
      <w:r>
        <w:t>nasion</w:t>
      </w:r>
      <w:r>
        <w:rPr>
          <w:spacing w:val="-8"/>
        </w:rPr>
        <w:t xml:space="preserve"> </w:t>
      </w:r>
      <w:r>
        <w:t>do</w:t>
      </w:r>
      <w:r>
        <w:rPr>
          <w:spacing w:val="-7"/>
        </w:rPr>
        <w:t xml:space="preserve"> </w:t>
      </w:r>
      <w:r>
        <w:t>beczek,</w:t>
      </w:r>
      <w:r>
        <w:rPr>
          <w:spacing w:val="-8"/>
        </w:rPr>
        <w:t xml:space="preserve"> </w:t>
      </w:r>
      <w:r>
        <w:t xml:space="preserve">wstawianie ich do chłodni </w:t>
      </w:r>
      <w:r>
        <w:rPr>
          <w:spacing w:val="-3"/>
        </w:rPr>
        <w:t xml:space="preserve">oraz </w:t>
      </w:r>
      <w:r>
        <w:t>obsługa</w:t>
      </w:r>
      <w:r>
        <w:rPr>
          <w:spacing w:val="3"/>
        </w:rPr>
        <w:t xml:space="preserve"> </w:t>
      </w:r>
      <w:r>
        <w:t>chłodni,</w:t>
      </w:r>
    </w:p>
    <w:p w14:paraId="418BEC94" w14:textId="43008005" w:rsidR="00A40DAE" w:rsidRDefault="00836025">
      <w:pPr>
        <w:pStyle w:val="Akapitzlist"/>
        <w:numPr>
          <w:ilvl w:val="0"/>
          <w:numId w:val="3"/>
        </w:numPr>
        <w:tabs>
          <w:tab w:val="left" w:pos="984"/>
          <w:tab w:val="left" w:pos="985"/>
        </w:tabs>
        <w:spacing w:before="9" w:line="266" w:lineRule="auto"/>
        <w:ind w:left="989" w:right="292" w:hanging="356"/>
      </w:pPr>
      <w:r>
        <w:t>przygotowanie</w:t>
      </w:r>
      <w:r>
        <w:rPr>
          <w:spacing w:val="-13"/>
        </w:rPr>
        <w:t xml:space="preserve"> </w:t>
      </w:r>
      <w:r>
        <w:t>nasion</w:t>
      </w:r>
      <w:r>
        <w:rPr>
          <w:spacing w:val="-13"/>
        </w:rPr>
        <w:t xml:space="preserve"> </w:t>
      </w:r>
      <w:r>
        <w:t>do</w:t>
      </w:r>
      <w:r>
        <w:rPr>
          <w:spacing w:val="-15"/>
        </w:rPr>
        <w:t xml:space="preserve"> </w:t>
      </w:r>
      <w:r>
        <w:t>wysiewu</w:t>
      </w:r>
      <w:r>
        <w:rPr>
          <w:spacing w:val="-12"/>
        </w:rPr>
        <w:t xml:space="preserve"> </w:t>
      </w:r>
      <w:r>
        <w:t>poprzez</w:t>
      </w:r>
      <w:r>
        <w:rPr>
          <w:spacing w:val="-13"/>
        </w:rPr>
        <w:t xml:space="preserve"> </w:t>
      </w:r>
      <w:r>
        <w:t>przenoszenie,</w:t>
      </w:r>
      <w:r>
        <w:rPr>
          <w:spacing w:val="-12"/>
        </w:rPr>
        <w:t xml:space="preserve"> </w:t>
      </w:r>
      <w:r>
        <w:rPr>
          <w:spacing w:val="-9"/>
        </w:rPr>
        <w:t>wa</w:t>
      </w:r>
      <w:r w:rsidR="001A2A74">
        <w:rPr>
          <w:spacing w:val="-9"/>
        </w:rPr>
        <w:t>ż</w:t>
      </w:r>
      <w:r>
        <w:t>enie,</w:t>
      </w:r>
      <w:r>
        <w:rPr>
          <w:spacing w:val="-12"/>
        </w:rPr>
        <w:t xml:space="preserve"> </w:t>
      </w:r>
      <w:r>
        <w:t>przerzucanie,</w:t>
      </w:r>
      <w:r>
        <w:rPr>
          <w:spacing w:val="-12"/>
        </w:rPr>
        <w:t xml:space="preserve"> </w:t>
      </w:r>
      <w:r>
        <w:rPr>
          <w:spacing w:val="-4"/>
        </w:rPr>
        <w:t xml:space="preserve">mieszanie </w:t>
      </w:r>
      <w:r>
        <w:t xml:space="preserve">z piaskiem lub </w:t>
      </w:r>
      <w:r>
        <w:rPr>
          <w:spacing w:val="-3"/>
        </w:rPr>
        <w:t>zaprawą</w:t>
      </w:r>
      <w:r>
        <w:rPr>
          <w:spacing w:val="-1"/>
        </w:rPr>
        <w:t xml:space="preserve"> </w:t>
      </w:r>
      <w:r>
        <w:t>nasienną,</w:t>
      </w:r>
    </w:p>
    <w:p w14:paraId="2FFFBC0A" w14:textId="77777777" w:rsidR="00A40DAE" w:rsidRDefault="00836025">
      <w:pPr>
        <w:pStyle w:val="Akapitzlist"/>
        <w:numPr>
          <w:ilvl w:val="0"/>
          <w:numId w:val="3"/>
        </w:numPr>
        <w:tabs>
          <w:tab w:val="left" w:pos="984"/>
          <w:tab w:val="left" w:pos="985"/>
        </w:tabs>
        <w:spacing w:before="11"/>
        <w:ind w:left="984" w:hanging="351"/>
      </w:pPr>
      <w:r>
        <w:t>liczenie szyszek i</w:t>
      </w:r>
      <w:r>
        <w:rPr>
          <w:spacing w:val="-7"/>
        </w:rPr>
        <w:t xml:space="preserve"> </w:t>
      </w:r>
      <w:r>
        <w:t>zawiązek,</w:t>
      </w:r>
    </w:p>
    <w:p w14:paraId="00DD900C" w14:textId="33AC285B" w:rsidR="00A40DAE" w:rsidRDefault="00836025">
      <w:pPr>
        <w:pStyle w:val="Akapitzlist"/>
        <w:numPr>
          <w:ilvl w:val="0"/>
          <w:numId w:val="3"/>
        </w:numPr>
        <w:tabs>
          <w:tab w:val="left" w:pos="984"/>
          <w:tab w:val="left" w:pos="985"/>
        </w:tabs>
        <w:spacing w:before="27"/>
        <w:ind w:left="984" w:hanging="351"/>
      </w:pPr>
      <w:r>
        <w:rPr>
          <w:spacing w:val="-4"/>
        </w:rPr>
        <w:t>rozło</w:t>
      </w:r>
      <w:r w:rsidR="001A2A74">
        <w:rPr>
          <w:spacing w:val="-4"/>
        </w:rPr>
        <w:t>ż</w:t>
      </w:r>
      <w:r>
        <w:t xml:space="preserve">enie i zebranie siatek/płacht w przypadku braku zbioru nasion przy </w:t>
      </w:r>
      <w:r>
        <w:rPr>
          <w:spacing w:val="-3"/>
        </w:rPr>
        <w:t>braku</w:t>
      </w:r>
      <w:r>
        <w:rPr>
          <w:spacing w:val="-6"/>
        </w:rPr>
        <w:t xml:space="preserve"> </w:t>
      </w:r>
      <w:r>
        <w:t>urodzaju,</w:t>
      </w:r>
    </w:p>
    <w:p w14:paraId="4EEBC99E" w14:textId="578E929F" w:rsidR="00A40DAE" w:rsidRDefault="00836025">
      <w:pPr>
        <w:pStyle w:val="Akapitzlist"/>
        <w:numPr>
          <w:ilvl w:val="0"/>
          <w:numId w:val="3"/>
        </w:numPr>
        <w:tabs>
          <w:tab w:val="left" w:pos="985"/>
        </w:tabs>
        <w:spacing w:before="29" w:line="266" w:lineRule="auto"/>
        <w:ind w:left="989" w:right="293" w:hanging="356"/>
        <w:jc w:val="both"/>
      </w:pPr>
      <w:r>
        <w:rPr>
          <w:spacing w:val="-8"/>
        </w:rPr>
        <w:t>dow</w:t>
      </w:r>
      <w:r w:rsidR="001A2A74">
        <w:rPr>
          <w:spacing w:val="-8"/>
        </w:rPr>
        <w:t>ó</w:t>
      </w:r>
      <w:r>
        <w:t>z</w:t>
      </w:r>
      <w:r>
        <w:rPr>
          <w:spacing w:val="-10"/>
        </w:rPr>
        <w:t xml:space="preserve"> </w:t>
      </w:r>
      <w:r>
        <w:t>(w</w:t>
      </w:r>
      <w:r>
        <w:rPr>
          <w:spacing w:val="-11"/>
        </w:rPr>
        <w:t xml:space="preserve"> </w:t>
      </w:r>
      <w:r>
        <w:t>granicach</w:t>
      </w:r>
      <w:r>
        <w:rPr>
          <w:spacing w:val="-10"/>
        </w:rPr>
        <w:t xml:space="preserve"> </w:t>
      </w:r>
      <w:r>
        <w:t>obszaru</w:t>
      </w:r>
      <w:r>
        <w:rPr>
          <w:spacing w:val="-10"/>
        </w:rPr>
        <w:t xml:space="preserve"> </w:t>
      </w:r>
      <w:r>
        <w:rPr>
          <w:spacing w:val="-4"/>
        </w:rPr>
        <w:t>nadle</w:t>
      </w:r>
      <w:r w:rsidR="001A2A74">
        <w:rPr>
          <w:spacing w:val="-4"/>
        </w:rPr>
        <w:t>ś</w:t>
      </w:r>
      <w:r>
        <w:t>nictwa)</w:t>
      </w:r>
      <w:r>
        <w:rPr>
          <w:spacing w:val="-10"/>
        </w:rPr>
        <w:t xml:space="preserve"> </w:t>
      </w:r>
      <w:r>
        <w:t>siatek/płacht</w:t>
      </w:r>
      <w:r>
        <w:rPr>
          <w:spacing w:val="-10"/>
        </w:rPr>
        <w:t xml:space="preserve"> </w:t>
      </w:r>
      <w:r>
        <w:t>w</w:t>
      </w:r>
      <w:r>
        <w:rPr>
          <w:spacing w:val="-11"/>
        </w:rPr>
        <w:t xml:space="preserve"> </w:t>
      </w:r>
      <w:r>
        <w:t>przypadku</w:t>
      </w:r>
      <w:r>
        <w:rPr>
          <w:spacing w:val="-10"/>
        </w:rPr>
        <w:t xml:space="preserve"> </w:t>
      </w:r>
      <w:r>
        <w:t>braku</w:t>
      </w:r>
      <w:r>
        <w:rPr>
          <w:spacing w:val="-10"/>
        </w:rPr>
        <w:t xml:space="preserve"> </w:t>
      </w:r>
      <w:r>
        <w:t>zbioru</w:t>
      </w:r>
      <w:r>
        <w:rPr>
          <w:spacing w:val="-10"/>
        </w:rPr>
        <w:t xml:space="preserve"> </w:t>
      </w:r>
      <w:r>
        <w:rPr>
          <w:spacing w:val="-13"/>
        </w:rPr>
        <w:t xml:space="preserve">nasion </w:t>
      </w:r>
      <w:r>
        <w:t xml:space="preserve">przy </w:t>
      </w:r>
      <w:r>
        <w:rPr>
          <w:spacing w:val="-3"/>
        </w:rPr>
        <w:t>braku</w:t>
      </w:r>
      <w:r>
        <w:rPr>
          <w:spacing w:val="-1"/>
        </w:rPr>
        <w:t xml:space="preserve"> </w:t>
      </w:r>
      <w:r>
        <w:t>urodzaju,</w:t>
      </w:r>
    </w:p>
    <w:p w14:paraId="46A28126" w14:textId="2DD8F72B" w:rsidR="00A40DAE" w:rsidRDefault="00836025">
      <w:pPr>
        <w:pStyle w:val="Akapitzlist"/>
        <w:numPr>
          <w:ilvl w:val="0"/>
          <w:numId w:val="3"/>
        </w:numPr>
        <w:tabs>
          <w:tab w:val="left" w:pos="985"/>
        </w:tabs>
        <w:spacing w:before="8" w:line="271" w:lineRule="auto"/>
        <w:ind w:left="989" w:right="294" w:hanging="356"/>
        <w:jc w:val="both"/>
      </w:pPr>
      <w:r>
        <w:t xml:space="preserve">oznakowanie </w:t>
      </w:r>
      <w:r>
        <w:rPr>
          <w:spacing w:val="-4"/>
        </w:rPr>
        <w:t>drzewostan</w:t>
      </w:r>
      <w:r w:rsidR="001A2A74">
        <w:rPr>
          <w:spacing w:val="-4"/>
        </w:rPr>
        <w:t>ó</w:t>
      </w:r>
      <w:r>
        <w:rPr>
          <w:spacing w:val="-9"/>
        </w:rPr>
        <w:t xml:space="preserve">w, </w:t>
      </w:r>
      <w:r>
        <w:t xml:space="preserve">poprawienie oznakowania, wywieszanie </w:t>
      </w:r>
      <w:r>
        <w:rPr>
          <w:spacing w:val="-6"/>
        </w:rPr>
        <w:t xml:space="preserve">tablic </w:t>
      </w:r>
      <w:r>
        <w:t xml:space="preserve">informacyjnych na przygotowanym paliku w drzewostanach nasiennych, zachowawczych, plantacjach nasiennych, plantacyjnych </w:t>
      </w:r>
      <w:r>
        <w:rPr>
          <w:spacing w:val="-3"/>
        </w:rPr>
        <w:t xml:space="preserve">uprawach </w:t>
      </w:r>
      <w:r>
        <w:t xml:space="preserve">nasiennych, pielęgnacja i </w:t>
      </w:r>
      <w:r>
        <w:rPr>
          <w:spacing w:val="-6"/>
        </w:rPr>
        <w:t>nawo</w:t>
      </w:r>
      <w:r w:rsidR="001A2A74">
        <w:rPr>
          <w:spacing w:val="-6"/>
        </w:rPr>
        <w:t>ż</w:t>
      </w:r>
      <w:r>
        <w:t>enie,</w:t>
      </w:r>
    </w:p>
    <w:p w14:paraId="6341706F" w14:textId="7710D456" w:rsidR="00A40DAE" w:rsidRDefault="00836025">
      <w:pPr>
        <w:pStyle w:val="Akapitzlist"/>
        <w:numPr>
          <w:ilvl w:val="0"/>
          <w:numId w:val="3"/>
        </w:numPr>
        <w:tabs>
          <w:tab w:val="left" w:pos="990"/>
        </w:tabs>
        <w:spacing w:before="4" w:line="266" w:lineRule="auto"/>
        <w:ind w:left="989" w:right="297" w:hanging="356"/>
        <w:jc w:val="both"/>
      </w:pPr>
      <w:r>
        <w:t xml:space="preserve">pielęgnację </w:t>
      </w:r>
      <w:r>
        <w:rPr>
          <w:spacing w:val="-4"/>
        </w:rPr>
        <w:t>zadrzewie</w:t>
      </w:r>
      <w:r w:rsidR="001A2A74">
        <w:rPr>
          <w:spacing w:val="-4"/>
        </w:rPr>
        <w:t>ń</w:t>
      </w:r>
      <w:r>
        <w:rPr>
          <w:spacing w:val="-4"/>
        </w:rPr>
        <w:t xml:space="preserve"> </w:t>
      </w:r>
      <w:r>
        <w:t xml:space="preserve">przez wykaszanie </w:t>
      </w:r>
      <w:r>
        <w:rPr>
          <w:spacing w:val="-6"/>
        </w:rPr>
        <w:t xml:space="preserve">trawy, </w:t>
      </w:r>
      <w:r>
        <w:rPr>
          <w:spacing w:val="-3"/>
        </w:rPr>
        <w:t xml:space="preserve">usuwanie </w:t>
      </w:r>
      <w:r>
        <w:rPr>
          <w:spacing w:val="-7"/>
        </w:rPr>
        <w:t>chwast</w:t>
      </w:r>
      <w:r w:rsidR="001A2A74">
        <w:rPr>
          <w:spacing w:val="-7"/>
        </w:rPr>
        <w:t>ó</w:t>
      </w:r>
      <w:r>
        <w:rPr>
          <w:spacing w:val="-9"/>
        </w:rPr>
        <w:t xml:space="preserve">w, </w:t>
      </w:r>
      <w:r>
        <w:t xml:space="preserve">spulchnianie </w:t>
      </w:r>
      <w:r>
        <w:rPr>
          <w:spacing w:val="-17"/>
        </w:rPr>
        <w:t>gleby</w:t>
      </w:r>
      <w:r>
        <w:rPr>
          <w:spacing w:val="14"/>
        </w:rPr>
        <w:t xml:space="preserve"> </w:t>
      </w:r>
      <w:r>
        <w:rPr>
          <w:spacing w:val="-10"/>
        </w:rPr>
        <w:t>wok</w:t>
      </w:r>
      <w:r w:rsidR="001A2A74">
        <w:rPr>
          <w:spacing w:val="-10"/>
        </w:rPr>
        <w:t>ó</w:t>
      </w:r>
      <w:r>
        <w:t xml:space="preserve">ł sadzonek, przycinanie i formowanie </w:t>
      </w:r>
      <w:r>
        <w:rPr>
          <w:spacing w:val="-6"/>
        </w:rPr>
        <w:t>krzew</w:t>
      </w:r>
      <w:r w:rsidR="001A2A74">
        <w:rPr>
          <w:spacing w:val="-6"/>
        </w:rPr>
        <w:t>ó</w:t>
      </w:r>
      <w:r>
        <w:t>w lub drzew</w:t>
      </w:r>
      <w:r>
        <w:rPr>
          <w:spacing w:val="-20"/>
        </w:rPr>
        <w:t xml:space="preserve"> </w:t>
      </w:r>
      <w:r>
        <w:t>itp.,</w:t>
      </w:r>
    </w:p>
    <w:p w14:paraId="60834629" w14:textId="77777777" w:rsidR="00A40DAE" w:rsidRDefault="00836025">
      <w:pPr>
        <w:pStyle w:val="Akapitzlist"/>
        <w:numPr>
          <w:ilvl w:val="0"/>
          <w:numId w:val="3"/>
        </w:numPr>
        <w:tabs>
          <w:tab w:val="left" w:pos="990"/>
        </w:tabs>
        <w:spacing w:before="11"/>
        <w:ind w:left="989" w:hanging="356"/>
        <w:jc w:val="both"/>
      </w:pPr>
      <w:r>
        <w:t>pozyskanie choinek i stroiszu, przenoszenie, załadunek i rozładunek wraz z</w:t>
      </w:r>
      <w:r>
        <w:rPr>
          <w:spacing w:val="27"/>
        </w:rPr>
        <w:t xml:space="preserve"> </w:t>
      </w:r>
      <w:r>
        <w:t>układaniem,</w:t>
      </w:r>
    </w:p>
    <w:p w14:paraId="27278C0E" w14:textId="77777777" w:rsidR="00A40DAE" w:rsidRDefault="00836025">
      <w:pPr>
        <w:pStyle w:val="Akapitzlist"/>
        <w:numPr>
          <w:ilvl w:val="0"/>
          <w:numId w:val="3"/>
        </w:numPr>
        <w:tabs>
          <w:tab w:val="left" w:pos="989"/>
          <w:tab w:val="left" w:pos="990"/>
        </w:tabs>
        <w:spacing w:before="27" w:line="273" w:lineRule="auto"/>
        <w:ind w:left="989" w:right="347" w:hanging="356"/>
      </w:pPr>
      <w:r>
        <w:t>pozostałe prace w gospodarce łąkowo-rolnej m.in. przy konserwacji ogrodzeń dowóz oraz doniesienie siatki, słupków i innych materiałów do naprawy na miejsce uszkodzenia ogrodzenia oraz dokonanie koniecznych napraw uszkodzonych ogrodzeń np. wymianę zniszczonej siatki i słupków lub bram i</w:t>
      </w:r>
      <w:r>
        <w:rPr>
          <w:spacing w:val="-6"/>
        </w:rPr>
        <w:t xml:space="preserve"> </w:t>
      </w:r>
      <w:r>
        <w:t>przełazów,</w:t>
      </w:r>
    </w:p>
    <w:p w14:paraId="3334C3E9" w14:textId="19780839" w:rsidR="00A40DAE" w:rsidRDefault="00836025">
      <w:pPr>
        <w:pStyle w:val="Akapitzlist"/>
        <w:numPr>
          <w:ilvl w:val="0"/>
          <w:numId w:val="3"/>
        </w:numPr>
        <w:tabs>
          <w:tab w:val="left" w:pos="989"/>
          <w:tab w:val="left" w:pos="990"/>
        </w:tabs>
        <w:spacing w:line="271" w:lineRule="auto"/>
        <w:ind w:left="989" w:right="334" w:hanging="356"/>
      </w:pPr>
      <w:r>
        <w:t xml:space="preserve">inne prace rozliczane w systemie godzinowym </w:t>
      </w:r>
      <w:r>
        <w:rPr>
          <w:spacing w:val="-12"/>
        </w:rPr>
        <w:t>kt</w:t>
      </w:r>
      <w:r w:rsidR="001A2A74">
        <w:rPr>
          <w:spacing w:val="-12"/>
        </w:rPr>
        <w:t>ó</w:t>
      </w:r>
      <w:r>
        <w:rPr>
          <w:spacing w:val="-3"/>
        </w:rPr>
        <w:t xml:space="preserve">rych </w:t>
      </w:r>
      <w:r>
        <w:t xml:space="preserve">nie zawiera Standard lub </w:t>
      </w:r>
      <w:r>
        <w:rPr>
          <w:spacing w:val="-3"/>
        </w:rPr>
        <w:t>czynno</w:t>
      </w:r>
      <w:r w:rsidR="001A2A74">
        <w:rPr>
          <w:spacing w:val="-3"/>
        </w:rPr>
        <w:t>ś</w:t>
      </w:r>
      <w:r>
        <w:rPr>
          <w:spacing w:val="-42"/>
        </w:rPr>
        <w:t xml:space="preserve">ci </w:t>
      </w:r>
      <w:r>
        <w:rPr>
          <w:spacing w:val="-12"/>
        </w:rPr>
        <w:t>kt</w:t>
      </w:r>
      <w:r w:rsidR="001A2A74">
        <w:rPr>
          <w:spacing w:val="-12"/>
        </w:rPr>
        <w:t>ó</w:t>
      </w:r>
      <w:r>
        <w:t xml:space="preserve">rych opis nie odzwierciedla specyfiki </w:t>
      </w:r>
      <w:r>
        <w:rPr>
          <w:spacing w:val="-3"/>
        </w:rPr>
        <w:t xml:space="preserve">wykonywanej </w:t>
      </w:r>
      <w:r>
        <w:t xml:space="preserve">pracy </w:t>
      </w:r>
      <w:r>
        <w:rPr>
          <w:spacing w:val="-3"/>
        </w:rPr>
        <w:t xml:space="preserve">jako </w:t>
      </w:r>
      <w:r>
        <w:t xml:space="preserve">uzupełnienie </w:t>
      </w:r>
      <w:r>
        <w:rPr>
          <w:spacing w:val="-3"/>
        </w:rPr>
        <w:t>czynno</w:t>
      </w:r>
      <w:r w:rsidR="001A2A74">
        <w:rPr>
          <w:spacing w:val="-3"/>
        </w:rPr>
        <w:t>ś</w:t>
      </w:r>
      <w:r>
        <w:t>ci przyjętej</w:t>
      </w:r>
      <w:r>
        <w:rPr>
          <w:spacing w:val="-2"/>
        </w:rPr>
        <w:t xml:space="preserve"> </w:t>
      </w:r>
      <w:r>
        <w:t>Standardem,</w:t>
      </w:r>
    </w:p>
    <w:p w14:paraId="0A4C9EC9" w14:textId="77777777" w:rsidR="00A40DAE" w:rsidRDefault="00836025">
      <w:pPr>
        <w:pStyle w:val="Nagwek1"/>
        <w:spacing w:before="5"/>
        <w:ind w:left="310"/>
      </w:pPr>
      <w:r>
        <w:t>Uwagi:</w:t>
      </w:r>
    </w:p>
    <w:p w14:paraId="38743007" w14:textId="77777777" w:rsidR="00A40DAE" w:rsidRDefault="00836025">
      <w:pPr>
        <w:pStyle w:val="Akapitzlist"/>
        <w:numPr>
          <w:ilvl w:val="0"/>
          <w:numId w:val="3"/>
        </w:numPr>
        <w:tabs>
          <w:tab w:val="left" w:pos="997"/>
        </w:tabs>
        <w:spacing w:before="163" w:line="235" w:lineRule="auto"/>
        <w:ind w:right="290"/>
        <w:jc w:val="both"/>
      </w:pPr>
      <w:r>
        <w:t>dopuszcza się godzinowe prace z użyciem pilarki w przypadku wykonania zabiegu TWP, TWN,</w:t>
      </w:r>
      <w:r>
        <w:rPr>
          <w:spacing w:val="-7"/>
        </w:rPr>
        <w:t xml:space="preserve"> </w:t>
      </w:r>
      <w:r>
        <w:t>CP-P</w:t>
      </w:r>
      <w:r>
        <w:rPr>
          <w:spacing w:val="-6"/>
        </w:rPr>
        <w:t xml:space="preserve"> </w:t>
      </w:r>
      <w:r>
        <w:t>w</w:t>
      </w:r>
      <w:r>
        <w:rPr>
          <w:spacing w:val="-8"/>
        </w:rPr>
        <w:t xml:space="preserve"> </w:t>
      </w:r>
      <w:r>
        <w:t>drzewostanach</w:t>
      </w:r>
      <w:r>
        <w:rPr>
          <w:spacing w:val="-6"/>
        </w:rPr>
        <w:t xml:space="preserve"> </w:t>
      </w:r>
      <w:r>
        <w:t>o</w:t>
      </w:r>
      <w:r>
        <w:rPr>
          <w:spacing w:val="-6"/>
        </w:rPr>
        <w:t xml:space="preserve"> </w:t>
      </w:r>
      <w:r>
        <w:t>niskiej</w:t>
      </w:r>
      <w:r>
        <w:rPr>
          <w:spacing w:val="-7"/>
        </w:rPr>
        <w:t xml:space="preserve"> </w:t>
      </w:r>
      <w:r>
        <w:t>zasobności</w:t>
      </w:r>
      <w:r>
        <w:rPr>
          <w:spacing w:val="-6"/>
        </w:rPr>
        <w:t xml:space="preserve"> </w:t>
      </w:r>
      <w:r>
        <w:t>przy</w:t>
      </w:r>
      <w:r>
        <w:rPr>
          <w:spacing w:val="-8"/>
        </w:rPr>
        <w:t xml:space="preserve"> </w:t>
      </w:r>
      <w:r>
        <w:t>jednoczesnym</w:t>
      </w:r>
      <w:r>
        <w:rPr>
          <w:spacing w:val="-6"/>
        </w:rPr>
        <w:t xml:space="preserve"> </w:t>
      </w:r>
      <w:r>
        <w:t>wykonaniu</w:t>
      </w:r>
      <w:r>
        <w:rPr>
          <w:spacing w:val="-6"/>
        </w:rPr>
        <w:t xml:space="preserve"> </w:t>
      </w:r>
      <w:r>
        <w:t>zabiegu</w:t>
      </w:r>
      <w:r>
        <w:rPr>
          <w:spacing w:val="-6"/>
        </w:rPr>
        <w:t xml:space="preserve"> </w:t>
      </w:r>
      <w:r>
        <w:t>o charakterze</w:t>
      </w:r>
      <w:r>
        <w:rPr>
          <w:spacing w:val="-4"/>
        </w:rPr>
        <w:t xml:space="preserve"> </w:t>
      </w:r>
      <w:r>
        <w:t>hodowlanym.</w:t>
      </w:r>
    </w:p>
    <w:p w14:paraId="5C63606C" w14:textId="77777777" w:rsidR="00A40DAE" w:rsidRDefault="00836025">
      <w:pPr>
        <w:pStyle w:val="Nagwek1"/>
        <w:spacing w:before="121"/>
        <w:jc w:val="both"/>
      </w:pPr>
      <w:r>
        <w:t>Procedura odbioru:</w:t>
      </w:r>
    </w:p>
    <w:p w14:paraId="6B76EDF1" w14:textId="77777777" w:rsidR="00A40DAE" w:rsidRDefault="00836025">
      <w:pPr>
        <w:pStyle w:val="Akapitzlist"/>
        <w:numPr>
          <w:ilvl w:val="0"/>
          <w:numId w:val="3"/>
        </w:numPr>
        <w:tabs>
          <w:tab w:val="left" w:pos="997"/>
        </w:tabs>
        <w:spacing w:before="129" w:line="230" w:lineRule="auto"/>
        <w:ind w:right="291"/>
        <w:jc w:val="both"/>
      </w:pPr>
      <w:r>
        <w:t>odbiór prac nastąpi poprzez sprawdzenie prawidłowości wykonania prac z opisem czynności i zleceniem oraz potwierdzeniem faktycznie przepracowanych</w:t>
      </w:r>
      <w:r>
        <w:rPr>
          <w:spacing w:val="-6"/>
        </w:rPr>
        <w:t xml:space="preserve"> </w:t>
      </w:r>
      <w:r>
        <w:t>godzin.</w:t>
      </w:r>
    </w:p>
    <w:p w14:paraId="4C93272B" w14:textId="77777777" w:rsidR="00A40DAE" w:rsidRDefault="00836025">
      <w:pPr>
        <w:spacing w:before="123"/>
        <w:ind w:left="984"/>
        <w:rPr>
          <w:i/>
        </w:rPr>
      </w:pPr>
      <w:r>
        <w:rPr>
          <w:i/>
        </w:rPr>
        <w:t>(rozliczenie z dokładnością do pełnych godzin)</w:t>
      </w:r>
    </w:p>
    <w:p w14:paraId="445276C3" w14:textId="77777777" w:rsidR="00A40DAE" w:rsidRDefault="00A40DAE">
      <w:pPr>
        <w:sectPr w:rsidR="00A40DAE">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A40DAE" w14:paraId="348102C7" w14:textId="77777777">
        <w:trPr>
          <w:trHeight w:val="1015"/>
        </w:trPr>
        <w:tc>
          <w:tcPr>
            <w:tcW w:w="670" w:type="dxa"/>
          </w:tcPr>
          <w:p w14:paraId="2AA2DE06" w14:textId="77777777" w:rsidR="00A40DAE" w:rsidRDefault="00836025">
            <w:pPr>
              <w:pStyle w:val="TableParagraph"/>
              <w:spacing w:before="120"/>
              <w:ind w:left="129" w:right="120"/>
              <w:jc w:val="center"/>
              <w:rPr>
                <w:b/>
                <w:i/>
              </w:rPr>
            </w:pPr>
            <w:r>
              <w:rPr>
                <w:b/>
                <w:i/>
              </w:rPr>
              <w:t>Nr</w:t>
            </w:r>
          </w:p>
        </w:tc>
        <w:tc>
          <w:tcPr>
            <w:tcW w:w="1794" w:type="dxa"/>
          </w:tcPr>
          <w:p w14:paraId="452C5516" w14:textId="77777777" w:rsidR="00A40DAE" w:rsidRDefault="00836025">
            <w:pPr>
              <w:pStyle w:val="TableParagraph"/>
              <w:spacing w:before="120"/>
              <w:ind w:left="109" w:right="265"/>
              <w:rPr>
                <w:b/>
                <w:i/>
              </w:rPr>
            </w:pPr>
            <w:r>
              <w:rPr>
                <w:b/>
                <w:i/>
              </w:rPr>
              <w:t>Kod czynności do rozliczenia</w:t>
            </w:r>
          </w:p>
        </w:tc>
        <w:tc>
          <w:tcPr>
            <w:tcW w:w="1702" w:type="dxa"/>
          </w:tcPr>
          <w:p w14:paraId="50C8FCB7" w14:textId="77777777" w:rsidR="00A40DAE" w:rsidRDefault="00836025">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993DC82" w14:textId="77777777" w:rsidR="00A40DAE" w:rsidRDefault="00836025">
            <w:pPr>
              <w:pStyle w:val="TableParagraph"/>
              <w:spacing w:before="0"/>
              <w:ind w:left="0" w:right="95"/>
              <w:jc w:val="right"/>
              <w:rPr>
                <w:b/>
                <w:i/>
              </w:rPr>
            </w:pPr>
            <w:r>
              <w:rPr>
                <w:b/>
                <w:i/>
                <w:spacing w:val="-1"/>
              </w:rPr>
              <w:t>wyceny</w:t>
            </w:r>
          </w:p>
        </w:tc>
        <w:tc>
          <w:tcPr>
            <w:tcW w:w="3861" w:type="dxa"/>
          </w:tcPr>
          <w:p w14:paraId="487F53DF" w14:textId="77777777" w:rsidR="00A40DAE" w:rsidRDefault="00836025">
            <w:pPr>
              <w:pStyle w:val="TableParagraph"/>
              <w:spacing w:before="120"/>
              <w:rPr>
                <w:b/>
                <w:i/>
              </w:rPr>
            </w:pPr>
            <w:r>
              <w:rPr>
                <w:b/>
                <w:i/>
              </w:rPr>
              <w:t>Opis kodu czynności</w:t>
            </w:r>
          </w:p>
        </w:tc>
        <w:tc>
          <w:tcPr>
            <w:tcW w:w="1333" w:type="dxa"/>
          </w:tcPr>
          <w:p w14:paraId="57C17A63" w14:textId="77777777" w:rsidR="00A40DAE" w:rsidRDefault="00836025">
            <w:pPr>
              <w:pStyle w:val="TableParagraph"/>
              <w:spacing w:before="120"/>
              <w:ind w:left="105" w:right="221"/>
              <w:rPr>
                <w:b/>
                <w:i/>
              </w:rPr>
            </w:pPr>
            <w:r>
              <w:rPr>
                <w:b/>
                <w:i/>
              </w:rPr>
              <w:t>Jednostka miary</w:t>
            </w:r>
          </w:p>
        </w:tc>
      </w:tr>
      <w:tr w:rsidR="00A40DAE" w14:paraId="75F7575E" w14:textId="77777777">
        <w:trPr>
          <w:trHeight w:val="625"/>
        </w:trPr>
        <w:tc>
          <w:tcPr>
            <w:tcW w:w="670" w:type="dxa"/>
          </w:tcPr>
          <w:p w14:paraId="54546BD3" w14:textId="77777777" w:rsidR="00A40DAE" w:rsidRDefault="00836025">
            <w:pPr>
              <w:pStyle w:val="TableParagraph"/>
              <w:spacing w:before="117"/>
              <w:ind w:left="129" w:right="120"/>
              <w:jc w:val="center"/>
            </w:pPr>
            <w:r>
              <w:t>389</w:t>
            </w:r>
          </w:p>
        </w:tc>
        <w:tc>
          <w:tcPr>
            <w:tcW w:w="1794" w:type="dxa"/>
          </w:tcPr>
          <w:p w14:paraId="45B96E32" w14:textId="77777777" w:rsidR="00A40DAE" w:rsidRDefault="00836025">
            <w:pPr>
              <w:pStyle w:val="TableParagraph"/>
              <w:spacing w:before="117"/>
              <w:ind w:left="109"/>
            </w:pPr>
            <w:r>
              <w:t>GODZ MH8</w:t>
            </w:r>
          </w:p>
        </w:tc>
        <w:tc>
          <w:tcPr>
            <w:tcW w:w="1702" w:type="dxa"/>
          </w:tcPr>
          <w:p w14:paraId="75C54742" w14:textId="77777777" w:rsidR="00A40DAE" w:rsidRDefault="00836025">
            <w:pPr>
              <w:pStyle w:val="TableParagraph"/>
              <w:spacing w:before="117"/>
            </w:pPr>
            <w:r>
              <w:t>GODZ MH8</w:t>
            </w:r>
          </w:p>
        </w:tc>
        <w:tc>
          <w:tcPr>
            <w:tcW w:w="3861" w:type="dxa"/>
          </w:tcPr>
          <w:p w14:paraId="2C4B99AD" w14:textId="77777777" w:rsidR="00A40DAE" w:rsidRDefault="00836025">
            <w:pPr>
              <w:pStyle w:val="TableParagraph"/>
              <w:spacing w:before="117"/>
            </w:pPr>
            <w:r>
              <w:t>Prace wykonywane ciągnikiem</w:t>
            </w:r>
          </w:p>
        </w:tc>
        <w:tc>
          <w:tcPr>
            <w:tcW w:w="1333" w:type="dxa"/>
          </w:tcPr>
          <w:p w14:paraId="6B534E7F" w14:textId="77777777" w:rsidR="00A40DAE" w:rsidRDefault="00836025">
            <w:pPr>
              <w:pStyle w:val="TableParagraph"/>
              <w:spacing w:before="117"/>
              <w:ind w:left="4"/>
              <w:jc w:val="center"/>
            </w:pPr>
            <w:r>
              <w:t>H</w:t>
            </w:r>
          </w:p>
        </w:tc>
      </w:tr>
      <w:tr w:rsidR="00A40DAE" w14:paraId="65B87D8F" w14:textId="77777777">
        <w:trPr>
          <w:trHeight w:val="623"/>
        </w:trPr>
        <w:tc>
          <w:tcPr>
            <w:tcW w:w="670" w:type="dxa"/>
          </w:tcPr>
          <w:p w14:paraId="2CDFAD75" w14:textId="77777777" w:rsidR="00A40DAE" w:rsidRDefault="00836025">
            <w:pPr>
              <w:pStyle w:val="TableParagraph"/>
              <w:spacing w:before="117"/>
              <w:ind w:left="129" w:right="120"/>
              <w:jc w:val="center"/>
            </w:pPr>
            <w:r>
              <w:t>390</w:t>
            </w:r>
          </w:p>
        </w:tc>
        <w:tc>
          <w:tcPr>
            <w:tcW w:w="1794" w:type="dxa"/>
          </w:tcPr>
          <w:p w14:paraId="1C0E222B" w14:textId="77777777" w:rsidR="00A40DAE" w:rsidRDefault="00836025">
            <w:pPr>
              <w:pStyle w:val="TableParagraph"/>
              <w:spacing w:before="117"/>
              <w:ind w:left="109"/>
            </w:pPr>
            <w:r>
              <w:t>GODZ MH23</w:t>
            </w:r>
          </w:p>
        </w:tc>
        <w:tc>
          <w:tcPr>
            <w:tcW w:w="1702" w:type="dxa"/>
          </w:tcPr>
          <w:p w14:paraId="65419C18" w14:textId="77777777" w:rsidR="00A40DAE" w:rsidRDefault="00836025">
            <w:pPr>
              <w:pStyle w:val="TableParagraph"/>
              <w:spacing w:before="117"/>
            </w:pPr>
            <w:r>
              <w:t>GODZ MH23</w:t>
            </w:r>
          </w:p>
        </w:tc>
        <w:tc>
          <w:tcPr>
            <w:tcW w:w="3861" w:type="dxa"/>
          </w:tcPr>
          <w:p w14:paraId="210E21B5" w14:textId="77777777" w:rsidR="00A40DAE" w:rsidRDefault="00836025">
            <w:pPr>
              <w:pStyle w:val="TableParagraph"/>
              <w:spacing w:before="117"/>
            </w:pPr>
            <w:r>
              <w:t>Prace wykonywane ciągnikiem</w:t>
            </w:r>
          </w:p>
        </w:tc>
        <w:tc>
          <w:tcPr>
            <w:tcW w:w="1333" w:type="dxa"/>
          </w:tcPr>
          <w:p w14:paraId="362FE031" w14:textId="77777777" w:rsidR="00A40DAE" w:rsidRDefault="00836025">
            <w:pPr>
              <w:pStyle w:val="TableParagraph"/>
              <w:spacing w:before="117"/>
              <w:ind w:left="4"/>
              <w:jc w:val="center"/>
            </w:pPr>
            <w:r>
              <w:t>H</w:t>
            </w:r>
          </w:p>
        </w:tc>
      </w:tr>
      <w:tr w:rsidR="00A40DAE" w14:paraId="14F5A813" w14:textId="77777777">
        <w:trPr>
          <w:trHeight w:val="625"/>
        </w:trPr>
        <w:tc>
          <w:tcPr>
            <w:tcW w:w="670" w:type="dxa"/>
          </w:tcPr>
          <w:p w14:paraId="71B5B4E8" w14:textId="77777777" w:rsidR="00A40DAE" w:rsidRDefault="00836025">
            <w:pPr>
              <w:pStyle w:val="TableParagraph"/>
              <w:spacing w:before="117"/>
              <w:ind w:left="129" w:right="120"/>
              <w:jc w:val="center"/>
            </w:pPr>
            <w:r>
              <w:t>391</w:t>
            </w:r>
          </w:p>
        </w:tc>
        <w:tc>
          <w:tcPr>
            <w:tcW w:w="1794" w:type="dxa"/>
          </w:tcPr>
          <w:p w14:paraId="62EA1FF1" w14:textId="77777777" w:rsidR="00A40DAE" w:rsidRDefault="00836025">
            <w:pPr>
              <w:pStyle w:val="TableParagraph"/>
              <w:spacing w:before="117"/>
              <w:ind w:left="109"/>
            </w:pPr>
            <w:r>
              <w:t>GODZ HH8</w:t>
            </w:r>
          </w:p>
        </w:tc>
        <w:tc>
          <w:tcPr>
            <w:tcW w:w="1702" w:type="dxa"/>
          </w:tcPr>
          <w:p w14:paraId="4AD83D89" w14:textId="77777777" w:rsidR="00A40DAE" w:rsidRDefault="00836025">
            <w:pPr>
              <w:pStyle w:val="TableParagraph"/>
              <w:spacing w:before="117"/>
            </w:pPr>
            <w:r>
              <w:t>GODZ HH8</w:t>
            </w:r>
          </w:p>
        </w:tc>
        <w:tc>
          <w:tcPr>
            <w:tcW w:w="3861" w:type="dxa"/>
          </w:tcPr>
          <w:p w14:paraId="64BD9A91" w14:textId="77777777" w:rsidR="00A40DAE" w:rsidRDefault="00836025">
            <w:pPr>
              <w:pStyle w:val="TableParagraph"/>
              <w:spacing w:before="117"/>
            </w:pPr>
            <w:r>
              <w:t>Prace wykonywane harwesterem</w:t>
            </w:r>
          </w:p>
        </w:tc>
        <w:tc>
          <w:tcPr>
            <w:tcW w:w="1333" w:type="dxa"/>
          </w:tcPr>
          <w:p w14:paraId="58DF98CC" w14:textId="77777777" w:rsidR="00A40DAE" w:rsidRDefault="00836025">
            <w:pPr>
              <w:pStyle w:val="TableParagraph"/>
              <w:spacing w:before="117"/>
              <w:ind w:left="4"/>
              <w:jc w:val="center"/>
            </w:pPr>
            <w:r>
              <w:t>H</w:t>
            </w:r>
          </w:p>
        </w:tc>
      </w:tr>
      <w:tr w:rsidR="00A40DAE" w14:paraId="0FB9C379" w14:textId="77777777">
        <w:trPr>
          <w:trHeight w:val="624"/>
        </w:trPr>
        <w:tc>
          <w:tcPr>
            <w:tcW w:w="670" w:type="dxa"/>
          </w:tcPr>
          <w:p w14:paraId="2F3D8BD6" w14:textId="77777777" w:rsidR="00A40DAE" w:rsidRDefault="00836025">
            <w:pPr>
              <w:pStyle w:val="TableParagraph"/>
              <w:spacing w:before="117"/>
              <w:ind w:left="129" w:right="120"/>
              <w:jc w:val="center"/>
            </w:pPr>
            <w:r>
              <w:t>392</w:t>
            </w:r>
          </w:p>
        </w:tc>
        <w:tc>
          <w:tcPr>
            <w:tcW w:w="1794" w:type="dxa"/>
          </w:tcPr>
          <w:p w14:paraId="672A6DA7" w14:textId="77777777" w:rsidR="00A40DAE" w:rsidRDefault="00836025">
            <w:pPr>
              <w:pStyle w:val="TableParagraph"/>
              <w:spacing w:before="117"/>
              <w:ind w:left="109"/>
            </w:pPr>
            <w:r>
              <w:t>GODZ HH23</w:t>
            </w:r>
          </w:p>
        </w:tc>
        <w:tc>
          <w:tcPr>
            <w:tcW w:w="1702" w:type="dxa"/>
          </w:tcPr>
          <w:p w14:paraId="61BD827F" w14:textId="77777777" w:rsidR="00A40DAE" w:rsidRDefault="00836025">
            <w:pPr>
              <w:pStyle w:val="TableParagraph"/>
              <w:spacing w:before="117"/>
            </w:pPr>
            <w:r>
              <w:t>GODZ HH23</w:t>
            </w:r>
          </w:p>
        </w:tc>
        <w:tc>
          <w:tcPr>
            <w:tcW w:w="3861" w:type="dxa"/>
          </w:tcPr>
          <w:p w14:paraId="3E443261" w14:textId="77777777" w:rsidR="00A40DAE" w:rsidRDefault="00836025">
            <w:pPr>
              <w:pStyle w:val="TableParagraph"/>
              <w:spacing w:before="117"/>
            </w:pPr>
            <w:r>
              <w:t>Prace wykonywane harwesterem</w:t>
            </w:r>
          </w:p>
        </w:tc>
        <w:tc>
          <w:tcPr>
            <w:tcW w:w="1333" w:type="dxa"/>
          </w:tcPr>
          <w:p w14:paraId="594D90D3" w14:textId="77777777" w:rsidR="00A40DAE" w:rsidRDefault="00836025">
            <w:pPr>
              <w:pStyle w:val="TableParagraph"/>
              <w:spacing w:before="117"/>
              <w:ind w:left="4"/>
              <w:jc w:val="center"/>
            </w:pPr>
            <w:r>
              <w:t>H</w:t>
            </w:r>
          </w:p>
        </w:tc>
      </w:tr>
    </w:tbl>
    <w:p w14:paraId="648CC41C" w14:textId="77777777" w:rsidR="00A40DAE" w:rsidRDefault="00836025">
      <w:pPr>
        <w:pStyle w:val="Nagwek1"/>
        <w:spacing w:before="117"/>
        <w:jc w:val="both"/>
      </w:pPr>
      <w:r>
        <w:t>Standard technologii prac obejmuje w szczególności:</w:t>
      </w:r>
    </w:p>
    <w:p w14:paraId="074C4722" w14:textId="77777777" w:rsidR="00A40DAE" w:rsidRDefault="00836025">
      <w:pPr>
        <w:pStyle w:val="Akapitzlist"/>
        <w:numPr>
          <w:ilvl w:val="0"/>
          <w:numId w:val="2"/>
        </w:numPr>
        <w:tabs>
          <w:tab w:val="left" w:pos="1201"/>
        </w:tabs>
        <w:spacing w:before="1" w:line="276" w:lineRule="auto"/>
        <w:ind w:right="290"/>
        <w:jc w:val="both"/>
      </w:pPr>
      <w:r>
        <w:t>w cięciach przygodnych prace przy ścince drzew trudnych (pochylonych nad drogami publicznymi, liniami energetycznymi, urządzeniami melioracyjnymi, młodnikami i uprawami).</w:t>
      </w:r>
    </w:p>
    <w:p w14:paraId="1451987B" w14:textId="77777777" w:rsidR="00A40DAE" w:rsidRDefault="00836025">
      <w:pPr>
        <w:pStyle w:val="Akapitzlist"/>
        <w:numPr>
          <w:ilvl w:val="0"/>
          <w:numId w:val="2"/>
        </w:numPr>
        <w:tabs>
          <w:tab w:val="left" w:pos="1201"/>
        </w:tabs>
        <w:spacing w:line="273" w:lineRule="auto"/>
        <w:ind w:right="290"/>
        <w:jc w:val="both"/>
      </w:pPr>
      <w:r>
        <w:t>prace polegające na udrożnieniu ciągów komunikacyjnych udostępniających obszar dotknięty</w:t>
      </w:r>
      <w:r>
        <w:rPr>
          <w:spacing w:val="-2"/>
        </w:rPr>
        <w:t xml:space="preserve"> </w:t>
      </w:r>
      <w:r>
        <w:t>szkodami.</w:t>
      </w:r>
    </w:p>
    <w:p w14:paraId="195351D8" w14:textId="77777777" w:rsidR="00A40DAE" w:rsidRDefault="00836025">
      <w:pPr>
        <w:pStyle w:val="Akapitzlist"/>
        <w:numPr>
          <w:ilvl w:val="0"/>
          <w:numId w:val="2"/>
        </w:numPr>
        <w:tabs>
          <w:tab w:val="left" w:pos="1201"/>
        </w:tabs>
        <w:spacing w:before="2"/>
        <w:ind w:hanging="359"/>
        <w:jc w:val="both"/>
      </w:pPr>
      <w:r>
        <w:t>prace przy rozmygłowywaniu wynikające np. ze specyfikacji</w:t>
      </w:r>
      <w:r>
        <w:rPr>
          <w:spacing w:val="-12"/>
        </w:rPr>
        <w:t xml:space="preserve"> </w:t>
      </w:r>
      <w:r>
        <w:t>manipulacyjnej.</w:t>
      </w:r>
    </w:p>
    <w:p w14:paraId="2C7796EC" w14:textId="77777777" w:rsidR="00A40DAE" w:rsidRDefault="00836025">
      <w:pPr>
        <w:pStyle w:val="Akapitzlist"/>
        <w:numPr>
          <w:ilvl w:val="0"/>
          <w:numId w:val="2"/>
        </w:numPr>
        <w:tabs>
          <w:tab w:val="left" w:pos="1200"/>
          <w:tab w:val="left" w:pos="1201"/>
        </w:tabs>
        <w:spacing w:before="39" w:line="273" w:lineRule="auto"/>
        <w:ind w:right="294"/>
      </w:pPr>
      <w:r>
        <w:t>prace prowadzące do ograniczania szkód wyrządzanych przez bobry wykonywane według wskazań</w:t>
      </w:r>
      <w:r>
        <w:rPr>
          <w:spacing w:val="-4"/>
        </w:rPr>
        <w:t xml:space="preserve"> </w:t>
      </w:r>
      <w:r>
        <w:t>Zamawiającego,</w:t>
      </w:r>
    </w:p>
    <w:p w14:paraId="02E5B235" w14:textId="77777777" w:rsidR="00A40DAE" w:rsidRDefault="00836025">
      <w:pPr>
        <w:pStyle w:val="Akapitzlist"/>
        <w:numPr>
          <w:ilvl w:val="0"/>
          <w:numId w:val="2"/>
        </w:numPr>
        <w:tabs>
          <w:tab w:val="left" w:pos="1200"/>
          <w:tab w:val="left" w:pos="1201"/>
        </w:tabs>
        <w:spacing w:before="3"/>
        <w:ind w:hanging="359"/>
      </w:pPr>
      <w:r>
        <w:t>wywiezienie usuniętych na uprawach porażonych</w:t>
      </w:r>
      <w:r>
        <w:rPr>
          <w:spacing w:val="-2"/>
        </w:rPr>
        <w:t xml:space="preserve"> </w:t>
      </w:r>
      <w:r>
        <w:t>drzewek,</w:t>
      </w:r>
    </w:p>
    <w:p w14:paraId="40F23FE5" w14:textId="77777777" w:rsidR="00A40DAE" w:rsidRDefault="00836025">
      <w:pPr>
        <w:pStyle w:val="Akapitzlist"/>
        <w:numPr>
          <w:ilvl w:val="0"/>
          <w:numId w:val="2"/>
        </w:numPr>
        <w:tabs>
          <w:tab w:val="left" w:pos="1200"/>
          <w:tab w:val="left" w:pos="1201"/>
        </w:tabs>
        <w:spacing w:before="40"/>
        <w:ind w:hanging="359"/>
      </w:pPr>
      <w:r>
        <w:t>prace transportowe na</w:t>
      </w:r>
      <w:r>
        <w:rPr>
          <w:spacing w:val="-1"/>
        </w:rPr>
        <w:t xml:space="preserve"> </w:t>
      </w:r>
      <w:r>
        <w:t>szkółce,</w:t>
      </w:r>
    </w:p>
    <w:p w14:paraId="288A0737" w14:textId="77777777" w:rsidR="00A40DAE" w:rsidRDefault="00836025">
      <w:pPr>
        <w:pStyle w:val="Akapitzlist"/>
        <w:numPr>
          <w:ilvl w:val="0"/>
          <w:numId w:val="2"/>
        </w:numPr>
        <w:tabs>
          <w:tab w:val="left" w:pos="1200"/>
          <w:tab w:val="left" w:pos="1201"/>
        </w:tabs>
        <w:spacing w:before="37"/>
        <w:ind w:hanging="359"/>
      </w:pPr>
      <w:r>
        <w:t>prace polegające na realizacji zadań związanych z ochroną obiektów</w:t>
      </w:r>
      <w:r>
        <w:rPr>
          <w:spacing w:val="-13"/>
        </w:rPr>
        <w:t xml:space="preserve"> </w:t>
      </w:r>
      <w:r>
        <w:t>przyrodniczych</w:t>
      </w:r>
    </w:p>
    <w:p w14:paraId="52439D59" w14:textId="77777777" w:rsidR="00A40DAE" w:rsidRDefault="00836025">
      <w:pPr>
        <w:pStyle w:val="Akapitzlist"/>
        <w:numPr>
          <w:ilvl w:val="0"/>
          <w:numId w:val="2"/>
        </w:numPr>
        <w:tabs>
          <w:tab w:val="left" w:pos="1200"/>
          <w:tab w:val="left" w:pos="1201"/>
        </w:tabs>
        <w:spacing w:before="40" w:line="273" w:lineRule="auto"/>
        <w:ind w:right="296"/>
      </w:pPr>
      <w:r>
        <w:t>prace polegające na porządkowaniu bezpośredniego sąsiedztwa pomników przyrody, obalaniu posuszu jałowego w miejscach uczęszczanych przez</w:t>
      </w:r>
      <w:r>
        <w:rPr>
          <w:spacing w:val="-4"/>
        </w:rPr>
        <w:t xml:space="preserve"> </w:t>
      </w:r>
      <w:r>
        <w:t>ludzi,</w:t>
      </w:r>
    </w:p>
    <w:p w14:paraId="06F84D68" w14:textId="77777777" w:rsidR="00A40DAE" w:rsidRDefault="00836025">
      <w:pPr>
        <w:pStyle w:val="Akapitzlist"/>
        <w:numPr>
          <w:ilvl w:val="0"/>
          <w:numId w:val="2"/>
        </w:numPr>
        <w:tabs>
          <w:tab w:val="left" w:pos="1200"/>
          <w:tab w:val="left" w:pos="1201"/>
        </w:tabs>
        <w:spacing w:before="3"/>
        <w:ind w:hanging="359"/>
      </w:pPr>
      <w:r>
        <w:t>dostarczenie śmieci do wskazanego przez Zamawiającego</w:t>
      </w:r>
      <w:r>
        <w:rPr>
          <w:spacing w:val="-8"/>
        </w:rPr>
        <w:t xml:space="preserve"> </w:t>
      </w:r>
      <w:r>
        <w:t>miejsca,</w:t>
      </w:r>
    </w:p>
    <w:p w14:paraId="7EBE3BBC" w14:textId="30814F97" w:rsidR="00A40DAE" w:rsidRDefault="00836025">
      <w:pPr>
        <w:pStyle w:val="Akapitzlist"/>
        <w:numPr>
          <w:ilvl w:val="0"/>
          <w:numId w:val="2"/>
        </w:numPr>
        <w:tabs>
          <w:tab w:val="left" w:pos="1200"/>
          <w:tab w:val="left" w:pos="1201"/>
        </w:tabs>
        <w:spacing w:before="40" w:line="273" w:lineRule="auto"/>
        <w:ind w:right="295"/>
      </w:pPr>
      <w:r>
        <w:t xml:space="preserve">prace mechaniczne związane z zakładaniem i pielęgnacją </w:t>
      </w:r>
      <w:r>
        <w:rPr>
          <w:spacing w:val="-4"/>
        </w:rPr>
        <w:t>zadrzewie</w:t>
      </w:r>
      <w:r w:rsidR="001A2A74">
        <w:rPr>
          <w:spacing w:val="-4"/>
        </w:rPr>
        <w:t>ń</w:t>
      </w:r>
      <w:r>
        <w:rPr>
          <w:spacing w:val="-4"/>
        </w:rPr>
        <w:t xml:space="preserve"> </w:t>
      </w:r>
      <w:r>
        <w:t xml:space="preserve">, a </w:t>
      </w:r>
      <w:r>
        <w:rPr>
          <w:spacing w:val="-6"/>
        </w:rPr>
        <w:t xml:space="preserve">nieobjęte </w:t>
      </w:r>
      <w:r>
        <w:t xml:space="preserve">rozliczeniem w jednostkach </w:t>
      </w:r>
      <w:r>
        <w:rPr>
          <w:spacing w:val="-3"/>
        </w:rPr>
        <w:t xml:space="preserve">naturalnych, </w:t>
      </w:r>
      <w:r>
        <w:t>np.</w:t>
      </w:r>
      <w:r>
        <w:rPr>
          <w:spacing w:val="2"/>
        </w:rPr>
        <w:t xml:space="preserve"> </w:t>
      </w:r>
      <w:r>
        <w:rPr>
          <w:spacing w:val="-3"/>
        </w:rPr>
        <w:t>przewozy,</w:t>
      </w:r>
    </w:p>
    <w:p w14:paraId="63069AE6" w14:textId="77777777" w:rsidR="00A40DAE" w:rsidRDefault="00836025">
      <w:pPr>
        <w:pStyle w:val="Akapitzlist"/>
        <w:numPr>
          <w:ilvl w:val="0"/>
          <w:numId w:val="2"/>
        </w:numPr>
        <w:tabs>
          <w:tab w:val="left" w:pos="1200"/>
          <w:tab w:val="left" w:pos="1201"/>
        </w:tabs>
        <w:spacing w:before="3"/>
        <w:ind w:hanging="359"/>
      </w:pPr>
      <w:r>
        <w:t>transport choinek i</w:t>
      </w:r>
      <w:r>
        <w:rPr>
          <w:spacing w:val="-8"/>
        </w:rPr>
        <w:t xml:space="preserve"> </w:t>
      </w:r>
      <w:r>
        <w:t>stroiszu,</w:t>
      </w:r>
    </w:p>
    <w:p w14:paraId="0F715049" w14:textId="77777777" w:rsidR="00A40DAE" w:rsidRDefault="00836025">
      <w:pPr>
        <w:pStyle w:val="Akapitzlist"/>
        <w:numPr>
          <w:ilvl w:val="0"/>
          <w:numId w:val="2"/>
        </w:numPr>
        <w:tabs>
          <w:tab w:val="left" w:pos="1201"/>
        </w:tabs>
        <w:spacing w:before="39" w:line="273" w:lineRule="auto"/>
        <w:ind w:right="293"/>
        <w:jc w:val="both"/>
      </w:pPr>
      <w:r>
        <w:t>utrzymanie dróg – wykonywanie prac zmierzających do zwiększenia bezpieczeństwa      i wygody ruchu, tj. odśnieżanie i zwalczanie śliskości</w:t>
      </w:r>
      <w:r>
        <w:rPr>
          <w:spacing w:val="-5"/>
        </w:rPr>
        <w:t xml:space="preserve"> </w:t>
      </w:r>
      <w:r>
        <w:t>zimowej,</w:t>
      </w:r>
    </w:p>
    <w:p w14:paraId="0921B51F" w14:textId="77777777" w:rsidR="00A40DAE" w:rsidRDefault="00836025">
      <w:pPr>
        <w:pStyle w:val="Akapitzlist"/>
        <w:numPr>
          <w:ilvl w:val="0"/>
          <w:numId w:val="2"/>
        </w:numPr>
        <w:tabs>
          <w:tab w:val="left" w:pos="1203"/>
        </w:tabs>
        <w:spacing w:before="4"/>
        <w:ind w:left="1202" w:right="295" w:hanging="360"/>
        <w:jc w:val="both"/>
      </w:pPr>
      <w:r>
        <w:t>przewiezienie siatki przeznaczonej do likwidacji do punktu skupu złomu oraz dostarczenie przedstawicielowi zamawiającego potwierdzenia zezłomowania</w:t>
      </w:r>
      <w:r>
        <w:rPr>
          <w:spacing w:val="-12"/>
        </w:rPr>
        <w:t xml:space="preserve"> </w:t>
      </w:r>
      <w:r>
        <w:t>siatki.</w:t>
      </w:r>
    </w:p>
    <w:p w14:paraId="6D2E2D5E" w14:textId="7594BE8F" w:rsidR="00A40DAE" w:rsidRDefault="00836025">
      <w:pPr>
        <w:pStyle w:val="Akapitzlist"/>
        <w:numPr>
          <w:ilvl w:val="0"/>
          <w:numId w:val="2"/>
        </w:numPr>
        <w:tabs>
          <w:tab w:val="left" w:pos="1201"/>
        </w:tabs>
        <w:spacing w:line="276" w:lineRule="auto"/>
        <w:ind w:right="291"/>
        <w:jc w:val="both"/>
      </w:pPr>
      <w:r>
        <w:t xml:space="preserve">inne prace rozliczane w systemie godzinowym </w:t>
      </w:r>
      <w:r>
        <w:rPr>
          <w:spacing w:val="-12"/>
        </w:rPr>
        <w:t>kt</w:t>
      </w:r>
      <w:r w:rsidR="001A2A74">
        <w:rPr>
          <w:spacing w:val="-12"/>
        </w:rPr>
        <w:t>ó</w:t>
      </w:r>
      <w:r>
        <w:t xml:space="preserve">rych nie zawiera Standard </w:t>
      </w:r>
      <w:r>
        <w:rPr>
          <w:spacing w:val="-12"/>
        </w:rPr>
        <w:t>lub</w:t>
      </w:r>
      <w:r>
        <w:rPr>
          <w:spacing w:val="24"/>
        </w:rPr>
        <w:t xml:space="preserve"> </w:t>
      </w:r>
      <w:r>
        <w:rPr>
          <w:spacing w:val="-3"/>
        </w:rPr>
        <w:t>czynno</w:t>
      </w:r>
      <w:r w:rsidR="001A2A74">
        <w:rPr>
          <w:spacing w:val="-3"/>
        </w:rPr>
        <w:t>ś</w:t>
      </w:r>
      <w:r>
        <w:t xml:space="preserve">ci </w:t>
      </w:r>
      <w:r>
        <w:rPr>
          <w:spacing w:val="-12"/>
        </w:rPr>
        <w:t>kt</w:t>
      </w:r>
      <w:r w:rsidR="001A2A74">
        <w:rPr>
          <w:spacing w:val="-12"/>
        </w:rPr>
        <w:t>ó</w:t>
      </w:r>
      <w:r>
        <w:t xml:space="preserve">rych opis nie odzwierciedla specyfiki </w:t>
      </w:r>
      <w:r>
        <w:rPr>
          <w:spacing w:val="-3"/>
        </w:rPr>
        <w:t xml:space="preserve">wykonywanej </w:t>
      </w:r>
      <w:r>
        <w:t>pracy</w:t>
      </w:r>
      <w:r>
        <w:rPr>
          <w:spacing w:val="-35"/>
        </w:rPr>
        <w:t xml:space="preserve"> </w:t>
      </w:r>
      <w:r>
        <w:rPr>
          <w:spacing w:val="-3"/>
        </w:rPr>
        <w:t xml:space="preserve">jako </w:t>
      </w:r>
      <w:r>
        <w:rPr>
          <w:spacing w:val="-8"/>
        </w:rPr>
        <w:t xml:space="preserve">uzupełnienie </w:t>
      </w:r>
      <w:r>
        <w:rPr>
          <w:spacing w:val="-3"/>
        </w:rPr>
        <w:t>czynno</w:t>
      </w:r>
      <w:r w:rsidR="001A2A74">
        <w:rPr>
          <w:spacing w:val="-3"/>
        </w:rPr>
        <w:t>ś</w:t>
      </w:r>
      <w:r>
        <w:t>ci przyjętej</w:t>
      </w:r>
      <w:r>
        <w:rPr>
          <w:spacing w:val="-29"/>
        </w:rPr>
        <w:t xml:space="preserve"> </w:t>
      </w:r>
      <w:r w:rsidR="001A2A74">
        <w:rPr>
          <w:spacing w:val="-29"/>
        </w:rPr>
        <w:t xml:space="preserve"> </w:t>
      </w:r>
      <w:r>
        <w:t>Standardem.</w:t>
      </w:r>
    </w:p>
    <w:p w14:paraId="1F8F5773" w14:textId="77777777" w:rsidR="00A40DAE" w:rsidRDefault="00836025">
      <w:pPr>
        <w:pStyle w:val="Nagwek1"/>
        <w:jc w:val="both"/>
      </w:pPr>
      <w:r>
        <w:t>Procedura odbioru:</w:t>
      </w:r>
    </w:p>
    <w:p w14:paraId="591AAA9F" w14:textId="77777777" w:rsidR="00A40DAE" w:rsidRDefault="00836025">
      <w:pPr>
        <w:pStyle w:val="Akapitzlist"/>
        <w:numPr>
          <w:ilvl w:val="0"/>
          <w:numId w:val="3"/>
        </w:numPr>
        <w:tabs>
          <w:tab w:val="left" w:pos="997"/>
        </w:tabs>
        <w:spacing w:before="124" w:line="232" w:lineRule="auto"/>
        <w:ind w:right="296"/>
        <w:jc w:val="both"/>
      </w:pPr>
      <w:r>
        <w:t>odbiór prac nastąpi poprzez sprawdzenie prawidłowości wykonania prac z opisem czynności i zleceniem oraz potwierdzeniem faktycznie przepracowanych</w:t>
      </w:r>
      <w:r>
        <w:rPr>
          <w:spacing w:val="-5"/>
        </w:rPr>
        <w:t xml:space="preserve"> </w:t>
      </w:r>
      <w:r>
        <w:t>godzin.</w:t>
      </w:r>
    </w:p>
    <w:p w14:paraId="6F10796A" w14:textId="77777777" w:rsidR="00A40DAE" w:rsidRDefault="00836025">
      <w:pPr>
        <w:spacing w:before="120"/>
        <w:ind w:left="984"/>
        <w:jc w:val="both"/>
        <w:rPr>
          <w:i/>
        </w:rPr>
      </w:pPr>
      <w:r>
        <w:rPr>
          <w:i/>
        </w:rPr>
        <w:t>(rozliczenie z dokładnością do pełnych godzin)</w:t>
      </w:r>
    </w:p>
    <w:sectPr w:rsidR="00A40DAE">
      <w:pgSz w:w="11910" w:h="16840"/>
      <w:pgMar w:top="1400" w:right="980" w:bottom="280" w:left="11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A627508"/>
    <w:multiLevelType w:val="hybridMultilevel"/>
    <w:tmpl w:val="172C75CE"/>
    <w:lvl w:ilvl="0" w:tplc="F3104256">
      <w:numFmt w:val="bullet"/>
      <w:lvlText w:val="–"/>
      <w:lvlJc w:val="left"/>
      <w:pPr>
        <w:ind w:left="434" w:hanging="159"/>
      </w:pPr>
      <w:rPr>
        <w:rFonts w:ascii="Cambria" w:eastAsia="Cambria" w:hAnsi="Cambria" w:cs="Cambria" w:hint="default"/>
        <w:w w:val="100"/>
        <w:sz w:val="22"/>
        <w:szCs w:val="22"/>
        <w:lang w:val="pl-PL" w:eastAsia="pl-PL" w:bidi="pl-PL"/>
      </w:rPr>
    </w:lvl>
    <w:lvl w:ilvl="1" w:tplc="717AD36E">
      <w:numFmt w:val="bullet"/>
      <w:lvlText w:val=""/>
      <w:lvlJc w:val="left"/>
      <w:pPr>
        <w:ind w:left="842" w:hanging="360"/>
      </w:pPr>
      <w:rPr>
        <w:rFonts w:ascii="Symbol" w:eastAsia="Symbol" w:hAnsi="Symbol" w:cs="Symbol" w:hint="default"/>
        <w:w w:val="100"/>
        <w:sz w:val="22"/>
        <w:szCs w:val="22"/>
        <w:lang w:val="pl-PL" w:eastAsia="pl-PL" w:bidi="pl-PL"/>
      </w:rPr>
    </w:lvl>
    <w:lvl w:ilvl="2" w:tplc="DD6CFBEE">
      <w:numFmt w:val="bullet"/>
      <w:lvlText w:val=""/>
      <w:lvlJc w:val="left"/>
      <w:pPr>
        <w:ind w:left="996" w:hanging="360"/>
      </w:pPr>
      <w:rPr>
        <w:rFonts w:ascii="Symbol" w:eastAsia="Symbol" w:hAnsi="Symbol" w:cs="Symbol" w:hint="default"/>
        <w:w w:val="100"/>
        <w:sz w:val="22"/>
        <w:szCs w:val="22"/>
        <w:lang w:val="pl-PL" w:eastAsia="pl-PL" w:bidi="pl-PL"/>
      </w:rPr>
    </w:lvl>
    <w:lvl w:ilvl="3" w:tplc="60785196">
      <w:numFmt w:val="bullet"/>
      <w:lvlText w:val="•"/>
      <w:lvlJc w:val="left"/>
      <w:pPr>
        <w:ind w:left="2098" w:hanging="360"/>
      </w:pPr>
      <w:rPr>
        <w:rFonts w:hint="default"/>
        <w:lang w:val="pl-PL" w:eastAsia="pl-PL" w:bidi="pl-PL"/>
      </w:rPr>
    </w:lvl>
    <w:lvl w:ilvl="4" w:tplc="7EE485A0">
      <w:numFmt w:val="bullet"/>
      <w:lvlText w:val="•"/>
      <w:lvlJc w:val="left"/>
      <w:pPr>
        <w:ind w:left="3196" w:hanging="360"/>
      </w:pPr>
      <w:rPr>
        <w:rFonts w:hint="default"/>
        <w:lang w:val="pl-PL" w:eastAsia="pl-PL" w:bidi="pl-PL"/>
      </w:rPr>
    </w:lvl>
    <w:lvl w:ilvl="5" w:tplc="AC54C3AA">
      <w:numFmt w:val="bullet"/>
      <w:lvlText w:val="•"/>
      <w:lvlJc w:val="left"/>
      <w:pPr>
        <w:ind w:left="4294" w:hanging="360"/>
      </w:pPr>
      <w:rPr>
        <w:rFonts w:hint="default"/>
        <w:lang w:val="pl-PL" w:eastAsia="pl-PL" w:bidi="pl-PL"/>
      </w:rPr>
    </w:lvl>
    <w:lvl w:ilvl="6" w:tplc="CC2E8D48">
      <w:numFmt w:val="bullet"/>
      <w:lvlText w:val="•"/>
      <w:lvlJc w:val="left"/>
      <w:pPr>
        <w:ind w:left="5393" w:hanging="360"/>
      </w:pPr>
      <w:rPr>
        <w:rFonts w:hint="default"/>
        <w:lang w:val="pl-PL" w:eastAsia="pl-PL" w:bidi="pl-PL"/>
      </w:rPr>
    </w:lvl>
    <w:lvl w:ilvl="7" w:tplc="88C09E08">
      <w:numFmt w:val="bullet"/>
      <w:lvlText w:val="•"/>
      <w:lvlJc w:val="left"/>
      <w:pPr>
        <w:ind w:left="6491" w:hanging="360"/>
      </w:pPr>
      <w:rPr>
        <w:rFonts w:hint="default"/>
        <w:lang w:val="pl-PL" w:eastAsia="pl-PL" w:bidi="pl-PL"/>
      </w:rPr>
    </w:lvl>
    <w:lvl w:ilvl="8" w:tplc="2946EC8A">
      <w:numFmt w:val="bullet"/>
      <w:lvlText w:val="•"/>
      <w:lvlJc w:val="left"/>
      <w:pPr>
        <w:ind w:left="7589" w:hanging="360"/>
      </w:pPr>
      <w:rPr>
        <w:rFonts w:hint="default"/>
        <w:lang w:val="pl-PL" w:eastAsia="pl-PL" w:bidi="pl-PL"/>
      </w:rPr>
    </w:lvl>
  </w:abstractNum>
  <w:abstractNum w:abstractNumId="20"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 w15:restartNumberingAfterBreak="0">
    <w:nsid w:val="12480865"/>
    <w:multiLevelType w:val="hybridMultilevel"/>
    <w:tmpl w:val="940C2754"/>
    <w:lvl w:ilvl="0" w:tplc="1F124736">
      <w:numFmt w:val="bullet"/>
      <w:lvlText w:val=""/>
      <w:lvlJc w:val="left"/>
      <w:pPr>
        <w:ind w:left="996" w:hanging="360"/>
      </w:pPr>
      <w:rPr>
        <w:rFonts w:ascii="Symbol" w:eastAsia="Symbol" w:hAnsi="Symbol" w:cs="Symbol" w:hint="default"/>
        <w:w w:val="100"/>
        <w:sz w:val="22"/>
        <w:szCs w:val="22"/>
        <w:lang w:val="pl-PL" w:eastAsia="pl-PL" w:bidi="pl-PL"/>
      </w:rPr>
    </w:lvl>
    <w:lvl w:ilvl="1" w:tplc="4614CDF0">
      <w:numFmt w:val="bullet"/>
      <w:lvlText w:val="•"/>
      <w:lvlJc w:val="left"/>
      <w:pPr>
        <w:ind w:left="1878" w:hanging="360"/>
      </w:pPr>
      <w:rPr>
        <w:rFonts w:hint="default"/>
        <w:lang w:val="pl-PL" w:eastAsia="pl-PL" w:bidi="pl-PL"/>
      </w:rPr>
    </w:lvl>
    <w:lvl w:ilvl="2" w:tplc="FE9C4A48">
      <w:numFmt w:val="bullet"/>
      <w:lvlText w:val="•"/>
      <w:lvlJc w:val="left"/>
      <w:pPr>
        <w:ind w:left="2757" w:hanging="360"/>
      </w:pPr>
      <w:rPr>
        <w:rFonts w:hint="default"/>
        <w:lang w:val="pl-PL" w:eastAsia="pl-PL" w:bidi="pl-PL"/>
      </w:rPr>
    </w:lvl>
    <w:lvl w:ilvl="3" w:tplc="3A460744">
      <w:numFmt w:val="bullet"/>
      <w:lvlText w:val="•"/>
      <w:lvlJc w:val="left"/>
      <w:pPr>
        <w:ind w:left="3635" w:hanging="360"/>
      </w:pPr>
      <w:rPr>
        <w:rFonts w:hint="default"/>
        <w:lang w:val="pl-PL" w:eastAsia="pl-PL" w:bidi="pl-PL"/>
      </w:rPr>
    </w:lvl>
    <w:lvl w:ilvl="4" w:tplc="F73C68F4">
      <w:numFmt w:val="bullet"/>
      <w:lvlText w:val="•"/>
      <w:lvlJc w:val="left"/>
      <w:pPr>
        <w:ind w:left="4514" w:hanging="360"/>
      </w:pPr>
      <w:rPr>
        <w:rFonts w:hint="default"/>
        <w:lang w:val="pl-PL" w:eastAsia="pl-PL" w:bidi="pl-PL"/>
      </w:rPr>
    </w:lvl>
    <w:lvl w:ilvl="5" w:tplc="DF52CBCA">
      <w:numFmt w:val="bullet"/>
      <w:lvlText w:val="•"/>
      <w:lvlJc w:val="left"/>
      <w:pPr>
        <w:ind w:left="5393" w:hanging="360"/>
      </w:pPr>
      <w:rPr>
        <w:rFonts w:hint="default"/>
        <w:lang w:val="pl-PL" w:eastAsia="pl-PL" w:bidi="pl-PL"/>
      </w:rPr>
    </w:lvl>
    <w:lvl w:ilvl="6" w:tplc="B1F20388">
      <w:numFmt w:val="bullet"/>
      <w:lvlText w:val="•"/>
      <w:lvlJc w:val="left"/>
      <w:pPr>
        <w:ind w:left="6271" w:hanging="360"/>
      </w:pPr>
      <w:rPr>
        <w:rFonts w:hint="default"/>
        <w:lang w:val="pl-PL" w:eastAsia="pl-PL" w:bidi="pl-PL"/>
      </w:rPr>
    </w:lvl>
    <w:lvl w:ilvl="7" w:tplc="B2E23762">
      <w:numFmt w:val="bullet"/>
      <w:lvlText w:val="•"/>
      <w:lvlJc w:val="left"/>
      <w:pPr>
        <w:ind w:left="7150" w:hanging="360"/>
      </w:pPr>
      <w:rPr>
        <w:rFonts w:hint="default"/>
        <w:lang w:val="pl-PL" w:eastAsia="pl-PL" w:bidi="pl-PL"/>
      </w:rPr>
    </w:lvl>
    <w:lvl w:ilvl="8" w:tplc="33849C2E">
      <w:numFmt w:val="bullet"/>
      <w:lvlText w:val="•"/>
      <w:lvlJc w:val="left"/>
      <w:pPr>
        <w:ind w:left="8029" w:hanging="360"/>
      </w:pPr>
      <w:rPr>
        <w:rFonts w:hint="default"/>
        <w:lang w:val="pl-PL" w:eastAsia="pl-PL" w:bidi="pl-PL"/>
      </w:rPr>
    </w:lvl>
  </w:abstractNum>
  <w:abstractNum w:abstractNumId="31"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89375DD"/>
    <w:multiLevelType w:val="hybridMultilevel"/>
    <w:tmpl w:val="FA9E2218"/>
    <w:lvl w:ilvl="0" w:tplc="3A82F3AE">
      <w:numFmt w:val="bullet"/>
      <w:lvlText w:val=""/>
      <w:lvlJc w:val="left"/>
      <w:pPr>
        <w:ind w:left="996" w:hanging="207"/>
      </w:pPr>
      <w:rPr>
        <w:rFonts w:ascii="Symbol" w:eastAsia="Symbol" w:hAnsi="Symbol" w:cs="Symbol" w:hint="default"/>
        <w:w w:val="100"/>
        <w:sz w:val="22"/>
        <w:szCs w:val="22"/>
        <w:lang w:val="pl-PL" w:eastAsia="pl-PL" w:bidi="pl-PL"/>
      </w:rPr>
    </w:lvl>
    <w:lvl w:ilvl="1" w:tplc="E65CF666">
      <w:numFmt w:val="bullet"/>
      <w:lvlText w:val="•"/>
      <w:lvlJc w:val="left"/>
      <w:pPr>
        <w:ind w:left="1878" w:hanging="207"/>
      </w:pPr>
      <w:rPr>
        <w:rFonts w:hint="default"/>
        <w:lang w:val="pl-PL" w:eastAsia="pl-PL" w:bidi="pl-PL"/>
      </w:rPr>
    </w:lvl>
    <w:lvl w:ilvl="2" w:tplc="34BA16FC">
      <w:numFmt w:val="bullet"/>
      <w:lvlText w:val="•"/>
      <w:lvlJc w:val="left"/>
      <w:pPr>
        <w:ind w:left="2757" w:hanging="207"/>
      </w:pPr>
      <w:rPr>
        <w:rFonts w:hint="default"/>
        <w:lang w:val="pl-PL" w:eastAsia="pl-PL" w:bidi="pl-PL"/>
      </w:rPr>
    </w:lvl>
    <w:lvl w:ilvl="3" w:tplc="0C8829DE">
      <w:numFmt w:val="bullet"/>
      <w:lvlText w:val="•"/>
      <w:lvlJc w:val="left"/>
      <w:pPr>
        <w:ind w:left="3635" w:hanging="207"/>
      </w:pPr>
      <w:rPr>
        <w:rFonts w:hint="default"/>
        <w:lang w:val="pl-PL" w:eastAsia="pl-PL" w:bidi="pl-PL"/>
      </w:rPr>
    </w:lvl>
    <w:lvl w:ilvl="4" w:tplc="A70E3648">
      <w:numFmt w:val="bullet"/>
      <w:lvlText w:val="•"/>
      <w:lvlJc w:val="left"/>
      <w:pPr>
        <w:ind w:left="4514" w:hanging="207"/>
      </w:pPr>
      <w:rPr>
        <w:rFonts w:hint="default"/>
        <w:lang w:val="pl-PL" w:eastAsia="pl-PL" w:bidi="pl-PL"/>
      </w:rPr>
    </w:lvl>
    <w:lvl w:ilvl="5" w:tplc="E92E385E">
      <w:numFmt w:val="bullet"/>
      <w:lvlText w:val="•"/>
      <w:lvlJc w:val="left"/>
      <w:pPr>
        <w:ind w:left="5393" w:hanging="207"/>
      </w:pPr>
      <w:rPr>
        <w:rFonts w:hint="default"/>
        <w:lang w:val="pl-PL" w:eastAsia="pl-PL" w:bidi="pl-PL"/>
      </w:rPr>
    </w:lvl>
    <w:lvl w:ilvl="6" w:tplc="B5F4DE82">
      <w:numFmt w:val="bullet"/>
      <w:lvlText w:val="•"/>
      <w:lvlJc w:val="left"/>
      <w:pPr>
        <w:ind w:left="6271" w:hanging="207"/>
      </w:pPr>
      <w:rPr>
        <w:rFonts w:hint="default"/>
        <w:lang w:val="pl-PL" w:eastAsia="pl-PL" w:bidi="pl-PL"/>
      </w:rPr>
    </w:lvl>
    <w:lvl w:ilvl="7" w:tplc="E1D67576">
      <w:numFmt w:val="bullet"/>
      <w:lvlText w:val="•"/>
      <w:lvlJc w:val="left"/>
      <w:pPr>
        <w:ind w:left="7150" w:hanging="207"/>
      </w:pPr>
      <w:rPr>
        <w:rFonts w:hint="default"/>
        <w:lang w:val="pl-PL" w:eastAsia="pl-PL" w:bidi="pl-PL"/>
      </w:rPr>
    </w:lvl>
    <w:lvl w:ilvl="8" w:tplc="ABAECDC2">
      <w:numFmt w:val="bullet"/>
      <w:lvlText w:val="•"/>
      <w:lvlJc w:val="left"/>
      <w:pPr>
        <w:ind w:left="8029" w:hanging="207"/>
      </w:pPr>
      <w:rPr>
        <w:rFonts w:hint="default"/>
        <w:lang w:val="pl-PL" w:eastAsia="pl-PL" w:bidi="pl-PL"/>
      </w:rPr>
    </w:lvl>
  </w:abstractNum>
  <w:abstractNum w:abstractNumId="34"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9"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22986893"/>
    <w:multiLevelType w:val="hybridMultilevel"/>
    <w:tmpl w:val="24D0BEA6"/>
    <w:lvl w:ilvl="0" w:tplc="686C6924">
      <w:numFmt w:val="bullet"/>
      <w:lvlText w:val="-"/>
      <w:lvlJc w:val="left"/>
      <w:pPr>
        <w:ind w:left="636" w:hanging="360"/>
      </w:pPr>
      <w:rPr>
        <w:rFonts w:ascii="Calibri" w:eastAsia="Calibri" w:hAnsi="Calibri" w:cs="Calibri" w:hint="default"/>
        <w:w w:val="100"/>
        <w:sz w:val="22"/>
        <w:szCs w:val="22"/>
        <w:lang w:val="pl-PL" w:eastAsia="pl-PL" w:bidi="pl-PL"/>
      </w:rPr>
    </w:lvl>
    <w:lvl w:ilvl="1" w:tplc="ECE80224">
      <w:numFmt w:val="bullet"/>
      <w:lvlText w:val=""/>
      <w:lvlJc w:val="left"/>
      <w:pPr>
        <w:ind w:left="996" w:hanging="360"/>
      </w:pPr>
      <w:rPr>
        <w:rFonts w:hint="default"/>
        <w:w w:val="100"/>
        <w:lang w:val="pl-PL" w:eastAsia="pl-PL" w:bidi="pl-PL"/>
      </w:rPr>
    </w:lvl>
    <w:lvl w:ilvl="2" w:tplc="82161C1C">
      <w:numFmt w:val="bullet"/>
      <w:lvlText w:val=""/>
      <w:lvlJc w:val="left"/>
      <w:pPr>
        <w:ind w:left="1423" w:hanging="360"/>
      </w:pPr>
      <w:rPr>
        <w:rFonts w:ascii="Symbol" w:eastAsia="Symbol" w:hAnsi="Symbol" w:cs="Symbol" w:hint="default"/>
        <w:w w:val="100"/>
        <w:sz w:val="22"/>
        <w:szCs w:val="22"/>
        <w:lang w:val="pl-PL" w:eastAsia="pl-PL" w:bidi="pl-PL"/>
      </w:rPr>
    </w:lvl>
    <w:lvl w:ilvl="3" w:tplc="DBC00CAC">
      <w:numFmt w:val="bullet"/>
      <w:lvlText w:val="•"/>
      <w:lvlJc w:val="left"/>
      <w:pPr>
        <w:ind w:left="1360" w:hanging="360"/>
      </w:pPr>
      <w:rPr>
        <w:rFonts w:hint="default"/>
        <w:lang w:val="pl-PL" w:eastAsia="pl-PL" w:bidi="pl-PL"/>
      </w:rPr>
    </w:lvl>
    <w:lvl w:ilvl="4" w:tplc="8D3CAB62">
      <w:numFmt w:val="bullet"/>
      <w:lvlText w:val="•"/>
      <w:lvlJc w:val="left"/>
      <w:pPr>
        <w:ind w:left="1420" w:hanging="360"/>
      </w:pPr>
      <w:rPr>
        <w:rFonts w:hint="default"/>
        <w:lang w:val="pl-PL" w:eastAsia="pl-PL" w:bidi="pl-PL"/>
      </w:rPr>
    </w:lvl>
    <w:lvl w:ilvl="5" w:tplc="75D6105E">
      <w:numFmt w:val="bullet"/>
      <w:lvlText w:val="•"/>
      <w:lvlJc w:val="left"/>
      <w:pPr>
        <w:ind w:left="2814" w:hanging="360"/>
      </w:pPr>
      <w:rPr>
        <w:rFonts w:hint="default"/>
        <w:lang w:val="pl-PL" w:eastAsia="pl-PL" w:bidi="pl-PL"/>
      </w:rPr>
    </w:lvl>
    <w:lvl w:ilvl="6" w:tplc="384E6DF8">
      <w:numFmt w:val="bullet"/>
      <w:lvlText w:val="•"/>
      <w:lvlJc w:val="left"/>
      <w:pPr>
        <w:ind w:left="4208" w:hanging="360"/>
      </w:pPr>
      <w:rPr>
        <w:rFonts w:hint="default"/>
        <w:lang w:val="pl-PL" w:eastAsia="pl-PL" w:bidi="pl-PL"/>
      </w:rPr>
    </w:lvl>
    <w:lvl w:ilvl="7" w:tplc="324E2370">
      <w:numFmt w:val="bullet"/>
      <w:lvlText w:val="•"/>
      <w:lvlJc w:val="left"/>
      <w:pPr>
        <w:ind w:left="5603" w:hanging="360"/>
      </w:pPr>
      <w:rPr>
        <w:rFonts w:hint="default"/>
        <w:lang w:val="pl-PL" w:eastAsia="pl-PL" w:bidi="pl-PL"/>
      </w:rPr>
    </w:lvl>
    <w:lvl w:ilvl="8" w:tplc="C20849F2">
      <w:numFmt w:val="bullet"/>
      <w:lvlText w:val="•"/>
      <w:lvlJc w:val="left"/>
      <w:pPr>
        <w:ind w:left="6997" w:hanging="360"/>
      </w:pPr>
      <w:rPr>
        <w:rFonts w:hint="default"/>
        <w:lang w:val="pl-PL" w:eastAsia="pl-PL" w:bidi="pl-PL"/>
      </w:rPr>
    </w:lvl>
  </w:abstractNum>
  <w:abstractNum w:abstractNumId="4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2"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4"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81C6E17"/>
    <w:multiLevelType w:val="hybridMultilevel"/>
    <w:tmpl w:val="8918FCFC"/>
    <w:lvl w:ilvl="0" w:tplc="D6284D10">
      <w:numFmt w:val="bullet"/>
      <w:lvlText w:val=""/>
      <w:lvlJc w:val="left"/>
      <w:pPr>
        <w:ind w:left="984" w:hanging="281"/>
      </w:pPr>
      <w:rPr>
        <w:rFonts w:ascii="Symbol" w:eastAsia="Symbol" w:hAnsi="Symbol" w:cs="Symbol" w:hint="default"/>
        <w:w w:val="100"/>
        <w:sz w:val="22"/>
        <w:szCs w:val="22"/>
        <w:lang w:val="pl-PL" w:eastAsia="pl-PL" w:bidi="pl-PL"/>
      </w:rPr>
    </w:lvl>
    <w:lvl w:ilvl="1" w:tplc="D4009DB0">
      <w:numFmt w:val="bullet"/>
      <w:lvlText w:val="•"/>
      <w:lvlJc w:val="left"/>
      <w:pPr>
        <w:ind w:left="1860" w:hanging="281"/>
      </w:pPr>
      <w:rPr>
        <w:rFonts w:hint="default"/>
        <w:lang w:val="pl-PL" w:eastAsia="pl-PL" w:bidi="pl-PL"/>
      </w:rPr>
    </w:lvl>
    <w:lvl w:ilvl="2" w:tplc="E8B62958">
      <w:numFmt w:val="bullet"/>
      <w:lvlText w:val="•"/>
      <w:lvlJc w:val="left"/>
      <w:pPr>
        <w:ind w:left="2741" w:hanging="281"/>
      </w:pPr>
      <w:rPr>
        <w:rFonts w:hint="default"/>
        <w:lang w:val="pl-PL" w:eastAsia="pl-PL" w:bidi="pl-PL"/>
      </w:rPr>
    </w:lvl>
    <w:lvl w:ilvl="3" w:tplc="941C7DB2">
      <w:numFmt w:val="bullet"/>
      <w:lvlText w:val="•"/>
      <w:lvlJc w:val="left"/>
      <w:pPr>
        <w:ind w:left="3621" w:hanging="281"/>
      </w:pPr>
      <w:rPr>
        <w:rFonts w:hint="default"/>
        <w:lang w:val="pl-PL" w:eastAsia="pl-PL" w:bidi="pl-PL"/>
      </w:rPr>
    </w:lvl>
    <w:lvl w:ilvl="4" w:tplc="94B8C848">
      <w:numFmt w:val="bullet"/>
      <w:lvlText w:val="•"/>
      <w:lvlJc w:val="left"/>
      <w:pPr>
        <w:ind w:left="4502" w:hanging="281"/>
      </w:pPr>
      <w:rPr>
        <w:rFonts w:hint="default"/>
        <w:lang w:val="pl-PL" w:eastAsia="pl-PL" w:bidi="pl-PL"/>
      </w:rPr>
    </w:lvl>
    <w:lvl w:ilvl="5" w:tplc="031226CE">
      <w:numFmt w:val="bullet"/>
      <w:lvlText w:val="•"/>
      <w:lvlJc w:val="left"/>
      <w:pPr>
        <w:ind w:left="5383" w:hanging="281"/>
      </w:pPr>
      <w:rPr>
        <w:rFonts w:hint="default"/>
        <w:lang w:val="pl-PL" w:eastAsia="pl-PL" w:bidi="pl-PL"/>
      </w:rPr>
    </w:lvl>
    <w:lvl w:ilvl="6" w:tplc="1D6AC890">
      <w:numFmt w:val="bullet"/>
      <w:lvlText w:val="•"/>
      <w:lvlJc w:val="left"/>
      <w:pPr>
        <w:ind w:left="6263" w:hanging="281"/>
      </w:pPr>
      <w:rPr>
        <w:rFonts w:hint="default"/>
        <w:lang w:val="pl-PL" w:eastAsia="pl-PL" w:bidi="pl-PL"/>
      </w:rPr>
    </w:lvl>
    <w:lvl w:ilvl="7" w:tplc="E2264CA4">
      <w:numFmt w:val="bullet"/>
      <w:lvlText w:val="•"/>
      <w:lvlJc w:val="left"/>
      <w:pPr>
        <w:ind w:left="7144" w:hanging="281"/>
      </w:pPr>
      <w:rPr>
        <w:rFonts w:hint="default"/>
        <w:lang w:val="pl-PL" w:eastAsia="pl-PL" w:bidi="pl-PL"/>
      </w:rPr>
    </w:lvl>
    <w:lvl w:ilvl="8" w:tplc="7D686198">
      <w:numFmt w:val="bullet"/>
      <w:lvlText w:val="•"/>
      <w:lvlJc w:val="left"/>
      <w:pPr>
        <w:ind w:left="8025" w:hanging="281"/>
      </w:pPr>
      <w:rPr>
        <w:rFonts w:hint="default"/>
        <w:lang w:val="pl-PL" w:eastAsia="pl-PL" w:bidi="pl-PL"/>
      </w:rPr>
    </w:lvl>
  </w:abstractNum>
  <w:abstractNum w:abstractNumId="47"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3"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9"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60"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8654B9C"/>
    <w:multiLevelType w:val="hybridMultilevel"/>
    <w:tmpl w:val="DB584916"/>
    <w:lvl w:ilvl="0" w:tplc="28EC4214">
      <w:numFmt w:val="bullet"/>
      <w:lvlText w:val=""/>
      <w:lvlJc w:val="left"/>
      <w:pPr>
        <w:ind w:left="1200" w:hanging="358"/>
      </w:pPr>
      <w:rPr>
        <w:rFonts w:ascii="Symbol" w:eastAsia="Symbol" w:hAnsi="Symbol" w:cs="Symbol" w:hint="default"/>
        <w:w w:val="100"/>
        <w:sz w:val="22"/>
        <w:szCs w:val="22"/>
        <w:lang w:val="pl-PL" w:eastAsia="pl-PL" w:bidi="pl-PL"/>
      </w:rPr>
    </w:lvl>
    <w:lvl w:ilvl="1" w:tplc="64848F0C">
      <w:numFmt w:val="bullet"/>
      <w:lvlText w:val="•"/>
      <w:lvlJc w:val="left"/>
      <w:pPr>
        <w:ind w:left="2058" w:hanging="358"/>
      </w:pPr>
      <w:rPr>
        <w:rFonts w:hint="default"/>
        <w:lang w:val="pl-PL" w:eastAsia="pl-PL" w:bidi="pl-PL"/>
      </w:rPr>
    </w:lvl>
    <w:lvl w:ilvl="2" w:tplc="6BF4F0AC">
      <w:numFmt w:val="bullet"/>
      <w:lvlText w:val="•"/>
      <w:lvlJc w:val="left"/>
      <w:pPr>
        <w:ind w:left="2917" w:hanging="358"/>
      </w:pPr>
      <w:rPr>
        <w:rFonts w:hint="default"/>
        <w:lang w:val="pl-PL" w:eastAsia="pl-PL" w:bidi="pl-PL"/>
      </w:rPr>
    </w:lvl>
    <w:lvl w:ilvl="3" w:tplc="B3509524">
      <w:numFmt w:val="bullet"/>
      <w:lvlText w:val="•"/>
      <w:lvlJc w:val="left"/>
      <w:pPr>
        <w:ind w:left="3775" w:hanging="358"/>
      </w:pPr>
      <w:rPr>
        <w:rFonts w:hint="default"/>
        <w:lang w:val="pl-PL" w:eastAsia="pl-PL" w:bidi="pl-PL"/>
      </w:rPr>
    </w:lvl>
    <w:lvl w:ilvl="4" w:tplc="315880AE">
      <w:numFmt w:val="bullet"/>
      <w:lvlText w:val="•"/>
      <w:lvlJc w:val="left"/>
      <w:pPr>
        <w:ind w:left="4634" w:hanging="358"/>
      </w:pPr>
      <w:rPr>
        <w:rFonts w:hint="default"/>
        <w:lang w:val="pl-PL" w:eastAsia="pl-PL" w:bidi="pl-PL"/>
      </w:rPr>
    </w:lvl>
    <w:lvl w:ilvl="5" w:tplc="15469702">
      <w:numFmt w:val="bullet"/>
      <w:lvlText w:val="•"/>
      <w:lvlJc w:val="left"/>
      <w:pPr>
        <w:ind w:left="5493" w:hanging="358"/>
      </w:pPr>
      <w:rPr>
        <w:rFonts w:hint="default"/>
        <w:lang w:val="pl-PL" w:eastAsia="pl-PL" w:bidi="pl-PL"/>
      </w:rPr>
    </w:lvl>
    <w:lvl w:ilvl="6" w:tplc="A2180F14">
      <w:numFmt w:val="bullet"/>
      <w:lvlText w:val="•"/>
      <w:lvlJc w:val="left"/>
      <w:pPr>
        <w:ind w:left="6351" w:hanging="358"/>
      </w:pPr>
      <w:rPr>
        <w:rFonts w:hint="default"/>
        <w:lang w:val="pl-PL" w:eastAsia="pl-PL" w:bidi="pl-PL"/>
      </w:rPr>
    </w:lvl>
    <w:lvl w:ilvl="7" w:tplc="F080293C">
      <w:numFmt w:val="bullet"/>
      <w:lvlText w:val="•"/>
      <w:lvlJc w:val="left"/>
      <w:pPr>
        <w:ind w:left="7210" w:hanging="358"/>
      </w:pPr>
      <w:rPr>
        <w:rFonts w:hint="default"/>
        <w:lang w:val="pl-PL" w:eastAsia="pl-PL" w:bidi="pl-PL"/>
      </w:rPr>
    </w:lvl>
    <w:lvl w:ilvl="8" w:tplc="2E58349A">
      <w:numFmt w:val="bullet"/>
      <w:lvlText w:val="•"/>
      <w:lvlJc w:val="left"/>
      <w:pPr>
        <w:ind w:left="8069" w:hanging="358"/>
      </w:pPr>
      <w:rPr>
        <w:rFonts w:hint="default"/>
        <w:lang w:val="pl-PL" w:eastAsia="pl-PL" w:bidi="pl-PL"/>
      </w:rPr>
    </w:lvl>
  </w:abstractNum>
  <w:abstractNum w:abstractNumId="62"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6" w15:restartNumberingAfterBreak="0">
    <w:nsid w:val="3C124166"/>
    <w:multiLevelType w:val="hybridMultilevel"/>
    <w:tmpl w:val="4C9EB4DE"/>
    <w:lvl w:ilvl="0" w:tplc="545828DC">
      <w:numFmt w:val="bullet"/>
      <w:lvlText w:val=""/>
      <w:lvlJc w:val="left"/>
      <w:pPr>
        <w:ind w:left="1202" w:hanging="360"/>
      </w:pPr>
      <w:rPr>
        <w:rFonts w:ascii="Symbol" w:eastAsia="Symbol" w:hAnsi="Symbol" w:cs="Symbol" w:hint="default"/>
        <w:w w:val="100"/>
        <w:sz w:val="22"/>
        <w:szCs w:val="22"/>
        <w:lang w:val="pl-PL" w:eastAsia="pl-PL" w:bidi="pl-PL"/>
      </w:rPr>
    </w:lvl>
    <w:lvl w:ilvl="1" w:tplc="F10029A6">
      <w:numFmt w:val="bullet"/>
      <w:lvlText w:val="•"/>
      <w:lvlJc w:val="left"/>
      <w:pPr>
        <w:ind w:left="2058" w:hanging="360"/>
      </w:pPr>
      <w:rPr>
        <w:rFonts w:hint="default"/>
        <w:lang w:val="pl-PL" w:eastAsia="pl-PL" w:bidi="pl-PL"/>
      </w:rPr>
    </w:lvl>
    <w:lvl w:ilvl="2" w:tplc="364677DC">
      <w:numFmt w:val="bullet"/>
      <w:lvlText w:val="•"/>
      <w:lvlJc w:val="left"/>
      <w:pPr>
        <w:ind w:left="2917" w:hanging="360"/>
      </w:pPr>
      <w:rPr>
        <w:rFonts w:hint="default"/>
        <w:lang w:val="pl-PL" w:eastAsia="pl-PL" w:bidi="pl-PL"/>
      </w:rPr>
    </w:lvl>
    <w:lvl w:ilvl="3" w:tplc="AC363C48">
      <w:numFmt w:val="bullet"/>
      <w:lvlText w:val="•"/>
      <w:lvlJc w:val="left"/>
      <w:pPr>
        <w:ind w:left="3775" w:hanging="360"/>
      </w:pPr>
      <w:rPr>
        <w:rFonts w:hint="default"/>
        <w:lang w:val="pl-PL" w:eastAsia="pl-PL" w:bidi="pl-PL"/>
      </w:rPr>
    </w:lvl>
    <w:lvl w:ilvl="4" w:tplc="03F4F01E">
      <w:numFmt w:val="bullet"/>
      <w:lvlText w:val="•"/>
      <w:lvlJc w:val="left"/>
      <w:pPr>
        <w:ind w:left="4634" w:hanging="360"/>
      </w:pPr>
      <w:rPr>
        <w:rFonts w:hint="default"/>
        <w:lang w:val="pl-PL" w:eastAsia="pl-PL" w:bidi="pl-PL"/>
      </w:rPr>
    </w:lvl>
    <w:lvl w:ilvl="5" w:tplc="5E1E2596">
      <w:numFmt w:val="bullet"/>
      <w:lvlText w:val="•"/>
      <w:lvlJc w:val="left"/>
      <w:pPr>
        <w:ind w:left="5493" w:hanging="360"/>
      </w:pPr>
      <w:rPr>
        <w:rFonts w:hint="default"/>
        <w:lang w:val="pl-PL" w:eastAsia="pl-PL" w:bidi="pl-PL"/>
      </w:rPr>
    </w:lvl>
    <w:lvl w:ilvl="6" w:tplc="54F467E8">
      <w:numFmt w:val="bullet"/>
      <w:lvlText w:val="•"/>
      <w:lvlJc w:val="left"/>
      <w:pPr>
        <w:ind w:left="6351" w:hanging="360"/>
      </w:pPr>
      <w:rPr>
        <w:rFonts w:hint="default"/>
        <w:lang w:val="pl-PL" w:eastAsia="pl-PL" w:bidi="pl-PL"/>
      </w:rPr>
    </w:lvl>
    <w:lvl w:ilvl="7" w:tplc="A98CCACE">
      <w:numFmt w:val="bullet"/>
      <w:lvlText w:val="•"/>
      <w:lvlJc w:val="left"/>
      <w:pPr>
        <w:ind w:left="7210" w:hanging="360"/>
      </w:pPr>
      <w:rPr>
        <w:rFonts w:hint="default"/>
        <w:lang w:val="pl-PL" w:eastAsia="pl-PL" w:bidi="pl-PL"/>
      </w:rPr>
    </w:lvl>
    <w:lvl w:ilvl="8" w:tplc="E93A1EA8">
      <w:numFmt w:val="bullet"/>
      <w:lvlText w:val="•"/>
      <w:lvlJc w:val="left"/>
      <w:pPr>
        <w:ind w:left="8069" w:hanging="360"/>
      </w:pPr>
      <w:rPr>
        <w:rFonts w:hint="default"/>
        <w:lang w:val="pl-PL" w:eastAsia="pl-PL" w:bidi="pl-PL"/>
      </w:rPr>
    </w:lvl>
  </w:abstractNum>
  <w:abstractNum w:abstractNumId="67"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3EE933A8"/>
    <w:multiLevelType w:val="hybridMultilevel"/>
    <w:tmpl w:val="E5FE029C"/>
    <w:lvl w:ilvl="0" w:tplc="54F84A3E">
      <w:numFmt w:val="bullet"/>
      <w:lvlText w:val="-"/>
      <w:lvlJc w:val="left"/>
      <w:pPr>
        <w:ind w:left="996" w:hanging="360"/>
      </w:pPr>
      <w:rPr>
        <w:rFonts w:ascii="Calibri" w:eastAsia="Calibri" w:hAnsi="Calibri" w:cs="Calibri" w:hint="default"/>
        <w:w w:val="100"/>
        <w:sz w:val="22"/>
        <w:szCs w:val="22"/>
        <w:lang w:val="pl-PL" w:eastAsia="pl-PL" w:bidi="pl-PL"/>
      </w:rPr>
    </w:lvl>
    <w:lvl w:ilvl="1" w:tplc="85BE29B4">
      <w:numFmt w:val="bullet"/>
      <w:lvlText w:val="-"/>
      <w:lvlJc w:val="left"/>
      <w:pPr>
        <w:ind w:left="1356" w:hanging="360"/>
      </w:pPr>
      <w:rPr>
        <w:rFonts w:ascii="Calibri" w:eastAsia="Calibri" w:hAnsi="Calibri" w:cs="Calibri" w:hint="default"/>
        <w:w w:val="100"/>
        <w:sz w:val="22"/>
        <w:szCs w:val="22"/>
        <w:lang w:val="pl-PL" w:eastAsia="pl-PL" w:bidi="pl-PL"/>
      </w:rPr>
    </w:lvl>
    <w:lvl w:ilvl="2" w:tplc="327E7212">
      <w:numFmt w:val="bullet"/>
      <w:lvlText w:val="•"/>
      <w:lvlJc w:val="left"/>
      <w:pPr>
        <w:ind w:left="2296" w:hanging="360"/>
      </w:pPr>
      <w:rPr>
        <w:rFonts w:hint="default"/>
        <w:lang w:val="pl-PL" w:eastAsia="pl-PL" w:bidi="pl-PL"/>
      </w:rPr>
    </w:lvl>
    <w:lvl w:ilvl="3" w:tplc="7F42857E">
      <w:numFmt w:val="bullet"/>
      <w:lvlText w:val="•"/>
      <w:lvlJc w:val="left"/>
      <w:pPr>
        <w:ind w:left="3232" w:hanging="360"/>
      </w:pPr>
      <w:rPr>
        <w:rFonts w:hint="default"/>
        <w:lang w:val="pl-PL" w:eastAsia="pl-PL" w:bidi="pl-PL"/>
      </w:rPr>
    </w:lvl>
    <w:lvl w:ilvl="4" w:tplc="D812DC36">
      <w:numFmt w:val="bullet"/>
      <w:lvlText w:val="•"/>
      <w:lvlJc w:val="left"/>
      <w:pPr>
        <w:ind w:left="4168" w:hanging="360"/>
      </w:pPr>
      <w:rPr>
        <w:rFonts w:hint="default"/>
        <w:lang w:val="pl-PL" w:eastAsia="pl-PL" w:bidi="pl-PL"/>
      </w:rPr>
    </w:lvl>
    <w:lvl w:ilvl="5" w:tplc="8F622E7A">
      <w:numFmt w:val="bullet"/>
      <w:lvlText w:val="•"/>
      <w:lvlJc w:val="left"/>
      <w:pPr>
        <w:ind w:left="5105" w:hanging="360"/>
      </w:pPr>
      <w:rPr>
        <w:rFonts w:hint="default"/>
        <w:lang w:val="pl-PL" w:eastAsia="pl-PL" w:bidi="pl-PL"/>
      </w:rPr>
    </w:lvl>
    <w:lvl w:ilvl="6" w:tplc="8C401766">
      <w:numFmt w:val="bullet"/>
      <w:lvlText w:val="•"/>
      <w:lvlJc w:val="left"/>
      <w:pPr>
        <w:ind w:left="6041" w:hanging="360"/>
      </w:pPr>
      <w:rPr>
        <w:rFonts w:hint="default"/>
        <w:lang w:val="pl-PL" w:eastAsia="pl-PL" w:bidi="pl-PL"/>
      </w:rPr>
    </w:lvl>
    <w:lvl w:ilvl="7" w:tplc="09F2DF0E">
      <w:numFmt w:val="bullet"/>
      <w:lvlText w:val="•"/>
      <w:lvlJc w:val="left"/>
      <w:pPr>
        <w:ind w:left="6977" w:hanging="360"/>
      </w:pPr>
      <w:rPr>
        <w:rFonts w:hint="default"/>
        <w:lang w:val="pl-PL" w:eastAsia="pl-PL" w:bidi="pl-PL"/>
      </w:rPr>
    </w:lvl>
    <w:lvl w:ilvl="8" w:tplc="E064E75A">
      <w:numFmt w:val="bullet"/>
      <w:lvlText w:val="•"/>
      <w:lvlJc w:val="left"/>
      <w:pPr>
        <w:ind w:left="7913" w:hanging="360"/>
      </w:pPr>
      <w:rPr>
        <w:rFonts w:hint="default"/>
        <w:lang w:val="pl-PL" w:eastAsia="pl-PL" w:bidi="pl-PL"/>
      </w:rPr>
    </w:lvl>
  </w:abstractNum>
  <w:abstractNum w:abstractNumId="71"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2"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75"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2225E99"/>
    <w:multiLevelType w:val="hybridMultilevel"/>
    <w:tmpl w:val="972CF5CE"/>
    <w:lvl w:ilvl="0" w:tplc="A0C4F5CE">
      <w:numFmt w:val="bullet"/>
      <w:lvlText w:val="-"/>
      <w:lvlJc w:val="left"/>
      <w:pPr>
        <w:ind w:left="996" w:hanging="360"/>
      </w:pPr>
      <w:rPr>
        <w:rFonts w:ascii="Calibri" w:eastAsia="Calibri" w:hAnsi="Calibri" w:cs="Calibri" w:hint="default"/>
        <w:w w:val="100"/>
        <w:sz w:val="22"/>
        <w:szCs w:val="22"/>
        <w:lang w:val="pl-PL" w:eastAsia="pl-PL" w:bidi="pl-PL"/>
      </w:rPr>
    </w:lvl>
    <w:lvl w:ilvl="1" w:tplc="60C29116">
      <w:numFmt w:val="bullet"/>
      <w:lvlText w:val="•"/>
      <w:lvlJc w:val="left"/>
      <w:pPr>
        <w:ind w:left="1878" w:hanging="360"/>
      </w:pPr>
      <w:rPr>
        <w:rFonts w:hint="default"/>
        <w:lang w:val="pl-PL" w:eastAsia="pl-PL" w:bidi="pl-PL"/>
      </w:rPr>
    </w:lvl>
    <w:lvl w:ilvl="2" w:tplc="91444E7E">
      <w:numFmt w:val="bullet"/>
      <w:lvlText w:val="•"/>
      <w:lvlJc w:val="left"/>
      <w:pPr>
        <w:ind w:left="2757" w:hanging="360"/>
      </w:pPr>
      <w:rPr>
        <w:rFonts w:hint="default"/>
        <w:lang w:val="pl-PL" w:eastAsia="pl-PL" w:bidi="pl-PL"/>
      </w:rPr>
    </w:lvl>
    <w:lvl w:ilvl="3" w:tplc="BF3A8BD6">
      <w:numFmt w:val="bullet"/>
      <w:lvlText w:val="•"/>
      <w:lvlJc w:val="left"/>
      <w:pPr>
        <w:ind w:left="3635" w:hanging="360"/>
      </w:pPr>
      <w:rPr>
        <w:rFonts w:hint="default"/>
        <w:lang w:val="pl-PL" w:eastAsia="pl-PL" w:bidi="pl-PL"/>
      </w:rPr>
    </w:lvl>
    <w:lvl w:ilvl="4" w:tplc="FE2EF0D4">
      <w:numFmt w:val="bullet"/>
      <w:lvlText w:val="•"/>
      <w:lvlJc w:val="left"/>
      <w:pPr>
        <w:ind w:left="4514" w:hanging="360"/>
      </w:pPr>
      <w:rPr>
        <w:rFonts w:hint="default"/>
        <w:lang w:val="pl-PL" w:eastAsia="pl-PL" w:bidi="pl-PL"/>
      </w:rPr>
    </w:lvl>
    <w:lvl w:ilvl="5" w:tplc="8CCCD776">
      <w:numFmt w:val="bullet"/>
      <w:lvlText w:val="•"/>
      <w:lvlJc w:val="left"/>
      <w:pPr>
        <w:ind w:left="5393" w:hanging="360"/>
      </w:pPr>
      <w:rPr>
        <w:rFonts w:hint="default"/>
        <w:lang w:val="pl-PL" w:eastAsia="pl-PL" w:bidi="pl-PL"/>
      </w:rPr>
    </w:lvl>
    <w:lvl w:ilvl="6" w:tplc="53A66004">
      <w:numFmt w:val="bullet"/>
      <w:lvlText w:val="•"/>
      <w:lvlJc w:val="left"/>
      <w:pPr>
        <w:ind w:left="6271" w:hanging="360"/>
      </w:pPr>
      <w:rPr>
        <w:rFonts w:hint="default"/>
        <w:lang w:val="pl-PL" w:eastAsia="pl-PL" w:bidi="pl-PL"/>
      </w:rPr>
    </w:lvl>
    <w:lvl w:ilvl="7" w:tplc="DB8AE38C">
      <w:numFmt w:val="bullet"/>
      <w:lvlText w:val="•"/>
      <w:lvlJc w:val="left"/>
      <w:pPr>
        <w:ind w:left="7150" w:hanging="360"/>
      </w:pPr>
      <w:rPr>
        <w:rFonts w:hint="default"/>
        <w:lang w:val="pl-PL" w:eastAsia="pl-PL" w:bidi="pl-PL"/>
      </w:rPr>
    </w:lvl>
    <w:lvl w:ilvl="8" w:tplc="101E8D8C">
      <w:numFmt w:val="bullet"/>
      <w:lvlText w:val="•"/>
      <w:lvlJc w:val="left"/>
      <w:pPr>
        <w:ind w:left="8029" w:hanging="360"/>
      </w:pPr>
      <w:rPr>
        <w:rFonts w:hint="default"/>
        <w:lang w:val="pl-PL" w:eastAsia="pl-PL" w:bidi="pl-PL"/>
      </w:rPr>
    </w:lvl>
  </w:abstractNum>
  <w:abstractNum w:abstractNumId="77"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43363D6E"/>
    <w:multiLevelType w:val="hybridMultilevel"/>
    <w:tmpl w:val="C0622272"/>
    <w:lvl w:ilvl="0" w:tplc="E370F2A6">
      <w:start w:val="1"/>
      <w:numFmt w:val="decimal"/>
      <w:lvlText w:val="%1)"/>
      <w:lvlJc w:val="left"/>
      <w:pPr>
        <w:ind w:left="996" w:hanging="360"/>
        <w:jc w:val="left"/>
      </w:pPr>
      <w:rPr>
        <w:rFonts w:ascii="Cambria" w:eastAsia="Cambria" w:hAnsi="Cambria" w:cs="Cambria" w:hint="default"/>
        <w:w w:val="100"/>
        <w:sz w:val="22"/>
        <w:szCs w:val="22"/>
        <w:lang w:val="pl-PL" w:eastAsia="pl-PL" w:bidi="pl-PL"/>
      </w:rPr>
    </w:lvl>
    <w:lvl w:ilvl="1" w:tplc="521ECF04">
      <w:numFmt w:val="bullet"/>
      <w:lvlText w:val="•"/>
      <w:lvlJc w:val="left"/>
      <w:pPr>
        <w:ind w:left="1878" w:hanging="360"/>
      </w:pPr>
      <w:rPr>
        <w:rFonts w:hint="default"/>
        <w:lang w:val="pl-PL" w:eastAsia="pl-PL" w:bidi="pl-PL"/>
      </w:rPr>
    </w:lvl>
    <w:lvl w:ilvl="2" w:tplc="7F74EDCE">
      <w:numFmt w:val="bullet"/>
      <w:lvlText w:val="•"/>
      <w:lvlJc w:val="left"/>
      <w:pPr>
        <w:ind w:left="2757" w:hanging="360"/>
      </w:pPr>
      <w:rPr>
        <w:rFonts w:hint="default"/>
        <w:lang w:val="pl-PL" w:eastAsia="pl-PL" w:bidi="pl-PL"/>
      </w:rPr>
    </w:lvl>
    <w:lvl w:ilvl="3" w:tplc="83561414">
      <w:numFmt w:val="bullet"/>
      <w:lvlText w:val="•"/>
      <w:lvlJc w:val="left"/>
      <w:pPr>
        <w:ind w:left="3635" w:hanging="360"/>
      </w:pPr>
      <w:rPr>
        <w:rFonts w:hint="default"/>
        <w:lang w:val="pl-PL" w:eastAsia="pl-PL" w:bidi="pl-PL"/>
      </w:rPr>
    </w:lvl>
    <w:lvl w:ilvl="4" w:tplc="973E9F7A">
      <w:numFmt w:val="bullet"/>
      <w:lvlText w:val="•"/>
      <w:lvlJc w:val="left"/>
      <w:pPr>
        <w:ind w:left="4514" w:hanging="360"/>
      </w:pPr>
      <w:rPr>
        <w:rFonts w:hint="default"/>
        <w:lang w:val="pl-PL" w:eastAsia="pl-PL" w:bidi="pl-PL"/>
      </w:rPr>
    </w:lvl>
    <w:lvl w:ilvl="5" w:tplc="B4E68466">
      <w:numFmt w:val="bullet"/>
      <w:lvlText w:val="•"/>
      <w:lvlJc w:val="left"/>
      <w:pPr>
        <w:ind w:left="5393" w:hanging="360"/>
      </w:pPr>
      <w:rPr>
        <w:rFonts w:hint="default"/>
        <w:lang w:val="pl-PL" w:eastAsia="pl-PL" w:bidi="pl-PL"/>
      </w:rPr>
    </w:lvl>
    <w:lvl w:ilvl="6" w:tplc="E3E801DA">
      <w:numFmt w:val="bullet"/>
      <w:lvlText w:val="•"/>
      <w:lvlJc w:val="left"/>
      <w:pPr>
        <w:ind w:left="6271" w:hanging="360"/>
      </w:pPr>
      <w:rPr>
        <w:rFonts w:hint="default"/>
        <w:lang w:val="pl-PL" w:eastAsia="pl-PL" w:bidi="pl-PL"/>
      </w:rPr>
    </w:lvl>
    <w:lvl w:ilvl="7" w:tplc="8524457A">
      <w:numFmt w:val="bullet"/>
      <w:lvlText w:val="•"/>
      <w:lvlJc w:val="left"/>
      <w:pPr>
        <w:ind w:left="7150" w:hanging="360"/>
      </w:pPr>
      <w:rPr>
        <w:rFonts w:hint="default"/>
        <w:lang w:val="pl-PL" w:eastAsia="pl-PL" w:bidi="pl-PL"/>
      </w:rPr>
    </w:lvl>
    <w:lvl w:ilvl="8" w:tplc="DE527CAC">
      <w:numFmt w:val="bullet"/>
      <w:lvlText w:val="•"/>
      <w:lvlJc w:val="left"/>
      <w:pPr>
        <w:ind w:left="8029" w:hanging="360"/>
      </w:pPr>
      <w:rPr>
        <w:rFonts w:hint="default"/>
        <w:lang w:val="pl-PL" w:eastAsia="pl-PL" w:bidi="pl-PL"/>
      </w:rPr>
    </w:lvl>
  </w:abstractNum>
  <w:abstractNum w:abstractNumId="80"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3"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4"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85"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6"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9"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3" w15:restartNumberingAfterBreak="0">
    <w:nsid w:val="52D04698"/>
    <w:multiLevelType w:val="hybridMultilevel"/>
    <w:tmpl w:val="ED628D00"/>
    <w:lvl w:ilvl="0" w:tplc="A0B85994">
      <w:numFmt w:val="bullet"/>
      <w:lvlText w:val=""/>
      <w:lvlJc w:val="left"/>
      <w:pPr>
        <w:ind w:left="559" w:hanging="284"/>
      </w:pPr>
      <w:rPr>
        <w:rFonts w:ascii="Symbol" w:eastAsia="Symbol" w:hAnsi="Symbol" w:cs="Symbol" w:hint="default"/>
        <w:w w:val="100"/>
        <w:sz w:val="22"/>
        <w:szCs w:val="22"/>
        <w:lang w:val="pl-PL" w:eastAsia="pl-PL" w:bidi="pl-PL"/>
      </w:rPr>
    </w:lvl>
    <w:lvl w:ilvl="1" w:tplc="081A2C46">
      <w:numFmt w:val="bullet"/>
      <w:lvlText w:val=""/>
      <w:lvlJc w:val="left"/>
      <w:pPr>
        <w:ind w:left="996" w:hanging="360"/>
      </w:pPr>
      <w:rPr>
        <w:rFonts w:ascii="Symbol" w:eastAsia="Symbol" w:hAnsi="Symbol" w:cs="Symbol" w:hint="default"/>
        <w:w w:val="100"/>
        <w:sz w:val="22"/>
        <w:szCs w:val="22"/>
        <w:lang w:val="pl-PL" w:eastAsia="pl-PL" w:bidi="pl-PL"/>
      </w:rPr>
    </w:lvl>
    <w:lvl w:ilvl="2" w:tplc="07EC2942">
      <w:numFmt w:val="bullet"/>
      <w:lvlText w:val="-"/>
      <w:lvlJc w:val="left"/>
      <w:pPr>
        <w:ind w:left="1308" w:hanging="360"/>
      </w:pPr>
      <w:rPr>
        <w:rFonts w:ascii="Arial" w:eastAsia="Arial" w:hAnsi="Arial" w:cs="Arial" w:hint="default"/>
        <w:w w:val="100"/>
        <w:sz w:val="22"/>
        <w:szCs w:val="22"/>
        <w:lang w:val="pl-PL" w:eastAsia="pl-PL" w:bidi="pl-PL"/>
      </w:rPr>
    </w:lvl>
    <w:lvl w:ilvl="3" w:tplc="361C4182">
      <w:numFmt w:val="bullet"/>
      <w:lvlText w:val="•"/>
      <w:lvlJc w:val="left"/>
      <w:pPr>
        <w:ind w:left="2360" w:hanging="360"/>
      </w:pPr>
      <w:rPr>
        <w:rFonts w:hint="default"/>
        <w:lang w:val="pl-PL" w:eastAsia="pl-PL" w:bidi="pl-PL"/>
      </w:rPr>
    </w:lvl>
    <w:lvl w:ilvl="4" w:tplc="6AA839D4">
      <w:numFmt w:val="bullet"/>
      <w:lvlText w:val="•"/>
      <w:lvlJc w:val="left"/>
      <w:pPr>
        <w:ind w:left="3421" w:hanging="360"/>
      </w:pPr>
      <w:rPr>
        <w:rFonts w:hint="default"/>
        <w:lang w:val="pl-PL" w:eastAsia="pl-PL" w:bidi="pl-PL"/>
      </w:rPr>
    </w:lvl>
    <w:lvl w:ilvl="5" w:tplc="FCB68E6E">
      <w:numFmt w:val="bullet"/>
      <w:lvlText w:val="•"/>
      <w:lvlJc w:val="left"/>
      <w:pPr>
        <w:ind w:left="4482" w:hanging="360"/>
      </w:pPr>
      <w:rPr>
        <w:rFonts w:hint="default"/>
        <w:lang w:val="pl-PL" w:eastAsia="pl-PL" w:bidi="pl-PL"/>
      </w:rPr>
    </w:lvl>
    <w:lvl w:ilvl="6" w:tplc="B630EFFA">
      <w:numFmt w:val="bullet"/>
      <w:lvlText w:val="•"/>
      <w:lvlJc w:val="left"/>
      <w:pPr>
        <w:ind w:left="5543" w:hanging="360"/>
      </w:pPr>
      <w:rPr>
        <w:rFonts w:hint="default"/>
        <w:lang w:val="pl-PL" w:eastAsia="pl-PL" w:bidi="pl-PL"/>
      </w:rPr>
    </w:lvl>
    <w:lvl w:ilvl="7" w:tplc="F9C6CCE6">
      <w:numFmt w:val="bullet"/>
      <w:lvlText w:val="•"/>
      <w:lvlJc w:val="left"/>
      <w:pPr>
        <w:ind w:left="6604" w:hanging="360"/>
      </w:pPr>
      <w:rPr>
        <w:rFonts w:hint="default"/>
        <w:lang w:val="pl-PL" w:eastAsia="pl-PL" w:bidi="pl-PL"/>
      </w:rPr>
    </w:lvl>
    <w:lvl w:ilvl="8" w:tplc="3232FE7E">
      <w:numFmt w:val="bullet"/>
      <w:lvlText w:val="•"/>
      <w:lvlJc w:val="left"/>
      <w:pPr>
        <w:ind w:left="7664" w:hanging="360"/>
      </w:pPr>
      <w:rPr>
        <w:rFonts w:hint="default"/>
        <w:lang w:val="pl-PL" w:eastAsia="pl-PL" w:bidi="pl-PL"/>
      </w:rPr>
    </w:lvl>
  </w:abstractNum>
  <w:abstractNum w:abstractNumId="94"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5"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6" w15:restartNumberingAfterBreak="0">
    <w:nsid w:val="561111EA"/>
    <w:multiLevelType w:val="hybridMultilevel"/>
    <w:tmpl w:val="C5FA8CE8"/>
    <w:lvl w:ilvl="0" w:tplc="04150001">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9"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1"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2"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4" w15:restartNumberingAfterBreak="0">
    <w:nsid w:val="5E1A6350"/>
    <w:multiLevelType w:val="hybridMultilevel"/>
    <w:tmpl w:val="99E8F3D6"/>
    <w:lvl w:ilvl="0" w:tplc="EE7003D4">
      <w:numFmt w:val="bullet"/>
      <w:lvlText w:val="-"/>
      <w:lvlJc w:val="left"/>
      <w:pPr>
        <w:ind w:left="1128" w:hanging="425"/>
      </w:pPr>
      <w:rPr>
        <w:rFonts w:ascii="Calibri" w:eastAsia="Calibri" w:hAnsi="Calibri" w:cs="Calibri" w:hint="default"/>
        <w:w w:val="100"/>
        <w:sz w:val="22"/>
        <w:szCs w:val="22"/>
        <w:lang w:val="pl-PL" w:eastAsia="pl-PL" w:bidi="pl-PL"/>
      </w:rPr>
    </w:lvl>
    <w:lvl w:ilvl="1" w:tplc="5E2C2642">
      <w:numFmt w:val="bullet"/>
      <w:lvlText w:val="•"/>
      <w:lvlJc w:val="left"/>
      <w:pPr>
        <w:ind w:left="1986" w:hanging="425"/>
      </w:pPr>
      <w:rPr>
        <w:rFonts w:hint="default"/>
        <w:lang w:val="pl-PL" w:eastAsia="pl-PL" w:bidi="pl-PL"/>
      </w:rPr>
    </w:lvl>
    <w:lvl w:ilvl="2" w:tplc="084822AA">
      <w:numFmt w:val="bullet"/>
      <w:lvlText w:val="•"/>
      <w:lvlJc w:val="left"/>
      <w:pPr>
        <w:ind w:left="2853" w:hanging="425"/>
      </w:pPr>
      <w:rPr>
        <w:rFonts w:hint="default"/>
        <w:lang w:val="pl-PL" w:eastAsia="pl-PL" w:bidi="pl-PL"/>
      </w:rPr>
    </w:lvl>
    <w:lvl w:ilvl="3" w:tplc="3984FFBE">
      <w:numFmt w:val="bullet"/>
      <w:lvlText w:val="•"/>
      <w:lvlJc w:val="left"/>
      <w:pPr>
        <w:ind w:left="3719" w:hanging="425"/>
      </w:pPr>
      <w:rPr>
        <w:rFonts w:hint="default"/>
        <w:lang w:val="pl-PL" w:eastAsia="pl-PL" w:bidi="pl-PL"/>
      </w:rPr>
    </w:lvl>
    <w:lvl w:ilvl="4" w:tplc="E70A1EC4">
      <w:numFmt w:val="bullet"/>
      <w:lvlText w:val="•"/>
      <w:lvlJc w:val="left"/>
      <w:pPr>
        <w:ind w:left="4586" w:hanging="425"/>
      </w:pPr>
      <w:rPr>
        <w:rFonts w:hint="default"/>
        <w:lang w:val="pl-PL" w:eastAsia="pl-PL" w:bidi="pl-PL"/>
      </w:rPr>
    </w:lvl>
    <w:lvl w:ilvl="5" w:tplc="C4A233EA">
      <w:numFmt w:val="bullet"/>
      <w:lvlText w:val="•"/>
      <w:lvlJc w:val="left"/>
      <w:pPr>
        <w:ind w:left="5453" w:hanging="425"/>
      </w:pPr>
      <w:rPr>
        <w:rFonts w:hint="default"/>
        <w:lang w:val="pl-PL" w:eastAsia="pl-PL" w:bidi="pl-PL"/>
      </w:rPr>
    </w:lvl>
    <w:lvl w:ilvl="6" w:tplc="F286AC64">
      <w:numFmt w:val="bullet"/>
      <w:lvlText w:val="•"/>
      <w:lvlJc w:val="left"/>
      <w:pPr>
        <w:ind w:left="6319" w:hanging="425"/>
      </w:pPr>
      <w:rPr>
        <w:rFonts w:hint="default"/>
        <w:lang w:val="pl-PL" w:eastAsia="pl-PL" w:bidi="pl-PL"/>
      </w:rPr>
    </w:lvl>
    <w:lvl w:ilvl="7" w:tplc="EC68030A">
      <w:numFmt w:val="bullet"/>
      <w:lvlText w:val="•"/>
      <w:lvlJc w:val="left"/>
      <w:pPr>
        <w:ind w:left="7186" w:hanging="425"/>
      </w:pPr>
      <w:rPr>
        <w:rFonts w:hint="default"/>
        <w:lang w:val="pl-PL" w:eastAsia="pl-PL" w:bidi="pl-PL"/>
      </w:rPr>
    </w:lvl>
    <w:lvl w:ilvl="8" w:tplc="CE6210F2">
      <w:numFmt w:val="bullet"/>
      <w:lvlText w:val="•"/>
      <w:lvlJc w:val="left"/>
      <w:pPr>
        <w:ind w:left="8053" w:hanging="425"/>
      </w:pPr>
      <w:rPr>
        <w:rFonts w:hint="default"/>
        <w:lang w:val="pl-PL" w:eastAsia="pl-PL" w:bidi="pl-PL"/>
      </w:rPr>
    </w:lvl>
  </w:abstractNum>
  <w:abstractNum w:abstractNumId="105"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8"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9" w15:restartNumberingAfterBreak="0">
    <w:nsid w:val="631906D1"/>
    <w:multiLevelType w:val="hybridMultilevel"/>
    <w:tmpl w:val="52A622AA"/>
    <w:lvl w:ilvl="0" w:tplc="29D07E7E">
      <w:numFmt w:val="bullet"/>
      <w:lvlText w:val="-"/>
      <w:lvlJc w:val="left"/>
      <w:pPr>
        <w:ind w:left="996" w:hanging="360"/>
      </w:pPr>
      <w:rPr>
        <w:rFonts w:ascii="Arial" w:eastAsia="Arial" w:hAnsi="Arial" w:cs="Arial" w:hint="default"/>
        <w:w w:val="100"/>
        <w:sz w:val="22"/>
        <w:szCs w:val="22"/>
        <w:lang w:val="pl-PL" w:eastAsia="pl-PL" w:bidi="pl-PL"/>
      </w:rPr>
    </w:lvl>
    <w:lvl w:ilvl="1" w:tplc="1098E136">
      <w:numFmt w:val="bullet"/>
      <w:lvlText w:val="•"/>
      <w:lvlJc w:val="left"/>
      <w:pPr>
        <w:ind w:left="1878" w:hanging="360"/>
      </w:pPr>
      <w:rPr>
        <w:rFonts w:hint="default"/>
        <w:lang w:val="pl-PL" w:eastAsia="pl-PL" w:bidi="pl-PL"/>
      </w:rPr>
    </w:lvl>
    <w:lvl w:ilvl="2" w:tplc="747C56AC">
      <w:numFmt w:val="bullet"/>
      <w:lvlText w:val="•"/>
      <w:lvlJc w:val="left"/>
      <w:pPr>
        <w:ind w:left="2757" w:hanging="360"/>
      </w:pPr>
      <w:rPr>
        <w:rFonts w:hint="default"/>
        <w:lang w:val="pl-PL" w:eastAsia="pl-PL" w:bidi="pl-PL"/>
      </w:rPr>
    </w:lvl>
    <w:lvl w:ilvl="3" w:tplc="7E7A8B20">
      <w:numFmt w:val="bullet"/>
      <w:lvlText w:val="•"/>
      <w:lvlJc w:val="left"/>
      <w:pPr>
        <w:ind w:left="3635" w:hanging="360"/>
      </w:pPr>
      <w:rPr>
        <w:rFonts w:hint="default"/>
        <w:lang w:val="pl-PL" w:eastAsia="pl-PL" w:bidi="pl-PL"/>
      </w:rPr>
    </w:lvl>
    <w:lvl w:ilvl="4" w:tplc="BA1C38BE">
      <w:numFmt w:val="bullet"/>
      <w:lvlText w:val="•"/>
      <w:lvlJc w:val="left"/>
      <w:pPr>
        <w:ind w:left="4514" w:hanging="360"/>
      </w:pPr>
      <w:rPr>
        <w:rFonts w:hint="default"/>
        <w:lang w:val="pl-PL" w:eastAsia="pl-PL" w:bidi="pl-PL"/>
      </w:rPr>
    </w:lvl>
    <w:lvl w:ilvl="5" w:tplc="5F1C3DBE">
      <w:numFmt w:val="bullet"/>
      <w:lvlText w:val="•"/>
      <w:lvlJc w:val="left"/>
      <w:pPr>
        <w:ind w:left="5393" w:hanging="360"/>
      </w:pPr>
      <w:rPr>
        <w:rFonts w:hint="default"/>
        <w:lang w:val="pl-PL" w:eastAsia="pl-PL" w:bidi="pl-PL"/>
      </w:rPr>
    </w:lvl>
    <w:lvl w:ilvl="6" w:tplc="0F9EA3D2">
      <w:numFmt w:val="bullet"/>
      <w:lvlText w:val="•"/>
      <w:lvlJc w:val="left"/>
      <w:pPr>
        <w:ind w:left="6271" w:hanging="360"/>
      </w:pPr>
      <w:rPr>
        <w:rFonts w:hint="default"/>
        <w:lang w:val="pl-PL" w:eastAsia="pl-PL" w:bidi="pl-PL"/>
      </w:rPr>
    </w:lvl>
    <w:lvl w:ilvl="7" w:tplc="32649284">
      <w:numFmt w:val="bullet"/>
      <w:lvlText w:val="•"/>
      <w:lvlJc w:val="left"/>
      <w:pPr>
        <w:ind w:left="7150" w:hanging="360"/>
      </w:pPr>
      <w:rPr>
        <w:rFonts w:hint="default"/>
        <w:lang w:val="pl-PL" w:eastAsia="pl-PL" w:bidi="pl-PL"/>
      </w:rPr>
    </w:lvl>
    <w:lvl w:ilvl="8" w:tplc="36F47752">
      <w:numFmt w:val="bullet"/>
      <w:lvlText w:val="•"/>
      <w:lvlJc w:val="left"/>
      <w:pPr>
        <w:ind w:left="8029" w:hanging="360"/>
      </w:pPr>
      <w:rPr>
        <w:rFonts w:hint="default"/>
        <w:lang w:val="pl-PL" w:eastAsia="pl-PL" w:bidi="pl-PL"/>
      </w:rPr>
    </w:lvl>
  </w:abstractNum>
  <w:abstractNum w:abstractNumId="110"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5"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6B9F71C6"/>
    <w:multiLevelType w:val="hybridMultilevel"/>
    <w:tmpl w:val="19C4D3BC"/>
    <w:lvl w:ilvl="0" w:tplc="84B46772">
      <w:numFmt w:val="bullet"/>
      <w:lvlText w:val="-"/>
      <w:lvlJc w:val="left"/>
      <w:pPr>
        <w:ind w:left="276" w:hanging="154"/>
      </w:pPr>
      <w:rPr>
        <w:rFonts w:ascii="Cambria" w:eastAsia="Cambria" w:hAnsi="Cambria" w:cs="Cambria" w:hint="default"/>
        <w:w w:val="100"/>
        <w:sz w:val="22"/>
        <w:szCs w:val="22"/>
        <w:lang w:val="pl-PL" w:eastAsia="pl-PL" w:bidi="pl-PL"/>
      </w:rPr>
    </w:lvl>
    <w:lvl w:ilvl="1" w:tplc="1C2C1660">
      <w:numFmt w:val="bullet"/>
      <w:lvlText w:val="-"/>
      <w:lvlJc w:val="left"/>
      <w:pPr>
        <w:ind w:left="996" w:hanging="360"/>
      </w:pPr>
      <w:rPr>
        <w:rFonts w:ascii="Calibri" w:eastAsia="Calibri" w:hAnsi="Calibri" w:cs="Calibri" w:hint="default"/>
        <w:w w:val="100"/>
        <w:sz w:val="22"/>
        <w:szCs w:val="22"/>
        <w:lang w:val="pl-PL" w:eastAsia="pl-PL" w:bidi="pl-PL"/>
      </w:rPr>
    </w:lvl>
    <w:lvl w:ilvl="2" w:tplc="CCB49DF8">
      <w:numFmt w:val="bullet"/>
      <w:lvlText w:val="•"/>
      <w:lvlJc w:val="left"/>
      <w:pPr>
        <w:ind w:left="1976" w:hanging="360"/>
      </w:pPr>
      <w:rPr>
        <w:rFonts w:hint="default"/>
        <w:lang w:val="pl-PL" w:eastAsia="pl-PL" w:bidi="pl-PL"/>
      </w:rPr>
    </w:lvl>
    <w:lvl w:ilvl="3" w:tplc="C638F6BA">
      <w:numFmt w:val="bullet"/>
      <w:lvlText w:val="•"/>
      <w:lvlJc w:val="left"/>
      <w:pPr>
        <w:ind w:left="2952" w:hanging="360"/>
      </w:pPr>
      <w:rPr>
        <w:rFonts w:hint="default"/>
        <w:lang w:val="pl-PL" w:eastAsia="pl-PL" w:bidi="pl-PL"/>
      </w:rPr>
    </w:lvl>
    <w:lvl w:ilvl="4" w:tplc="ECEE21AC">
      <w:numFmt w:val="bullet"/>
      <w:lvlText w:val="•"/>
      <w:lvlJc w:val="left"/>
      <w:pPr>
        <w:ind w:left="3928" w:hanging="360"/>
      </w:pPr>
      <w:rPr>
        <w:rFonts w:hint="default"/>
        <w:lang w:val="pl-PL" w:eastAsia="pl-PL" w:bidi="pl-PL"/>
      </w:rPr>
    </w:lvl>
    <w:lvl w:ilvl="5" w:tplc="4BBA8EC0">
      <w:numFmt w:val="bullet"/>
      <w:lvlText w:val="•"/>
      <w:lvlJc w:val="left"/>
      <w:pPr>
        <w:ind w:left="4905" w:hanging="360"/>
      </w:pPr>
      <w:rPr>
        <w:rFonts w:hint="default"/>
        <w:lang w:val="pl-PL" w:eastAsia="pl-PL" w:bidi="pl-PL"/>
      </w:rPr>
    </w:lvl>
    <w:lvl w:ilvl="6" w:tplc="ED4289F2">
      <w:numFmt w:val="bullet"/>
      <w:lvlText w:val="•"/>
      <w:lvlJc w:val="left"/>
      <w:pPr>
        <w:ind w:left="5881" w:hanging="360"/>
      </w:pPr>
      <w:rPr>
        <w:rFonts w:hint="default"/>
        <w:lang w:val="pl-PL" w:eastAsia="pl-PL" w:bidi="pl-PL"/>
      </w:rPr>
    </w:lvl>
    <w:lvl w:ilvl="7" w:tplc="9FF060B8">
      <w:numFmt w:val="bullet"/>
      <w:lvlText w:val="•"/>
      <w:lvlJc w:val="left"/>
      <w:pPr>
        <w:ind w:left="6857" w:hanging="360"/>
      </w:pPr>
      <w:rPr>
        <w:rFonts w:hint="default"/>
        <w:lang w:val="pl-PL" w:eastAsia="pl-PL" w:bidi="pl-PL"/>
      </w:rPr>
    </w:lvl>
    <w:lvl w:ilvl="8" w:tplc="ECE48926">
      <w:numFmt w:val="bullet"/>
      <w:lvlText w:val="•"/>
      <w:lvlJc w:val="left"/>
      <w:pPr>
        <w:ind w:left="7833" w:hanging="360"/>
      </w:pPr>
      <w:rPr>
        <w:rFonts w:hint="default"/>
        <w:lang w:val="pl-PL" w:eastAsia="pl-PL" w:bidi="pl-PL"/>
      </w:rPr>
    </w:lvl>
  </w:abstractNum>
  <w:abstractNum w:abstractNumId="117"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8"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6DDC5609"/>
    <w:multiLevelType w:val="hybridMultilevel"/>
    <w:tmpl w:val="C5723FAC"/>
    <w:lvl w:ilvl="0" w:tplc="32008A64">
      <w:numFmt w:val="bullet"/>
      <w:lvlText w:val="-"/>
      <w:lvlJc w:val="left"/>
      <w:pPr>
        <w:ind w:left="996" w:hanging="360"/>
      </w:pPr>
      <w:rPr>
        <w:rFonts w:ascii="Arial" w:eastAsia="Arial" w:hAnsi="Arial" w:cs="Arial" w:hint="default"/>
        <w:w w:val="100"/>
        <w:sz w:val="22"/>
        <w:szCs w:val="22"/>
        <w:lang w:val="pl-PL" w:eastAsia="pl-PL" w:bidi="pl-PL"/>
      </w:rPr>
    </w:lvl>
    <w:lvl w:ilvl="1" w:tplc="BED216BA">
      <w:numFmt w:val="bullet"/>
      <w:lvlText w:val="•"/>
      <w:lvlJc w:val="left"/>
      <w:pPr>
        <w:ind w:left="1878" w:hanging="360"/>
      </w:pPr>
      <w:rPr>
        <w:rFonts w:hint="default"/>
        <w:lang w:val="pl-PL" w:eastAsia="pl-PL" w:bidi="pl-PL"/>
      </w:rPr>
    </w:lvl>
    <w:lvl w:ilvl="2" w:tplc="50C62C5A">
      <w:numFmt w:val="bullet"/>
      <w:lvlText w:val="•"/>
      <w:lvlJc w:val="left"/>
      <w:pPr>
        <w:ind w:left="2757" w:hanging="360"/>
      </w:pPr>
      <w:rPr>
        <w:rFonts w:hint="default"/>
        <w:lang w:val="pl-PL" w:eastAsia="pl-PL" w:bidi="pl-PL"/>
      </w:rPr>
    </w:lvl>
    <w:lvl w:ilvl="3" w:tplc="FEB05982">
      <w:numFmt w:val="bullet"/>
      <w:lvlText w:val="•"/>
      <w:lvlJc w:val="left"/>
      <w:pPr>
        <w:ind w:left="3635" w:hanging="360"/>
      </w:pPr>
      <w:rPr>
        <w:rFonts w:hint="default"/>
        <w:lang w:val="pl-PL" w:eastAsia="pl-PL" w:bidi="pl-PL"/>
      </w:rPr>
    </w:lvl>
    <w:lvl w:ilvl="4" w:tplc="6728F220">
      <w:numFmt w:val="bullet"/>
      <w:lvlText w:val="•"/>
      <w:lvlJc w:val="left"/>
      <w:pPr>
        <w:ind w:left="4514" w:hanging="360"/>
      </w:pPr>
      <w:rPr>
        <w:rFonts w:hint="default"/>
        <w:lang w:val="pl-PL" w:eastAsia="pl-PL" w:bidi="pl-PL"/>
      </w:rPr>
    </w:lvl>
    <w:lvl w:ilvl="5" w:tplc="73982F7A">
      <w:numFmt w:val="bullet"/>
      <w:lvlText w:val="•"/>
      <w:lvlJc w:val="left"/>
      <w:pPr>
        <w:ind w:left="5393" w:hanging="360"/>
      </w:pPr>
      <w:rPr>
        <w:rFonts w:hint="default"/>
        <w:lang w:val="pl-PL" w:eastAsia="pl-PL" w:bidi="pl-PL"/>
      </w:rPr>
    </w:lvl>
    <w:lvl w:ilvl="6" w:tplc="EB06CF50">
      <w:numFmt w:val="bullet"/>
      <w:lvlText w:val="•"/>
      <w:lvlJc w:val="left"/>
      <w:pPr>
        <w:ind w:left="6271" w:hanging="360"/>
      </w:pPr>
      <w:rPr>
        <w:rFonts w:hint="default"/>
        <w:lang w:val="pl-PL" w:eastAsia="pl-PL" w:bidi="pl-PL"/>
      </w:rPr>
    </w:lvl>
    <w:lvl w:ilvl="7" w:tplc="BEF07176">
      <w:numFmt w:val="bullet"/>
      <w:lvlText w:val="•"/>
      <w:lvlJc w:val="left"/>
      <w:pPr>
        <w:ind w:left="7150" w:hanging="360"/>
      </w:pPr>
      <w:rPr>
        <w:rFonts w:hint="default"/>
        <w:lang w:val="pl-PL" w:eastAsia="pl-PL" w:bidi="pl-PL"/>
      </w:rPr>
    </w:lvl>
    <w:lvl w:ilvl="8" w:tplc="50486822">
      <w:numFmt w:val="bullet"/>
      <w:lvlText w:val="•"/>
      <w:lvlJc w:val="left"/>
      <w:pPr>
        <w:ind w:left="8029" w:hanging="360"/>
      </w:pPr>
      <w:rPr>
        <w:rFonts w:hint="default"/>
        <w:lang w:val="pl-PL" w:eastAsia="pl-PL" w:bidi="pl-PL"/>
      </w:rPr>
    </w:lvl>
  </w:abstractNum>
  <w:abstractNum w:abstractNumId="122" w15:restartNumberingAfterBreak="0">
    <w:nsid w:val="6E8406C6"/>
    <w:multiLevelType w:val="hybridMultilevel"/>
    <w:tmpl w:val="391434E6"/>
    <w:lvl w:ilvl="0" w:tplc="A742257A">
      <w:numFmt w:val="bullet"/>
      <w:lvlText w:val="-"/>
      <w:lvlJc w:val="left"/>
      <w:pPr>
        <w:ind w:left="996" w:hanging="360"/>
      </w:pPr>
      <w:rPr>
        <w:rFonts w:ascii="Calibri" w:eastAsia="Calibri" w:hAnsi="Calibri" w:cs="Calibri" w:hint="default"/>
        <w:w w:val="100"/>
        <w:sz w:val="22"/>
        <w:szCs w:val="22"/>
        <w:lang w:val="pl-PL" w:eastAsia="pl-PL" w:bidi="pl-PL"/>
      </w:rPr>
    </w:lvl>
    <w:lvl w:ilvl="1" w:tplc="07C21768">
      <w:numFmt w:val="bullet"/>
      <w:lvlText w:val="•"/>
      <w:lvlJc w:val="left"/>
      <w:pPr>
        <w:ind w:left="1878" w:hanging="360"/>
      </w:pPr>
      <w:rPr>
        <w:rFonts w:hint="default"/>
        <w:lang w:val="pl-PL" w:eastAsia="pl-PL" w:bidi="pl-PL"/>
      </w:rPr>
    </w:lvl>
    <w:lvl w:ilvl="2" w:tplc="55CCFCE8">
      <w:numFmt w:val="bullet"/>
      <w:lvlText w:val="•"/>
      <w:lvlJc w:val="left"/>
      <w:pPr>
        <w:ind w:left="2757" w:hanging="360"/>
      </w:pPr>
      <w:rPr>
        <w:rFonts w:hint="default"/>
        <w:lang w:val="pl-PL" w:eastAsia="pl-PL" w:bidi="pl-PL"/>
      </w:rPr>
    </w:lvl>
    <w:lvl w:ilvl="3" w:tplc="16783BE0">
      <w:numFmt w:val="bullet"/>
      <w:lvlText w:val="•"/>
      <w:lvlJc w:val="left"/>
      <w:pPr>
        <w:ind w:left="3635" w:hanging="360"/>
      </w:pPr>
      <w:rPr>
        <w:rFonts w:hint="default"/>
        <w:lang w:val="pl-PL" w:eastAsia="pl-PL" w:bidi="pl-PL"/>
      </w:rPr>
    </w:lvl>
    <w:lvl w:ilvl="4" w:tplc="4E10523A">
      <w:numFmt w:val="bullet"/>
      <w:lvlText w:val="•"/>
      <w:lvlJc w:val="left"/>
      <w:pPr>
        <w:ind w:left="4514" w:hanging="360"/>
      </w:pPr>
      <w:rPr>
        <w:rFonts w:hint="default"/>
        <w:lang w:val="pl-PL" w:eastAsia="pl-PL" w:bidi="pl-PL"/>
      </w:rPr>
    </w:lvl>
    <w:lvl w:ilvl="5" w:tplc="143CC986">
      <w:numFmt w:val="bullet"/>
      <w:lvlText w:val="•"/>
      <w:lvlJc w:val="left"/>
      <w:pPr>
        <w:ind w:left="5393" w:hanging="360"/>
      </w:pPr>
      <w:rPr>
        <w:rFonts w:hint="default"/>
        <w:lang w:val="pl-PL" w:eastAsia="pl-PL" w:bidi="pl-PL"/>
      </w:rPr>
    </w:lvl>
    <w:lvl w:ilvl="6" w:tplc="C53AD9BA">
      <w:numFmt w:val="bullet"/>
      <w:lvlText w:val="•"/>
      <w:lvlJc w:val="left"/>
      <w:pPr>
        <w:ind w:left="6271" w:hanging="360"/>
      </w:pPr>
      <w:rPr>
        <w:rFonts w:hint="default"/>
        <w:lang w:val="pl-PL" w:eastAsia="pl-PL" w:bidi="pl-PL"/>
      </w:rPr>
    </w:lvl>
    <w:lvl w:ilvl="7" w:tplc="69B0E18C">
      <w:numFmt w:val="bullet"/>
      <w:lvlText w:val="•"/>
      <w:lvlJc w:val="left"/>
      <w:pPr>
        <w:ind w:left="7150" w:hanging="360"/>
      </w:pPr>
      <w:rPr>
        <w:rFonts w:hint="default"/>
        <w:lang w:val="pl-PL" w:eastAsia="pl-PL" w:bidi="pl-PL"/>
      </w:rPr>
    </w:lvl>
    <w:lvl w:ilvl="8" w:tplc="58924B42">
      <w:numFmt w:val="bullet"/>
      <w:lvlText w:val="•"/>
      <w:lvlJc w:val="left"/>
      <w:pPr>
        <w:ind w:left="8029" w:hanging="360"/>
      </w:pPr>
      <w:rPr>
        <w:rFonts w:hint="default"/>
        <w:lang w:val="pl-PL" w:eastAsia="pl-PL" w:bidi="pl-PL"/>
      </w:rPr>
    </w:lvl>
  </w:abstractNum>
  <w:abstractNum w:abstractNumId="123"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8"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0" w15:restartNumberingAfterBreak="0">
    <w:nsid w:val="73071222"/>
    <w:multiLevelType w:val="hybridMultilevel"/>
    <w:tmpl w:val="B8A2C760"/>
    <w:lvl w:ilvl="0" w:tplc="319A68B0">
      <w:numFmt w:val="bullet"/>
      <w:lvlText w:val=""/>
      <w:lvlJc w:val="left"/>
      <w:pPr>
        <w:ind w:left="996" w:hanging="360"/>
      </w:pPr>
      <w:rPr>
        <w:rFonts w:ascii="Symbol" w:eastAsia="Symbol" w:hAnsi="Symbol" w:cs="Symbol" w:hint="default"/>
        <w:w w:val="100"/>
        <w:sz w:val="22"/>
        <w:szCs w:val="22"/>
        <w:lang w:val="pl-PL" w:eastAsia="pl-PL" w:bidi="pl-PL"/>
      </w:rPr>
    </w:lvl>
    <w:lvl w:ilvl="1" w:tplc="8738EB48">
      <w:numFmt w:val="bullet"/>
      <w:lvlText w:val="•"/>
      <w:lvlJc w:val="left"/>
      <w:pPr>
        <w:ind w:left="1878" w:hanging="360"/>
      </w:pPr>
      <w:rPr>
        <w:rFonts w:hint="default"/>
        <w:lang w:val="pl-PL" w:eastAsia="pl-PL" w:bidi="pl-PL"/>
      </w:rPr>
    </w:lvl>
    <w:lvl w:ilvl="2" w:tplc="C48E146A">
      <w:numFmt w:val="bullet"/>
      <w:lvlText w:val="•"/>
      <w:lvlJc w:val="left"/>
      <w:pPr>
        <w:ind w:left="2757" w:hanging="360"/>
      </w:pPr>
      <w:rPr>
        <w:rFonts w:hint="default"/>
        <w:lang w:val="pl-PL" w:eastAsia="pl-PL" w:bidi="pl-PL"/>
      </w:rPr>
    </w:lvl>
    <w:lvl w:ilvl="3" w:tplc="A0A67DB4">
      <w:numFmt w:val="bullet"/>
      <w:lvlText w:val="•"/>
      <w:lvlJc w:val="left"/>
      <w:pPr>
        <w:ind w:left="3635" w:hanging="360"/>
      </w:pPr>
      <w:rPr>
        <w:rFonts w:hint="default"/>
        <w:lang w:val="pl-PL" w:eastAsia="pl-PL" w:bidi="pl-PL"/>
      </w:rPr>
    </w:lvl>
    <w:lvl w:ilvl="4" w:tplc="F3D6E520">
      <w:numFmt w:val="bullet"/>
      <w:lvlText w:val="•"/>
      <w:lvlJc w:val="left"/>
      <w:pPr>
        <w:ind w:left="4514" w:hanging="360"/>
      </w:pPr>
      <w:rPr>
        <w:rFonts w:hint="default"/>
        <w:lang w:val="pl-PL" w:eastAsia="pl-PL" w:bidi="pl-PL"/>
      </w:rPr>
    </w:lvl>
    <w:lvl w:ilvl="5" w:tplc="7C58B092">
      <w:numFmt w:val="bullet"/>
      <w:lvlText w:val="•"/>
      <w:lvlJc w:val="left"/>
      <w:pPr>
        <w:ind w:left="5393" w:hanging="360"/>
      </w:pPr>
      <w:rPr>
        <w:rFonts w:hint="default"/>
        <w:lang w:val="pl-PL" w:eastAsia="pl-PL" w:bidi="pl-PL"/>
      </w:rPr>
    </w:lvl>
    <w:lvl w:ilvl="6" w:tplc="72CA3090">
      <w:numFmt w:val="bullet"/>
      <w:lvlText w:val="•"/>
      <w:lvlJc w:val="left"/>
      <w:pPr>
        <w:ind w:left="6271" w:hanging="360"/>
      </w:pPr>
      <w:rPr>
        <w:rFonts w:hint="default"/>
        <w:lang w:val="pl-PL" w:eastAsia="pl-PL" w:bidi="pl-PL"/>
      </w:rPr>
    </w:lvl>
    <w:lvl w:ilvl="7" w:tplc="78828E72">
      <w:numFmt w:val="bullet"/>
      <w:lvlText w:val="•"/>
      <w:lvlJc w:val="left"/>
      <w:pPr>
        <w:ind w:left="7150" w:hanging="360"/>
      </w:pPr>
      <w:rPr>
        <w:rFonts w:hint="default"/>
        <w:lang w:val="pl-PL" w:eastAsia="pl-PL" w:bidi="pl-PL"/>
      </w:rPr>
    </w:lvl>
    <w:lvl w:ilvl="8" w:tplc="2C1A2EE6">
      <w:numFmt w:val="bullet"/>
      <w:lvlText w:val="•"/>
      <w:lvlJc w:val="left"/>
      <w:pPr>
        <w:ind w:left="8029" w:hanging="360"/>
      </w:pPr>
      <w:rPr>
        <w:rFonts w:hint="default"/>
        <w:lang w:val="pl-PL" w:eastAsia="pl-PL" w:bidi="pl-PL"/>
      </w:rPr>
    </w:lvl>
  </w:abstractNum>
  <w:abstractNum w:abstractNumId="131"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3"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4"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6"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8"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9"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40"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7B5A76A9"/>
    <w:multiLevelType w:val="hybridMultilevel"/>
    <w:tmpl w:val="17441526"/>
    <w:lvl w:ilvl="0" w:tplc="B22EFF98">
      <w:start w:val="1"/>
      <w:numFmt w:val="decimal"/>
      <w:lvlText w:val="%1)"/>
      <w:lvlJc w:val="left"/>
      <w:pPr>
        <w:ind w:left="1063" w:hanging="360"/>
        <w:jc w:val="left"/>
      </w:pPr>
      <w:rPr>
        <w:rFonts w:ascii="Cambria" w:eastAsia="Cambria" w:hAnsi="Cambria" w:cs="Cambria" w:hint="default"/>
        <w:w w:val="100"/>
        <w:sz w:val="22"/>
        <w:szCs w:val="22"/>
        <w:lang w:val="pl-PL" w:eastAsia="pl-PL" w:bidi="pl-PL"/>
      </w:rPr>
    </w:lvl>
    <w:lvl w:ilvl="1" w:tplc="120812EE">
      <w:numFmt w:val="bullet"/>
      <w:lvlText w:val="•"/>
      <w:lvlJc w:val="left"/>
      <w:pPr>
        <w:ind w:left="1932" w:hanging="360"/>
      </w:pPr>
      <w:rPr>
        <w:rFonts w:hint="default"/>
        <w:lang w:val="pl-PL" w:eastAsia="pl-PL" w:bidi="pl-PL"/>
      </w:rPr>
    </w:lvl>
    <w:lvl w:ilvl="2" w:tplc="89DAF266">
      <w:numFmt w:val="bullet"/>
      <w:lvlText w:val="•"/>
      <w:lvlJc w:val="left"/>
      <w:pPr>
        <w:ind w:left="2805" w:hanging="360"/>
      </w:pPr>
      <w:rPr>
        <w:rFonts w:hint="default"/>
        <w:lang w:val="pl-PL" w:eastAsia="pl-PL" w:bidi="pl-PL"/>
      </w:rPr>
    </w:lvl>
    <w:lvl w:ilvl="3" w:tplc="D5ACD0C2">
      <w:numFmt w:val="bullet"/>
      <w:lvlText w:val="•"/>
      <w:lvlJc w:val="left"/>
      <w:pPr>
        <w:ind w:left="3677" w:hanging="360"/>
      </w:pPr>
      <w:rPr>
        <w:rFonts w:hint="default"/>
        <w:lang w:val="pl-PL" w:eastAsia="pl-PL" w:bidi="pl-PL"/>
      </w:rPr>
    </w:lvl>
    <w:lvl w:ilvl="4" w:tplc="17A45086">
      <w:numFmt w:val="bullet"/>
      <w:lvlText w:val="•"/>
      <w:lvlJc w:val="left"/>
      <w:pPr>
        <w:ind w:left="4550" w:hanging="360"/>
      </w:pPr>
      <w:rPr>
        <w:rFonts w:hint="default"/>
        <w:lang w:val="pl-PL" w:eastAsia="pl-PL" w:bidi="pl-PL"/>
      </w:rPr>
    </w:lvl>
    <w:lvl w:ilvl="5" w:tplc="9F3C3CE0">
      <w:numFmt w:val="bullet"/>
      <w:lvlText w:val="•"/>
      <w:lvlJc w:val="left"/>
      <w:pPr>
        <w:ind w:left="5423" w:hanging="360"/>
      </w:pPr>
      <w:rPr>
        <w:rFonts w:hint="default"/>
        <w:lang w:val="pl-PL" w:eastAsia="pl-PL" w:bidi="pl-PL"/>
      </w:rPr>
    </w:lvl>
    <w:lvl w:ilvl="6" w:tplc="E9367E44">
      <w:numFmt w:val="bullet"/>
      <w:lvlText w:val="•"/>
      <w:lvlJc w:val="left"/>
      <w:pPr>
        <w:ind w:left="6295" w:hanging="360"/>
      </w:pPr>
      <w:rPr>
        <w:rFonts w:hint="default"/>
        <w:lang w:val="pl-PL" w:eastAsia="pl-PL" w:bidi="pl-PL"/>
      </w:rPr>
    </w:lvl>
    <w:lvl w:ilvl="7" w:tplc="98488C0E">
      <w:numFmt w:val="bullet"/>
      <w:lvlText w:val="•"/>
      <w:lvlJc w:val="left"/>
      <w:pPr>
        <w:ind w:left="7168" w:hanging="360"/>
      </w:pPr>
      <w:rPr>
        <w:rFonts w:hint="default"/>
        <w:lang w:val="pl-PL" w:eastAsia="pl-PL" w:bidi="pl-PL"/>
      </w:rPr>
    </w:lvl>
    <w:lvl w:ilvl="8" w:tplc="61AC5EE6">
      <w:numFmt w:val="bullet"/>
      <w:lvlText w:val="•"/>
      <w:lvlJc w:val="left"/>
      <w:pPr>
        <w:ind w:left="8041" w:hanging="360"/>
      </w:pPr>
      <w:rPr>
        <w:rFonts w:hint="default"/>
        <w:lang w:val="pl-PL" w:eastAsia="pl-PL" w:bidi="pl-PL"/>
      </w:rPr>
    </w:lvl>
  </w:abstractNum>
  <w:abstractNum w:abstractNumId="142"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44"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7F7C101F"/>
    <w:multiLevelType w:val="hybridMultilevel"/>
    <w:tmpl w:val="6C6A7DA0"/>
    <w:lvl w:ilvl="0" w:tplc="D754505C">
      <w:numFmt w:val="bullet"/>
      <w:lvlText w:val="-"/>
      <w:lvlJc w:val="left"/>
      <w:pPr>
        <w:ind w:left="1106" w:hanging="123"/>
      </w:pPr>
      <w:rPr>
        <w:rFonts w:ascii="Cambria" w:eastAsia="Cambria" w:hAnsi="Cambria" w:cs="Cambria" w:hint="default"/>
        <w:w w:val="100"/>
        <w:sz w:val="22"/>
        <w:szCs w:val="22"/>
        <w:lang w:val="pl-PL" w:eastAsia="pl-PL" w:bidi="pl-PL"/>
      </w:rPr>
    </w:lvl>
    <w:lvl w:ilvl="1" w:tplc="619871BC">
      <w:numFmt w:val="bullet"/>
      <w:lvlText w:val="•"/>
      <w:lvlJc w:val="left"/>
      <w:pPr>
        <w:ind w:left="1968" w:hanging="123"/>
      </w:pPr>
      <w:rPr>
        <w:rFonts w:hint="default"/>
        <w:lang w:val="pl-PL" w:eastAsia="pl-PL" w:bidi="pl-PL"/>
      </w:rPr>
    </w:lvl>
    <w:lvl w:ilvl="2" w:tplc="D2021C36">
      <w:numFmt w:val="bullet"/>
      <w:lvlText w:val="•"/>
      <w:lvlJc w:val="left"/>
      <w:pPr>
        <w:ind w:left="2837" w:hanging="123"/>
      </w:pPr>
      <w:rPr>
        <w:rFonts w:hint="default"/>
        <w:lang w:val="pl-PL" w:eastAsia="pl-PL" w:bidi="pl-PL"/>
      </w:rPr>
    </w:lvl>
    <w:lvl w:ilvl="3" w:tplc="A5005AF2">
      <w:numFmt w:val="bullet"/>
      <w:lvlText w:val="•"/>
      <w:lvlJc w:val="left"/>
      <w:pPr>
        <w:ind w:left="3705" w:hanging="123"/>
      </w:pPr>
      <w:rPr>
        <w:rFonts w:hint="default"/>
        <w:lang w:val="pl-PL" w:eastAsia="pl-PL" w:bidi="pl-PL"/>
      </w:rPr>
    </w:lvl>
    <w:lvl w:ilvl="4" w:tplc="4D32E998">
      <w:numFmt w:val="bullet"/>
      <w:lvlText w:val="•"/>
      <w:lvlJc w:val="left"/>
      <w:pPr>
        <w:ind w:left="4574" w:hanging="123"/>
      </w:pPr>
      <w:rPr>
        <w:rFonts w:hint="default"/>
        <w:lang w:val="pl-PL" w:eastAsia="pl-PL" w:bidi="pl-PL"/>
      </w:rPr>
    </w:lvl>
    <w:lvl w:ilvl="5" w:tplc="250239CC">
      <w:numFmt w:val="bullet"/>
      <w:lvlText w:val="•"/>
      <w:lvlJc w:val="left"/>
      <w:pPr>
        <w:ind w:left="5443" w:hanging="123"/>
      </w:pPr>
      <w:rPr>
        <w:rFonts w:hint="default"/>
        <w:lang w:val="pl-PL" w:eastAsia="pl-PL" w:bidi="pl-PL"/>
      </w:rPr>
    </w:lvl>
    <w:lvl w:ilvl="6" w:tplc="D0C8429E">
      <w:numFmt w:val="bullet"/>
      <w:lvlText w:val="•"/>
      <w:lvlJc w:val="left"/>
      <w:pPr>
        <w:ind w:left="6311" w:hanging="123"/>
      </w:pPr>
      <w:rPr>
        <w:rFonts w:hint="default"/>
        <w:lang w:val="pl-PL" w:eastAsia="pl-PL" w:bidi="pl-PL"/>
      </w:rPr>
    </w:lvl>
    <w:lvl w:ilvl="7" w:tplc="F47CE1F8">
      <w:numFmt w:val="bullet"/>
      <w:lvlText w:val="•"/>
      <w:lvlJc w:val="left"/>
      <w:pPr>
        <w:ind w:left="7180" w:hanging="123"/>
      </w:pPr>
      <w:rPr>
        <w:rFonts w:hint="default"/>
        <w:lang w:val="pl-PL" w:eastAsia="pl-PL" w:bidi="pl-PL"/>
      </w:rPr>
    </w:lvl>
    <w:lvl w:ilvl="8" w:tplc="924E6576">
      <w:numFmt w:val="bullet"/>
      <w:lvlText w:val="•"/>
      <w:lvlJc w:val="left"/>
      <w:pPr>
        <w:ind w:left="8049" w:hanging="123"/>
      </w:pPr>
      <w:rPr>
        <w:rFonts w:hint="default"/>
        <w:lang w:val="pl-PL" w:eastAsia="pl-PL" w:bidi="pl-PL"/>
      </w:rPr>
    </w:lvl>
  </w:abstractNum>
  <w:num w:numId="1" w16cid:durableId="617031335">
    <w:abstractNumId w:val="70"/>
  </w:num>
  <w:num w:numId="2" w16cid:durableId="748162601">
    <w:abstractNumId w:val="61"/>
  </w:num>
  <w:num w:numId="3" w16cid:durableId="293873159">
    <w:abstractNumId w:val="76"/>
  </w:num>
  <w:num w:numId="4" w16cid:durableId="1665936067">
    <w:abstractNumId w:val="109"/>
  </w:num>
  <w:num w:numId="5" w16cid:durableId="990594140">
    <w:abstractNumId w:val="40"/>
  </w:num>
  <w:num w:numId="6" w16cid:durableId="1678388302">
    <w:abstractNumId w:val="141"/>
  </w:num>
  <w:num w:numId="7" w16cid:durableId="1053232243">
    <w:abstractNumId w:val="19"/>
  </w:num>
  <w:num w:numId="8" w16cid:durableId="701125428">
    <w:abstractNumId w:val="79"/>
  </w:num>
  <w:num w:numId="9" w16cid:durableId="1874688009">
    <w:abstractNumId w:val="121"/>
  </w:num>
  <w:num w:numId="10" w16cid:durableId="803502070">
    <w:abstractNumId w:val="46"/>
  </w:num>
  <w:num w:numId="11" w16cid:durableId="1071193319">
    <w:abstractNumId w:val="122"/>
  </w:num>
  <w:num w:numId="12" w16cid:durableId="494732922">
    <w:abstractNumId w:val="116"/>
  </w:num>
  <w:num w:numId="13" w16cid:durableId="2063089875">
    <w:abstractNumId w:val="66"/>
  </w:num>
  <w:num w:numId="14" w16cid:durableId="1313221557">
    <w:abstractNumId w:val="145"/>
  </w:num>
  <w:num w:numId="15" w16cid:durableId="1314603306">
    <w:abstractNumId w:val="130"/>
  </w:num>
  <w:num w:numId="16" w16cid:durableId="1696693235">
    <w:abstractNumId w:val="93"/>
  </w:num>
  <w:num w:numId="17" w16cid:durableId="432820041">
    <w:abstractNumId w:val="104"/>
  </w:num>
  <w:num w:numId="18" w16cid:durableId="1682271219">
    <w:abstractNumId w:val="30"/>
  </w:num>
  <w:num w:numId="19" w16cid:durableId="2129466315">
    <w:abstractNumId w:val="33"/>
  </w:num>
  <w:num w:numId="20" w16cid:durableId="956571629">
    <w:abstractNumId w:val="7"/>
  </w:num>
  <w:num w:numId="21" w16cid:durableId="15890095">
    <w:abstractNumId w:val="28"/>
  </w:num>
  <w:num w:numId="22" w16cid:durableId="987900082">
    <w:abstractNumId w:val="23"/>
  </w:num>
  <w:num w:numId="23" w16cid:durableId="1333724312">
    <w:abstractNumId w:val="87"/>
  </w:num>
  <w:num w:numId="24" w16cid:durableId="2097510997">
    <w:abstractNumId w:val="120"/>
  </w:num>
  <w:num w:numId="25" w16cid:durableId="1854607281">
    <w:abstractNumId w:val="102"/>
  </w:num>
  <w:num w:numId="26" w16cid:durableId="733511345">
    <w:abstractNumId w:val="47"/>
  </w:num>
  <w:num w:numId="27" w16cid:durableId="531457623">
    <w:abstractNumId w:val="72"/>
  </w:num>
  <w:num w:numId="28" w16cid:durableId="1494681958">
    <w:abstractNumId w:val="69"/>
  </w:num>
  <w:num w:numId="29" w16cid:durableId="1117984888">
    <w:abstractNumId w:val="144"/>
  </w:num>
  <w:num w:numId="30" w16cid:durableId="1280141835">
    <w:abstractNumId w:val="42"/>
  </w:num>
  <w:num w:numId="31" w16cid:durableId="1743330535">
    <w:abstractNumId w:val="18"/>
  </w:num>
  <w:num w:numId="32" w16cid:durableId="1955285783">
    <w:abstractNumId w:val="113"/>
  </w:num>
  <w:num w:numId="33" w16cid:durableId="2131630970">
    <w:abstractNumId w:val="62"/>
  </w:num>
  <w:num w:numId="34" w16cid:durableId="1348869702">
    <w:abstractNumId w:val="89"/>
  </w:num>
  <w:num w:numId="35" w16cid:durableId="611397081">
    <w:abstractNumId w:val="142"/>
  </w:num>
  <w:num w:numId="36" w16cid:durableId="158546125">
    <w:abstractNumId w:val="48"/>
  </w:num>
  <w:num w:numId="37" w16cid:durableId="1285624487">
    <w:abstractNumId w:val="97"/>
  </w:num>
  <w:num w:numId="38" w16cid:durableId="986326315">
    <w:abstractNumId w:val="60"/>
  </w:num>
  <w:num w:numId="39" w16cid:durableId="244338427">
    <w:abstractNumId w:val="3"/>
  </w:num>
  <w:num w:numId="40" w16cid:durableId="706291951">
    <w:abstractNumId w:val="31"/>
  </w:num>
  <w:num w:numId="41" w16cid:durableId="448014624">
    <w:abstractNumId w:val="115"/>
  </w:num>
  <w:num w:numId="42" w16cid:durableId="1854496289">
    <w:abstractNumId w:val="125"/>
  </w:num>
  <w:num w:numId="43" w16cid:durableId="1958245958">
    <w:abstractNumId w:val="99"/>
  </w:num>
  <w:num w:numId="44" w16cid:durableId="864055087">
    <w:abstractNumId w:val="45"/>
  </w:num>
  <w:num w:numId="45" w16cid:durableId="825517601">
    <w:abstractNumId w:val="111"/>
  </w:num>
  <w:num w:numId="46" w16cid:durableId="491606638">
    <w:abstractNumId w:val="21"/>
  </w:num>
  <w:num w:numId="47" w16cid:durableId="437717428">
    <w:abstractNumId w:val="81"/>
  </w:num>
  <w:num w:numId="48" w16cid:durableId="16585412">
    <w:abstractNumId w:val="32"/>
  </w:num>
  <w:num w:numId="49" w16cid:durableId="644235725">
    <w:abstractNumId w:val="49"/>
  </w:num>
  <w:num w:numId="50" w16cid:durableId="159660863">
    <w:abstractNumId w:val="128"/>
  </w:num>
  <w:num w:numId="51" w16cid:durableId="730006502">
    <w:abstractNumId w:val="22"/>
  </w:num>
  <w:num w:numId="52" w16cid:durableId="730081806">
    <w:abstractNumId w:val="90"/>
  </w:num>
  <w:num w:numId="53" w16cid:durableId="165176159">
    <w:abstractNumId w:val="13"/>
  </w:num>
  <w:num w:numId="54" w16cid:durableId="92289844">
    <w:abstractNumId w:val="53"/>
  </w:num>
  <w:num w:numId="55" w16cid:durableId="1441678306">
    <w:abstractNumId w:val="124"/>
  </w:num>
  <w:num w:numId="56" w16cid:durableId="1901792683">
    <w:abstractNumId w:val="78"/>
  </w:num>
  <w:num w:numId="57" w16cid:durableId="2050759189">
    <w:abstractNumId w:val="136"/>
  </w:num>
  <w:num w:numId="58" w16cid:durableId="1328364347">
    <w:abstractNumId w:val="112"/>
  </w:num>
  <w:num w:numId="59" w16cid:durableId="47919435">
    <w:abstractNumId w:val="140"/>
  </w:num>
  <w:num w:numId="60" w16cid:durableId="1400665668">
    <w:abstractNumId w:val="59"/>
  </w:num>
  <w:num w:numId="61" w16cid:durableId="1428845842">
    <w:abstractNumId w:val="41"/>
  </w:num>
  <w:num w:numId="62" w16cid:durableId="99683572">
    <w:abstractNumId w:val="84"/>
  </w:num>
  <w:num w:numId="63" w16cid:durableId="601380009">
    <w:abstractNumId w:val="74"/>
  </w:num>
  <w:num w:numId="64" w16cid:durableId="328365281">
    <w:abstractNumId w:val="92"/>
  </w:num>
  <w:num w:numId="65" w16cid:durableId="648025138">
    <w:abstractNumId w:val="38"/>
  </w:num>
  <w:num w:numId="66" w16cid:durableId="1881941493">
    <w:abstractNumId w:val="39"/>
  </w:num>
  <w:num w:numId="67" w16cid:durableId="1428502850">
    <w:abstractNumId w:val="0"/>
  </w:num>
  <w:num w:numId="68" w16cid:durableId="537397362">
    <w:abstractNumId w:val="138"/>
  </w:num>
  <w:num w:numId="69" w16cid:durableId="739447234">
    <w:abstractNumId w:val="119"/>
  </w:num>
  <w:num w:numId="70" w16cid:durableId="2062822971">
    <w:abstractNumId w:val="36"/>
  </w:num>
  <w:num w:numId="71" w16cid:durableId="1285311806">
    <w:abstractNumId w:val="108"/>
  </w:num>
  <w:num w:numId="72" w16cid:durableId="2037271547">
    <w:abstractNumId w:val="114"/>
  </w:num>
  <w:num w:numId="73" w16cid:durableId="346560061">
    <w:abstractNumId w:val="51"/>
  </w:num>
  <w:num w:numId="74" w16cid:durableId="1644190517">
    <w:abstractNumId w:val="91"/>
  </w:num>
  <w:num w:numId="75" w16cid:durableId="287904255">
    <w:abstractNumId w:val="9"/>
  </w:num>
  <w:num w:numId="76" w16cid:durableId="97260868">
    <w:abstractNumId w:val="94"/>
  </w:num>
  <w:num w:numId="77" w16cid:durableId="167402761">
    <w:abstractNumId w:val="143"/>
  </w:num>
  <w:num w:numId="78" w16cid:durableId="2126148113">
    <w:abstractNumId w:val="137"/>
  </w:num>
  <w:num w:numId="79" w16cid:durableId="961576562">
    <w:abstractNumId w:val="71"/>
  </w:num>
  <w:num w:numId="80" w16cid:durableId="631398933">
    <w:abstractNumId w:val="17"/>
  </w:num>
  <w:num w:numId="81" w16cid:durableId="443424056">
    <w:abstractNumId w:val="57"/>
  </w:num>
  <w:num w:numId="82" w16cid:durableId="839123368">
    <w:abstractNumId w:val="83"/>
  </w:num>
  <w:num w:numId="83" w16cid:durableId="1218129551">
    <w:abstractNumId w:val="43"/>
  </w:num>
  <w:num w:numId="84" w16cid:durableId="1908227186">
    <w:abstractNumId w:val="29"/>
  </w:num>
  <w:num w:numId="85" w16cid:durableId="875233603">
    <w:abstractNumId w:val="15"/>
  </w:num>
  <w:num w:numId="86" w16cid:durableId="473370505">
    <w:abstractNumId w:val="77"/>
  </w:num>
  <w:num w:numId="87" w16cid:durableId="903565247">
    <w:abstractNumId w:val="55"/>
  </w:num>
  <w:num w:numId="88" w16cid:durableId="655039343">
    <w:abstractNumId w:val="126"/>
  </w:num>
  <w:num w:numId="89" w16cid:durableId="434784487">
    <w:abstractNumId w:val="82"/>
  </w:num>
  <w:num w:numId="90" w16cid:durableId="16854200">
    <w:abstractNumId w:val="27"/>
  </w:num>
  <w:num w:numId="91" w16cid:durableId="1157644566">
    <w:abstractNumId w:val="101"/>
  </w:num>
  <w:num w:numId="92" w16cid:durableId="971902545">
    <w:abstractNumId w:val="52"/>
  </w:num>
  <w:num w:numId="93" w16cid:durableId="1572617333">
    <w:abstractNumId w:val="117"/>
  </w:num>
  <w:num w:numId="94" w16cid:durableId="621422878">
    <w:abstractNumId w:val="6"/>
  </w:num>
  <w:num w:numId="95" w16cid:durableId="681050583">
    <w:abstractNumId w:val="139"/>
  </w:num>
  <w:num w:numId="96" w16cid:durableId="1188445881">
    <w:abstractNumId w:val="132"/>
  </w:num>
  <w:num w:numId="97" w16cid:durableId="1831209036">
    <w:abstractNumId w:val="103"/>
  </w:num>
  <w:num w:numId="98" w16cid:durableId="1818834153">
    <w:abstractNumId w:val="65"/>
  </w:num>
  <w:num w:numId="99" w16cid:durableId="224806403">
    <w:abstractNumId w:val="25"/>
  </w:num>
  <w:num w:numId="100" w16cid:durableId="691567334">
    <w:abstractNumId w:val="14"/>
  </w:num>
  <w:num w:numId="101" w16cid:durableId="418412359">
    <w:abstractNumId w:val="88"/>
  </w:num>
  <w:num w:numId="102" w16cid:durableId="1137138135">
    <w:abstractNumId w:val="80"/>
  </w:num>
  <w:num w:numId="103" w16cid:durableId="1547528511">
    <w:abstractNumId w:val="54"/>
  </w:num>
  <w:num w:numId="104" w16cid:durableId="1626231415">
    <w:abstractNumId w:val="5"/>
  </w:num>
  <w:num w:numId="105" w16cid:durableId="1548492188">
    <w:abstractNumId w:val="127"/>
  </w:num>
  <w:num w:numId="106" w16cid:durableId="708839463">
    <w:abstractNumId w:val="107"/>
  </w:num>
  <w:num w:numId="107" w16cid:durableId="1824858684">
    <w:abstractNumId w:val="100"/>
  </w:num>
  <w:num w:numId="108" w16cid:durableId="235407477">
    <w:abstractNumId w:val="129"/>
  </w:num>
  <w:num w:numId="109" w16cid:durableId="528027398">
    <w:abstractNumId w:val="85"/>
  </w:num>
  <w:num w:numId="110" w16cid:durableId="180365595">
    <w:abstractNumId w:val="95"/>
  </w:num>
  <w:num w:numId="111" w16cid:durableId="698628976">
    <w:abstractNumId w:val="10"/>
  </w:num>
  <w:num w:numId="112" w16cid:durableId="1924485661">
    <w:abstractNumId w:val="133"/>
  </w:num>
  <w:num w:numId="113" w16cid:durableId="1534340048">
    <w:abstractNumId w:val="98"/>
  </w:num>
  <w:num w:numId="114" w16cid:durableId="27071495">
    <w:abstractNumId w:val="16"/>
  </w:num>
  <w:num w:numId="115" w16cid:durableId="292295448">
    <w:abstractNumId w:val="135"/>
  </w:num>
  <w:num w:numId="116" w16cid:durableId="1007708005">
    <w:abstractNumId w:val="56"/>
  </w:num>
  <w:num w:numId="117" w16cid:durableId="1696151108">
    <w:abstractNumId w:val="50"/>
  </w:num>
  <w:num w:numId="118" w16cid:durableId="234047899">
    <w:abstractNumId w:val="24"/>
  </w:num>
  <w:num w:numId="119" w16cid:durableId="274485416">
    <w:abstractNumId w:val="105"/>
  </w:num>
  <w:num w:numId="120" w16cid:durableId="173690534">
    <w:abstractNumId w:val="37"/>
  </w:num>
  <w:num w:numId="121" w16cid:durableId="1824158525">
    <w:abstractNumId w:val="68"/>
  </w:num>
  <w:num w:numId="122" w16cid:durableId="1044673074">
    <w:abstractNumId w:val="11"/>
  </w:num>
  <w:num w:numId="123" w16cid:durableId="936057100">
    <w:abstractNumId w:val="35"/>
  </w:num>
  <w:num w:numId="124" w16cid:durableId="612135315">
    <w:abstractNumId w:val="64"/>
  </w:num>
  <w:num w:numId="125" w16cid:durableId="1893812983">
    <w:abstractNumId w:val="86"/>
  </w:num>
  <w:num w:numId="126" w16cid:durableId="1007364378">
    <w:abstractNumId w:val="131"/>
  </w:num>
  <w:num w:numId="127" w16cid:durableId="54547670">
    <w:abstractNumId w:val="123"/>
  </w:num>
  <w:num w:numId="128" w16cid:durableId="1743674458">
    <w:abstractNumId w:val="12"/>
  </w:num>
  <w:num w:numId="129" w16cid:durableId="903563999">
    <w:abstractNumId w:val="44"/>
  </w:num>
  <w:num w:numId="130" w16cid:durableId="308479403">
    <w:abstractNumId w:val="26"/>
  </w:num>
  <w:num w:numId="131" w16cid:durableId="589892514">
    <w:abstractNumId w:val="8"/>
  </w:num>
  <w:num w:numId="132" w16cid:durableId="1995523724">
    <w:abstractNumId w:val="106"/>
  </w:num>
  <w:num w:numId="133" w16cid:durableId="1040596029">
    <w:abstractNumId w:val="63"/>
  </w:num>
  <w:num w:numId="134" w16cid:durableId="1054040724">
    <w:abstractNumId w:val="73"/>
  </w:num>
  <w:num w:numId="135" w16cid:durableId="133105028">
    <w:abstractNumId w:val="34"/>
  </w:num>
  <w:num w:numId="136" w16cid:durableId="1385135239">
    <w:abstractNumId w:val="134"/>
  </w:num>
  <w:num w:numId="137" w16cid:durableId="147672168">
    <w:abstractNumId w:val="110"/>
  </w:num>
  <w:num w:numId="138" w16cid:durableId="1749762529">
    <w:abstractNumId w:val="58"/>
  </w:num>
  <w:num w:numId="139" w16cid:durableId="519440627">
    <w:abstractNumId w:val="118"/>
  </w:num>
  <w:num w:numId="140" w16cid:durableId="1966037955">
    <w:abstractNumId w:val="75"/>
  </w:num>
  <w:num w:numId="141" w16cid:durableId="568998882">
    <w:abstractNumId w:val="67"/>
  </w:num>
  <w:num w:numId="142" w16cid:durableId="2106074838">
    <w:abstractNumId w:val="20"/>
  </w:num>
  <w:num w:numId="143" w16cid:durableId="2009938509">
    <w:abstractNumId w:val="96"/>
  </w:num>
  <w:numIdMacAtCleanup w:val="1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rkadiusz Dacko">
    <w15:presenceInfo w15:providerId="AD" w15:userId="S-1-5-21-1258824510-3303949563-3469234235-461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DAE"/>
    <w:rsid w:val="0009689A"/>
    <w:rsid w:val="00131340"/>
    <w:rsid w:val="001A2A74"/>
    <w:rsid w:val="0022603F"/>
    <w:rsid w:val="00282559"/>
    <w:rsid w:val="00284EB6"/>
    <w:rsid w:val="00351A53"/>
    <w:rsid w:val="00375092"/>
    <w:rsid w:val="003A0F03"/>
    <w:rsid w:val="003D5462"/>
    <w:rsid w:val="004217C0"/>
    <w:rsid w:val="00445845"/>
    <w:rsid w:val="00452CBC"/>
    <w:rsid w:val="00473670"/>
    <w:rsid w:val="00500000"/>
    <w:rsid w:val="00555CCC"/>
    <w:rsid w:val="005773CF"/>
    <w:rsid w:val="005B7901"/>
    <w:rsid w:val="005C342E"/>
    <w:rsid w:val="006E6546"/>
    <w:rsid w:val="0071654A"/>
    <w:rsid w:val="00774BA1"/>
    <w:rsid w:val="00792006"/>
    <w:rsid w:val="007F399E"/>
    <w:rsid w:val="00835E2F"/>
    <w:rsid w:val="00836025"/>
    <w:rsid w:val="00852D9A"/>
    <w:rsid w:val="00854128"/>
    <w:rsid w:val="008720B6"/>
    <w:rsid w:val="009A4EA6"/>
    <w:rsid w:val="009D080D"/>
    <w:rsid w:val="00A15AFA"/>
    <w:rsid w:val="00A40DAE"/>
    <w:rsid w:val="00A63685"/>
    <w:rsid w:val="00B765A3"/>
    <w:rsid w:val="00BC7453"/>
    <w:rsid w:val="00C53A47"/>
    <w:rsid w:val="00C97F84"/>
    <w:rsid w:val="00D472A2"/>
    <w:rsid w:val="00D82EF8"/>
    <w:rsid w:val="00DD71A8"/>
    <w:rsid w:val="00E272E3"/>
    <w:rsid w:val="00E66A93"/>
    <w:rsid w:val="00F83F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C3A0A"/>
  <w15:docId w15:val="{85237220-64A4-4A64-8764-F17815B8A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mbria" w:eastAsia="Cambria" w:hAnsi="Cambria" w:cs="Cambria"/>
      <w:lang w:val="pl-PL" w:eastAsia="pl-PL" w:bidi="pl-PL"/>
    </w:rPr>
  </w:style>
  <w:style w:type="paragraph" w:styleId="Nagwek1">
    <w:name w:val="heading 1"/>
    <w:basedOn w:val="Normalny"/>
    <w:link w:val="Nagwek1Znak"/>
    <w:uiPriority w:val="99"/>
    <w:qFormat/>
    <w:pPr>
      <w:spacing w:before="119"/>
      <w:ind w:left="276"/>
      <w:outlineLvl w:val="0"/>
    </w:pPr>
    <w:rPr>
      <w:b/>
      <w:bCs/>
    </w:rPr>
  </w:style>
  <w:style w:type="paragraph" w:styleId="Nagwek2">
    <w:name w:val="heading 2"/>
    <w:aliases w:val="Nagłówek 2 ROSTWPL,N2 ROSTWPL"/>
    <w:basedOn w:val="Normalny"/>
    <w:next w:val="Normalny"/>
    <w:link w:val="Nagwek2Znak"/>
    <w:uiPriority w:val="9"/>
    <w:unhideWhenUsed/>
    <w:qFormat/>
    <w:rsid w:val="0009689A"/>
    <w:pPr>
      <w:keepNext/>
      <w:keepLines/>
      <w:widowControl/>
      <w:suppressAutoHyphens/>
      <w:autoSpaceDE/>
      <w:autoSpaceDN/>
      <w:spacing w:before="200"/>
      <w:outlineLvl w:val="1"/>
    </w:pPr>
    <w:rPr>
      <w:rFonts w:asciiTheme="majorHAnsi" w:eastAsiaTheme="majorEastAsia" w:hAnsiTheme="majorHAnsi" w:cstheme="majorBidi"/>
      <w:b/>
      <w:bCs/>
      <w:color w:val="4F81BD" w:themeColor="accent1"/>
      <w:sz w:val="26"/>
      <w:szCs w:val="26"/>
      <w:lang w:eastAsia="ar-SA" w:bidi="ar-SA"/>
    </w:rPr>
  </w:style>
  <w:style w:type="paragraph" w:styleId="Nagwek3">
    <w:name w:val="heading 3"/>
    <w:aliases w:val="Nagłówek 3 ROSTWPL"/>
    <w:basedOn w:val="Normalny"/>
    <w:next w:val="Normalny"/>
    <w:link w:val="Nagwek3Znak"/>
    <w:uiPriority w:val="99"/>
    <w:unhideWhenUsed/>
    <w:qFormat/>
    <w:rsid w:val="0009689A"/>
    <w:pPr>
      <w:keepNext/>
      <w:widowControl/>
      <w:suppressAutoHyphens/>
      <w:autoSpaceDE/>
      <w:autoSpaceDN/>
      <w:spacing w:before="240" w:after="60"/>
      <w:outlineLvl w:val="2"/>
    </w:pPr>
    <w:rPr>
      <w:rFonts w:ascii="Calibri Light" w:eastAsia="Times New Roman" w:hAnsi="Calibri Light" w:cs="Times New Roman"/>
      <w:b/>
      <w:bCs/>
      <w:sz w:val="26"/>
      <w:szCs w:val="26"/>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qFormat/>
    <w:pPr>
      <w:ind w:left="996" w:hanging="361"/>
    </w:pPr>
  </w:style>
  <w:style w:type="paragraph" w:styleId="Akapitzlist">
    <w:name w:val="List Paragraph"/>
    <w:basedOn w:val="Normalny"/>
    <w:link w:val="AkapitzlistZnak"/>
    <w:uiPriority w:val="34"/>
    <w:qFormat/>
    <w:pPr>
      <w:ind w:left="996" w:hanging="361"/>
    </w:pPr>
  </w:style>
  <w:style w:type="paragraph" w:customStyle="1" w:styleId="TableParagraph">
    <w:name w:val="Table Paragraph"/>
    <w:basedOn w:val="Normalny"/>
    <w:uiPriority w:val="1"/>
    <w:qFormat/>
    <w:pPr>
      <w:spacing w:before="119"/>
      <w:ind w:left="106"/>
    </w:pPr>
  </w:style>
  <w:style w:type="character" w:customStyle="1" w:styleId="Nagwek2Znak">
    <w:name w:val="Nagłówek 2 Znak"/>
    <w:aliases w:val="Nagłówek 2 ROSTWPL Znak,N2 ROSTWPL Znak"/>
    <w:basedOn w:val="Domylnaczcionkaakapitu"/>
    <w:link w:val="Nagwek2"/>
    <w:uiPriority w:val="9"/>
    <w:rsid w:val="0009689A"/>
    <w:rPr>
      <w:rFonts w:asciiTheme="majorHAnsi" w:eastAsiaTheme="majorEastAsia" w:hAnsiTheme="majorHAnsi" w:cstheme="majorBidi"/>
      <w:b/>
      <w:bCs/>
      <w:color w:val="4F81BD" w:themeColor="accent1"/>
      <w:sz w:val="26"/>
      <w:szCs w:val="26"/>
      <w:lang w:val="pl-PL" w:eastAsia="ar-SA"/>
    </w:rPr>
  </w:style>
  <w:style w:type="character" w:customStyle="1" w:styleId="Nagwek3Znak">
    <w:name w:val="Nagłówek 3 Znak"/>
    <w:aliases w:val="Nagłówek 3 ROSTWPL Znak"/>
    <w:basedOn w:val="Domylnaczcionkaakapitu"/>
    <w:link w:val="Nagwek3"/>
    <w:uiPriority w:val="99"/>
    <w:rsid w:val="0009689A"/>
    <w:rPr>
      <w:rFonts w:ascii="Calibri Light" w:eastAsia="Times New Roman" w:hAnsi="Calibri Light" w:cs="Times New Roman"/>
      <w:b/>
      <w:bCs/>
      <w:sz w:val="26"/>
      <w:szCs w:val="26"/>
      <w:lang w:val="pl-PL" w:eastAsia="ar-SA"/>
    </w:rPr>
  </w:style>
  <w:style w:type="character" w:customStyle="1" w:styleId="Nagwek1Znak">
    <w:name w:val="Nagłówek 1 Znak"/>
    <w:basedOn w:val="Domylnaczcionkaakapitu"/>
    <w:link w:val="Nagwek1"/>
    <w:uiPriority w:val="99"/>
    <w:rsid w:val="0009689A"/>
    <w:rPr>
      <w:rFonts w:ascii="Cambria" w:eastAsia="Cambria" w:hAnsi="Cambria" w:cs="Cambria"/>
      <w:b/>
      <w:bCs/>
      <w:lang w:val="pl-PL" w:eastAsia="pl-PL" w:bidi="pl-PL"/>
    </w:rPr>
  </w:style>
  <w:style w:type="character" w:styleId="Odwoaniedokomentarza">
    <w:name w:val="annotation reference"/>
    <w:basedOn w:val="Domylnaczcionkaakapitu"/>
    <w:uiPriority w:val="99"/>
    <w:unhideWhenUsed/>
    <w:rsid w:val="0009689A"/>
    <w:rPr>
      <w:sz w:val="16"/>
      <w:szCs w:val="16"/>
    </w:rPr>
  </w:style>
  <w:style w:type="paragraph" w:styleId="Tekstkomentarza">
    <w:name w:val="annotation text"/>
    <w:basedOn w:val="Normalny"/>
    <w:link w:val="TekstkomentarzaZnak"/>
    <w:uiPriority w:val="99"/>
    <w:unhideWhenUsed/>
    <w:rsid w:val="0009689A"/>
    <w:pPr>
      <w:widowControl/>
      <w:suppressAutoHyphens/>
      <w:autoSpaceDE/>
      <w:autoSpaceDN/>
    </w:pPr>
    <w:rPr>
      <w:rFonts w:ascii="Times New Roman" w:eastAsia="Times New Roman" w:hAnsi="Times New Roman" w:cs="Times New Roman"/>
      <w:sz w:val="20"/>
      <w:szCs w:val="20"/>
      <w:lang w:eastAsia="ar-SA" w:bidi="ar-SA"/>
    </w:rPr>
  </w:style>
  <w:style w:type="character" w:customStyle="1" w:styleId="TekstkomentarzaZnak">
    <w:name w:val="Tekst komentarza Znak"/>
    <w:basedOn w:val="Domylnaczcionkaakapitu"/>
    <w:link w:val="Tekstkomentarza"/>
    <w:uiPriority w:val="99"/>
    <w:rsid w:val="0009689A"/>
    <w:rPr>
      <w:rFonts w:ascii="Times New Roman" w:eastAsia="Times New Roman" w:hAnsi="Times New Roman" w:cs="Times New Roman"/>
      <w:sz w:val="20"/>
      <w:szCs w:val="20"/>
      <w:lang w:val="pl-PL" w:eastAsia="ar-SA"/>
    </w:rPr>
  </w:style>
  <w:style w:type="paragraph" w:styleId="Tematkomentarza">
    <w:name w:val="annotation subject"/>
    <w:basedOn w:val="Tekstkomentarza"/>
    <w:next w:val="Tekstkomentarza"/>
    <w:link w:val="TematkomentarzaZnak"/>
    <w:uiPriority w:val="99"/>
    <w:unhideWhenUsed/>
    <w:rsid w:val="0009689A"/>
    <w:rPr>
      <w:b/>
      <w:bCs/>
    </w:rPr>
  </w:style>
  <w:style w:type="character" w:customStyle="1" w:styleId="TematkomentarzaZnak">
    <w:name w:val="Temat komentarza Znak"/>
    <w:basedOn w:val="TekstkomentarzaZnak"/>
    <w:link w:val="Tematkomentarza"/>
    <w:uiPriority w:val="99"/>
    <w:rsid w:val="0009689A"/>
    <w:rPr>
      <w:rFonts w:ascii="Times New Roman" w:eastAsia="Times New Roman" w:hAnsi="Times New Roman" w:cs="Times New Roman"/>
      <w:b/>
      <w:bCs/>
      <w:sz w:val="20"/>
      <w:szCs w:val="20"/>
      <w:lang w:val="pl-PL" w:eastAsia="ar-SA"/>
    </w:rPr>
  </w:style>
  <w:style w:type="paragraph" w:styleId="Tekstdymka">
    <w:name w:val="Balloon Text"/>
    <w:basedOn w:val="Normalny"/>
    <w:link w:val="TekstdymkaZnak"/>
    <w:uiPriority w:val="99"/>
    <w:unhideWhenUsed/>
    <w:rsid w:val="0009689A"/>
    <w:pPr>
      <w:widowControl/>
      <w:suppressAutoHyphens/>
      <w:autoSpaceDE/>
      <w:autoSpaceDN/>
    </w:pPr>
    <w:rPr>
      <w:rFonts w:ascii="Segoe UI" w:eastAsia="Times New Roman" w:hAnsi="Segoe UI" w:cs="Segoe UI"/>
      <w:sz w:val="18"/>
      <w:szCs w:val="18"/>
      <w:lang w:eastAsia="ar-SA" w:bidi="ar-SA"/>
    </w:rPr>
  </w:style>
  <w:style w:type="character" w:customStyle="1" w:styleId="TekstdymkaZnak">
    <w:name w:val="Tekst dymka Znak"/>
    <w:basedOn w:val="Domylnaczcionkaakapitu"/>
    <w:link w:val="Tekstdymka"/>
    <w:uiPriority w:val="99"/>
    <w:rsid w:val="0009689A"/>
    <w:rPr>
      <w:rFonts w:ascii="Segoe UI" w:eastAsia="Times New Roman" w:hAnsi="Segoe UI" w:cs="Segoe UI"/>
      <w:sz w:val="18"/>
      <w:szCs w:val="18"/>
      <w:lang w:val="pl-PL" w:eastAsia="ar-SA"/>
    </w:rPr>
  </w:style>
  <w:style w:type="character" w:customStyle="1" w:styleId="WW8Num8z0">
    <w:name w:val="WW8Num8z0"/>
    <w:rsid w:val="0009689A"/>
    <w:rPr>
      <w:rFonts w:ascii="Symbol" w:hAnsi="Symbol" w:cs="OpenSymbol"/>
    </w:rPr>
  </w:style>
  <w:style w:type="character" w:customStyle="1" w:styleId="WW8Num9z0">
    <w:name w:val="WW8Num9z0"/>
    <w:rsid w:val="0009689A"/>
    <w:rPr>
      <w:rFonts w:ascii="Symbol" w:hAnsi="Symbol" w:cs="OpenSymbol"/>
    </w:rPr>
  </w:style>
  <w:style w:type="character" w:customStyle="1" w:styleId="Absatz-Standardschriftart">
    <w:name w:val="Absatz-Standardschriftart"/>
    <w:rsid w:val="0009689A"/>
  </w:style>
  <w:style w:type="character" w:customStyle="1" w:styleId="WW-Absatz-Standardschriftart">
    <w:name w:val="WW-Absatz-Standardschriftart"/>
    <w:rsid w:val="0009689A"/>
  </w:style>
  <w:style w:type="character" w:customStyle="1" w:styleId="WW-Absatz-Standardschriftart1">
    <w:name w:val="WW-Absatz-Standardschriftart1"/>
    <w:rsid w:val="0009689A"/>
  </w:style>
  <w:style w:type="character" w:customStyle="1" w:styleId="Domylnaczcionkaakapitu1">
    <w:name w:val="Domyślna czcionka akapitu1"/>
    <w:rsid w:val="0009689A"/>
  </w:style>
  <w:style w:type="character" w:styleId="Hipercze">
    <w:name w:val="Hyperlink"/>
    <w:uiPriority w:val="99"/>
    <w:rsid w:val="0009689A"/>
    <w:rPr>
      <w:color w:val="0000FF"/>
      <w:u w:val="single"/>
    </w:rPr>
  </w:style>
  <w:style w:type="character" w:customStyle="1" w:styleId="Znakinumeracji">
    <w:name w:val="Znaki numeracji"/>
    <w:rsid w:val="0009689A"/>
  </w:style>
  <w:style w:type="character" w:customStyle="1" w:styleId="Symbolewypunktowania">
    <w:name w:val="Symbole wypunktowania"/>
    <w:rsid w:val="0009689A"/>
    <w:rPr>
      <w:rFonts w:ascii="OpenSymbol" w:eastAsia="OpenSymbol" w:hAnsi="OpenSymbol" w:cs="OpenSymbol"/>
    </w:rPr>
  </w:style>
  <w:style w:type="paragraph" w:customStyle="1" w:styleId="Nagwek10">
    <w:name w:val="Nagłówek1"/>
    <w:basedOn w:val="Normalny"/>
    <w:next w:val="Tekstpodstawowy"/>
    <w:rsid w:val="0009689A"/>
    <w:pPr>
      <w:keepNext/>
      <w:widowControl/>
      <w:suppressAutoHyphens/>
      <w:autoSpaceDE/>
      <w:autoSpaceDN/>
      <w:spacing w:before="240" w:after="120"/>
    </w:pPr>
    <w:rPr>
      <w:rFonts w:ascii="Arial" w:eastAsia="Arial Unicode MS" w:hAnsi="Arial" w:cs="Tahoma"/>
      <w:sz w:val="28"/>
      <w:szCs w:val="28"/>
      <w:lang w:eastAsia="ar-SA" w:bidi="ar-SA"/>
    </w:rPr>
  </w:style>
  <w:style w:type="character" w:customStyle="1" w:styleId="TekstpodstawowyZnak">
    <w:name w:val="Tekst podstawowy Znak"/>
    <w:basedOn w:val="Domylnaczcionkaakapitu"/>
    <w:link w:val="Tekstpodstawowy"/>
    <w:rsid w:val="0009689A"/>
    <w:rPr>
      <w:rFonts w:ascii="Cambria" w:eastAsia="Cambria" w:hAnsi="Cambria" w:cs="Cambria"/>
      <w:lang w:val="pl-PL" w:eastAsia="pl-PL" w:bidi="pl-PL"/>
    </w:rPr>
  </w:style>
  <w:style w:type="paragraph" w:styleId="Lista">
    <w:name w:val="List"/>
    <w:basedOn w:val="Tekstpodstawowy"/>
    <w:rsid w:val="0009689A"/>
    <w:pPr>
      <w:widowControl/>
      <w:suppressAutoHyphens/>
      <w:autoSpaceDE/>
      <w:autoSpaceDN/>
      <w:spacing w:after="120"/>
      <w:ind w:left="0" w:firstLine="0"/>
    </w:pPr>
    <w:rPr>
      <w:rFonts w:ascii="Times New Roman" w:eastAsia="Times New Roman" w:hAnsi="Times New Roman" w:cs="Tahoma"/>
      <w:sz w:val="20"/>
      <w:szCs w:val="20"/>
      <w:lang w:eastAsia="ar-SA" w:bidi="ar-SA"/>
    </w:rPr>
  </w:style>
  <w:style w:type="paragraph" w:customStyle="1" w:styleId="Podpis1">
    <w:name w:val="Podpis1"/>
    <w:basedOn w:val="Normalny"/>
    <w:rsid w:val="0009689A"/>
    <w:pPr>
      <w:widowControl/>
      <w:suppressLineNumbers/>
      <w:suppressAutoHyphens/>
      <w:autoSpaceDE/>
      <w:autoSpaceDN/>
      <w:spacing w:before="120" w:after="120"/>
    </w:pPr>
    <w:rPr>
      <w:rFonts w:ascii="Times New Roman" w:eastAsia="Times New Roman" w:hAnsi="Times New Roman" w:cs="Tahoma"/>
      <w:i/>
      <w:iCs/>
      <w:sz w:val="24"/>
      <w:szCs w:val="24"/>
      <w:lang w:eastAsia="ar-SA" w:bidi="ar-SA"/>
    </w:rPr>
  </w:style>
  <w:style w:type="paragraph" w:customStyle="1" w:styleId="Indeks">
    <w:name w:val="Indeks"/>
    <w:basedOn w:val="Normalny"/>
    <w:rsid w:val="0009689A"/>
    <w:pPr>
      <w:widowControl/>
      <w:suppressLineNumbers/>
      <w:suppressAutoHyphens/>
      <w:autoSpaceDE/>
      <w:autoSpaceDN/>
    </w:pPr>
    <w:rPr>
      <w:rFonts w:ascii="Times New Roman" w:eastAsia="Times New Roman" w:hAnsi="Times New Roman" w:cs="Tahoma"/>
      <w:sz w:val="20"/>
      <w:szCs w:val="20"/>
      <w:lang w:eastAsia="ar-SA" w:bidi="ar-SA"/>
    </w:rPr>
  </w:style>
  <w:style w:type="paragraph" w:customStyle="1" w:styleId="Liniapozioma">
    <w:name w:val="Linia pozioma"/>
    <w:basedOn w:val="Normalny"/>
    <w:next w:val="Tekstpodstawowy"/>
    <w:rsid w:val="0009689A"/>
    <w:pPr>
      <w:widowControl/>
      <w:suppressLineNumbers/>
      <w:pBdr>
        <w:bottom w:val="double" w:sz="1" w:space="0" w:color="808080"/>
      </w:pBdr>
      <w:suppressAutoHyphens/>
      <w:autoSpaceDE/>
      <w:autoSpaceDN/>
      <w:spacing w:after="283"/>
    </w:pPr>
    <w:rPr>
      <w:rFonts w:ascii="Times New Roman" w:eastAsia="Times New Roman" w:hAnsi="Times New Roman" w:cs="Times New Roman"/>
      <w:sz w:val="12"/>
      <w:szCs w:val="12"/>
      <w:lang w:eastAsia="ar-SA" w:bidi="ar-SA"/>
    </w:rPr>
  </w:style>
  <w:style w:type="paragraph" w:customStyle="1" w:styleId="Zawartoramki">
    <w:name w:val="Zawartość ramki"/>
    <w:basedOn w:val="Tekstpodstawowy"/>
    <w:rsid w:val="0009689A"/>
    <w:pPr>
      <w:widowControl/>
      <w:suppressAutoHyphens/>
      <w:autoSpaceDE/>
      <w:autoSpaceDN/>
      <w:spacing w:after="120"/>
      <w:ind w:left="0" w:firstLine="0"/>
    </w:pPr>
    <w:rPr>
      <w:rFonts w:ascii="Times New Roman" w:eastAsia="Times New Roman" w:hAnsi="Times New Roman" w:cs="Times New Roman"/>
      <w:sz w:val="20"/>
      <w:szCs w:val="20"/>
      <w:lang w:eastAsia="ar-SA" w:bidi="ar-SA"/>
    </w:rPr>
  </w:style>
  <w:style w:type="paragraph" w:styleId="Nagwek">
    <w:name w:val="header"/>
    <w:basedOn w:val="Normalny"/>
    <w:link w:val="NagwekZnak"/>
    <w:uiPriority w:val="99"/>
    <w:rsid w:val="0009689A"/>
    <w:pPr>
      <w:widowControl/>
      <w:suppressLineNumbers/>
      <w:tabs>
        <w:tab w:val="center" w:pos="4535"/>
        <w:tab w:val="right" w:pos="9071"/>
      </w:tabs>
      <w:suppressAutoHyphens/>
      <w:autoSpaceDE/>
      <w:autoSpaceDN/>
    </w:pPr>
    <w:rPr>
      <w:rFonts w:ascii="Times New Roman" w:eastAsia="Times New Roman" w:hAnsi="Times New Roman" w:cs="Times New Roman"/>
      <w:sz w:val="20"/>
      <w:szCs w:val="20"/>
      <w:lang w:eastAsia="ar-SA" w:bidi="ar-SA"/>
    </w:rPr>
  </w:style>
  <w:style w:type="character" w:customStyle="1" w:styleId="NagwekZnak">
    <w:name w:val="Nagłówek Znak"/>
    <w:basedOn w:val="Domylnaczcionkaakapitu"/>
    <w:link w:val="Nagwek"/>
    <w:uiPriority w:val="99"/>
    <w:rsid w:val="0009689A"/>
    <w:rPr>
      <w:rFonts w:ascii="Times New Roman" w:eastAsia="Times New Roman" w:hAnsi="Times New Roman" w:cs="Times New Roman"/>
      <w:sz w:val="20"/>
      <w:szCs w:val="20"/>
      <w:lang w:val="pl-PL" w:eastAsia="ar-SA"/>
    </w:rPr>
  </w:style>
  <w:style w:type="paragraph" w:customStyle="1" w:styleId="Zawartotabeli">
    <w:name w:val="Zawartość tabeli"/>
    <w:basedOn w:val="Normalny"/>
    <w:rsid w:val="0009689A"/>
    <w:pPr>
      <w:widowControl/>
      <w:suppressLineNumbers/>
      <w:suppressAutoHyphens/>
      <w:autoSpaceDE/>
      <w:autoSpaceDN/>
    </w:pPr>
    <w:rPr>
      <w:rFonts w:ascii="Times New Roman" w:eastAsia="Times New Roman" w:hAnsi="Times New Roman" w:cs="Times New Roman"/>
      <w:sz w:val="20"/>
      <w:szCs w:val="20"/>
      <w:lang w:eastAsia="ar-SA" w:bidi="ar-SA"/>
    </w:rPr>
  </w:style>
  <w:style w:type="paragraph" w:customStyle="1" w:styleId="Nagwektabeli">
    <w:name w:val="Nagłówek tabeli"/>
    <w:basedOn w:val="Zawartotabeli"/>
    <w:rsid w:val="0009689A"/>
    <w:pPr>
      <w:jc w:val="center"/>
    </w:pPr>
    <w:rPr>
      <w:b/>
      <w:bCs/>
    </w:rPr>
  </w:style>
  <w:style w:type="paragraph" w:customStyle="1" w:styleId="redniasiatka1akcent21">
    <w:name w:val="Średnia siatka 1 — akcent 21"/>
    <w:basedOn w:val="Normalny"/>
    <w:qFormat/>
    <w:rsid w:val="0009689A"/>
    <w:pPr>
      <w:widowControl/>
      <w:suppressAutoHyphens/>
      <w:autoSpaceDE/>
      <w:autoSpaceDN/>
      <w:ind w:left="708"/>
    </w:pPr>
    <w:rPr>
      <w:rFonts w:ascii="Times New Roman" w:eastAsia="Times New Roman" w:hAnsi="Times New Roman" w:cs="Times New Roman"/>
      <w:sz w:val="20"/>
      <w:szCs w:val="20"/>
      <w:lang w:eastAsia="ar-SA" w:bidi="ar-SA"/>
    </w:rPr>
  </w:style>
  <w:style w:type="paragraph" w:styleId="Tekstpodstawowy2">
    <w:name w:val="Body Text 2"/>
    <w:basedOn w:val="Normalny"/>
    <w:link w:val="Tekstpodstawowy2Znak"/>
    <w:uiPriority w:val="99"/>
    <w:rsid w:val="0009689A"/>
    <w:pPr>
      <w:widowControl/>
      <w:suppressAutoHyphens/>
      <w:autoSpaceDE/>
      <w:autoSpaceDN/>
      <w:jc w:val="both"/>
    </w:pPr>
    <w:rPr>
      <w:rFonts w:ascii="Arial" w:eastAsia="Times New Roman" w:hAnsi="Arial" w:cs="Arial"/>
      <w:sz w:val="24"/>
      <w:szCs w:val="24"/>
      <w:lang w:eastAsia="ar-SA" w:bidi="ar-SA"/>
    </w:rPr>
  </w:style>
  <w:style w:type="character" w:customStyle="1" w:styleId="Tekstpodstawowy2Znak">
    <w:name w:val="Tekst podstawowy 2 Znak"/>
    <w:basedOn w:val="Domylnaczcionkaakapitu"/>
    <w:link w:val="Tekstpodstawowy2"/>
    <w:uiPriority w:val="99"/>
    <w:rsid w:val="0009689A"/>
    <w:rPr>
      <w:rFonts w:ascii="Arial" w:eastAsia="Times New Roman" w:hAnsi="Arial" w:cs="Arial"/>
      <w:sz w:val="24"/>
      <w:szCs w:val="24"/>
      <w:lang w:val="pl-PL" w:eastAsia="ar-SA"/>
    </w:rPr>
  </w:style>
  <w:style w:type="paragraph" w:styleId="Stopka">
    <w:name w:val="footer"/>
    <w:basedOn w:val="Normalny"/>
    <w:link w:val="StopkaZnak"/>
    <w:uiPriority w:val="99"/>
    <w:unhideWhenUsed/>
    <w:rsid w:val="0009689A"/>
    <w:pPr>
      <w:widowControl/>
      <w:tabs>
        <w:tab w:val="center" w:pos="4536"/>
        <w:tab w:val="right" w:pos="9072"/>
      </w:tabs>
      <w:suppressAutoHyphens/>
      <w:autoSpaceDE/>
      <w:autoSpaceDN/>
    </w:pPr>
    <w:rPr>
      <w:rFonts w:ascii="Times New Roman" w:eastAsia="Times New Roman" w:hAnsi="Times New Roman" w:cs="Times New Roman"/>
      <w:sz w:val="20"/>
      <w:szCs w:val="20"/>
      <w:lang w:eastAsia="ar-SA" w:bidi="ar-SA"/>
    </w:rPr>
  </w:style>
  <w:style w:type="character" w:customStyle="1" w:styleId="StopkaZnak">
    <w:name w:val="Stopka Znak"/>
    <w:basedOn w:val="Domylnaczcionkaakapitu"/>
    <w:link w:val="Stopka"/>
    <w:uiPriority w:val="99"/>
    <w:rsid w:val="0009689A"/>
    <w:rPr>
      <w:rFonts w:ascii="Times New Roman" w:eastAsia="Times New Roman" w:hAnsi="Times New Roman" w:cs="Times New Roman"/>
      <w:sz w:val="20"/>
      <w:szCs w:val="20"/>
      <w:lang w:val="pl-PL" w:eastAsia="ar-SA"/>
    </w:rPr>
  </w:style>
  <w:style w:type="paragraph" w:styleId="Tekstpodstawowywcity3">
    <w:name w:val="Body Text Indent 3"/>
    <w:basedOn w:val="Normalny"/>
    <w:link w:val="Tekstpodstawowywcity3Znak"/>
    <w:semiHidden/>
    <w:unhideWhenUsed/>
    <w:rsid w:val="0009689A"/>
    <w:pPr>
      <w:widowControl/>
      <w:suppressAutoHyphens/>
      <w:autoSpaceDE/>
      <w:autoSpaceDN/>
      <w:spacing w:after="120"/>
      <w:ind w:left="283"/>
    </w:pPr>
    <w:rPr>
      <w:rFonts w:ascii="Times New Roman" w:eastAsia="Times New Roman" w:hAnsi="Times New Roman" w:cs="Times New Roman"/>
      <w:sz w:val="16"/>
      <w:szCs w:val="16"/>
      <w:lang w:eastAsia="ar-SA" w:bidi="ar-SA"/>
    </w:rPr>
  </w:style>
  <w:style w:type="character" w:customStyle="1" w:styleId="Tekstpodstawowywcity3Znak">
    <w:name w:val="Tekst podstawowy wcięty 3 Znak"/>
    <w:basedOn w:val="Domylnaczcionkaakapitu"/>
    <w:link w:val="Tekstpodstawowywcity3"/>
    <w:semiHidden/>
    <w:rsid w:val="0009689A"/>
    <w:rPr>
      <w:rFonts w:ascii="Times New Roman" w:eastAsia="Times New Roman" w:hAnsi="Times New Roman" w:cs="Times New Roman"/>
      <w:sz w:val="16"/>
      <w:szCs w:val="16"/>
      <w:lang w:val="pl-PL" w:eastAsia="ar-SA"/>
    </w:rPr>
  </w:style>
  <w:style w:type="paragraph" w:styleId="NormalnyWeb">
    <w:name w:val="Normal (Web)"/>
    <w:basedOn w:val="Normalny"/>
    <w:semiHidden/>
    <w:unhideWhenUsed/>
    <w:rsid w:val="0009689A"/>
    <w:pPr>
      <w:widowControl/>
      <w:suppressAutoHyphens/>
      <w:autoSpaceDE/>
      <w:autoSpaceDN/>
    </w:pPr>
    <w:rPr>
      <w:rFonts w:ascii="Times New Roman" w:eastAsia="Times New Roman" w:hAnsi="Times New Roman" w:cs="Times New Roman"/>
      <w:sz w:val="24"/>
      <w:szCs w:val="24"/>
      <w:lang w:eastAsia="ar-SA" w:bidi="ar-SA"/>
    </w:rPr>
  </w:style>
  <w:style w:type="paragraph" w:styleId="Tekstpodstawowy3">
    <w:name w:val="Body Text 3"/>
    <w:basedOn w:val="Normalny"/>
    <w:link w:val="Tekstpodstawowy3Znak"/>
    <w:semiHidden/>
    <w:rsid w:val="0009689A"/>
    <w:pPr>
      <w:widowControl/>
      <w:suppressAutoHyphens/>
      <w:autoSpaceDE/>
      <w:autoSpaceDN/>
      <w:jc w:val="both"/>
    </w:pPr>
    <w:rPr>
      <w:rFonts w:ascii="Arial" w:eastAsia="Times New Roman" w:hAnsi="Arial" w:cs="Arial"/>
      <w:color w:val="008080"/>
      <w:sz w:val="24"/>
      <w:szCs w:val="24"/>
      <w:lang w:eastAsia="ar-SA" w:bidi="ar-SA"/>
    </w:rPr>
  </w:style>
  <w:style w:type="character" w:customStyle="1" w:styleId="Tekstpodstawowy3Znak">
    <w:name w:val="Tekst podstawowy 3 Znak"/>
    <w:basedOn w:val="Domylnaczcionkaakapitu"/>
    <w:link w:val="Tekstpodstawowy3"/>
    <w:semiHidden/>
    <w:rsid w:val="0009689A"/>
    <w:rPr>
      <w:rFonts w:ascii="Arial" w:eastAsia="Times New Roman" w:hAnsi="Arial" w:cs="Arial"/>
      <w:color w:val="008080"/>
      <w:sz w:val="24"/>
      <w:szCs w:val="24"/>
      <w:lang w:val="pl-PL" w:eastAsia="ar-SA"/>
    </w:rPr>
  </w:style>
  <w:style w:type="paragraph" w:customStyle="1" w:styleId="Standard">
    <w:name w:val="Standard"/>
    <w:rsid w:val="0009689A"/>
    <w:pPr>
      <w:suppressAutoHyphens/>
      <w:autoSpaceDE/>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09689A"/>
    <w:pPr>
      <w:suppressAutoHyphens/>
      <w:autoSpaceDE/>
      <w:spacing w:after="120"/>
    </w:pPr>
    <w:rPr>
      <w:rFonts w:ascii="Times New Roman" w:eastAsia="Arial Unicode MS" w:hAnsi="Times New Roman" w:cs="Tahoma"/>
      <w:kern w:val="3"/>
      <w:sz w:val="24"/>
      <w:szCs w:val="24"/>
      <w:lang w:bidi="ar-SA"/>
    </w:rPr>
  </w:style>
  <w:style w:type="paragraph" w:styleId="Tekstprzypisukocowego">
    <w:name w:val="endnote text"/>
    <w:basedOn w:val="Normalny"/>
    <w:link w:val="TekstprzypisukocowegoZnak"/>
    <w:uiPriority w:val="99"/>
    <w:semiHidden/>
    <w:unhideWhenUsed/>
    <w:rsid w:val="0009689A"/>
    <w:pPr>
      <w:widowControl/>
      <w:suppressAutoHyphens/>
      <w:autoSpaceDE/>
      <w:autoSpaceDN/>
    </w:pPr>
    <w:rPr>
      <w:rFonts w:ascii="Times New Roman" w:eastAsia="Times New Roman" w:hAnsi="Times New Roman" w:cs="Times New Roman"/>
      <w:sz w:val="20"/>
      <w:szCs w:val="20"/>
      <w:lang w:eastAsia="ar-SA" w:bidi="ar-SA"/>
    </w:rPr>
  </w:style>
  <w:style w:type="character" w:customStyle="1" w:styleId="TekstprzypisukocowegoZnak">
    <w:name w:val="Tekst przypisu końcowego Znak"/>
    <w:basedOn w:val="Domylnaczcionkaakapitu"/>
    <w:link w:val="Tekstprzypisukocowego"/>
    <w:uiPriority w:val="99"/>
    <w:semiHidden/>
    <w:rsid w:val="0009689A"/>
    <w:rPr>
      <w:rFonts w:ascii="Times New Roman" w:eastAsia="Times New Roman" w:hAnsi="Times New Roman" w:cs="Times New Roman"/>
      <w:sz w:val="20"/>
      <w:szCs w:val="20"/>
      <w:lang w:val="pl-PL" w:eastAsia="ar-SA"/>
    </w:rPr>
  </w:style>
  <w:style w:type="character" w:styleId="Odwoanieprzypisukocowego">
    <w:name w:val="endnote reference"/>
    <w:uiPriority w:val="99"/>
    <w:semiHidden/>
    <w:unhideWhenUsed/>
    <w:rsid w:val="0009689A"/>
    <w:rPr>
      <w:vertAlign w:val="superscript"/>
    </w:rPr>
  </w:style>
  <w:style w:type="paragraph" w:styleId="Tekstpodstawowywcity">
    <w:name w:val="Body Text Indent"/>
    <w:basedOn w:val="Normalny"/>
    <w:link w:val="TekstpodstawowywcityZnak"/>
    <w:uiPriority w:val="99"/>
    <w:semiHidden/>
    <w:unhideWhenUsed/>
    <w:rsid w:val="0009689A"/>
    <w:pPr>
      <w:widowControl/>
      <w:suppressAutoHyphens/>
      <w:autoSpaceDE/>
      <w:autoSpaceDN/>
      <w:spacing w:after="120"/>
      <w:ind w:left="283"/>
    </w:pPr>
    <w:rPr>
      <w:rFonts w:ascii="Times New Roman" w:eastAsia="Times New Roman" w:hAnsi="Times New Roman" w:cs="Times New Roman"/>
      <w:sz w:val="20"/>
      <w:szCs w:val="20"/>
      <w:lang w:eastAsia="ar-SA" w:bidi="ar-SA"/>
    </w:rPr>
  </w:style>
  <w:style w:type="character" w:customStyle="1" w:styleId="TekstpodstawowywcityZnak">
    <w:name w:val="Tekst podstawowy wcięty Znak"/>
    <w:basedOn w:val="Domylnaczcionkaakapitu"/>
    <w:link w:val="Tekstpodstawowywcity"/>
    <w:uiPriority w:val="99"/>
    <w:semiHidden/>
    <w:rsid w:val="0009689A"/>
    <w:rPr>
      <w:rFonts w:ascii="Times New Roman" w:eastAsia="Times New Roman" w:hAnsi="Times New Roman" w:cs="Times New Roman"/>
      <w:sz w:val="20"/>
      <w:szCs w:val="20"/>
      <w:lang w:val="pl-PL" w:eastAsia="ar-SA"/>
    </w:rPr>
  </w:style>
  <w:style w:type="paragraph" w:customStyle="1" w:styleId="Tekstpodstawowy22">
    <w:name w:val="Tekst podstawowy 22"/>
    <w:basedOn w:val="Normalny"/>
    <w:rsid w:val="0009689A"/>
    <w:pPr>
      <w:widowControl/>
      <w:suppressAutoHyphens/>
      <w:autoSpaceDN/>
      <w:jc w:val="both"/>
    </w:pPr>
    <w:rPr>
      <w:rFonts w:ascii="Times New Roman" w:eastAsia="Times New Roman" w:hAnsi="Times New Roman" w:cs="Times New Roman"/>
      <w:lang w:eastAsia="ar-SA" w:bidi="ar-SA"/>
    </w:rPr>
  </w:style>
  <w:style w:type="paragraph" w:customStyle="1" w:styleId="Kolorowecieniowanieakcent11">
    <w:name w:val="Kolorowe cieniowanie — akcent 11"/>
    <w:hidden/>
    <w:uiPriority w:val="99"/>
    <w:semiHidden/>
    <w:rsid w:val="0009689A"/>
    <w:pPr>
      <w:widowControl/>
      <w:autoSpaceDE/>
      <w:autoSpaceDN/>
    </w:pPr>
    <w:rPr>
      <w:rFonts w:ascii="Times New Roman" w:eastAsia="Times New Roman" w:hAnsi="Times New Roman" w:cs="Times New Roman"/>
      <w:sz w:val="20"/>
      <w:szCs w:val="20"/>
      <w:lang w:val="pl-PL" w:eastAsia="ar-SA"/>
    </w:rPr>
  </w:style>
  <w:style w:type="paragraph" w:customStyle="1" w:styleId="Default">
    <w:name w:val="Default"/>
    <w:rsid w:val="0009689A"/>
    <w:pPr>
      <w:widowControl/>
      <w:adjustRightInd w:val="0"/>
    </w:pPr>
    <w:rPr>
      <w:rFonts w:ascii="Times New Roman" w:eastAsia="Calibri" w:hAnsi="Times New Roman" w:cs="Times New Roman"/>
      <w:color w:val="000000"/>
      <w:sz w:val="24"/>
      <w:szCs w:val="24"/>
      <w:lang w:val="pl-PL"/>
    </w:rPr>
  </w:style>
  <w:style w:type="paragraph" w:customStyle="1" w:styleId="Kolorowalistaakcent11">
    <w:name w:val="Kolorowa lista — akcent 11"/>
    <w:basedOn w:val="Normalny"/>
    <w:uiPriority w:val="34"/>
    <w:qFormat/>
    <w:rsid w:val="0009689A"/>
    <w:pPr>
      <w:widowControl/>
      <w:suppressAutoHyphens/>
      <w:autoSpaceDE/>
      <w:autoSpaceDN/>
      <w:ind w:left="720"/>
      <w:contextualSpacing/>
    </w:pPr>
    <w:rPr>
      <w:rFonts w:ascii="Times New Roman" w:eastAsia="Times New Roman" w:hAnsi="Times New Roman" w:cs="Times New Roman"/>
      <w:sz w:val="20"/>
      <w:szCs w:val="20"/>
      <w:lang w:eastAsia="ar-SA" w:bidi="ar-SA"/>
    </w:rPr>
  </w:style>
  <w:style w:type="character" w:customStyle="1" w:styleId="DeltaViewInsertion">
    <w:name w:val="DeltaView Insertion"/>
    <w:rsid w:val="0009689A"/>
    <w:rPr>
      <w:b/>
      <w:i/>
      <w:spacing w:val="0"/>
    </w:rPr>
  </w:style>
  <w:style w:type="paragraph" w:customStyle="1" w:styleId="NormalBold">
    <w:name w:val="NormalBold"/>
    <w:basedOn w:val="Normalny"/>
    <w:link w:val="NormalBoldChar"/>
    <w:rsid w:val="0009689A"/>
    <w:pPr>
      <w:autoSpaceDE/>
      <w:autoSpaceDN/>
    </w:pPr>
    <w:rPr>
      <w:rFonts w:ascii="Times New Roman" w:eastAsia="Times New Roman" w:hAnsi="Times New Roman" w:cs="Times New Roman"/>
      <w:b/>
      <w:sz w:val="24"/>
      <w:lang w:eastAsia="en-GB" w:bidi="ar-SA"/>
    </w:rPr>
  </w:style>
  <w:style w:type="character" w:customStyle="1" w:styleId="NormalBoldChar">
    <w:name w:val="NormalBold Char"/>
    <w:link w:val="NormalBold"/>
    <w:locked/>
    <w:rsid w:val="0009689A"/>
    <w:rPr>
      <w:rFonts w:ascii="Times New Roman" w:eastAsia="Times New Roman" w:hAnsi="Times New Roman" w:cs="Times New Roman"/>
      <w:b/>
      <w:sz w:val="24"/>
      <w:lang w:val="pl-PL" w:eastAsia="en-GB"/>
    </w:rPr>
  </w:style>
  <w:style w:type="paragraph" w:styleId="Tekstprzypisudolnego">
    <w:name w:val="footnote text"/>
    <w:basedOn w:val="Normalny"/>
    <w:link w:val="TekstprzypisudolnegoZnak"/>
    <w:uiPriority w:val="99"/>
    <w:semiHidden/>
    <w:unhideWhenUsed/>
    <w:rsid w:val="0009689A"/>
    <w:pPr>
      <w:widowControl/>
      <w:autoSpaceDE/>
      <w:autoSpaceDN/>
      <w:ind w:left="720" w:hanging="720"/>
      <w:jc w:val="both"/>
    </w:pPr>
    <w:rPr>
      <w:rFonts w:ascii="Times New Roman" w:eastAsia="Calibri" w:hAnsi="Times New Roman" w:cs="Times New Roman"/>
      <w:sz w:val="20"/>
      <w:szCs w:val="20"/>
      <w:lang w:eastAsia="en-GB" w:bidi="ar-SA"/>
    </w:rPr>
  </w:style>
  <w:style w:type="character" w:customStyle="1" w:styleId="TekstprzypisudolnegoZnak">
    <w:name w:val="Tekst przypisu dolnego Znak"/>
    <w:basedOn w:val="Domylnaczcionkaakapitu"/>
    <w:link w:val="Tekstprzypisudolnego"/>
    <w:uiPriority w:val="99"/>
    <w:semiHidden/>
    <w:rsid w:val="0009689A"/>
    <w:rPr>
      <w:rFonts w:ascii="Times New Roman" w:eastAsia="Calibri" w:hAnsi="Times New Roman" w:cs="Times New Roman"/>
      <w:sz w:val="20"/>
      <w:szCs w:val="20"/>
      <w:lang w:val="pl-PL" w:eastAsia="en-GB"/>
    </w:rPr>
  </w:style>
  <w:style w:type="character" w:styleId="Odwoanieprzypisudolnego">
    <w:name w:val="footnote reference"/>
    <w:aliases w:val="Footnote Reference Number,Footnote symbol,Footnote"/>
    <w:uiPriority w:val="99"/>
    <w:semiHidden/>
    <w:unhideWhenUsed/>
    <w:rsid w:val="0009689A"/>
    <w:rPr>
      <w:shd w:val="clear" w:color="auto" w:fill="auto"/>
      <w:vertAlign w:val="superscript"/>
    </w:rPr>
  </w:style>
  <w:style w:type="paragraph" w:customStyle="1" w:styleId="Text1">
    <w:name w:val="Text 1"/>
    <w:basedOn w:val="Normalny"/>
    <w:rsid w:val="0009689A"/>
    <w:pPr>
      <w:widowControl/>
      <w:autoSpaceDE/>
      <w:autoSpaceDN/>
      <w:spacing w:before="120" w:after="120"/>
      <w:ind w:left="850"/>
      <w:jc w:val="both"/>
    </w:pPr>
    <w:rPr>
      <w:rFonts w:ascii="Times New Roman" w:eastAsia="Calibri" w:hAnsi="Times New Roman" w:cs="Times New Roman"/>
      <w:sz w:val="24"/>
      <w:lang w:eastAsia="en-GB" w:bidi="ar-SA"/>
    </w:rPr>
  </w:style>
  <w:style w:type="paragraph" w:customStyle="1" w:styleId="NormalCentered">
    <w:name w:val="Normal Centered"/>
    <w:basedOn w:val="Normalny"/>
    <w:rsid w:val="0009689A"/>
    <w:pPr>
      <w:widowControl/>
      <w:autoSpaceDE/>
      <w:autoSpaceDN/>
      <w:spacing w:before="120" w:after="120"/>
      <w:jc w:val="center"/>
    </w:pPr>
    <w:rPr>
      <w:rFonts w:ascii="Times New Roman" w:eastAsia="Calibri" w:hAnsi="Times New Roman" w:cs="Times New Roman"/>
      <w:sz w:val="24"/>
      <w:lang w:eastAsia="en-GB" w:bidi="ar-SA"/>
    </w:rPr>
  </w:style>
  <w:style w:type="paragraph" w:customStyle="1" w:styleId="Point0">
    <w:name w:val="Point 0"/>
    <w:basedOn w:val="Normalny"/>
    <w:rsid w:val="0009689A"/>
    <w:pPr>
      <w:widowControl/>
      <w:autoSpaceDE/>
      <w:autoSpaceDN/>
      <w:spacing w:before="120" w:after="120"/>
      <w:ind w:left="850" w:hanging="850"/>
      <w:jc w:val="both"/>
    </w:pPr>
    <w:rPr>
      <w:rFonts w:ascii="Times New Roman" w:eastAsia="Calibri" w:hAnsi="Times New Roman" w:cs="Times New Roman"/>
      <w:sz w:val="24"/>
      <w:lang w:eastAsia="en-GB" w:bidi="ar-SA"/>
    </w:rPr>
  </w:style>
  <w:style w:type="paragraph" w:customStyle="1" w:styleId="Point1">
    <w:name w:val="Point 1"/>
    <w:basedOn w:val="Normalny"/>
    <w:rsid w:val="0009689A"/>
    <w:pPr>
      <w:widowControl/>
      <w:autoSpaceDE/>
      <w:autoSpaceDN/>
      <w:spacing w:before="120" w:after="120"/>
      <w:ind w:left="1417" w:hanging="567"/>
      <w:jc w:val="both"/>
    </w:pPr>
    <w:rPr>
      <w:rFonts w:ascii="Times New Roman" w:eastAsia="Calibri" w:hAnsi="Times New Roman" w:cs="Times New Roman"/>
      <w:sz w:val="24"/>
      <w:lang w:eastAsia="en-GB" w:bidi="ar-SA"/>
    </w:rPr>
  </w:style>
  <w:style w:type="paragraph" w:customStyle="1" w:styleId="Point2">
    <w:name w:val="Point 2"/>
    <w:basedOn w:val="Normalny"/>
    <w:rsid w:val="0009689A"/>
    <w:pPr>
      <w:widowControl/>
      <w:autoSpaceDE/>
      <w:autoSpaceDN/>
      <w:spacing w:before="120" w:after="120"/>
      <w:ind w:left="1984" w:hanging="567"/>
      <w:jc w:val="both"/>
    </w:pPr>
    <w:rPr>
      <w:rFonts w:ascii="Times New Roman" w:eastAsia="Calibri" w:hAnsi="Times New Roman" w:cs="Times New Roman"/>
      <w:sz w:val="24"/>
      <w:lang w:eastAsia="en-GB" w:bidi="ar-SA"/>
    </w:rPr>
  </w:style>
  <w:style w:type="paragraph" w:customStyle="1" w:styleId="Tiret0">
    <w:name w:val="Tiret 0"/>
    <w:basedOn w:val="Point0"/>
    <w:rsid w:val="0009689A"/>
    <w:pPr>
      <w:ind w:left="0" w:firstLine="0"/>
    </w:pPr>
  </w:style>
  <w:style w:type="paragraph" w:customStyle="1" w:styleId="Tiret1">
    <w:name w:val="Tiret 1"/>
    <w:basedOn w:val="Point1"/>
    <w:rsid w:val="0009689A"/>
    <w:pPr>
      <w:ind w:left="0" w:firstLine="0"/>
    </w:pPr>
  </w:style>
  <w:style w:type="paragraph" w:customStyle="1" w:styleId="Tiret2">
    <w:name w:val="Tiret 2"/>
    <w:basedOn w:val="Point2"/>
    <w:rsid w:val="0009689A"/>
    <w:pPr>
      <w:ind w:left="0" w:firstLine="0"/>
    </w:pPr>
  </w:style>
  <w:style w:type="paragraph" w:customStyle="1" w:styleId="NumPar1">
    <w:name w:val="NumPar 1"/>
    <w:basedOn w:val="Normalny"/>
    <w:next w:val="Text1"/>
    <w:rsid w:val="0009689A"/>
    <w:pPr>
      <w:widowControl/>
      <w:autoSpaceDE/>
      <w:autoSpaceDN/>
      <w:spacing w:before="120" w:after="120"/>
      <w:jc w:val="both"/>
    </w:pPr>
    <w:rPr>
      <w:rFonts w:ascii="Times New Roman" w:eastAsia="Calibri" w:hAnsi="Times New Roman" w:cs="Times New Roman"/>
      <w:sz w:val="24"/>
      <w:lang w:eastAsia="en-GB" w:bidi="ar-SA"/>
    </w:rPr>
  </w:style>
  <w:style w:type="paragraph" w:customStyle="1" w:styleId="NumPar2">
    <w:name w:val="NumPar 2"/>
    <w:basedOn w:val="Normalny"/>
    <w:next w:val="Text1"/>
    <w:rsid w:val="0009689A"/>
    <w:pPr>
      <w:widowControl/>
      <w:numPr>
        <w:ilvl w:val="1"/>
        <w:numId w:val="20"/>
      </w:numPr>
      <w:autoSpaceDE/>
      <w:autoSpaceDN/>
      <w:spacing w:before="120" w:after="120"/>
      <w:jc w:val="both"/>
    </w:pPr>
    <w:rPr>
      <w:rFonts w:ascii="Times New Roman" w:eastAsia="Calibri" w:hAnsi="Times New Roman" w:cs="Times New Roman"/>
      <w:sz w:val="24"/>
      <w:lang w:eastAsia="en-GB" w:bidi="ar-SA"/>
    </w:rPr>
  </w:style>
  <w:style w:type="paragraph" w:customStyle="1" w:styleId="NumPar3">
    <w:name w:val="NumPar 3"/>
    <w:basedOn w:val="Normalny"/>
    <w:next w:val="Text1"/>
    <w:rsid w:val="0009689A"/>
    <w:pPr>
      <w:widowControl/>
      <w:numPr>
        <w:ilvl w:val="2"/>
        <w:numId w:val="20"/>
      </w:numPr>
      <w:autoSpaceDE/>
      <w:autoSpaceDN/>
      <w:spacing w:before="120" w:after="120"/>
      <w:jc w:val="both"/>
    </w:pPr>
    <w:rPr>
      <w:rFonts w:ascii="Times New Roman" w:eastAsia="Calibri" w:hAnsi="Times New Roman" w:cs="Times New Roman"/>
      <w:sz w:val="24"/>
      <w:lang w:eastAsia="en-GB" w:bidi="ar-SA"/>
    </w:rPr>
  </w:style>
  <w:style w:type="paragraph" w:customStyle="1" w:styleId="NumPar4">
    <w:name w:val="NumPar 4"/>
    <w:basedOn w:val="Normalny"/>
    <w:next w:val="Text1"/>
    <w:rsid w:val="0009689A"/>
    <w:pPr>
      <w:widowControl/>
      <w:numPr>
        <w:ilvl w:val="3"/>
        <w:numId w:val="20"/>
      </w:numPr>
      <w:autoSpaceDE/>
      <w:autoSpaceDN/>
      <w:spacing w:before="120" w:after="120"/>
      <w:jc w:val="both"/>
    </w:pPr>
    <w:rPr>
      <w:rFonts w:ascii="Times New Roman" w:eastAsia="Calibri" w:hAnsi="Times New Roman" w:cs="Times New Roman"/>
      <w:sz w:val="24"/>
      <w:lang w:eastAsia="en-GB" w:bidi="ar-SA"/>
    </w:rPr>
  </w:style>
  <w:style w:type="paragraph" w:customStyle="1" w:styleId="ManualNumPar1">
    <w:name w:val="Manual NumPar 1"/>
    <w:basedOn w:val="Normalny"/>
    <w:next w:val="Text1"/>
    <w:rsid w:val="0009689A"/>
    <w:pPr>
      <w:widowControl/>
      <w:autoSpaceDE/>
      <w:autoSpaceDN/>
      <w:spacing w:before="120" w:after="120"/>
      <w:ind w:left="850" w:hanging="850"/>
      <w:jc w:val="both"/>
    </w:pPr>
    <w:rPr>
      <w:rFonts w:ascii="Times New Roman" w:eastAsia="Calibri" w:hAnsi="Times New Roman" w:cs="Times New Roman"/>
      <w:sz w:val="24"/>
      <w:lang w:eastAsia="en-GB" w:bidi="ar-SA"/>
    </w:rPr>
  </w:style>
  <w:style w:type="paragraph" w:customStyle="1" w:styleId="ChapterTitle">
    <w:name w:val="ChapterTitle"/>
    <w:basedOn w:val="Normalny"/>
    <w:next w:val="Normalny"/>
    <w:rsid w:val="0009689A"/>
    <w:pPr>
      <w:keepNext/>
      <w:widowControl/>
      <w:autoSpaceDE/>
      <w:autoSpaceDN/>
      <w:spacing w:before="120" w:after="360"/>
      <w:jc w:val="center"/>
    </w:pPr>
    <w:rPr>
      <w:rFonts w:ascii="Times New Roman" w:eastAsia="Calibri" w:hAnsi="Times New Roman" w:cs="Times New Roman"/>
      <w:b/>
      <w:sz w:val="32"/>
      <w:lang w:eastAsia="en-GB" w:bidi="ar-SA"/>
    </w:rPr>
  </w:style>
  <w:style w:type="paragraph" w:customStyle="1" w:styleId="PartTitle">
    <w:name w:val="PartTitle"/>
    <w:basedOn w:val="Normalny"/>
    <w:next w:val="ChapterTitle"/>
    <w:rsid w:val="0009689A"/>
    <w:pPr>
      <w:keepNext/>
      <w:pageBreakBefore/>
      <w:widowControl/>
      <w:autoSpaceDE/>
      <w:autoSpaceDN/>
      <w:spacing w:before="120" w:after="360"/>
      <w:jc w:val="center"/>
    </w:pPr>
    <w:rPr>
      <w:rFonts w:ascii="Times New Roman" w:eastAsia="Calibri" w:hAnsi="Times New Roman" w:cs="Times New Roman"/>
      <w:b/>
      <w:sz w:val="36"/>
      <w:lang w:eastAsia="en-GB" w:bidi="ar-SA"/>
    </w:rPr>
  </w:style>
  <w:style w:type="paragraph" w:customStyle="1" w:styleId="SectionTitle">
    <w:name w:val="SectionTitle"/>
    <w:basedOn w:val="Normalny"/>
    <w:next w:val="Nagwek1"/>
    <w:rsid w:val="0009689A"/>
    <w:pPr>
      <w:keepNext/>
      <w:widowControl/>
      <w:autoSpaceDE/>
      <w:autoSpaceDN/>
      <w:spacing w:before="120" w:after="360"/>
      <w:jc w:val="center"/>
    </w:pPr>
    <w:rPr>
      <w:rFonts w:ascii="Times New Roman" w:eastAsia="Calibri" w:hAnsi="Times New Roman" w:cs="Times New Roman"/>
      <w:b/>
      <w:smallCaps/>
      <w:sz w:val="28"/>
      <w:lang w:eastAsia="en-GB" w:bidi="ar-SA"/>
    </w:rPr>
  </w:style>
  <w:style w:type="table" w:styleId="Tabela-Siatka">
    <w:name w:val="Table Grid"/>
    <w:basedOn w:val="Standardowy"/>
    <w:uiPriority w:val="59"/>
    <w:rsid w:val="0009689A"/>
    <w:pPr>
      <w:widowControl/>
      <w:autoSpaceDE/>
      <w:autoSpaceDN/>
    </w:pPr>
    <w:rPr>
      <w:rFonts w:ascii="Times New Roman" w:eastAsia="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09689A"/>
    <w:pPr>
      <w:widowControl/>
      <w:autoSpaceDE/>
      <w:autoSpaceDN/>
    </w:pPr>
    <w:rPr>
      <w:rFonts w:ascii="Calibri" w:eastAsia="Times New Roman" w:hAnsi="Calibri" w:cs="Times New Roman"/>
      <w:szCs w:val="21"/>
      <w:lang w:bidi="ar-SA"/>
    </w:rPr>
  </w:style>
  <w:style w:type="character" w:customStyle="1" w:styleId="ZwykytekstZnak">
    <w:name w:val="Zwykły tekst Znak"/>
    <w:basedOn w:val="Domylnaczcionkaakapitu"/>
    <w:link w:val="Zwykytekst"/>
    <w:rsid w:val="0009689A"/>
    <w:rPr>
      <w:rFonts w:ascii="Calibri" w:eastAsia="Times New Roman" w:hAnsi="Calibri" w:cs="Times New Roman"/>
      <w:szCs w:val="21"/>
      <w:lang w:val="pl-PL" w:eastAsia="pl-PL"/>
    </w:rPr>
  </w:style>
  <w:style w:type="paragraph" w:customStyle="1" w:styleId="Tekstpodstawowy21">
    <w:name w:val="Tekst podstawowy 21"/>
    <w:basedOn w:val="Normalny"/>
    <w:rsid w:val="0009689A"/>
    <w:pPr>
      <w:widowControl/>
      <w:overflowPunct w:val="0"/>
      <w:adjustRightInd w:val="0"/>
      <w:jc w:val="both"/>
      <w:textAlignment w:val="baseline"/>
    </w:pPr>
    <w:rPr>
      <w:rFonts w:ascii="Times New Roman" w:eastAsia="Times New Roman" w:hAnsi="Times New Roman" w:cs="Times New Roman"/>
      <w:sz w:val="28"/>
      <w:szCs w:val="20"/>
      <w:lang w:eastAsia="en-US" w:bidi="ar-SA"/>
    </w:rPr>
  </w:style>
  <w:style w:type="character" w:customStyle="1" w:styleId="FontStyle35">
    <w:name w:val="Font Style35"/>
    <w:uiPriority w:val="99"/>
    <w:rsid w:val="0009689A"/>
    <w:rPr>
      <w:rFonts w:ascii="Times New Roman" w:hAnsi="Times New Roman"/>
      <w:sz w:val="22"/>
    </w:rPr>
  </w:style>
  <w:style w:type="paragraph" w:customStyle="1" w:styleId="Style21">
    <w:name w:val="Style21"/>
    <w:basedOn w:val="Normalny"/>
    <w:uiPriority w:val="99"/>
    <w:rsid w:val="0009689A"/>
    <w:pPr>
      <w:adjustRightInd w:val="0"/>
      <w:spacing w:line="293" w:lineRule="exact"/>
      <w:jc w:val="center"/>
    </w:pPr>
    <w:rPr>
      <w:rFonts w:ascii="Times New Roman" w:eastAsia="Times New Roman" w:hAnsi="Times New Roman" w:cs="Times New Roman"/>
      <w:sz w:val="24"/>
      <w:szCs w:val="24"/>
      <w:lang w:bidi="ar-SA"/>
    </w:rPr>
  </w:style>
  <w:style w:type="character" w:customStyle="1" w:styleId="FontStyle30">
    <w:name w:val="Font Style30"/>
    <w:uiPriority w:val="99"/>
    <w:rsid w:val="0009689A"/>
    <w:rPr>
      <w:rFonts w:ascii="Times New Roman" w:hAnsi="Times New Roman"/>
      <w:b/>
      <w:sz w:val="26"/>
    </w:rPr>
  </w:style>
  <w:style w:type="paragraph" w:customStyle="1" w:styleId="Style2">
    <w:name w:val="Style2"/>
    <w:basedOn w:val="Normalny"/>
    <w:uiPriority w:val="99"/>
    <w:rsid w:val="0009689A"/>
    <w:pPr>
      <w:adjustRightInd w:val="0"/>
    </w:pPr>
    <w:rPr>
      <w:rFonts w:ascii="Times New Roman" w:eastAsia="Times New Roman" w:hAnsi="Times New Roman" w:cs="Times New Roman"/>
      <w:sz w:val="24"/>
      <w:szCs w:val="24"/>
      <w:lang w:bidi="ar-SA"/>
    </w:rPr>
  </w:style>
  <w:style w:type="character" w:customStyle="1" w:styleId="FontStyle34">
    <w:name w:val="Font Style34"/>
    <w:uiPriority w:val="99"/>
    <w:rsid w:val="0009689A"/>
    <w:rPr>
      <w:rFonts w:ascii="Times New Roman" w:hAnsi="Times New Roman"/>
      <w:sz w:val="20"/>
    </w:rPr>
  </w:style>
  <w:style w:type="character" w:customStyle="1" w:styleId="Teksttreci">
    <w:name w:val="Tekst treści_"/>
    <w:link w:val="Teksttreci1"/>
    <w:locked/>
    <w:rsid w:val="0009689A"/>
    <w:rPr>
      <w:rFonts w:ascii="Century Gothic" w:hAnsi="Century Gothic" w:cs="Century Gothic"/>
      <w:sz w:val="17"/>
      <w:szCs w:val="17"/>
      <w:shd w:val="clear" w:color="auto" w:fill="FFFFFF"/>
    </w:rPr>
  </w:style>
  <w:style w:type="character" w:customStyle="1" w:styleId="Teksttreci74">
    <w:name w:val="Tekst treści74"/>
    <w:rsid w:val="0009689A"/>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09689A"/>
    <w:pPr>
      <w:widowControl/>
      <w:shd w:val="clear" w:color="auto" w:fill="FFFFFF"/>
      <w:autoSpaceDE/>
      <w:autoSpaceDN/>
      <w:spacing w:after="600" w:line="173" w:lineRule="exact"/>
      <w:ind w:hanging="420"/>
    </w:pPr>
    <w:rPr>
      <w:rFonts w:ascii="Century Gothic" w:eastAsiaTheme="minorHAnsi" w:hAnsi="Century Gothic" w:cs="Century Gothic"/>
      <w:sz w:val="17"/>
      <w:szCs w:val="17"/>
      <w:lang w:val="en-US" w:eastAsia="en-US" w:bidi="ar-SA"/>
    </w:rPr>
  </w:style>
  <w:style w:type="character" w:customStyle="1" w:styleId="highlightedsearchterm">
    <w:name w:val="highlightedsearchterm"/>
    <w:basedOn w:val="Domylnaczcionkaakapitu"/>
    <w:rsid w:val="0009689A"/>
  </w:style>
  <w:style w:type="paragraph" w:styleId="Tytu">
    <w:name w:val="Title"/>
    <w:basedOn w:val="Normalny"/>
    <w:link w:val="TytuZnak"/>
    <w:qFormat/>
    <w:rsid w:val="0009689A"/>
    <w:pPr>
      <w:widowControl/>
      <w:autoSpaceDE/>
      <w:autoSpaceDN/>
      <w:jc w:val="center"/>
    </w:pPr>
    <w:rPr>
      <w:rFonts w:ascii="Times New Roman" w:eastAsia="Times New Roman" w:hAnsi="Times New Roman" w:cs="Times New Roman"/>
      <w:b/>
      <w:sz w:val="24"/>
      <w:szCs w:val="20"/>
      <w:lang w:bidi="ar-SA"/>
    </w:rPr>
  </w:style>
  <w:style w:type="character" w:customStyle="1" w:styleId="TytuZnak">
    <w:name w:val="Tytuł Znak"/>
    <w:basedOn w:val="Domylnaczcionkaakapitu"/>
    <w:link w:val="Tytu"/>
    <w:rsid w:val="0009689A"/>
    <w:rPr>
      <w:rFonts w:ascii="Times New Roman" w:eastAsia="Times New Roman" w:hAnsi="Times New Roman" w:cs="Times New Roman"/>
      <w:b/>
      <w:sz w:val="24"/>
      <w:szCs w:val="20"/>
      <w:lang w:val="pl-PL" w:eastAsia="pl-PL"/>
    </w:rPr>
  </w:style>
  <w:style w:type="paragraph" w:styleId="Podtytu">
    <w:name w:val="Subtitle"/>
    <w:basedOn w:val="Normalny"/>
    <w:link w:val="PodtytuZnak"/>
    <w:uiPriority w:val="99"/>
    <w:qFormat/>
    <w:rsid w:val="0009689A"/>
    <w:pPr>
      <w:widowControl/>
      <w:autoSpaceDE/>
      <w:autoSpaceDN/>
      <w:jc w:val="both"/>
    </w:pPr>
    <w:rPr>
      <w:rFonts w:ascii="Arial" w:eastAsia="Calibri" w:hAnsi="Arial" w:cs="Arial"/>
      <w:sz w:val="20"/>
      <w:szCs w:val="20"/>
      <w:lang w:bidi="ar-SA"/>
    </w:rPr>
  </w:style>
  <w:style w:type="character" w:customStyle="1" w:styleId="PodtytuZnak">
    <w:name w:val="Podtytuł Znak"/>
    <w:basedOn w:val="Domylnaczcionkaakapitu"/>
    <w:link w:val="Podtytu"/>
    <w:uiPriority w:val="99"/>
    <w:rsid w:val="0009689A"/>
    <w:rPr>
      <w:rFonts w:ascii="Arial" w:eastAsia="Calibri" w:hAnsi="Arial" w:cs="Arial"/>
      <w:sz w:val="20"/>
      <w:szCs w:val="20"/>
      <w:lang w:val="pl-PL" w:eastAsia="pl-PL"/>
    </w:rPr>
  </w:style>
  <w:style w:type="character" w:customStyle="1" w:styleId="SIWZtekstZnak">
    <w:name w:val="SIWZ_tekst Znak"/>
    <w:link w:val="SIWZtekst"/>
    <w:locked/>
    <w:rsid w:val="0009689A"/>
    <w:rPr>
      <w:rFonts w:ascii="Arial" w:hAnsi="Arial" w:cs="Arial"/>
      <w:lang w:val="x-none" w:eastAsia="x-none"/>
    </w:rPr>
  </w:style>
  <w:style w:type="paragraph" w:customStyle="1" w:styleId="SIWZtekst">
    <w:name w:val="SIWZ_tekst"/>
    <w:basedOn w:val="Normalny"/>
    <w:link w:val="SIWZtekstZnak"/>
    <w:autoRedefine/>
    <w:rsid w:val="0009689A"/>
    <w:pPr>
      <w:widowControl/>
      <w:tabs>
        <w:tab w:val="left" w:pos="720"/>
      </w:tabs>
      <w:autoSpaceDE/>
      <w:autoSpaceDN/>
      <w:spacing w:before="240" w:line="360" w:lineRule="auto"/>
      <w:jc w:val="both"/>
    </w:pPr>
    <w:rPr>
      <w:rFonts w:ascii="Arial" w:eastAsiaTheme="minorHAnsi" w:hAnsi="Arial" w:cs="Arial"/>
      <w:lang w:val="x-none" w:eastAsia="x-none" w:bidi="ar-SA"/>
    </w:rPr>
  </w:style>
  <w:style w:type="paragraph" w:styleId="Poprawka">
    <w:name w:val="Revision"/>
    <w:hidden/>
    <w:uiPriority w:val="99"/>
    <w:semiHidden/>
    <w:rsid w:val="0009689A"/>
    <w:pPr>
      <w:widowControl/>
      <w:autoSpaceDE/>
      <w:autoSpaceDN/>
    </w:pPr>
    <w:rPr>
      <w:rFonts w:ascii="Times New Roman" w:eastAsia="Times New Roman" w:hAnsi="Times New Roman" w:cs="Times New Roman"/>
      <w:sz w:val="20"/>
      <w:szCs w:val="20"/>
      <w:lang w:val="pl-PL" w:eastAsia="ar-SA"/>
    </w:rPr>
  </w:style>
  <w:style w:type="paragraph" w:styleId="Bezodstpw">
    <w:name w:val="No Spacing"/>
    <w:uiPriority w:val="1"/>
    <w:qFormat/>
    <w:rsid w:val="0009689A"/>
    <w:pPr>
      <w:widowControl/>
      <w:suppressAutoHyphens/>
      <w:autoSpaceDE/>
      <w:autoSpaceDN/>
    </w:pPr>
    <w:rPr>
      <w:rFonts w:ascii="Times New Roman" w:eastAsia="Times New Roman" w:hAnsi="Times New Roman" w:cs="Times New Roman"/>
      <w:sz w:val="20"/>
      <w:szCs w:val="20"/>
      <w:lang w:val="pl-PL" w:eastAsia="ar-SA"/>
    </w:rPr>
  </w:style>
  <w:style w:type="character" w:customStyle="1" w:styleId="WW8Num1z0">
    <w:name w:val="WW8Num1z0"/>
    <w:rsid w:val="0009689A"/>
    <w:rPr>
      <w:rFonts w:hint="default"/>
      <w:b w:val="0"/>
      <w:bCs/>
      <w:vanish/>
      <w:color w:val="auto"/>
    </w:rPr>
  </w:style>
  <w:style w:type="character" w:customStyle="1" w:styleId="WW8Num1z1">
    <w:name w:val="WW8Num1z1"/>
    <w:rsid w:val="0009689A"/>
  </w:style>
  <w:style w:type="character" w:customStyle="1" w:styleId="WW8Num1z2">
    <w:name w:val="WW8Num1z2"/>
    <w:rsid w:val="0009689A"/>
  </w:style>
  <w:style w:type="character" w:customStyle="1" w:styleId="WW8Num1z3">
    <w:name w:val="WW8Num1z3"/>
    <w:rsid w:val="0009689A"/>
  </w:style>
  <w:style w:type="character" w:customStyle="1" w:styleId="WW8Num1z4">
    <w:name w:val="WW8Num1z4"/>
    <w:rsid w:val="0009689A"/>
  </w:style>
  <w:style w:type="character" w:customStyle="1" w:styleId="WW8Num1z5">
    <w:name w:val="WW8Num1z5"/>
    <w:rsid w:val="0009689A"/>
  </w:style>
  <w:style w:type="character" w:customStyle="1" w:styleId="WW8Num1z6">
    <w:name w:val="WW8Num1z6"/>
    <w:rsid w:val="0009689A"/>
  </w:style>
  <w:style w:type="character" w:customStyle="1" w:styleId="WW8Num1z7">
    <w:name w:val="WW8Num1z7"/>
    <w:rsid w:val="0009689A"/>
  </w:style>
  <w:style w:type="character" w:customStyle="1" w:styleId="WW8Num1z8">
    <w:name w:val="WW8Num1z8"/>
    <w:rsid w:val="0009689A"/>
  </w:style>
  <w:style w:type="character" w:customStyle="1" w:styleId="WW8Num2z0">
    <w:name w:val="WW8Num2z0"/>
    <w:rsid w:val="0009689A"/>
    <w:rPr>
      <w:rFonts w:hint="default"/>
    </w:rPr>
  </w:style>
  <w:style w:type="character" w:customStyle="1" w:styleId="WW8Num2z1">
    <w:name w:val="WW8Num2z1"/>
    <w:rsid w:val="0009689A"/>
  </w:style>
  <w:style w:type="character" w:customStyle="1" w:styleId="WW8Num2z2">
    <w:name w:val="WW8Num2z2"/>
    <w:rsid w:val="0009689A"/>
  </w:style>
  <w:style w:type="character" w:customStyle="1" w:styleId="WW8Num2z3">
    <w:name w:val="WW8Num2z3"/>
    <w:rsid w:val="0009689A"/>
  </w:style>
  <w:style w:type="character" w:customStyle="1" w:styleId="WW8Num2z4">
    <w:name w:val="WW8Num2z4"/>
    <w:rsid w:val="0009689A"/>
  </w:style>
  <w:style w:type="character" w:customStyle="1" w:styleId="WW8Num2z5">
    <w:name w:val="WW8Num2z5"/>
    <w:rsid w:val="0009689A"/>
  </w:style>
  <w:style w:type="character" w:customStyle="1" w:styleId="WW8Num2z6">
    <w:name w:val="WW8Num2z6"/>
    <w:rsid w:val="0009689A"/>
  </w:style>
  <w:style w:type="character" w:customStyle="1" w:styleId="WW8Num2z7">
    <w:name w:val="WW8Num2z7"/>
    <w:rsid w:val="0009689A"/>
  </w:style>
  <w:style w:type="character" w:customStyle="1" w:styleId="WW8Num2z8">
    <w:name w:val="WW8Num2z8"/>
    <w:rsid w:val="0009689A"/>
  </w:style>
  <w:style w:type="character" w:customStyle="1" w:styleId="WW8Num3z0">
    <w:name w:val="WW8Num3z0"/>
    <w:rsid w:val="0009689A"/>
    <w:rPr>
      <w:bCs/>
      <w:i w:val="0"/>
    </w:rPr>
  </w:style>
  <w:style w:type="character" w:customStyle="1" w:styleId="WW8Num3z1">
    <w:name w:val="WW8Num3z1"/>
    <w:rsid w:val="0009689A"/>
  </w:style>
  <w:style w:type="character" w:customStyle="1" w:styleId="WW8Num3z2">
    <w:name w:val="WW8Num3z2"/>
    <w:rsid w:val="0009689A"/>
  </w:style>
  <w:style w:type="character" w:customStyle="1" w:styleId="WW8Num3z3">
    <w:name w:val="WW8Num3z3"/>
    <w:rsid w:val="0009689A"/>
  </w:style>
  <w:style w:type="character" w:customStyle="1" w:styleId="WW8Num3z4">
    <w:name w:val="WW8Num3z4"/>
    <w:rsid w:val="0009689A"/>
  </w:style>
  <w:style w:type="character" w:customStyle="1" w:styleId="WW8Num3z5">
    <w:name w:val="WW8Num3z5"/>
    <w:rsid w:val="0009689A"/>
  </w:style>
  <w:style w:type="character" w:customStyle="1" w:styleId="WW8Num3z6">
    <w:name w:val="WW8Num3z6"/>
    <w:rsid w:val="0009689A"/>
  </w:style>
  <w:style w:type="character" w:customStyle="1" w:styleId="WW8Num3z7">
    <w:name w:val="WW8Num3z7"/>
    <w:rsid w:val="0009689A"/>
  </w:style>
  <w:style w:type="character" w:customStyle="1" w:styleId="WW8Num3z8">
    <w:name w:val="WW8Num3z8"/>
    <w:rsid w:val="0009689A"/>
  </w:style>
  <w:style w:type="character" w:customStyle="1" w:styleId="WW8Num4z0">
    <w:name w:val="WW8Num4z0"/>
    <w:rsid w:val="0009689A"/>
    <w:rPr>
      <w:rFonts w:ascii="Verdana" w:hAnsi="Verdana" w:cs="Arial" w:hint="default"/>
      <w:szCs w:val="20"/>
    </w:rPr>
  </w:style>
  <w:style w:type="character" w:customStyle="1" w:styleId="WW8Num4z1">
    <w:name w:val="WW8Num4z1"/>
    <w:rsid w:val="0009689A"/>
  </w:style>
  <w:style w:type="character" w:customStyle="1" w:styleId="WW8Num4z2">
    <w:name w:val="WW8Num4z2"/>
    <w:rsid w:val="0009689A"/>
  </w:style>
  <w:style w:type="character" w:customStyle="1" w:styleId="WW8Num4z3">
    <w:name w:val="WW8Num4z3"/>
    <w:rsid w:val="0009689A"/>
  </w:style>
  <w:style w:type="character" w:customStyle="1" w:styleId="WW8Num4z4">
    <w:name w:val="WW8Num4z4"/>
    <w:rsid w:val="0009689A"/>
  </w:style>
  <w:style w:type="character" w:customStyle="1" w:styleId="WW8Num4z5">
    <w:name w:val="WW8Num4z5"/>
    <w:rsid w:val="0009689A"/>
  </w:style>
  <w:style w:type="character" w:customStyle="1" w:styleId="WW8Num4z6">
    <w:name w:val="WW8Num4z6"/>
    <w:rsid w:val="0009689A"/>
  </w:style>
  <w:style w:type="character" w:customStyle="1" w:styleId="WW8Num4z7">
    <w:name w:val="WW8Num4z7"/>
    <w:rsid w:val="0009689A"/>
  </w:style>
  <w:style w:type="character" w:customStyle="1" w:styleId="WW8Num4z8">
    <w:name w:val="WW8Num4z8"/>
    <w:rsid w:val="0009689A"/>
  </w:style>
  <w:style w:type="character" w:customStyle="1" w:styleId="WW8Num5z0">
    <w:name w:val="WW8Num5z0"/>
    <w:rsid w:val="0009689A"/>
    <w:rPr>
      <w:rFonts w:hint="default"/>
    </w:rPr>
  </w:style>
  <w:style w:type="character" w:customStyle="1" w:styleId="WW8Num5z1">
    <w:name w:val="WW8Num5z1"/>
    <w:rsid w:val="0009689A"/>
  </w:style>
  <w:style w:type="character" w:customStyle="1" w:styleId="WW8Num5z2">
    <w:name w:val="WW8Num5z2"/>
    <w:rsid w:val="0009689A"/>
  </w:style>
  <w:style w:type="character" w:customStyle="1" w:styleId="WW8Num5z3">
    <w:name w:val="WW8Num5z3"/>
    <w:rsid w:val="0009689A"/>
  </w:style>
  <w:style w:type="character" w:customStyle="1" w:styleId="WW8Num5z4">
    <w:name w:val="WW8Num5z4"/>
    <w:rsid w:val="0009689A"/>
  </w:style>
  <w:style w:type="character" w:customStyle="1" w:styleId="WW8Num5z5">
    <w:name w:val="WW8Num5z5"/>
    <w:rsid w:val="0009689A"/>
  </w:style>
  <w:style w:type="character" w:customStyle="1" w:styleId="WW8Num5z6">
    <w:name w:val="WW8Num5z6"/>
    <w:rsid w:val="0009689A"/>
  </w:style>
  <w:style w:type="character" w:customStyle="1" w:styleId="WW8Num5z7">
    <w:name w:val="WW8Num5z7"/>
    <w:rsid w:val="0009689A"/>
  </w:style>
  <w:style w:type="character" w:customStyle="1" w:styleId="WW8Num5z8">
    <w:name w:val="WW8Num5z8"/>
    <w:rsid w:val="0009689A"/>
  </w:style>
  <w:style w:type="character" w:customStyle="1" w:styleId="WW8Num6z0">
    <w:name w:val="WW8Num6z0"/>
    <w:rsid w:val="0009689A"/>
    <w:rPr>
      <w:rFonts w:hint="default"/>
    </w:rPr>
  </w:style>
  <w:style w:type="character" w:customStyle="1" w:styleId="WW8Num6z1">
    <w:name w:val="WW8Num6z1"/>
    <w:rsid w:val="0009689A"/>
  </w:style>
  <w:style w:type="character" w:customStyle="1" w:styleId="WW8Num6z2">
    <w:name w:val="WW8Num6z2"/>
    <w:rsid w:val="0009689A"/>
  </w:style>
  <w:style w:type="character" w:customStyle="1" w:styleId="WW8Num6z3">
    <w:name w:val="WW8Num6z3"/>
    <w:rsid w:val="0009689A"/>
  </w:style>
  <w:style w:type="character" w:customStyle="1" w:styleId="WW8Num6z4">
    <w:name w:val="WW8Num6z4"/>
    <w:rsid w:val="0009689A"/>
  </w:style>
  <w:style w:type="character" w:customStyle="1" w:styleId="WW8Num6z5">
    <w:name w:val="WW8Num6z5"/>
    <w:rsid w:val="0009689A"/>
  </w:style>
  <w:style w:type="character" w:customStyle="1" w:styleId="WW8Num6z6">
    <w:name w:val="WW8Num6z6"/>
    <w:rsid w:val="0009689A"/>
  </w:style>
  <w:style w:type="character" w:customStyle="1" w:styleId="WW8Num6z7">
    <w:name w:val="WW8Num6z7"/>
    <w:rsid w:val="0009689A"/>
  </w:style>
  <w:style w:type="character" w:customStyle="1" w:styleId="WW8Num6z8">
    <w:name w:val="WW8Num6z8"/>
    <w:rsid w:val="0009689A"/>
  </w:style>
  <w:style w:type="character" w:customStyle="1" w:styleId="WW8Num7z0">
    <w:name w:val="WW8Num7z0"/>
    <w:rsid w:val="0009689A"/>
    <w:rPr>
      <w:rFonts w:hint="default"/>
    </w:rPr>
  </w:style>
  <w:style w:type="character" w:customStyle="1" w:styleId="WW8Num7z1">
    <w:name w:val="WW8Num7z1"/>
    <w:rsid w:val="0009689A"/>
  </w:style>
  <w:style w:type="character" w:customStyle="1" w:styleId="WW8Num7z2">
    <w:name w:val="WW8Num7z2"/>
    <w:rsid w:val="0009689A"/>
  </w:style>
  <w:style w:type="character" w:customStyle="1" w:styleId="WW8Num7z3">
    <w:name w:val="WW8Num7z3"/>
    <w:rsid w:val="0009689A"/>
  </w:style>
  <w:style w:type="character" w:customStyle="1" w:styleId="WW8Num7z4">
    <w:name w:val="WW8Num7z4"/>
    <w:rsid w:val="0009689A"/>
  </w:style>
  <w:style w:type="character" w:customStyle="1" w:styleId="WW8Num7z5">
    <w:name w:val="WW8Num7z5"/>
    <w:rsid w:val="0009689A"/>
  </w:style>
  <w:style w:type="character" w:customStyle="1" w:styleId="WW8Num7z6">
    <w:name w:val="WW8Num7z6"/>
    <w:rsid w:val="0009689A"/>
  </w:style>
  <w:style w:type="character" w:customStyle="1" w:styleId="WW8Num7z7">
    <w:name w:val="WW8Num7z7"/>
    <w:rsid w:val="0009689A"/>
  </w:style>
  <w:style w:type="character" w:customStyle="1" w:styleId="WW8Num7z8">
    <w:name w:val="WW8Num7z8"/>
    <w:rsid w:val="0009689A"/>
  </w:style>
  <w:style w:type="character" w:customStyle="1" w:styleId="WW8Num8z1">
    <w:name w:val="WW8Num8z1"/>
    <w:rsid w:val="0009689A"/>
  </w:style>
  <w:style w:type="character" w:customStyle="1" w:styleId="WW8Num8z2">
    <w:name w:val="WW8Num8z2"/>
    <w:rsid w:val="0009689A"/>
  </w:style>
  <w:style w:type="character" w:customStyle="1" w:styleId="WW8Num8z3">
    <w:name w:val="WW8Num8z3"/>
    <w:rsid w:val="0009689A"/>
  </w:style>
  <w:style w:type="character" w:customStyle="1" w:styleId="WW8Num8z4">
    <w:name w:val="WW8Num8z4"/>
    <w:rsid w:val="0009689A"/>
  </w:style>
  <w:style w:type="character" w:customStyle="1" w:styleId="WW8Num8z5">
    <w:name w:val="WW8Num8z5"/>
    <w:rsid w:val="0009689A"/>
  </w:style>
  <w:style w:type="character" w:customStyle="1" w:styleId="WW8Num8z6">
    <w:name w:val="WW8Num8z6"/>
    <w:rsid w:val="0009689A"/>
  </w:style>
  <w:style w:type="character" w:customStyle="1" w:styleId="WW8Num8z7">
    <w:name w:val="WW8Num8z7"/>
    <w:rsid w:val="0009689A"/>
  </w:style>
  <w:style w:type="character" w:customStyle="1" w:styleId="WW8Num8z8">
    <w:name w:val="WW8Num8z8"/>
    <w:rsid w:val="0009689A"/>
  </w:style>
  <w:style w:type="character" w:customStyle="1" w:styleId="WW8Num9z1">
    <w:name w:val="WW8Num9z1"/>
    <w:rsid w:val="0009689A"/>
    <w:rPr>
      <w:rFonts w:ascii="Courier New" w:hAnsi="Courier New" w:cs="Courier New" w:hint="default"/>
    </w:rPr>
  </w:style>
  <w:style w:type="character" w:customStyle="1" w:styleId="WW8Num9z2">
    <w:name w:val="WW8Num9z2"/>
    <w:rsid w:val="0009689A"/>
    <w:rPr>
      <w:rFonts w:ascii="Wingdings" w:hAnsi="Wingdings" w:cs="Wingdings" w:hint="default"/>
    </w:rPr>
  </w:style>
  <w:style w:type="character" w:customStyle="1" w:styleId="WW8Num9z3">
    <w:name w:val="WW8Num9z3"/>
    <w:rsid w:val="0009689A"/>
    <w:rPr>
      <w:rFonts w:ascii="Symbol" w:hAnsi="Symbol" w:cs="Symbol" w:hint="default"/>
    </w:rPr>
  </w:style>
  <w:style w:type="character" w:customStyle="1" w:styleId="WW8Num10z0">
    <w:name w:val="WW8Num10z0"/>
    <w:rsid w:val="0009689A"/>
    <w:rPr>
      <w:rFonts w:ascii="Verdana" w:hAnsi="Verdana" w:cs="Arial"/>
      <w:bCs/>
      <w:i w:val="0"/>
      <w:sz w:val="20"/>
      <w:szCs w:val="20"/>
    </w:rPr>
  </w:style>
  <w:style w:type="character" w:customStyle="1" w:styleId="WW8Num10z1">
    <w:name w:val="WW8Num10z1"/>
    <w:rsid w:val="0009689A"/>
  </w:style>
  <w:style w:type="character" w:customStyle="1" w:styleId="WW8Num10z2">
    <w:name w:val="WW8Num10z2"/>
    <w:rsid w:val="0009689A"/>
  </w:style>
  <w:style w:type="character" w:customStyle="1" w:styleId="WW8Num10z3">
    <w:name w:val="WW8Num10z3"/>
    <w:rsid w:val="0009689A"/>
  </w:style>
  <w:style w:type="character" w:customStyle="1" w:styleId="WW8Num10z4">
    <w:name w:val="WW8Num10z4"/>
    <w:rsid w:val="0009689A"/>
  </w:style>
  <w:style w:type="character" w:customStyle="1" w:styleId="WW8Num10z5">
    <w:name w:val="WW8Num10z5"/>
    <w:rsid w:val="0009689A"/>
  </w:style>
  <w:style w:type="character" w:customStyle="1" w:styleId="WW8Num10z6">
    <w:name w:val="WW8Num10z6"/>
    <w:rsid w:val="0009689A"/>
  </w:style>
  <w:style w:type="character" w:customStyle="1" w:styleId="WW8Num10z7">
    <w:name w:val="WW8Num10z7"/>
    <w:rsid w:val="0009689A"/>
  </w:style>
  <w:style w:type="character" w:customStyle="1" w:styleId="WW8Num10z8">
    <w:name w:val="WW8Num10z8"/>
    <w:rsid w:val="0009689A"/>
  </w:style>
  <w:style w:type="character" w:customStyle="1" w:styleId="WW8Num11z0">
    <w:name w:val="WW8Num11z0"/>
    <w:rsid w:val="0009689A"/>
    <w:rPr>
      <w:rFonts w:ascii="Verdana" w:hAnsi="Verdana" w:cs="Arial"/>
      <w:bCs/>
      <w:i w:val="0"/>
      <w:color w:val="auto"/>
      <w:sz w:val="20"/>
      <w:szCs w:val="20"/>
    </w:rPr>
  </w:style>
  <w:style w:type="character" w:customStyle="1" w:styleId="WW8Num11z1">
    <w:name w:val="WW8Num11z1"/>
    <w:rsid w:val="0009689A"/>
  </w:style>
  <w:style w:type="character" w:customStyle="1" w:styleId="WW8Num11z2">
    <w:name w:val="WW8Num11z2"/>
    <w:rsid w:val="0009689A"/>
  </w:style>
  <w:style w:type="character" w:customStyle="1" w:styleId="WW8Num11z3">
    <w:name w:val="WW8Num11z3"/>
    <w:rsid w:val="0009689A"/>
  </w:style>
  <w:style w:type="character" w:customStyle="1" w:styleId="WW8Num11z4">
    <w:name w:val="WW8Num11z4"/>
    <w:rsid w:val="0009689A"/>
  </w:style>
  <w:style w:type="character" w:customStyle="1" w:styleId="WW8Num11z5">
    <w:name w:val="WW8Num11z5"/>
    <w:rsid w:val="0009689A"/>
  </w:style>
  <w:style w:type="character" w:customStyle="1" w:styleId="WW8Num11z6">
    <w:name w:val="WW8Num11z6"/>
    <w:rsid w:val="0009689A"/>
  </w:style>
  <w:style w:type="character" w:customStyle="1" w:styleId="WW8Num11z7">
    <w:name w:val="WW8Num11z7"/>
    <w:rsid w:val="0009689A"/>
  </w:style>
  <w:style w:type="character" w:customStyle="1" w:styleId="WW8Num11z8">
    <w:name w:val="WW8Num11z8"/>
    <w:rsid w:val="0009689A"/>
  </w:style>
  <w:style w:type="character" w:customStyle="1" w:styleId="WW8Num12z0">
    <w:name w:val="WW8Num12z0"/>
    <w:rsid w:val="0009689A"/>
    <w:rPr>
      <w:i w:val="0"/>
    </w:rPr>
  </w:style>
  <w:style w:type="character" w:customStyle="1" w:styleId="WW8Num12z1">
    <w:name w:val="WW8Num12z1"/>
    <w:rsid w:val="0009689A"/>
  </w:style>
  <w:style w:type="character" w:customStyle="1" w:styleId="WW8Num12z2">
    <w:name w:val="WW8Num12z2"/>
    <w:rsid w:val="0009689A"/>
  </w:style>
  <w:style w:type="character" w:customStyle="1" w:styleId="WW8Num12z3">
    <w:name w:val="WW8Num12z3"/>
    <w:rsid w:val="0009689A"/>
  </w:style>
  <w:style w:type="character" w:customStyle="1" w:styleId="WW8Num12z4">
    <w:name w:val="WW8Num12z4"/>
    <w:rsid w:val="0009689A"/>
  </w:style>
  <w:style w:type="character" w:customStyle="1" w:styleId="WW8Num12z5">
    <w:name w:val="WW8Num12z5"/>
    <w:rsid w:val="0009689A"/>
  </w:style>
  <w:style w:type="character" w:customStyle="1" w:styleId="WW8Num12z6">
    <w:name w:val="WW8Num12z6"/>
    <w:rsid w:val="0009689A"/>
  </w:style>
  <w:style w:type="character" w:customStyle="1" w:styleId="WW8Num12z7">
    <w:name w:val="WW8Num12z7"/>
    <w:rsid w:val="0009689A"/>
  </w:style>
  <w:style w:type="character" w:customStyle="1" w:styleId="WW8Num12z8">
    <w:name w:val="WW8Num12z8"/>
    <w:rsid w:val="0009689A"/>
  </w:style>
  <w:style w:type="character" w:customStyle="1" w:styleId="WW8Num13z0">
    <w:name w:val="WW8Num13z0"/>
    <w:rsid w:val="0009689A"/>
  </w:style>
  <w:style w:type="character" w:customStyle="1" w:styleId="WW8Num13z1">
    <w:name w:val="WW8Num13z1"/>
    <w:rsid w:val="0009689A"/>
  </w:style>
  <w:style w:type="character" w:customStyle="1" w:styleId="WW8Num13z2">
    <w:name w:val="WW8Num13z2"/>
    <w:rsid w:val="0009689A"/>
  </w:style>
  <w:style w:type="character" w:customStyle="1" w:styleId="WW8Num13z3">
    <w:name w:val="WW8Num13z3"/>
    <w:rsid w:val="0009689A"/>
  </w:style>
  <w:style w:type="character" w:customStyle="1" w:styleId="WW8Num13z4">
    <w:name w:val="WW8Num13z4"/>
    <w:rsid w:val="0009689A"/>
  </w:style>
  <w:style w:type="character" w:customStyle="1" w:styleId="WW8Num13z5">
    <w:name w:val="WW8Num13z5"/>
    <w:rsid w:val="0009689A"/>
  </w:style>
  <w:style w:type="character" w:customStyle="1" w:styleId="WW8Num13z6">
    <w:name w:val="WW8Num13z6"/>
    <w:rsid w:val="0009689A"/>
  </w:style>
  <w:style w:type="character" w:customStyle="1" w:styleId="WW8Num13z7">
    <w:name w:val="WW8Num13z7"/>
    <w:rsid w:val="0009689A"/>
  </w:style>
  <w:style w:type="character" w:customStyle="1" w:styleId="WW8Num13z8">
    <w:name w:val="WW8Num13z8"/>
    <w:rsid w:val="0009689A"/>
  </w:style>
  <w:style w:type="character" w:customStyle="1" w:styleId="WW8Num14z0">
    <w:name w:val="WW8Num14z0"/>
    <w:rsid w:val="0009689A"/>
    <w:rPr>
      <w:rFonts w:hint="default"/>
    </w:rPr>
  </w:style>
  <w:style w:type="character" w:customStyle="1" w:styleId="WW8Num14z1">
    <w:name w:val="WW8Num14z1"/>
    <w:rsid w:val="0009689A"/>
  </w:style>
  <w:style w:type="character" w:customStyle="1" w:styleId="WW8Num14z2">
    <w:name w:val="WW8Num14z2"/>
    <w:rsid w:val="0009689A"/>
  </w:style>
  <w:style w:type="character" w:customStyle="1" w:styleId="WW8Num14z3">
    <w:name w:val="WW8Num14z3"/>
    <w:rsid w:val="0009689A"/>
  </w:style>
  <w:style w:type="character" w:customStyle="1" w:styleId="WW8Num14z4">
    <w:name w:val="WW8Num14z4"/>
    <w:rsid w:val="0009689A"/>
  </w:style>
  <w:style w:type="character" w:customStyle="1" w:styleId="WW8Num14z5">
    <w:name w:val="WW8Num14z5"/>
    <w:rsid w:val="0009689A"/>
  </w:style>
  <w:style w:type="character" w:customStyle="1" w:styleId="WW8Num14z6">
    <w:name w:val="WW8Num14z6"/>
    <w:rsid w:val="0009689A"/>
  </w:style>
  <w:style w:type="character" w:customStyle="1" w:styleId="WW8Num14z7">
    <w:name w:val="WW8Num14z7"/>
    <w:rsid w:val="0009689A"/>
  </w:style>
  <w:style w:type="character" w:customStyle="1" w:styleId="WW8Num14z8">
    <w:name w:val="WW8Num14z8"/>
    <w:rsid w:val="0009689A"/>
  </w:style>
  <w:style w:type="character" w:customStyle="1" w:styleId="WW8Num15z0">
    <w:name w:val="WW8Num15z0"/>
    <w:rsid w:val="0009689A"/>
    <w:rPr>
      <w:rFonts w:hint="default"/>
    </w:rPr>
  </w:style>
  <w:style w:type="character" w:customStyle="1" w:styleId="WW8Num15z1">
    <w:name w:val="WW8Num15z1"/>
    <w:rsid w:val="0009689A"/>
  </w:style>
  <w:style w:type="character" w:customStyle="1" w:styleId="WW8Num15z2">
    <w:name w:val="WW8Num15z2"/>
    <w:rsid w:val="0009689A"/>
  </w:style>
  <w:style w:type="character" w:customStyle="1" w:styleId="WW8Num15z3">
    <w:name w:val="WW8Num15z3"/>
    <w:rsid w:val="0009689A"/>
  </w:style>
  <w:style w:type="character" w:customStyle="1" w:styleId="WW8Num15z4">
    <w:name w:val="WW8Num15z4"/>
    <w:rsid w:val="0009689A"/>
  </w:style>
  <w:style w:type="character" w:customStyle="1" w:styleId="WW8Num15z5">
    <w:name w:val="WW8Num15z5"/>
    <w:rsid w:val="0009689A"/>
  </w:style>
  <w:style w:type="character" w:customStyle="1" w:styleId="WW8Num15z6">
    <w:name w:val="WW8Num15z6"/>
    <w:rsid w:val="0009689A"/>
  </w:style>
  <w:style w:type="character" w:customStyle="1" w:styleId="WW8Num15z7">
    <w:name w:val="WW8Num15z7"/>
    <w:rsid w:val="0009689A"/>
  </w:style>
  <w:style w:type="character" w:customStyle="1" w:styleId="WW8Num15z8">
    <w:name w:val="WW8Num15z8"/>
    <w:rsid w:val="0009689A"/>
  </w:style>
  <w:style w:type="character" w:customStyle="1" w:styleId="WW8Num16z0">
    <w:name w:val="WW8Num16z0"/>
    <w:rsid w:val="0009689A"/>
    <w:rPr>
      <w:rFonts w:ascii="Verdana" w:eastAsia="Calibri" w:hAnsi="Verdana" w:cs="Verdana" w:hint="default"/>
      <w:sz w:val="20"/>
      <w:szCs w:val="20"/>
    </w:rPr>
  </w:style>
  <w:style w:type="character" w:customStyle="1" w:styleId="WW8Num16z1">
    <w:name w:val="WW8Num16z1"/>
    <w:rsid w:val="0009689A"/>
  </w:style>
  <w:style w:type="character" w:customStyle="1" w:styleId="WW8Num16z2">
    <w:name w:val="WW8Num16z2"/>
    <w:rsid w:val="0009689A"/>
  </w:style>
  <w:style w:type="character" w:customStyle="1" w:styleId="WW8Num16z3">
    <w:name w:val="WW8Num16z3"/>
    <w:rsid w:val="0009689A"/>
  </w:style>
  <w:style w:type="character" w:customStyle="1" w:styleId="WW8Num16z4">
    <w:name w:val="WW8Num16z4"/>
    <w:rsid w:val="0009689A"/>
  </w:style>
  <w:style w:type="character" w:customStyle="1" w:styleId="WW8Num16z5">
    <w:name w:val="WW8Num16z5"/>
    <w:rsid w:val="0009689A"/>
  </w:style>
  <w:style w:type="character" w:customStyle="1" w:styleId="WW8Num16z6">
    <w:name w:val="WW8Num16z6"/>
    <w:rsid w:val="0009689A"/>
  </w:style>
  <w:style w:type="character" w:customStyle="1" w:styleId="WW8Num16z7">
    <w:name w:val="WW8Num16z7"/>
    <w:rsid w:val="0009689A"/>
  </w:style>
  <w:style w:type="character" w:customStyle="1" w:styleId="WW8Num16z8">
    <w:name w:val="WW8Num16z8"/>
    <w:rsid w:val="0009689A"/>
  </w:style>
  <w:style w:type="character" w:customStyle="1" w:styleId="WW8Num17z0">
    <w:name w:val="WW8Num17z0"/>
    <w:rsid w:val="0009689A"/>
    <w:rPr>
      <w:rFonts w:hint="default"/>
    </w:rPr>
  </w:style>
  <w:style w:type="character" w:customStyle="1" w:styleId="WW8Num17z1">
    <w:name w:val="WW8Num17z1"/>
    <w:rsid w:val="0009689A"/>
  </w:style>
  <w:style w:type="character" w:customStyle="1" w:styleId="WW8Num17z2">
    <w:name w:val="WW8Num17z2"/>
    <w:rsid w:val="0009689A"/>
  </w:style>
  <w:style w:type="character" w:customStyle="1" w:styleId="WW8Num17z3">
    <w:name w:val="WW8Num17z3"/>
    <w:rsid w:val="0009689A"/>
  </w:style>
  <w:style w:type="character" w:customStyle="1" w:styleId="WW8Num17z4">
    <w:name w:val="WW8Num17z4"/>
    <w:rsid w:val="0009689A"/>
  </w:style>
  <w:style w:type="character" w:customStyle="1" w:styleId="WW8Num17z5">
    <w:name w:val="WW8Num17z5"/>
    <w:rsid w:val="0009689A"/>
  </w:style>
  <w:style w:type="character" w:customStyle="1" w:styleId="WW8Num17z6">
    <w:name w:val="WW8Num17z6"/>
    <w:rsid w:val="0009689A"/>
  </w:style>
  <w:style w:type="character" w:customStyle="1" w:styleId="WW8Num17z7">
    <w:name w:val="WW8Num17z7"/>
    <w:rsid w:val="0009689A"/>
  </w:style>
  <w:style w:type="character" w:customStyle="1" w:styleId="WW8Num17z8">
    <w:name w:val="WW8Num17z8"/>
    <w:rsid w:val="0009689A"/>
  </w:style>
  <w:style w:type="character" w:customStyle="1" w:styleId="WW8Num18z0">
    <w:name w:val="WW8Num18z0"/>
    <w:rsid w:val="0009689A"/>
    <w:rPr>
      <w:rFonts w:cs="Verdana" w:hint="default"/>
    </w:rPr>
  </w:style>
  <w:style w:type="character" w:customStyle="1" w:styleId="WW8Num18z1">
    <w:name w:val="WW8Num18z1"/>
    <w:rsid w:val="0009689A"/>
  </w:style>
  <w:style w:type="character" w:customStyle="1" w:styleId="WW8Num18z2">
    <w:name w:val="WW8Num18z2"/>
    <w:rsid w:val="0009689A"/>
  </w:style>
  <w:style w:type="character" w:customStyle="1" w:styleId="WW8Num18z3">
    <w:name w:val="WW8Num18z3"/>
    <w:rsid w:val="0009689A"/>
  </w:style>
  <w:style w:type="character" w:customStyle="1" w:styleId="WW8Num18z4">
    <w:name w:val="WW8Num18z4"/>
    <w:rsid w:val="0009689A"/>
  </w:style>
  <w:style w:type="character" w:customStyle="1" w:styleId="WW8Num18z5">
    <w:name w:val="WW8Num18z5"/>
    <w:rsid w:val="0009689A"/>
  </w:style>
  <w:style w:type="character" w:customStyle="1" w:styleId="WW8Num18z6">
    <w:name w:val="WW8Num18z6"/>
    <w:rsid w:val="0009689A"/>
  </w:style>
  <w:style w:type="character" w:customStyle="1" w:styleId="WW8Num18z7">
    <w:name w:val="WW8Num18z7"/>
    <w:rsid w:val="0009689A"/>
  </w:style>
  <w:style w:type="character" w:customStyle="1" w:styleId="WW8Num18z8">
    <w:name w:val="WW8Num18z8"/>
    <w:rsid w:val="0009689A"/>
  </w:style>
  <w:style w:type="character" w:customStyle="1" w:styleId="WW8Num19z0">
    <w:name w:val="WW8Num19z0"/>
    <w:rsid w:val="0009689A"/>
    <w:rPr>
      <w:rFonts w:ascii="Verdana" w:eastAsia="Times New Roman" w:hAnsi="Verdana" w:cs="Arial" w:hint="default"/>
      <w:sz w:val="20"/>
      <w:szCs w:val="20"/>
    </w:rPr>
  </w:style>
  <w:style w:type="character" w:customStyle="1" w:styleId="WW8Num19z1">
    <w:name w:val="WW8Num19z1"/>
    <w:rsid w:val="0009689A"/>
  </w:style>
  <w:style w:type="character" w:customStyle="1" w:styleId="WW8Num19z2">
    <w:name w:val="WW8Num19z2"/>
    <w:rsid w:val="0009689A"/>
  </w:style>
  <w:style w:type="character" w:customStyle="1" w:styleId="WW8Num19z3">
    <w:name w:val="WW8Num19z3"/>
    <w:rsid w:val="0009689A"/>
  </w:style>
  <w:style w:type="character" w:customStyle="1" w:styleId="WW8Num19z4">
    <w:name w:val="WW8Num19z4"/>
    <w:rsid w:val="0009689A"/>
  </w:style>
  <w:style w:type="character" w:customStyle="1" w:styleId="WW8Num19z5">
    <w:name w:val="WW8Num19z5"/>
    <w:rsid w:val="0009689A"/>
  </w:style>
  <w:style w:type="character" w:customStyle="1" w:styleId="WW8Num19z6">
    <w:name w:val="WW8Num19z6"/>
    <w:rsid w:val="0009689A"/>
  </w:style>
  <w:style w:type="character" w:customStyle="1" w:styleId="WW8Num19z7">
    <w:name w:val="WW8Num19z7"/>
    <w:rsid w:val="0009689A"/>
  </w:style>
  <w:style w:type="character" w:customStyle="1" w:styleId="WW8Num19z8">
    <w:name w:val="WW8Num19z8"/>
    <w:rsid w:val="0009689A"/>
  </w:style>
  <w:style w:type="character" w:customStyle="1" w:styleId="WW8Num20z0">
    <w:name w:val="WW8Num20z0"/>
    <w:rsid w:val="0009689A"/>
    <w:rPr>
      <w:rFonts w:hint="default"/>
    </w:rPr>
  </w:style>
  <w:style w:type="character" w:customStyle="1" w:styleId="WW8Num20z1">
    <w:name w:val="WW8Num20z1"/>
    <w:rsid w:val="0009689A"/>
  </w:style>
  <w:style w:type="character" w:customStyle="1" w:styleId="WW8Num20z2">
    <w:name w:val="WW8Num20z2"/>
    <w:rsid w:val="0009689A"/>
  </w:style>
  <w:style w:type="character" w:customStyle="1" w:styleId="WW8Num20z3">
    <w:name w:val="WW8Num20z3"/>
    <w:rsid w:val="0009689A"/>
  </w:style>
  <w:style w:type="character" w:customStyle="1" w:styleId="WW8Num20z4">
    <w:name w:val="WW8Num20z4"/>
    <w:rsid w:val="0009689A"/>
  </w:style>
  <w:style w:type="character" w:customStyle="1" w:styleId="WW8Num20z5">
    <w:name w:val="WW8Num20z5"/>
    <w:rsid w:val="0009689A"/>
  </w:style>
  <w:style w:type="character" w:customStyle="1" w:styleId="WW8Num20z6">
    <w:name w:val="WW8Num20z6"/>
    <w:rsid w:val="0009689A"/>
  </w:style>
  <w:style w:type="character" w:customStyle="1" w:styleId="WW8Num20z7">
    <w:name w:val="WW8Num20z7"/>
    <w:rsid w:val="0009689A"/>
  </w:style>
  <w:style w:type="character" w:customStyle="1" w:styleId="WW8Num20z8">
    <w:name w:val="WW8Num20z8"/>
    <w:rsid w:val="0009689A"/>
  </w:style>
  <w:style w:type="character" w:customStyle="1" w:styleId="WW8Num21z0">
    <w:name w:val="WW8Num21z0"/>
    <w:rsid w:val="0009689A"/>
    <w:rPr>
      <w:rFonts w:ascii="Verdana" w:eastAsia="Times New Roman" w:hAnsi="Verdana" w:cs="Verdana" w:hint="default"/>
      <w:bCs/>
      <w:iCs/>
      <w:sz w:val="20"/>
      <w:szCs w:val="20"/>
    </w:rPr>
  </w:style>
  <w:style w:type="character" w:customStyle="1" w:styleId="WW8Num21z1">
    <w:name w:val="WW8Num21z1"/>
    <w:rsid w:val="0009689A"/>
  </w:style>
  <w:style w:type="character" w:customStyle="1" w:styleId="WW8Num21z2">
    <w:name w:val="WW8Num21z2"/>
    <w:rsid w:val="0009689A"/>
  </w:style>
  <w:style w:type="character" w:customStyle="1" w:styleId="WW8Num21z3">
    <w:name w:val="WW8Num21z3"/>
    <w:rsid w:val="0009689A"/>
  </w:style>
  <w:style w:type="character" w:customStyle="1" w:styleId="WW8Num21z4">
    <w:name w:val="WW8Num21z4"/>
    <w:rsid w:val="0009689A"/>
  </w:style>
  <w:style w:type="character" w:customStyle="1" w:styleId="WW8Num21z5">
    <w:name w:val="WW8Num21z5"/>
    <w:rsid w:val="0009689A"/>
  </w:style>
  <w:style w:type="character" w:customStyle="1" w:styleId="WW8Num21z6">
    <w:name w:val="WW8Num21z6"/>
    <w:rsid w:val="0009689A"/>
  </w:style>
  <w:style w:type="character" w:customStyle="1" w:styleId="WW8Num21z7">
    <w:name w:val="WW8Num21z7"/>
    <w:rsid w:val="0009689A"/>
  </w:style>
  <w:style w:type="character" w:customStyle="1" w:styleId="WW8Num21z8">
    <w:name w:val="WW8Num21z8"/>
    <w:rsid w:val="0009689A"/>
  </w:style>
  <w:style w:type="character" w:customStyle="1" w:styleId="WW8Num22z0">
    <w:name w:val="WW8Num22z0"/>
    <w:rsid w:val="0009689A"/>
    <w:rPr>
      <w:rFonts w:ascii="Verdana" w:hAnsi="Verdana" w:cs="Arial"/>
      <w:bCs/>
      <w:i w:val="0"/>
      <w:color w:val="auto"/>
      <w:sz w:val="20"/>
      <w:szCs w:val="20"/>
    </w:rPr>
  </w:style>
  <w:style w:type="character" w:customStyle="1" w:styleId="WW8Num22z1">
    <w:name w:val="WW8Num22z1"/>
    <w:rsid w:val="0009689A"/>
  </w:style>
  <w:style w:type="character" w:customStyle="1" w:styleId="WW8Num22z2">
    <w:name w:val="WW8Num22z2"/>
    <w:rsid w:val="0009689A"/>
  </w:style>
  <w:style w:type="character" w:customStyle="1" w:styleId="WW8Num22z3">
    <w:name w:val="WW8Num22z3"/>
    <w:rsid w:val="0009689A"/>
  </w:style>
  <w:style w:type="character" w:customStyle="1" w:styleId="WW8Num22z4">
    <w:name w:val="WW8Num22z4"/>
    <w:rsid w:val="0009689A"/>
  </w:style>
  <w:style w:type="character" w:customStyle="1" w:styleId="WW8Num22z5">
    <w:name w:val="WW8Num22z5"/>
    <w:rsid w:val="0009689A"/>
  </w:style>
  <w:style w:type="character" w:customStyle="1" w:styleId="WW8Num22z6">
    <w:name w:val="WW8Num22z6"/>
    <w:rsid w:val="0009689A"/>
  </w:style>
  <w:style w:type="character" w:customStyle="1" w:styleId="WW8Num22z7">
    <w:name w:val="WW8Num22z7"/>
    <w:rsid w:val="0009689A"/>
  </w:style>
  <w:style w:type="character" w:customStyle="1" w:styleId="WW8Num22z8">
    <w:name w:val="WW8Num22z8"/>
    <w:rsid w:val="0009689A"/>
  </w:style>
  <w:style w:type="character" w:customStyle="1" w:styleId="WW8Num23z0">
    <w:name w:val="WW8Num23z0"/>
    <w:rsid w:val="0009689A"/>
    <w:rPr>
      <w:rFonts w:hint="default"/>
    </w:rPr>
  </w:style>
  <w:style w:type="character" w:customStyle="1" w:styleId="WW8Num23z1">
    <w:name w:val="WW8Num23z1"/>
    <w:rsid w:val="0009689A"/>
  </w:style>
  <w:style w:type="character" w:customStyle="1" w:styleId="WW8Num23z2">
    <w:name w:val="WW8Num23z2"/>
    <w:rsid w:val="0009689A"/>
  </w:style>
  <w:style w:type="character" w:customStyle="1" w:styleId="WW8Num23z3">
    <w:name w:val="WW8Num23z3"/>
    <w:rsid w:val="0009689A"/>
  </w:style>
  <w:style w:type="character" w:customStyle="1" w:styleId="WW8Num23z4">
    <w:name w:val="WW8Num23z4"/>
    <w:rsid w:val="0009689A"/>
  </w:style>
  <w:style w:type="character" w:customStyle="1" w:styleId="WW8Num23z5">
    <w:name w:val="WW8Num23z5"/>
    <w:rsid w:val="0009689A"/>
  </w:style>
  <w:style w:type="character" w:customStyle="1" w:styleId="WW8Num23z6">
    <w:name w:val="WW8Num23z6"/>
    <w:rsid w:val="0009689A"/>
  </w:style>
  <w:style w:type="character" w:customStyle="1" w:styleId="WW8Num23z7">
    <w:name w:val="WW8Num23z7"/>
    <w:rsid w:val="0009689A"/>
  </w:style>
  <w:style w:type="character" w:customStyle="1" w:styleId="WW8Num23z8">
    <w:name w:val="WW8Num23z8"/>
    <w:rsid w:val="0009689A"/>
  </w:style>
  <w:style w:type="character" w:customStyle="1" w:styleId="WW8Num24z0">
    <w:name w:val="WW8Num24z0"/>
    <w:rsid w:val="0009689A"/>
    <w:rPr>
      <w:rFonts w:ascii="Symbol" w:hAnsi="Symbol" w:cs="Symbol" w:hint="default"/>
    </w:rPr>
  </w:style>
  <w:style w:type="character" w:customStyle="1" w:styleId="WW8Num24z1">
    <w:name w:val="WW8Num24z1"/>
    <w:rsid w:val="0009689A"/>
    <w:rPr>
      <w:rFonts w:ascii="Courier New" w:hAnsi="Courier New" w:cs="Courier New" w:hint="default"/>
    </w:rPr>
  </w:style>
  <w:style w:type="character" w:customStyle="1" w:styleId="WW8Num24z2">
    <w:name w:val="WW8Num24z2"/>
    <w:rsid w:val="0009689A"/>
    <w:rPr>
      <w:rFonts w:ascii="Wingdings" w:hAnsi="Wingdings" w:cs="Wingdings" w:hint="default"/>
    </w:rPr>
  </w:style>
  <w:style w:type="character" w:customStyle="1" w:styleId="WW8Num25z0">
    <w:name w:val="WW8Num25z0"/>
    <w:rsid w:val="0009689A"/>
    <w:rPr>
      <w:rFonts w:ascii="Verdana" w:hAnsi="Verdana" w:cs="Arial"/>
      <w:bCs/>
      <w:i w:val="0"/>
      <w:color w:val="auto"/>
      <w:sz w:val="20"/>
      <w:szCs w:val="20"/>
    </w:rPr>
  </w:style>
  <w:style w:type="character" w:customStyle="1" w:styleId="WW8Num25z1">
    <w:name w:val="WW8Num25z1"/>
    <w:rsid w:val="0009689A"/>
  </w:style>
  <w:style w:type="character" w:customStyle="1" w:styleId="WW8Num25z2">
    <w:name w:val="WW8Num25z2"/>
    <w:rsid w:val="0009689A"/>
  </w:style>
  <w:style w:type="character" w:customStyle="1" w:styleId="WW8Num25z3">
    <w:name w:val="WW8Num25z3"/>
    <w:rsid w:val="0009689A"/>
  </w:style>
  <w:style w:type="character" w:customStyle="1" w:styleId="WW8Num25z4">
    <w:name w:val="WW8Num25z4"/>
    <w:rsid w:val="0009689A"/>
  </w:style>
  <w:style w:type="character" w:customStyle="1" w:styleId="WW8Num25z5">
    <w:name w:val="WW8Num25z5"/>
    <w:rsid w:val="0009689A"/>
  </w:style>
  <w:style w:type="character" w:customStyle="1" w:styleId="WW8Num25z6">
    <w:name w:val="WW8Num25z6"/>
    <w:rsid w:val="0009689A"/>
  </w:style>
  <w:style w:type="character" w:customStyle="1" w:styleId="WW8Num25z7">
    <w:name w:val="WW8Num25z7"/>
    <w:rsid w:val="0009689A"/>
  </w:style>
  <w:style w:type="character" w:customStyle="1" w:styleId="WW8Num25z8">
    <w:name w:val="WW8Num25z8"/>
    <w:rsid w:val="0009689A"/>
  </w:style>
  <w:style w:type="character" w:customStyle="1" w:styleId="WW8Num26z0">
    <w:name w:val="WW8Num26z0"/>
    <w:rsid w:val="0009689A"/>
  </w:style>
  <w:style w:type="character" w:customStyle="1" w:styleId="WW8Num26z1">
    <w:name w:val="WW8Num26z1"/>
    <w:rsid w:val="0009689A"/>
  </w:style>
  <w:style w:type="character" w:customStyle="1" w:styleId="WW8Num26z2">
    <w:name w:val="WW8Num26z2"/>
    <w:rsid w:val="0009689A"/>
  </w:style>
  <w:style w:type="character" w:customStyle="1" w:styleId="WW8Num26z3">
    <w:name w:val="WW8Num26z3"/>
    <w:rsid w:val="0009689A"/>
  </w:style>
  <w:style w:type="character" w:customStyle="1" w:styleId="WW8Num26z4">
    <w:name w:val="WW8Num26z4"/>
    <w:rsid w:val="0009689A"/>
  </w:style>
  <w:style w:type="character" w:customStyle="1" w:styleId="WW8Num26z5">
    <w:name w:val="WW8Num26z5"/>
    <w:rsid w:val="0009689A"/>
  </w:style>
  <w:style w:type="character" w:customStyle="1" w:styleId="WW8Num26z6">
    <w:name w:val="WW8Num26z6"/>
    <w:rsid w:val="0009689A"/>
  </w:style>
  <w:style w:type="character" w:customStyle="1" w:styleId="WW8Num26z7">
    <w:name w:val="WW8Num26z7"/>
    <w:rsid w:val="0009689A"/>
  </w:style>
  <w:style w:type="character" w:customStyle="1" w:styleId="WW8Num26z8">
    <w:name w:val="WW8Num26z8"/>
    <w:rsid w:val="0009689A"/>
  </w:style>
  <w:style w:type="character" w:customStyle="1" w:styleId="WW8Num27z0">
    <w:name w:val="WW8Num27z0"/>
    <w:rsid w:val="0009689A"/>
    <w:rPr>
      <w:rFonts w:hint="default"/>
    </w:rPr>
  </w:style>
  <w:style w:type="character" w:customStyle="1" w:styleId="WW8Num27z1">
    <w:name w:val="WW8Num27z1"/>
    <w:rsid w:val="0009689A"/>
  </w:style>
  <w:style w:type="character" w:customStyle="1" w:styleId="WW8Num27z2">
    <w:name w:val="WW8Num27z2"/>
    <w:rsid w:val="0009689A"/>
  </w:style>
  <w:style w:type="character" w:customStyle="1" w:styleId="WW8Num27z3">
    <w:name w:val="WW8Num27z3"/>
    <w:rsid w:val="0009689A"/>
  </w:style>
  <w:style w:type="character" w:customStyle="1" w:styleId="WW8Num27z4">
    <w:name w:val="WW8Num27z4"/>
    <w:rsid w:val="0009689A"/>
  </w:style>
  <w:style w:type="character" w:customStyle="1" w:styleId="WW8Num27z5">
    <w:name w:val="WW8Num27z5"/>
    <w:rsid w:val="0009689A"/>
  </w:style>
  <w:style w:type="character" w:customStyle="1" w:styleId="WW8Num27z6">
    <w:name w:val="WW8Num27z6"/>
    <w:rsid w:val="0009689A"/>
  </w:style>
  <w:style w:type="character" w:customStyle="1" w:styleId="WW8Num27z7">
    <w:name w:val="WW8Num27z7"/>
    <w:rsid w:val="0009689A"/>
  </w:style>
  <w:style w:type="character" w:customStyle="1" w:styleId="WW8Num27z8">
    <w:name w:val="WW8Num27z8"/>
    <w:rsid w:val="0009689A"/>
  </w:style>
  <w:style w:type="character" w:customStyle="1" w:styleId="WW8Num28z0">
    <w:name w:val="WW8Num28z0"/>
    <w:rsid w:val="0009689A"/>
    <w:rPr>
      <w:rFonts w:hint="default"/>
    </w:rPr>
  </w:style>
  <w:style w:type="character" w:customStyle="1" w:styleId="WW8Num28z1">
    <w:name w:val="WW8Num28z1"/>
    <w:rsid w:val="0009689A"/>
  </w:style>
  <w:style w:type="character" w:customStyle="1" w:styleId="WW8Num28z2">
    <w:name w:val="WW8Num28z2"/>
    <w:rsid w:val="0009689A"/>
  </w:style>
  <w:style w:type="character" w:customStyle="1" w:styleId="WW8Num28z3">
    <w:name w:val="WW8Num28z3"/>
    <w:rsid w:val="0009689A"/>
  </w:style>
  <w:style w:type="character" w:customStyle="1" w:styleId="WW8Num28z4">
    <w:name w:val="WW8Num28z4"/>
    <w:rsid w:val="0009689A"/>
  </w:style>
  <w:style w:type="character" w:customStyle="1" w:styleId="WW8Num28z5">
    <w:name w:val="WW8Num28z5"/>
    <w:rsid w:val="0009689A"/>
  </w:style>
  <w:style w:type="character" w:customStyle="1" w:styleId="WW8Num28z6">
    <w:name w:val="WW8Num28z6"/>
    <w:rsid w:val="0009689A"/>
  </w:style>
  <w:style w:type="character" w:customStyle="1" w:styleId="WW8Num28z7">
    <w:name w:val="WW8Num28z7"/>
    <w:rsid w:val="0009689A"/>
  </w:style>
  <w:style w:type="character" w:customStyle="1" w:styleId="WW8Num28z8">
    <w:name w:val="WW8Num28z8"/>
    <w:rsid w:val="0009689A"/>
  </w:style>
  <w:style w:type="character" w:customStyle="1" w:styleId="WW8Num29z0">
    <w:name w:val="WW8Num29z0"/>
    <w:rsid w:val="0009689A"/>
    <w:rPr>
      <w:rFonts w:hint="default"/>
    </w:rPr>
  </w:style>
  <w:style w:type="character" w:customStyle="1" w:styleId="WW8Num29z1">
    <w:name w:val="WW8Num29z1"/>
    <w:rsid w:val="0009689A"/>
  </w:style>
  <w:style w:type="character" w:customStyle="1" w:styleId="WW8Num29z2">
    <w:name w:val="WW8Num29z2"/>
    <w:rsid w:val="0009689A"/>
  </w:style>
  <w:style w:type="character" w:customStyle="1" w:styleId="WW8Num29z3">
    <w:name w:val="WW8Num29z3"/>
    <w:rsid w:val="0009689A"/>
  </w:style>
  <w:style w:type="character" w:customStyle="1" w:styleId="WW8Num29z4">
    <w:name w:val="WW8Num29z4"/>
    <w:rsid w:val="0009689A"/>
  </w:style>
  <w:style w:type="character" w:customStyle="1" w:styleId="WW8Num29z5">
    <w:name w:val="WW8Num29z5"/>
    <w:rsid w:val="0009689A"/>
  </w:style>
  <w:style w:type="character" w:customStyle="1" w:styleId="WW8Num29z6">
    <w:name w:val="WW8Num29z6"/>
    <w:rsid w:val="0009689A"/>
  </w:style>
  <w:style w:type="character" w:customStyle="1" w:styleId="WW8Num29z7">
    <w:name w:val="WW8Num29z7"/>
    <w:rsid w:val="0009689A"/>
  </w:style>
  <w:style w:type="character" w:customStyle="1" w:styleId="WW8Num29z8">
    <w:name w:val="WW8Num29z8"/>
    <w:rsid w:val="0009689A"/>
  </w:style>
  <w:style w:type="character" w:customStyle="1" w:styleId="WW8Num30z0">
    <w:name w:val="WW8Num30z0"/>
    <w:rsid w:val="0009689A"/>
    <w:rPr>
      <w:rFonts w:ascii="Verdana" w:hAnsi="Verdana" w:cs="Arial"/>
      <w:i w:val="0"/>
      <w:color w:val="auto"/>
      <w:sz w:val="20"/>
      <w:szCs w:val="20"/>
    </w:rPr>
  </w:style>
  <w:style w:type="character" w:customStyle="1" w:styleId="WW8Num30z1">
    <w:name w:val="WW8Num30z1"/>
    <w:rsid w:val="0009689A"/>
  </w:style>
  <w:style w:type="character" w:customStyle="1" w:styleId="WW8Num30z2">
    <w:name w:val="WW8Num30z2"/>
    <w:rsid w:val="0009689A"/>
  </w:style>
  <w:style w:type="character" w:customStyle="1" w:styleId="WW8Num30z3">
    <w:name w:val="WW8Num30z3"/>
    <w:rsid w:val="0009689A"/>
  </w:style>
  <w:style w:type="character" w:customStyle="1" w:styleId="WW8Num30z4">
    <w:name w:val="WW8Num30z4"/>
    <w:rsid w:val="0009689A"/>
  </w:style>
  <w:style w:type="character" w:customStyle="1" w:styleId="WW8Num30z5">
    <w:name w:val="WW8Num30z5"/>
    <w:rsid w:val="0009689A"/>
  </w:style>
  <w:style w:type="character" w:customStyle="1" w:styleId="WW8Num30z6">
    <w:name w:val="WW8Num30z6"/>
    <w:rsid w:val="0009689A"/>
  </w:style>
  <w:style w:type="character" w:customStyle="1" w:styleId="WW8Num30z7">
    <w:name w:val="WW8Num30z7"/>
    <w:rsid w:val="0009689A"/>
  </w:style>
  <w:style w:type="character" w:customStyle="1" w:styleId="WW8Num30z8">
    <w:name w:val="WW8Num30z8"/>
    <w:rsid w:val="0009689A"/>
  </w:style>
  <w:style w:type="character" w:customStyle="1" w:styleId="WW8Num31z0">
    <w:name w:val="WW8Num31z0"/>
    <w:rsid w:val="0009689A"/>
    <w:rPr>
      <w:rFonts w:ascii="Verdana" w:hAnsi="Verdana" w:cs="Arial"/>
      <w:bCs/>
      <w:i w:val="0"/>
      <w:sz w:val="20"/>
      <w:szCs w:val="20"/>
    </w:rPr>
  </w:style>
  <w:style w:type="character" w:customStyle="1" w:styleId="WW8Num31z1">
    <w:name w:val="WW8Num31z1"/>
    <w:rsid w:val="0009689A"/>
  </w:style>
  <w:style w:type="character" w:customStyle="1" w:styleId="WW8Num31z2">
    <w:name w:val="WW8Num31z2"/>
    <w:rsid w:val="0009689A"/>
  </w:style>
  <w:style w:type="character" w:customStyle="1" w:styleId="WW8Num31z3">
    <w:name w:val="WW8Num31z3"/>
    <w:rsid w:val="0009689A"/>
  </w:style>
  <w:style w:type="character" w:customStyle="1" w:styleId="WW8Num31z4">
    <w:name w:val="WW8Num31z4"/>
    <w:rsid w:val="0009689A"/>
  </w:style>
  <w:style w:type="character" w:customStyle="1" w:styleId="WW8Num31z5">
    <w:name w:val="WW8Num31z5"/>
    <w:rsid w:val="0009689A"/>
  </w:style>
  <w:style w:type="character" w:customStyle="1" w:styleId="WW8Num31z6">
    <w:name w:val="WW8Num31z6"/>
    <w:rsid w:val="0009689A"/>
  </w:style>
  <w:style w:type="character" w:customStyle="1" w:styleId="WW8Num31z7">
    <w:name w:val="WW8Num31z7"/>
    <w:rsid w:val="0009689A"/>
  </w:style>
  <w:style w:type="character" w:customStyle="1" w:styleId="WW8Num31z8">
    <w:name w:val="WW8Num31z8"/>
    <w:rsid w:val="0009689A"/>
  </w:style>
  <w:style w:type="character" w:customStyle="1" w:styleId="WW8Num32z0">
    <w:name w:val="WW8Num32z0"/>
    <w:rsid w:val="0009689A"/>
    <w:rPr>
      <w:rFonts w:hint="default"/>
    </w:rPr>
  </w:style>
  <w:style w:type="character" w:customStyle="1" w:styleId="WW8Num32z1">
    <w:name w:val="WW8Num32z1"/>
    <w:rsid w:val="0009689A"/>
  </w:style>
  <w:style w:type="character" w:customStyle="1" w:styleId="WW8Num32z2">
    <w:name w:val="WW8Num32z2"/>
    <w:rsid w:val="0009689A"/>
  </w:style>
  <w:style w:type="character" w:customStyle="1" w:styleId="WW8Num32z3">
    <w:name w:val="WW8Num32z3"/>
    <w:rsid w:val="0009689A"/>
  </w:style>
  <w:style w:type="character" w:customStyle="1" w:styleId="WW8Num32z4">
    <w:name w:val="WW8Num32z4"/>
    <w:rsid w:val="0009689A"/>
  </w:style>
  <w:style w:type="character" w:customStyle="1" w:styleId="WW8Num32z5">
    <w:name w:val="WW8Num32z5"/>
    <w:rsid w:val="0009689A"/>
  </w:style>
  <w:style w:type="character" w:customStyle="1" w:styleId="WW8Num32z6">
    <w:name w:val="WW8Num32z6"/>
    <w:rsid w:val="0009689A"/>
  </w:style>
  <w:style w:type="character" w:customStyle="1" w:styleId="WW8Num32z7">
    <w:name w:val="WW8Num32z7"/>
    <w:rsid w:val="0009689A"/>
  </w:style>
  <w:style w:type="character" w:customStyle="1" w:styleId="WW8Num32z8">
    <w:name w:val="WW8Num32z8"/>
    <w:rsid w:val="0009689A"/>
  </w:style>
  <w:style w:type="character" w:customStyle="1" w:styleId="WW8Num33z0">
    <w:name w:val="WW8Num33z0"/>
    <w:rsid w:val="0009689A"/>
    <w:rPr>
      <w:rFonts w:ascii="Verdana" w:hAnsi="Verdana" w:cs="Arial" w:hint="default"/>
      <w:sz w:val="20"/>
      <w:szCs w:val="20"/>
    </w:rPr>
  </w:style>
  <w:style w:type="character" w:customStyle="1" w:styleId="WW8Num33z1">
    <w:name w:val="WW8Num33z1"/>
    <w:rsid w:val="0009689A"/>
  </w:style>
  <w:style w:type="character" w:customStyle="1" w:styleId="WW8Num33z2">
    <w:name w:val="WW8Num33z2"/>
    <w:rsid w:val="0009689A"/>
  </w:style>
  <w:style w:type="character" w:customStyle="1" w:styleId="WW8Num33z3">
    <w:name w:val="WW8Num33z3"/>
    <w:rsid w:val="0009689A"/>
  </w:style>
  <w:style w:type="character" w:customStyle="1" w:styleId="WW8Num33z4">
    <w:name w:val="WW8Num33z4"/>
    <w:rsid w:val="0009689A"/>
  </w:style>
  <w:style w:type="character" w:customStyle="1" w:styleId="WW8Num33z5">
    <w:name w:val="WW8Num33z5"/>
    <w:rsid w:val="0009689A"/>
  </w:style>
  <w:style w:type="character" w:customStyle="1" w:styleId="WW8Num33z6">
    <w:name w:val="WW8Num33z6"/>
    <w:rsid w:val="0009689A"/>
  </w:style>
  <w:style w:type="character" w:customStyle="1" w:styleId="WW8Num33z7">
    <w:name w:val="WW8Num33z7"/>
    <w:rsid w:val="0009689A"/>
  </w:style>
  <w:style w:type="character" w:customStyle="1" w:styleId="WW8Num33z8">
    <w:name w:val="WW8Num33z8"/>
    <w:rsid w:val="0009689A"/>
  </w:style>
  <w:style w:type="character" w:customStyle="1" w:styleId="WW8Num34z0">
    <w:name w:val="WW8Num34z0"/>
    <w:rsid w:val="0009689A"/>
    <w:rPr>
      <w:rFonts w:ascii="Verdana" w:hAnsi="Verdana" w:cs="Arial"/>
      <w:bCs/>
      <w:i w:val="0"/>
      <w:sz w:val="20"/>
      <w:szCs w:val="20"/>
    </w:rPr>
  </w:style>
  <w:style w:type="character" w:customStyle="1" w:styleId="WW8Num34z1">
    <w:name w:val="WW8Num34z1"/>
    <w:rsid w:val="0009689A"/>
  </w:style>
  <w:style w:type="character" w:customStyle="1" w:styleId="WW8Num34z2">
    <w:name w:val="WW8Num34z2"/>
    <w:rsid w:val="0009689A"/>
  </w:style>
  <w:style w:type="character" w:customStyle="1" w:styleId="WW8Num34z3">
    <w:name w:val="WW8Num34z3"/>
    <w:rsid w:val="0009689A"/>
  </w:style>
  <w:style w:type="character" w:customStyle="1" w:styleId="WW8Num34z4">
    <w:name w:val="WW8Num34z4"/>
    <w:rsid w:val="0009689A"/>
  </w:style>
  <w:style w:type="character" w:customStyle="1" w:styleId="WW8Num34z5">
    <w:name w:val="WW8Num34z5"/>
    <w:rsid w:val="0009689A"/>
  </w:style>
  <w:style w:type="character" w:customStyle="1" w:styleId="WW8Num34z6">
    <w:name w:val="WW8Num34z6"/>
    <w:rsid w:val="0009689A"/>
  </w:style>
  <w:style w:type="character" w:customStyle="1" w:styleId="WW8Num34z7">
    <w:name w:val="WW8Num34z7"/>
    <w:rsid w:val="0009689A"/>
  </w:style>
  <w:style w:type="character" w:customStyle="1" w:styleId="WW8Num34z8">
    <w:name w:val="WW8Num34z8"/>
    <w:rsid w:val="0009689A"/>
  </w:style>
  <w:style w:type="character" w:customStyle="1" w:styleId="WW8Num35z0">
    <w:name w:val="WW8Num35z0"/>
    <w:rsid w:val="0009689A"/>
    <w:rPr>
      <w:rFonts w:hint="default"/>
    </w:rPr>
  </w:style>
  <w:style w:type="character" w:customStyle="1" w:styleId="WW8Num35z1">
    <w:name w:val="WW8Num35z1"/>
    <w:rsid w:val="0009689A"/>
  </w:style>
  <w:style w:type="character" w:customStyle="1" w:styleId="WW8Num35z2">
    <w:name w:val="WW8Num35z2"/>
    <w:rsid w:val="0009689A"/>
  </w:style>
  <w:style w:type="character" w:customStyle="1" w:styleId="WW8Num35z3">
    <w:name w:val="WW8Num35z3"/>
    <w:rsid w:val="0009689A"/>
  </w:style>
  <w:style w:type="character" w:customStyle="1" w:styleId="WW8Num35z4">
    <w:name w:val="WW8Num35z4"/>
    <w:rsid w:val="0009689A"/>
  </w:style>
  <w:style w:type="character" w:customStyle="1" w:styleId="WW8Num35z5">
    <w:name w:val="WW8Num35z5"/>
    <w:rsid w:val="0009689A"/>
  </w:style>
  <w:style w:type="character" w:customStyle="1" w:styleId="WW8Num35z6">
    <w:name w:val="WW8Num35z6"/>
    <w:rsid w:val="0009689A"/>
  </w:style>
  <w:style w:type="character" w:customStyle="1" w:styleId="WW8Num35z7">
    <w:name w:val="WW8Num35z7"/>
    <w:rsid w:val="0009689A"/>
  </w:style>
  <w:style w:type="character" w:customStyle="1" w:styleId="WW8Num35z8">
    <w:name w:val="WW8Num35z8"/>
    <w:rsid w:val="0009689A"/>
  </w:style>
  <w:style w:type="character" w:customStyle="1" w:styleId="WW8Num36z0">
    <w:name w:val="WW8Num36z0"/>
    <w:rsid w:val="0009689A"/>
    <w:rPr>
      <w:rFonts w:ascii="Verdana" w:hAnsi="Verdana" w:cs="Arial"/>
      <w:bCs/>
      <w:i w:val="0"/>
      <w:sz w:val="20"/>
      <w:szCs w:val="20"/>
    </w:rPr>
  </w:style>
  <w:style w:type="character" w:customStyle="1" w:styleId="WW8Num36z1">
    <w:name w:val="WW8Num36z1"/>
    <w:rsid w:val="0009689A"/>
  </w:style>
  <w:style w:type="character" w:customStyle="1" w:styleId="WW8Num36z2">
    <w:name w:val="WW8Num36z2"/>
    <w:rsid w:val="0009689A"/>
  </w:style>
  <w:style w:type="character" w:customStyle="1" w:styleId="WW8Num36z3">
    <w:name w:val="WW8Num36z3"/>
    <w:rsid w:val="0009689A"/>
  </w:style>
  <w:style w:type="character" w:customStyle="1" w:styleId="WW8Num36z4">
    <w:name w:val="WW8Num36z4"/>
    <w:rsid w:val="0009689A"/>
  </w:style>
  <w:style w:type="character" w:customStyle="1" w:styleId="WW8Num36z5">
    <w:name w:val="WW8Num36z5"/>
    <w:rsid w:val="0009689A"/>
  </w:style>
  <w:style w:type="character" w:customStyle="1" w:styleId="WW8Num36z6">
    <w:name w:val="WW8Num36z6"/>
    <w:rsid w:val="0009689A"/>
  </w:style>
  <w:style w:type="character" w:customStyle="1" w:styleId="WW8Num36z7">
    <w:name w:val="WW8Num36z7"/>
    <w:rsid w:val="0009689A"/>
  </w:style>
  <w:style w:type="character" w:customStyle="1" w:styleId="WW8Num36z8">
    <w:name w:val="WW8Num36z8"/>
    <w:rsid w:val="0009689A"/>
  </w:style>
  <w:style w:type="character" w:customStyle="1" w:styleId="WW8Num37z0">
    <w:name w:val="WW8Num37z0"/>
    <w:rsid w:val="0009689A"/>
    <w:rPr>
      <w:rFonts w:hint="default"/>
    </w:rPr>
  </w:style>
  <w:style w:type="character" w:customStyle="1" w:styleId="WW8Num37z1">
    <w:name w:val="WW8Num37z1"/>
    <w:rsid w:val="0009689A"/>
  </w:style>
  <w:style w:type="character" w:customStyle="1" w:styleId="WW8Num37z2">
    <w:name w:val="WW8Num37z2"/>
    <w:rsid w:val="0009689A"/>
  </w:style>
  <w:style w:type="character" w:customStyle="1" w:styleId="WW8Num37z3">
    <w:name w:val="WW8Num37z3"/>
    <w:rsid w:val="0009689A"/>
  </w:style>
  <w:style w:type="character" w:customStyle="1" w:styleId="WW8Num37z4">
    <w:name w:val="WW8Num37z4"/>
    <w:rsid w:val="0009689A"/>
  </w:style>
  <w:style w:type="character" w:customStyle="1" w:styleId="WW8Num37z5">
    <w:name w:val="WW8Num37z5"/>
    <w:rsid w:val="0009689A"/>
  </w:style>
  <w:style w:type="character" w:customStyle="1" w:styleId="WW8Num37z6">
    <w:name w:val="WW8Num37z6"/>
    <w:rsid w:val="0009689A"/>
  </w:style>
  <w:style w:type="character" w:customStyle="1" w:styleId="WW8Num37z7">
    <w:name w:val="WW8Num37z7"/>
    <w:rsid w:val="0009689A"/>
  </w:style>
  <w:style w:type="character" w:customStyle="1" w:styleId="WW8Num37z8">
    <w:name w:val="WW8Num37z8"/>
    <w:rsid w:val="0009689A"/>
  </w:style>
  <w:style w:type="character" w:customStyle="1" w:styleId="WW8Num38z0">
    <w:name w:val="WW8Num38z0"/>
    <w:rsid w:val="0009689A"/>
    <w:rPr>
      <w:rFonts w:ascii="Verdana" w:hAnsi="Verdana" w:cs="Verdana" w:hint="default"/>
      <w:b w:val="0"/>
      <w:bCs/>
      <w:color w:val="auto"/>
      <w:sz w:val="20"/>
      <w:szCs w:val="20"/>
    </w:rPr>
  </w:style>
  <w:style w:type="character" w:customStyle="1" w:styleId="WW8Num38z1">
    <w:name w:val="WW8Num38z1"/>
    <w:rsid w:val="0009689A"/>
  </w:style>
  <w:style w:type="character" w:customStyle="1" w:styleId="WW8Num38z2">
    <w:name w:val="WW8Num38z2"/>
    <w:rsid w:val="0009689A"/>
  </w:style>
  <w:style w:type="character" w:customStyle="1" w:styleId="WW8Num38z3">
    <w:name w:val="WW8Num38z3"/>
    <w:rsid w:val="0009689A"/>
  </w:style>
  <w:style w:type="character" w:customStyle="1" w:styleId="WW8Num38z4">
    <w:name w:val="WW8Num38z4"/>
    <w:rsid w:val="0009689A"/>
  </w:style>
  <w:style w:type="character" w:customStyle="1" w:styleId="WW8Num38z5">
    <w:name w:val="WW8Num38z5"/>
    <w:rsid w:val="0009689A"/>
  </w:style>
  <w:style w:type="character" w:customStyle="1" w:styleId="WW8Num38z6">
    <w:name w:val="WW8Num38z6"/>
    <w:rsid w:val="0009689A"/>
  </w:style>
  <w:style w:type="character" w:customStyle="1" w:styleId="WW8Num38z7">
    <w:name w:val="WW8Num38z7"/>
    <w:rsid w:val="0009689A"/>
  </w:style>
  <w:style w:type="character" w:customStyle="1" w:styleId="WW8Num38z8">
    <w:name w:val="WW8Num38z8"/>
    <w:rsid w:val="0009689A"/>
  </w:style>
  <w:style w:type="character" w:customStyle="1" w:styleId="WW8Num39z0">
    <w:name w:val="WW8Num39z0"/>
    <w:rsid w:val="0009689A"/>
    <w:rPr>
      <w:rFonts w:hint="default"/>
    </w:rPr>
  </w:style>
  <w:style w:type="character" w:customStyle="1" w:styleId="WW8Num39z1">
    <w:name w:val="WW8Num39z1"/>
    <w:rsid w:val="0009689A"/>
  </w:style>
  <w:style w:type="character" w:customStyle="1" w:styleId="WW8Num39z2">
    <w:name w:val="WW8Num39z2"/>
    <w:rsid w:val="0009689A"/>
  </w:style>
  <w:style w:type="character" w:customStyle="1" w:styleId="WW8Num39z3">
    <w:name w:val="WW8Num39z3"/>
    <w:rsid w:val="0009689A"/>
  </w:style>
  <w:style w:type="character" w:customStyle="1" w:styleId="WW8Num39z4">
    <w:name w:val="WW8Num39z4"/>
    <w:rsid w:val="0009689A"/>
  </w:style>
  <w:style w:type="character" w:customStyle="1" w:styleId="WW8Num39z5">
    <w:name w:val="WW8Num39z5"/>
    <w:rsid w:val="0009689A"/>
  </w:style>
  <w:style w:type="character" w:customStyle="1" w:styleId="WW8Num39z6">
    <w:name w:val="WW8Num39z6"/>
    <w:rsid w:val="0009689A"/>
  </w:style>
  <w:style w:type="character" w:customStyle="1" w:styleId="WW8Num39z7">
    <w:name w:val="WW8Num39z7"/>
    <w:rsid w:val="0009689A"/>
  </w:style>
  <w:style w:type="character" w:customStyle="1" w:styleId="WW8Num39z8">
    <w:name w:val="WW8Num39z8"/>
    <w:rsid w:val="0009689A"/>
  </w:style>
  <w:style w:type="character" w:customStyle="1" w:styleId="WW8Num40z0">
    <w:name w:val="WW8Num40z0"/>
    <w:rsid w:val="0009689A"/>
    <w:rPr>
      <w:rFonts w:hint="default"/>
    </w:rPr>
  </w:style>
  <w:style w:type="character" w:customStyle="1" w:styleId="WW8Num40z1">
    <w:name w:val="WW8Num40z1"/>
    <w:rsid w:val="0009689A"/>
  </w:style>
  <w:style w:type="character" w:customStyle="1" w:styleId="WW8Num40z2">
    <w:name w:val="WW8Num40z2"/>
    <w:rsid w:val="0009689A"/>
  </w:style>
  <w:style w:type="character" w:customStyle="1" w:styleId="WW8Num40z3">
    <w:name w:val="WW8Num40z3"/>
    <w:rsid w:val="0009689A"/>
  </w:style>
  <w:style w:type="character" w:customStyle="1" w:styleId="WW8Num40z4">
    <w:name w:val="WW8Num40z4"/>
    <w:rsid w:val="0009689A"/>
  </w:style>
  <w:style w:type="character" w:customStyle="1" w:styleId="WW8Num40z5">
    <w:name w:val="WW8Num40z5"/>
    <w:rsid w:val="0009689A"/>
  </w:style>
  <w:style w:type="character" w:customStyle="1" w:styleId="WW8Num40z6">
    <w:name w:val="WW8Num40z6"/>
    <w:rsid w:val="0009689A"/>
  </w:style>
  <w:style w:type="character" w:customStyle="1" w:styleId="WW8Num40z7">
    <w:name w:val="WW8Num40z7"/>
    <w:rsid w:val="0009689A"/>
  </w:style>
  <w:style w:type="character" w:customStyle="1" w:styleId="WW8Num40z8">
    <w:name w:val="WW8Num40z8"/>
    <w:rsid w:val="0009689A"/>
  </w:style>
  <w:style w:type="character" w:customStyle="1" w:styleId="WW8Num41z0">
    <w:name w:val="WW8Num41z0"/>
    <w:rsid w:val="0009689A"/>
    <w:rPr>
      <w:rFonts w:hint="default"/>
      <w:b w:val="0"/>
      <w:bCs/>
      <w:vanish/>
      <w:color w:val="auto"/>
    </w:rPr>
  </w:style>
  <w:style w:type="character" w:customStyle="1" w:styleId="WW8Num41z1">
    <w:name w:val="WW8Num41z1"/>
    <w:rsid w:val="0009689A"/>
  </w:style>
  <w:style w:type="character" w:customStyle="1" w:styleId="WW8Num41z2">
    <w:name w:val="WW8Num41z2"/>
    <w:rsid w:val="0009689A"/>
  </w:style>
  <w:style w:type="character" w:customStyle="1" w:styleId="WW8Num41z3">
    <w:name w:val="WW8Num41z3"/>
    <w:rsid w:val="0009689A"/>
  </w:style>
  <w:style w:type="character" w:customStyle="1" w:styleId="WW8Num41z4">
    <w:name w:val="WW8Num41z4"/>
    <w:rsid w:val="0009689A"/>
  </w:style>
  <w:style w:type="character" w:customStyle="1" w:styleId="WW8Num41z5">
    <w:name w:val="WW8Num41z5"/>
    <w:rsid w:val="0009689A"/>
  </w:style>
  <w:style w:type="character" w:customStyle="1" w:styleId="WW8Num41z6">
    <w:name w:val="WW8Num41z6"/>
    <w:rsid w:val="0009689A"/>
  </w:style>
  <w:style w:type="character" w:customStyle="1" w:styleId="WW8Num41z7">
    <w:name w:val="WW8Num41z7"/>
    <w:rsid w:val="0009689A"/>
  </w:style>
  <w:style w:type="character" w:customStyle="1" w:styleId="WW8Num41z8">
    <w:name w:val="WW8Num41z8"/>
    <w:rsid w:val="0009689A"/>
  </w:style>
  <w:style w:type="character" w:customStyle="1" w:styleId="WW8Num42z0">
    <w:name w:val="WW8Num42z0"/>
    <w:rsid w:val="0009689A"/>
    <w:rPr>
      <w:rFonts w:hint="default"/>
    </w:rPr>
  </w:style>
  <w:style w:type="character" w:customStyle="1" w:styleId="WW8Num42z1">
    <w:name w:val="WW8Num42z1"/>
    <w:rsid w:val="0009689A"/>
  </w:style>
  <w:style w:type="character" w:customStyle="1" w:styleId="WW8Num42z2">
    <w:name w:val="WW8Num42z2"/>
    <w:rsid w:val="0009689A"/>
  </w:style>
  <w:style w:type="character" w:customStyle="1" w:styleId="WW8Num42z3">
    <w:name w:val="WW8Num42z3"/>
    <w:rsid w:val="0009689A"/>
  </w:style>
  <w:style w:type="character" w:customStyle="1" w:styleId="WW8Num42z4">
    <w:name w:val="WW8Num42z4"/>
    <w:rsid w:val="0009689A"/>
  </w:style>
  <w:style w:type="character" w:customStyle="1" w:styleId="WW8Num42z5">
    <w:name w:val="WW8Num42z5"/>
    <w:rsid w:val="0009689A"/>
  </w:style>
  <w:style w:type="character" w:customStyle="1" w:styleId="WW8Num42z6">
    <w:name w:val="WW8Num42z6"/>
    <w:rsid w:val="0009689A"/>
  </w:style>
  <w:style w:type="character" w:customStyle="1" w:styleId="WW8Num42z7">
    <w:name w:val="WW8Num42z7"/>
    <w:rsid w:val="0009689A"/>
  </w:style>
  <w:style w:type="character" w:customStyle="1" w:styleId="WW8Num42z8">
    <w:name w:val="WW8Num42z8"/>
    <w:rsid w:val="0009689A"/>
  </w:style>
  <w:style w:type="character" w:customStyle="1" w:styleId="WW8Num43z0">
    <w:name w:val="WW8Num43z0"/>
    <w:rsid w:val="0009689A"/>
    <w:rPr>
      <w:rFonts w:hint="default"/>
    </w:rPr>
  </w:style>
  <w:style w:type="character" w:customStyle="1" w:styleId="WW8Num43z1">
    <w:name w:val="WW8Num43z1"/>
    <w:rsid w:val="0009689A"/>
  </w:style>
  <w:style w:type="character" w:customStyle="1" w:styleId="WW8Num43z2">
    <w:name w:val="WW8Num43z2"/>
    <w:rsid w:val="0009689A"/>
  </w:style>
  <w:style w:type="character" w:customStyle="1" w:styleId="WW8Num43z3">
    <w:name w:val="WW8Num43z3"/>
    <w:rsid w:val="0009689A"/>
  </w:style>
  <w:style w:type="character" w:customStyle="1" w:styleId="WW8Num43z4">
    <w:name w:val="WW8Num43z4"/>
    <w:rsid w:val="0009689A"/>
  </w:style>
  <w:style w:type="character" w:customStyle="1" w:styleId="WW8Num43z5">
    <w:name w:val="WW8Num43z5"/>
    <w:rsid w:val="0009689A"/>
  </w:style>
  <w:style w:type="character" w:customStyle="1" w:styleId="WW8Num43z6">
    <w:name w:val="WW8Num43z6"/>
    <w:rsid w:val="0009689A"/>
  </w:style>
  <w:style w:type="character" w:customStyle="1" w:styleId="WW8Num43z7">
    <w:name w:val="WW8Num43z7"/>
    <w:rsid w:val="0009689A"/>
  </w:style>
  <w:style w:type="character" w:customStyle="1" w:styleId="WW8Num43z8">
    <w:name w:val="WW8Num43z8"/>
    <w:rsid w:val="0009689A"/>
  </w:style>
  <w:style w:type="character" w:customStyle="1" w:styleId="WW8Num44z0">
    <w:name w:val="WW8Num44z0"/>
    <w:rsid w:val="0009689A"/>
    <w:rPr>
      <w:rFonts w:hint="default"/>
    </w:rPr>
  </w:style>
  <w:style w:type="character" w:customStyle="1" w:styleId="WW8Num44z1">
    <w:name w:val="WW8Num44z1"/>
    <w:rsid w:val="0009689A"/>
  </w:style>
  <w:style w:type="character" w:customStyle="1" w:styleId="WW8Num44z2">
    <w:name w:val="WW8Num44z2"/>
    <w:rsid w:val="0009689A"/>
  </w:style>
  <w:style w:type="character" w:customStyle="1" w:styleId="WW8Num44z3">
    <w:name w:val="WW8Num44z3"/>
    <w:rsid w:val="0009689A"/>
  </w:style>
  <w:style w:type="character" w:customStyle="1" w:styleId="WW8Num44z4">
    <w:name w:val="WW8Num44z4"/>
    <w:rsid w:val="0009689A"/>
  </w:style>
  <w:style w:type="character" w:customStyle="1" w:styleId="WW8Num44z5">
    <w:name w:val="WW8Num44z5"/>
    <w:rsid w:val="0009689A"/>
  </w:style>
  <w:style w:type="character" w:customStyle="1" w:styleId="WW8Num44z6">
    <w:name w:val="WW8Num44z6"/>
    <w:rsid w:val="0009689A"/>
  </w:style>
  <w:style w:type="character" w:customStyle="1" w:styleId="WW8Num44z7">
    <w:name w:val="WW8Num44z7"/>
    <w:rsid w:val="0009689A"/>
  </w:style>
  <w:style w:type="character" w:customStyle="1" w:styleId="WW8Num44z8">
    <w:name w:val="WW8Num44z8"/>
    <w:rsid w:val="0009689A"/>
  </w:style>
  <w:style w:type="character" w:customStyle="1" w:styleId="WW8Num45z0">
    <w:name w:val="WW8Num45z0"/>
    <w:rsid w:val="0009689A"/>
    <w:rPr>
      <w:rFonts w:hint="default"/>
    </w:rPr>
  </w:style>
  <w:style w:type="character" w:customStyle="1" w:styleId="WW8Num45z1">
    <w:name w:val="WW8Num45z1"/>
    <w:rsid w:val="0009689A"/>
  </w:style>
  <w:style w:type="character" w:customStyle="1" w:styleId="WW8Num45z2">
    <w:name w:val="WW8Num45z2"/>
    <w:rsid w:val="0009689A"/>
  </w:style>
  <w:style w:type="character" w:customStyle="1" w:styleId="WW8Num45z3">
    <w:name w:val="WW8Num45z3"/>
    <w:rsid w:val="0009689A"/>
  </w:style>
  <w:style w:type="character" w:customStyle="1" w:styleId="WW8Num45z4">
    <w:name w:val="WW8Num45z4"/>
    <w:rsid w:val="0009689A"/>
  </w:style>
  <w:style w:type="character" w:customStyle="1" w:styleId="WW8Num45z5">
    <w:name w:val="WW8Num45z5"/>
    <w:rsid w:val="0009689A"/>
  </w:style>
  <w:style w:type="character" w:customStyle="1" w:styleId="WW8Num45z6">
    <w:name w:val="WW8Num45z6"/>
    <w:rsid w:val="0009689A"/>
  </w:style>
  <w:style w:type="character" w:customStyle="1" w:styleId="WW8Num45z7">
    <w:name w:val="WW8Num45z7"/>
    <w:rsid w:val="0009689A"/>
  </w:style>
  <w:style w:type="character" w:customStyle="1" w:styleId="WW8Num45z8">
    <w:name w:val="WW8Num45z8"/>
    <w:rsid w:val="0009689A"/>
  </w:style>
  <w:style w:type="character" w:customStyle="1" w:styleId="WW8Num46z0">
    <w:name w:val="WW8Num46z0"/>
    <w:rsid w:val="0009689A"/>
    <w:rPr>
      <w:rFonts w:ascii="Verdana" w:hAnsi="Verdana" w:cs="Verdana" w:hint="default"/>
      <w:color w:val="auto"/>
      <w:sz w:val="20"/>
      <w:szCs w:val="20"/>
    </w:rPr>
  </w:style>
  <w:style w:type="character" w:customStyle="1" w:styleId="WW8Num46z1">
    <w:name w:val="WW8Num46z1"/>
    <w:rsid w:val="0009689A"/>
  </w:style>
  <w:style w:type="character" w:customStyle="1" w:styleId="WW8Num46z2">
    <w:name w:val="WW8Num46z2"/>
    <w:rsid w:val="0009689A"/>
  </w:style>
  <w:style w:type="character" w:customStyle="1" w:styleId="WW8Num46z3">
    <w:name w:val="WW8Num46z3"/>
    <w:rsid w:val="0009689A"/>
  </w:style>
  <w:style w:type="character" w:customStyle="1" w:styleId="WW8Num46z4">
    <w:name w:val="WW8Num46z4"/>
    <w:rsid w:val="0009689A"/>
  </w:style>
  <w:style w:type="character" w:customStyle="1" w:styleId="WW8Num46z5">
    <w:name w:val="WW8Num46z5"/>
    <w:rsid w:val="0009689A"/>
  </w:style>
  <w:style w:type="character" w:customStyle="1" w:styleId="WW8Num46z6">
    <w:name w:val="WW8Num46z6"/>
    <w:rsid w:val="0009689A"/>
  </w:style>
  <w:style w:type="character" w:customStyle="1" w:styleId="WW8Num46z7">
    <w:name w:val="WW8Num46z7"/>
    <w:rsid w:val="0009689A"/>
  </w:style>
  <w:style w:type="character" w:customStyle="1" w:styleId="WW8Num46z8">
    <w:name w:val="WW8Num46z8"/>
    <w:rsid w:val="0009689A"/>
  </w:style>
  <w:style w:type="character" w:customStyle="1" w:styleId="WW8Num47z0">
    <w:name w:val="WW8Num47z0"/>
    <w:rsid w:val="0009689A"/>
    <w:rPr>
      <w:rFonts w:ascii="Verdana" w:hAnsi="Verdana" w:cs="Arial" w:hint="default"/>
      <w:color w:val="auto"/>
      <w:sz w:val="20"/>
      <w:szCs w:val="20"/>
    </w:rPr>
  </w:style>
  <w:style w:type="character" w:customStyle="1" w:styleId="WW8Num47z1">
    <w:name w:val="WW8Num47z1"/>
    <w:rsid w:val="0009689A"/>
  </w:style>
  <w:style w:type="character" w:customStyle="1" w:styleId="WW8Num47z2">
    <w:name w:val="WW8Num47z2"/>
    <w:rsid w:val="0009689A"/>
  </w:style>
  <w:style w:type="character" w:customStyle="1" w:styleId="WW8Num47z3">
    <w:name w:val="WW8Num47z3"/>
    <w:rsid w:val="0009689A"/>
  </w:style>
  <w:style w:type="character" w:customStyle="1" w:styleId="WW8Num47z4">
    <w:name w:val="WW8Num47z4"/>
    <w:rsid w:val="0009689A"/>
  </w:style>
  <w:style w:type="character" w:customStyle="1" w:styleId="WW8Num47z5">
    <w:name w:val="WW8Num47z5"/>
    <w:rsid w:val="0009689A"/>
  </w:style>
  <w:style w:type="character" w:customStyle="1" w:styleId="WW8Num47z6">
    <w:name w:val="WW8Num47z6"/>
    <w:rsid w:val="0009689A"/>
  </w:style>
  <w:style w:type="character" w:customStyle="1" w:styleId="WW8Num47z7">
    <w:name w:val="WW8Num47z7"/>
    <w:rsid w:val="0009689A"/>
  </w:style>
  <w:style w:type="character" w:customStyle="1" w:styleId="WW8Num47z8">
    <w:name w:val="WW8Num47z8"/>
    <w:rsid w:val="0009689A"/>
  </w:style>
  <w:style w:type="character" w:customStyle="1" w:styleId="Odwoaniedokomentarza1">
    <w:name w:val="Odwołanie do komentarza1"/>
    <w:rsid w:val="0009689A"/>
    <w:rPr>
      <w:sz w:val="16"/>
      <w:szCs w:val="16"/>
    </w:rPr>
  </w:style>
  <w:style w:type="paragraph" w:customStyle="1" w:styleId="Tekstkomentarza1">
    <w:name w:val="Tekst komentarza1"/>
    <w:basedOn w:val="Normalny"/>
    <w:rsid w:val="0009689A"/>
    <w:pPr>
      <w:widowControl/>
      <w:suppressAutoHyphens/>
      <w:autoSpaceDE/>
      <w:autoSpaceDN/>
      <w:spacing w:after="200"/>
    </w:pPr>
    <w:rPr>
      <w:rFonts w:ascii="Calibri" w:eastAsia="Calibri" w:hAnsi="Calibri" w:cs="Times New Roman"/>
      <w:sz w:val="20"/>
      <w:szCs w:val="20"/>
      <w:lang w:eastAsia="ar-SA" w:bidi="ar-SA"/>
    </w:rPr>
  </w:style>
  <w:style w:type="character" w:customStyle="1" w:styleId="TekstkomentarzaZnak1">
    <w:name w:val="Tekst komentarza Znak1"/>
    <w:uiPriority w:val="99"/>
    <w:semiHidden/>
    <w:rsid w:val="0009689A"/>
    <w:rPr>
      <w:rFonts w:ascii="Calibri" w:eastAsia="Calibri" w:hAnsi="Calibri"/>
      <w:lang w:eastAsia="ar-SA"/>
    </w:rPr>
  </w:style>
  <w:style w:type="table" w:customStyle="1" w:styleId="Tabela-Siatka1">
    <w:name w:val="Tabela - Siatka1"/>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09689A"/>
    <w:pPr>
      <w:widowControl/>
      <w:suppressAutoHyphens/>
      <w:autoSpaceDE/>
      <w:autoSpaceDN/>
      <w:spacing w:after="200" w:line="276" w:lineRule="auto"/>
      <w:ind w:left="720"/>
    </w:pPr>
    <w:rPr>
      <w:rFonts w:ascii="Calibri" w:eastAsia="SimSun" w:hAnsi="Calibri" w:cs="Calibri"/>
      <w:kern w:val="1"/>
      <w:lang w:eastAsia="ar-SA" w:bidi="ar-SA"/>
    </w:rPr>
  </w:style>
  <w:style w:type="table" w:customStyle="1" w:styleId="Tabela-Siatka2">
    <w:name w:val="Tabela - Siatka2"/>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09689A"/>
    <w:pPr>
      <w:widowControl/>
      <w:autoSpaceDE/>
      <w:autoSpaceDN/>
    </w:pPr>
    <w:rPr>
      <w:rFonts w:ascii="Calibri" w:eastAsia="Batang"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09689A"/>
    <w:pPr>
      <w:widowControl/>
      <w:autoSpaceDE/>
      <w:autoSpaceDN/>
    </w:pPr>
    <w:rPr>
      <w:rFonts w:ascii="Calibri" w:eastAsia="Batang"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09689A"/>
    <w:pPr>
      <w:widowControl/>
      <w:autoSpaceDE/>
      <w:autoSpaceDN/>
    </w:pPr>
    <w:rPr>
      <w:rFonts w:ascii="Calibri" w:eastAsia="Batang"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09689A"/>
    <w:pPr>
      <w:widowControl/>
      <w:autoSpaceDE/>
      <w:autoSpaceDN/>
    </w:pPr>
    <w:rPr>
      <w:rFonts w:ascii="Calibri" w:eastAsia="Batang"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09689A"/>
    <w:pPr>
      <w:widowControl/>
      <w:autoSpaceDE/>
      <w:autoSpaceDN/>
    </w:pPr>
    <w:rPr>
      <w:rFonts w:ascii="Calibri" w:eastAsia="Batang"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09689A"/>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09689A"/>
    <w:rPr>
      <w:color w:val="954F72"/>
      <w:u w:val="single"/>
    </w:rPr>
  </w:style>
  <w:style w:type="paragraph" w:customStyle="1" w:styleId="xl63">
    <w:name w:val="xl63"/>
    <w:basedOn w:val="Normalny"/>
    <w:rsid w:val="0009689A"/>
    <w:pPr>
      <w:widowControl/>
      <w:shd w:val="clear" w:color="FFFFFF" w:fill="FFFFFF"/>
      <w:autoSpaceDE/>
      <w:autoSpaceDN/>
      <w:spacing w:before="100" w:beforeAutospacing="1" w:after="100" w:afterAutospacing="1"/>
    </w:pPr>
    <w:rPr>
      <w:rFonts w:ascii="Times New Roman" w:eastAsia="Times New Roman" w:hAnsi="Times New Roman" w:cs="Times New Roman"/>
      <w:sz w:val="12"/>
      <w:szCs w:val="12"/>
      <w:lang w:bidi="ar-SA"/>
    </w:rPr>
  </w:style>
  <w:style w:type="paragraph" w:customStyle="1" w:styleId="xl64">
    <w:name w:val="xl64"/>
    <w:basedOn w:val="Normalny"/>
    <w:rsid w:val="0009689A"/>
    <w:pPr>
      <w:widowControl/>
      <w:shd w:val="clear" w:color="FFFFFF" w:fill="FFFFFF"/>
      <w:autoSpaceDE/>
      <w:autoSpaceDN/>
      <w:spacing w:before="100" w:beforeAutospacing="1" w:after="100" w:afterAutospacing="1"/>
    </w:pPr>
    <w:rPr>
      <w:rFonts w:ascii="Times New Roman" w:eastAsia="Times New Roman" w:hAnsi="Times New Roman" w:cs="Times New Roman"/>
      <w:color w:val="333333"/>
      <w:sz w:val="18"/>
      <w:szCs w:val="18"/>
      <w:lang w:bidi="ar-SA"/>
    </w:rPr>
  </w:style>
  <w:style w:type="paragraph" w:customStyle="1" w:styleId="xl65">
    <w:name w:val="xl65"/>
    <w:basedOn w:val="Normalny"/>
    <w:rsid w:val="0009689A"/>
    <w:pPr>
      <w:widowControl/>
      <w:pBdr>
        <w:top w:val="single" w:sz="4" w:space="0" w:color="000000"/>
        <w:left w:val="single" w:sz="4" w:space="0" w:color="000000"/>
        <w:bottom w:val="single" w:sz="4" w:space="0" w:color="000000"/>
        <w:right w:val="single" w:sz="4" w:space="0" w:color="000000"/>
      </w:pBdr>
      <w:shd w:val="clear" w:color="FFFFFF" w:fill="CEFFCE"/>
      <w:autoSpaceDE/>
      <w:autoSpaceDN/>
      <w:spacing w:before="100" w:beforeAutospacing="1" w:after="100" w:afterAutospacing="1"/>
      <w:jc w:val="center"/>
      <w:textAlignment w:val="center"/>
    </w:pPr>
    <w:rPr>
      <w:rFonts w:ascii="Times New Roman" w:eastAsia="Times New Roman" w:hAnsi="Times New Roman" w:cs="Times New Roman"/>
      <w:sz w:val="16"/>
      <w:szCs w:val="16"/>
      <w:lang w:bidi="ar-SA"/>
    </w:rPr>
  </w:style>
  <w:style w:type="paragraph" w:customStyle="1" w:styleId="xl66">
    <w:name w:val="xl66"/>
    <w:basedOn w:val="Normalny"/>
    <w:rsid w:val="0009689A"/>
    <w:pPr>
      <w:widowControl/>
      <w:pBdr>
        <w:top w:val="single" w:sz="4" w:space="0" w:color="000000"/>
        <w:left w:val="single" w:sz="4" w:space="0" w:color="000000"/>
        <w:bottom w:val="single" w:sz="4" w:space="0" w:color="000000"/>
        <w:right w:val="single" w:sz="4" w:space="0" w:color="000000"/>
      </w:pBdr>
      <w:shd w:val="clear" w:color="FFFFFF" w:fill="F0F0F4"/>
      <w:autoSpaceDE/>
      <w:autoSpaceDN/>
      <w:spacing w:before="100" w:beforeAutospacing="1" w:after="100" w:afterAutospacing="1"/>
      <w:jc w:val="center"/>
    </w:pPr>
    <w:rPr>
      <w:rFonts w:ascii="Times New Roman" w:eastAsia="Times New Roman" w:hAnsi="Times New Roman" w:cs="Times New Roman"/>
      <w:sz w:val="16"/>
      <w:szCs w:val="16"/>
      <w:lang w:bidi="ar-SA"/>
    </w:rPr>
  </w:style>
  <w:style w:type="paragraph" w:customStyle="1" w:styleId="xl67">
    <w:name w:val="xl67"/>
    <w:basedOn w:val="Normalny"/>
    <w:rsid w:val="0009689A"/>
    <w:pPr>
      <w:widowControl/>
      <w:pBdr>
        <w:top w:val="single" w:sz="4" w:space="0" w:color="000000"/>
        <w:left w:val="single" w:sz="4" w:space="0" w:color="000000"/>
        <w:bottom w:val="single" w:sz="4" w:space="0" w:color="000000"/>
        <w:right w:val="single" w:sz="4" w:space="0" w:color="000000"/>
      </w:pBdr>
      <w:shd w:val="clear" w:color="FFFFFF" w:fill="F0F0F4"/>
      <w:autoSpaceDE/>
      <w:autoSpaceDN/>
      <w:spacing w:before="100" w:beforeAutospacing="1" w:after="100" w:afterAutospacing="1"/>
      <w:jc w:val="center"/>
      <w:textAlignment w:val="center"/>
    </w:pPr>
    <w:rPr>
      <w:rFonts w:ascii="Times New Roman" w:eastAsia="Times New Roman" w:hAnsi="Times New Roman" w:cs="Times New Roman"/>
      <w:sz w:val="16"/>
      <w:szCs w:val="16"/>
      <w:lang w:bidi="ar-SA"/>
    </w:rPr>
  </w:style>
  <w:style w:type="paragraph" w:customStyle="1" w:styleId="xl68">
    <w:name w:val="xl68"/>
    <w:basedOn w:val="Normalny"/>
    <w:rsid w:val="0009689A"/>
    <w:pPr>
      <w:widowControl/>
      <w:pBdr>
        <w:top w:val="single" w:sz="4" w:space="0" w:color="000000"/>
        <w:left w:val="single" w:sz="4" w:space="0" w:color="000000"/>
        <w:bottom w:val="single" w:sz="4" w:space="0" w:color="000000"/>
        <w:right w:val="single" w:sz="4" w:space="0" w:color="000000"/>
      </w:pBdr>
      <w:shd w:val="clear" w:color="FFFFFF" w:fill="F0F0F4"/>
      <w:autoSpaceDE/>
      <w:autoSpaceDN/>
      <w:spacing w:before="100" w:beforeAutospacing="1" w:after="100" w:afterAutospacing="1"/>
      <w:jc w:val="center"/>
      <w:textAlignment w:val="center"/>
    </w:pPr>
    <w:rPr>
      <w:rFonts w:ascii="Times New Roman" w:eastAsia="Times New Roman" w:hAnsi="Times New Roman" w:cs="Times New Roman"/>
      <w:sz w:val="16"/>
      <w:szCs w:val="16"/>
      <w:lang w:bidi="ar-SA"/>
    </w:rPr>
  </w:style>
  <w:style w:type="paragraph" w:customStyle="1" w:styleId="xl69">
    <w:name w:val="xl69"/>
    <w:basedOn w:val="Normalny"/>
    <w:rsid w:val="0009689A"/>
    <w:pPr>
      <w:widowControl/>
      <w:pBdr>
        <w:top w:val="single" w:sz="4" w:space="0" w:color="000000"/>
        <w:left w:val="single" w:sz="4" w:space="0" w:color="000000"/>
        <w:bottom w:val="single" w:sz="4" w:space="0" w:color="000000"/>
        <w:right w:val="single" w:sz="4" w:space="0" w:color="000000"/>
      </w:pBdr>
      <w:shd w:val="clear" w:color="FFFFFF" w:fill="FFFFFF"/>
      <w:autoSpaceDE/>
      <w:autoSpaceDN/>
      <w:spacing w:before="100" w:beforeAutospacing="1" w:after="100" w:afterAutospacing="1"/>
      <w:jc w:val="center"/>
    </w:pPr>
    <w:rPr>
      <w:rFonts w:ascii="Times New Roman" w:eastAsia="Times New Roman" w:hAnsi="Times New Roman" w:cs="Times New Roman"/>
      <w:sz w:val="16"/>
      <w:szCs w:val="16"/>
      <w:lang w:bidi="ar-SA"/>
    </w:rPr>
  </w:style>
  <w:style w:type="paragraph" w:customStyle="1" w:styleId="xl70">
    <w:name w:val="xl70"/>
    <w:basedOn w:val="Normalny"/>
    <w:rsid w:val="0009689A"/>
    <w:pPr>
      <w:widowControl/>
      <w:pBdr>
        <w:top w:val="single" w:sz="4" w:space="0" w:color="000000"/>
        <w:left w:val="single" w:sz="4" w:space="0" w:color="000000"/>
        <w:bottom w:val="single" w:sz="4" w:space="0" w:color="000000"/>
        <w:right w:val="single" w:sz="4" w:space="0" w:color="000000"/>
      </w:pBdr>
      <w:shd w:val="clear" w:color="FFFFFF"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bidi="ar-SA"/>
    </w:rPr>
  </w:style>
  <w:style w:type="paragraph" w:customStyle="1" w:styleId="xl71">
    <w:name w:val="xl71"/>
    <w:basedOn w:val="Normalny"/>
    <w:rsid w:val="0009689A"/>
    <w:pPr>
      <w:widowControl/>
      <w:pBdr>
        <w:top w:val="single" w:sz="4" w:space="0" w:color="000000"/>
        <w:left w:val="single" w:sz="4" w:space="0" w:color="000000"/>
        <w:bottom w:val="single" w:sz="4" w:space="0" w:color="000000"/>
        <w:right w:val="single" w:sz="4" w:space="0" w:color="000000"/>
      </w:pBdr>
      <w:shd w:val="clear" w:color="FFFFFF"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bidi="ar-SA"/>
    </w:rPr>
  </w:style>
  <w:style w:type="paragraph" w:customStyle="1" w:styleId="xl72">
    <w:name w:val="xl72"/>
    <w:basedOn w:val="Normalny"/>
    <w:rsid w:val="0009689A"/>
    <w:pPr>
      <w:widowControl/>
      <w:pBdr>
        <w:bottom w:val="single" w:sz="4" w:space="0" w:color="000000"/>
      </w:pBdr>
      <w:shd w:val="clear" w:color="FFFFFF" w:fill="FFFFFF"/>
      <w:autoSpaceDE/>
      <w:autoSpaceDN/>
      <w:spacing w:before="100" w:beforeAutospacing="1" w:after="100" w:afterAutospacing="1"/>
      <w:textAlignment w:val="center"/>
    </w:pPr>
    <w:rPr>
      <w:rFonts w:ascii="Times New Roman" w:eastAsia="Times New Roman" w:hAnsi="Times New Roman" w:cs="Times New Roman"/>
      <w:b/>
      <w:bCs/>
      <w:sz w:val="24"/>
      <w:szCs w:val="24"/>
      <w:lang w:bidi="ar-SA"/>
    </w:rPr>
  </w:style>
  <w:style w:type="paragraph" w:customStyle="1" w:styleId="xl73">
    <w:name w:val="xl73"/>
    <w:basedOn w:val="Normalny"/>
    <w:rsid w:val="0009689A"/>
    <w:pPr>
      <w:widowControl/>
      <w:pBdr>
        <w:top w:val="single" w:sz="4" w:space="0" w:color="000000"/>
        <w:left w:val="single" w:sz="4" w:space="0" w:color="000000"/>
        <w:bottom w:val="single" w:sz="4" w:space="0" w:color="000000"/>
        <w:right w:val="single" w:sz="4" w:space="0" w:color="000000"/>
      </w:pBdr>
      <w:shd w:val="clear" w:color="FFFFFF" w:fill="FFFFFF"/>
      <w:autoSpaceDE/>
      <w:autoSpaceDN/>
      <w:spacing w:before="100" w:beforeAutospacing="1" w:after="100" w:afterAutospacing="1"/>
      <w:jc w:val="right"/>
      <w:textAlignment w:val="center"/>
    </w:pPr>
    <w:rPr>
      <w:rFonts w:ascii="Times New Roman" w:eastAsia="Times New Roman" w:hAnsi="Times New Roman" w:cs="Times New Roman"/>
      <w:b/>
      <w:bCs/>
      <w:color w:val="333333"/>
      <w:sz w:val="14"/>
      <w:szCs w:val="14"/>
      <w:lang w:bidi="ar-SA"/>
    </w:rPr>
  </w:style>
  <w:style w:type="paragraph" w:customStyle="1" w:styleId="xl74">
    <w:name w:val="xl74"/>
    <w:basedOn w:val="Normalny"/>
    <w:rsid w:val="0009689A"/>
    <w:pPr>
      <w:widowControl/>
      <w:shd w:val="clear" w:color="FFFFFF" w:fill="FFFFFF"/>
      <w:autoSpaceDE/>
      <w:autoSpaceDN/>
      <w:spacing w:before="100" w:beforeAutospacing="1" w:after="100" w:afterAutospacing="1"/>
    </w:pPr>
    <w:rPr>
      <w:rFonts w:ascii="Times New Roman" w:eastAsia="Times New Roman" w:hAnsi="Times New Roman" w:cs="Times New Roman"/>
      <w:b/>
      <w:bCs/>
      <w:color w:val="333333"/>
      <w:sz w:val="18"/>
      <w:szCs w:val="18"/>
      <w:lang w:bidi="ar-SA"/>
    </w:rPr>
  </w:style>
  <w:style w:type="paragraph" w:customStyle="1" w:styleId="xl75">
    <w:name w:val="xl75"/>
    <w:basedOn w:val="Normalny"/>
    <w:rsid w:val="0009689A"/>
    <w:pPr>
      <w:widowControl/>
      <w:pBdr>
        <w:top w:val="single" w:sz="4" w:space="0" w:color="CAC9D9"/>
        <w:right w:val="single" w:sz="4" w:space="0" w:color="3877A6"/>
      </w:pBdr>
      <w:shd w:val="clear" w:color="FFFFFF" w:fill="FFFFFF"/>
      <w:autoSpaceDE/>
      <w:autoSpaceDN/>
      <w:spacing w:before="100" w:beforeAutospacing="1" w:after="100" w:afterAutospacing="1"/>
      <w:textAlignment w:val="center"/>
    </w:pPr>
    <w:rPr>
      <w:rFonts w:ascii="Times New Roman" w:eastAsia="Times New Roman" w:hAnsi="Times New Roman" w:cs="Times New Roman"/>
      <w:b/>
      <w:bCs/>
      <w:sz w:val="14"/>
      <w:szCs w:val="14"/>
      <w:lang w:bidi="ar-SA"/>
    </w:rPr>
  </w:style>
  <w:style w:type="paragraph" w:customStyle="1" w:styleId="xl76">
    <w:name w:val="xl76"/>
    <w:basedOn w:val="Normalny"/>
    <w:rsid w:val="0009689A"/>
    <w:pPr>
      <w:widowControl/>
      <w:pBdr>
        <w:top w:val="single" w:sz="4" w:space="0" w:color="000000"/>
        <w:left w:val="single" w:sz="4" w:space="0" w:color="000000"/>
        <w:bottom w:val="single" w:sz="4" w:space="0" w:color="000000"/>
        <w:right w:val="single" w:sz="4" w:space="0" w:color="000000"/>
      </w:pBdr>
      <w:shd w:val="clear" w:color="FFFFFF" w:fill="CCFFCC"/>
      <w:autoSpaceDE/>
      <w:autoSpaceDN/>
      <w:spacing w:before="100" w:beforeAutospacing="1" w:after="100" w:afterAutospacing="1"/>
      <w:jc w:val="center"/>
      <w:textAlignment w:val="center"/>
    </w:pPr>
    <w:rPr>
      <w:rFonts w:ascii="Times New Roman" w:eastAsia="Times New Roman" w:hAnsi="Times New Roman" w:cs="Times New Roman"/>
      <w:b/>
      <w:bCs/>
      <w:sz w:val="14"/>
      <w:szCs w:val="14"/>
      <w:lang w:bidi="ar-SA"/>
    </w:rPr>
  </w:style>
  <w:style w:type="table" w:customStyle="1" w:styleId="Tabela-Siatka7">
    <w:name w:val="Tabela - Siatka7"/>
    <w:basedOn w:val="Standardowy"/>
    <w:next w:val="Tabela-Siatka"/>
    <w:uiPriority w:val="39"/>
    <w:rsid w:val="0009689A"/>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intensywne">
    <w:name w:val="Intense Reference"/>
    <w:uiPriority w:val="32"/>
    <w:qFormat/>
    <w:rsid w:val="0009689A"/>
    <w:rPr>
      <w:b/>
      <w:bCs/>
      <w:smallCaps/>
      <w:color w:val="C0504D"/>
      <w:spacing w:val="5"/>
      <w:u w:val="single"/>
    </w:rPr>
  </w:style>
  <w:style w:type="character" w:customStyle="1" w:styleId="AkapitzlistZnak">
    <w:name w:val="Akapit z listą Znak"/>
    <w:basedOn w:val="Domylnaczcionkaakapitu"/>
    <w:link w:val="Akapitzlist"/>
    <w:uiPriority w:val="34"/>
    <w:locked/>
    <w:rsid w:val="0009689A"/>
    <w:rPr>
      <w:rFonts w:ascii="Cambria" w:eastAsia="Cambria" w:hAnsi="Cambria" w:cs="Cambria"/>
      <w:lang w:val="pl-PL" w:eastAsia="pl-PL" w:bidi="pl-PL"/>
    </w:rPr>
  </w:style>
  <w:style w:type="table" w:customStyle="1" w:styleId="TableGrid">
    <w:name w:val="TableGrid"/>
    <w:rsid w:val="0009689A"/>
    <w:pPr>
      <w:widowControl/>
      <w:autoSpaceDE/>
      <w:autoSpaceDN/>
    </w:pPr>
    <w:rPr>
      <w:rFonts w:eastAsiaTheme="minorEastAsia"/>
      <w:lang w:val="pl-PL"/>
    </w:rPr>
    <w:tblPr>
      <w:tblCellMar>
        <w:top w:w="0" w:type="dxa"/>
        <w:left w:w="0" w:type="dxa"/>
        <w:bottom w:w="0" w:type="dxa"/>
        <w:right w:w="0" w:type="dxa"/>
      </w:tblCellMar>
    </w:tblPr>
  </w:style>
  <w:style w:type="character" w:customStyle="1" w:styleId="LPzwykly">
    <w:name w:val="LP_zwykly"/>
    <w:basedOn w:val="Domylnaczcionkaakapitu"/>
    <w:qFormat/>
    <w:rsid w:val="0009689A"/>
  </w:style>
  <w:style w:type="numbering" w:customStyle="1" w:styleId="Bezlisty12">
    <w:name w:val="Bez listy12"/>
    <w:next w:val="Bezlisty"/>
    <w:unhideWhenUsed/>
    <w:rsid w:val="0009689A"/>
    <w:pPr>
      <w:numPr>
        <w:numId w:val="60"/>
      </w:numPr>
    </w:pPr>
  </w:style>
  <w:style w:type="table" w:customStyle="1" w:styleId="Tabela-Siatka8">
    <w:name w:val="Tabela - Siatka8"/>
    <w:basedOn w:val="Standardowy"/>
    <w:next w:val="Tabela-Siatka"/>
    <w:uiPriority w:val="59"/>
    <w:rsid w:val="0009689A"/>
    <w:pPr>
      <w:widowControl/>
      <w:autoSpaceDE/>
      <w:autoSpaceDN/>
    </w:pPr>
    <w:rPr>
      <w:rFonts w:ascii="Times New Roman" w:eastAsia="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09689A"/>
    <w:pPr>
      <w:widowControl/>
      <w:autoSpaceDE/>
      <w:autoSpaceDN/>
    </w:pPr>
    <w:rPr>
      <w:rFonts w:ascii="Calibri" w:eastAsia="Calibri"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1">
    <w:name w:val="Tabela - Siatka71"/>
    <w:basedOn w:val="Standardowy"/>
    <w:next w:val="Tabela-Siatka"/>
    <w:uiPriority w:val="39"/>
    <w:rsid w:val="0009689A"/>
    <w:pPr>
      <w:widowControl/>
      <w:autoSpaceDE/>
      <w:autoSpaceDN/>
    </w:pPr>
    <w:rPr>
      <w:rFonts w:ascii="Calibri" w:eastAsia="Calibri"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09689A"/>
    <w:pPr>
      <w:keepNext/>
      <w:keepLines/>
      <w:widowControl/>
      <w:autoSpaceDE/>
      <w:autoSpaceDN/>
      <w:spacing w:before="240" w:line="259" w:lineRule="auto"/>
      <w:ind w:left="57" w:firstLine="709"/>
      <w:jc w:val="both"/>
      <w:outlineLvl w:val="9"/>
    </w:pPr>
    <w:rPr>
      <w:rFonts w:ascii="Calibri Light" w:eastAsia="Times New Roman" w:hAnsi="Calibri Light" w:cs="Times New Roman"/>
      <w:b w:val="0"/>
      <w:bCs w:val="0"/>
      <w:color w:val="2E74B5"/>
      <w:sz w:val="32"/>
      <w:szCs w:val="32"/>
      <w:lang w:bidi="ar-SA"/>
    </w:rPr>
  </w:style>
  <w:style w:type="paragraph" w:styleId="Spistreci2">
    <w:name w:val="toc 2"/>
    <w:basedOn w:val="Normalny"/>
    <w:next w:val="Normalny"/>
    <w:autoRedefine/>
    <w:uiPriority w:val="39"/>
    <w:unhideWhenUsed/>
    <w:rsid w:val="0009689A"/>
    <w:pPr>
      <w:widowControl/>
      <w:tabs>
        <w:tab w:val="right" w:leader="dot" w:pos="9062"/>
      </w:tabs>
      <w:suppressAutoHyphens/>
      <w:autoSpaceDE/>
      <w:autoSpaceDN/>
      <w:ind w:left="200" w:firstLine="709"/>
      <w:jc w:val="both"/>
    </w:pPr>
    <w:rPr>
      <w:rFonts w:eastAsia="SimSun" w:cs="Arial"/>
      <w:noProof/>
      <w:color w:val="006600"/>
      <w:szCs w:val="20"/>
      <w:lang w:eastAsia="en-US" w:bidi="hi-IN"/>
    </w:rPr>
  </w:style>
  <w:style w:type="paragraph" w:styleId="Spistreci3">
    <w:name w:val="toc 3"/>
    <w:basedOn w:val="Normalny"/>
    <w:next w:val="Normalny"/>
    <w:autoRedefine/>
    <w:uiPriority w:val="39"/>
    <w:unhideWhenUsed/>
    <w:rsid w:val="0009689A"/>
    <w:pPr>
      <w:widowControl/>
      <w:tabs>
        <w:tab w:val="right" w:leader="dot" w:pos="9062"/>
      </w:tabs>
      <w:suppressAutoHyphens/>
      <w:autoSpaceDE/>
      <w:autoSpaceDN/>
      <w:ind w:left="1701" w:hanging="592"/>
      <w:jc w:val="both"/>
    </w:pPr>
    <w:rPr>
      <w:rFonts w:eastAsia="Times New Roman" w:cs="Times New Roman"/>
      <w:color w:val="006600"/>
      <w:sz w:val="20"/>
      <w:szCs w:val="20"/>
      <w:lang w:eastAsia="ar-SA" w:bidi="ar-SA"/>
    </w:rPr>
  </w:style>
  <w:style w:type="paragraph" w:customStyle="1" w:styleId="Heading">
    <w:name w:val="Heading"/>
    <w:basedOn w:val="Standard"/>
    <w:next w:val="Textbody"/>
    <w:rsid w:val="0009689A"/>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09689A"/>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09689A"/>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09689A"/>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09689A"/>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09689A"/>
    <w:pPr>
      <w:jc w:val="center"/>
    </w:pPr>
    <w:rPr>
      <w:b/>
      <w:bCs/>
    </w:rPr>
  </w:style>
  <w:style w:type="character" w:customStyle="1" w:styleId="ListLabel1">
    <w:name w:val="ListLabel 1"/>
    <w:rsid w:val="0009689A"/>
    <w:rPr>
      <w:rFonts w:cs="Courier New"/>
    </w:rPr>
  </w:style>
  <w:style w:type="character" w:customStyle="1" w:styleId="ListLabel2">
    <w:name w:val="ListLabel 2"/>
    <w:rsid w:val="0009689A"/>
    <w:rPr>
      <w:rFonts w:cs="Courier New"/>
    </w:rPr>
  </w:style>
  <w:style w:type="character" w:customStyle="1" w:styleId="ListLabel3">
    <w:name w:val="ListLabel 3"/>
    <w:rsid w:val="0009689A"/>
    <w:rPr>
      <w:rFonts w:cs="Courier New"/>
    </w:rPr>
  </w:style>
  <w:style w:type="character" w:customStyle="1" w:styleId="ListLabel4">
    <w:name w:val="ListLabel 4"/>
    <w:rsid w:val="0009689A"/>
    <w:rPr>
      <w:rFonts w:cs="Courier New"/>
    </w:rPr>
  </w:style>
  <w:style w:type="character" w:customStyle="1" w:styleId="ListLabel5">
    <w:name w:val="ListLabel 5"/>
    <w:rsid w:val="0009689A"/>
    <w:rPr>
      <w:rFonts w:cs="Courier New"/>
    </w:rPr>
  </w:style>
  <w:style w:type="character" w:customStyle="1" w:styleId="ListLabel6">
    <w:name w:val="ListLabel 6"/>
    <w:rsid w:val="0009689A"/>
    <w:rPr>
      <w:rFonts w:cs="Courier New"/>
    </w:rPr>
  </w:style>
  <w:style w:type="character" w:customStyle="1" w:styleId="ListLabel7">
    <w:name w:val="ListLabel 7"/>
    <w:rsid w:val="0009689A"/>
    <w:rPr>
      <w:rFonts w:cs="Courier New"/>
    </w:rPr>
  </w:style>
  <w:style w:type="character" w:customStyle="1" w:styleId="ListLabel8">
    <w:name w:val="ListLabel 8"/>
    <w:rsid w:val="0009689A"/>
    <w:rPr>
      <w:rFonts w:cs="Courier New"/>
    </w:rPr>
  </w:style>
  <w:style w:type="character" w:customStyle="1" w:styleId="ListLabel9">
    <w:name w:val="ListLabel 9"/>
    <w:rsid w:val="0009689A"/>
    <w:rPr>
      <w:rFonts w:cs="Courier New"/>
    </w:rPr>
  </w:style>
  <w:style w:type="character" w:customStyle="1" w:styleId="ListLabel10">
    <w:name w:val="ListLabel 10"/>
    <w:rsid w:val="0009689A"/>
    <w:rPr>
      <w:rFonts w:cs="Courier New"/>
    </w:rPr>
  </w:style>
  <w:style w:type="character" w:customStyle="1" w:styleId="ListLabel11">
    <w:name w:val="ListLabel 11"/>
    <w:rsid w:val="0009689A"/>
    <w:rPr>
      <w:rFonts w:cs="Courier New"/>
    </w:rPr>
  </w:style>
  <w:style w:type="character" w:customStyle="1" w:styleId="ListLabel12">
    <w:name w:val="ListLabel 12"/>
    <w:rsid w:val="0009689A"/>
    <w:rPr>
      <w:rFonts w:cs="Courier New"/>
    </w:rPr>
  </w:style>
  <w:style w:type="character" w:customStyle="1" w:styleId="ListLabel13">
    <w:name w:val="ListLabel 13"/>
    <w:rsid w:val="0009689A"/>
    <w:rPr>
      <w:rFonts w:cs="Courier New"/>
    </w:rPr>
  </w:style>
  <w:style w:type="character" w:customStyle="1" w:styleId="ListLabel14">
    <w:name w:val="ListLabel 14"/>
    <w:rsid w:val="0009689A"/>
    <w:rPr>
      <w:rFonts w:cs="Courier New"/>
    </w:rPr>
  </w:style>
  <w:style w:type="character" w:customStyle="1" w:styleId="ListLabel15">
    <w:name w:val="ListLabel 15"/>
    <w:rsid w:val="0009689A"/>
    <w:rPr>
      <w:rFonts w:cs="Courier New"/>
    </w:rPr>
  </w:style>
  <w:style w:type="numbering" w:customStyle="1" w:styleId="WWNum1">
    <w:name w:val="WWNum1"/>
    <w:basedOn w:val="Bezlisty"/>
    <w:rsid w:val="0009689A"/>
    <w:pPr>
      <w:numPr>
        <w:numId w:val="61"/>
      </w:numPr>
    </w:pPr>
  </w:style>
  <w:style w:type="numbering" w:customStyle="1" w:styleId="WWNum2">
    <w:name w:val="WWNum2"/>
    <w:basedOn w:val="Bezlisty"/>
    <w:rsid w:val="0009689A"/>
    <w:pPr>
      <w:numPr>
        <w:numId w:val="62"/>
      </w:numPr>
    </w:pPr>
  </w:style>
  <w:style w:type="numbering" w:customStyle="1" w:styleId="WWNum3">
    <w:name w:val="WWNum3"/>
    <w:basedOn w:val="Bezlisty"/>
    <w:rsid w:val="0009689A"/>
    <w:pPr>
      <w:numPr>
        <w:numId w:val="63"/>
      </w:numPr>
    </w:pPr>
  </w:style>
  <w:style w:type="numbering" w:customStyle="1" w:styleId="WWNum4">
    <w:name w:val="WWNum4"/>
    <w:basedOn w:val="Bezlisty"/>
    <w:rsid w:val="0009689A"/>
    <w:pPr>
      <w:numPr>
        <w:numId w:val="64"/>
      </w:numPr>
    </w:pPr>
  </w:style>
  <w:style w:type="numbering" w:customStyle="1" w:styleId="WWNum5">
    <w:name w:val="WWNum5"/>
    <w:basedOn w:val="Bezlisty"/>
    <w:rsid w:val="0009689A"/>
    <w:pPr>
      <w:numPr>
        <w:numId w:val="65"/>
      </w:numPr>
    </w:pPr>
  </w:style>
  <w:style w:type="numbering" w:customStyle="1" w:styleId="WWNum6">
    <w:name w:val="WWNum6"/>
    <w:basedOn w:val="Bezlisty"/>
    <w:rsid w:val="0009689A"/>
    <w:pPr>
      <w:numPr>
        <w:numId w:val="66"/>
      </w:numPr>
    </w:pPr>
  </w:style>
  <w:style w:type="paragraph" w:customStyle="1" w:styleId="listaopisROSTWLP">
    <w:name w:val="lista opis ROSTWLP"/>
    <w:basedOn w:val="Normalny"/>
    <w:link w:val="listaopisROSTWLPZnak"/>
    <w:qFormat/>
    <w:rsid w:val="0009689A"/>
    <w:pPr>
      <w:widowControl/>
      <w:numPr>
        <w:numId w:val="59"/>
      </w:numPr>
      <w:suppressAutoHyphens/>
      <w:autoSpaceDE/>
      <w:autoSpaceDN/>
      <w:jc w:val="both"/>
    </w:pPr>
    <w:rPr>
      <w:rFonts w:eastAsia="Times New Roman" w:cs="Times New Roman"/>
      <w:bCs/>
      <w:color w:val="006600"/>
      <w:szCs w:val="20"/>
      <w:lang w:eastAsia="ar-SA" w:bidi="ar-SA"/>
    </w:rPr>
  </w:style>
  <w:style w:type="character" w:customStyle="1" w:styleId="listaopisROSTWLPZnak">
    <w:name w:val="lista opis ROSTWLP Znak"/>
    <w:basedOn w:val="Domylnaczcionkaakapitu"/>
    <w:link w:val="listaopisROSTWLP"/>
    <w:rsid w:val="0009689A"/>
    <w:rPr>
      <w:rFonts w:ascii="Cambria" w:eastAsia="Times New Roman" w:hAnsi="Cambria" w:cs="Times New Roman"/>
      <w:bCs/>
      <w:color w:val="006600"/>
      <w:szCs w:val="20"/>
      <w:lang w:val="pl-PL" w:eastAsia="ar-SA"/>
    </w:rPr>
  </w:style>
  <w:style w:type="paragraph" w:styleId="Listapunktowana">
    <w:name w:val="List Bullet"/>
    <w:basedOn w:val="Normalny"/>
    <w:uiPriority w:val="99"/>
    <w:unhideWhenUsed/>
    <w:rsid w:val="0009689A"/>
    <w:pPr>
      <w:widowControl/>
      <w:numPr>
        <w:numId w:val="67"/>
      </w:numPr>
      <w:suppressAutoHyphens/>
      <w:autoSpaceDE/>
      <w:autoSpaceDN/>
      <w:contextualSpacing/>
      <w:jc w:val="both"/>
    </w:pPr>
    <w:rPr>
      <w:rFonts w:eastAsia="Times New Roman" w:cs="Times New Roman"/>
      <w:color w:val="006600"/>
      <w:szCs w:val="20"/>
      <w:lang w:eastAsia="ar-SA" w:bidi="ar-SA"/>
    </w:rPr>
  </w:style>
  <w:style w:type="paragraph" w:customStyle="1" w:styleId="tabelaROSTWPL">
    <w:name w:val="tabela ROSTWPL"/>
    <w:basedOn w:val="Normalny"/>
    <w:next w:val="Normalny"/>
    <w:qFormat/>
    <w:rsid w:val="0009689A"/>
    <w:pPr>
      <w:widowControl/>
      <w:suppressAutoHyphens/>
      <w:autoSpaceDE/>
      <w:autoSpaceDN/>
      <w:jc w:val="both"/>
    </w:pPr>
    <w:rPr>
      <w:rFonts w:eastAsia="Calibri" w:cs="Times New Roman"/>
      <w:color w:val="006600"/>
      <w:szCs w:val="20"/>
      <w:lang w:eastAsia="zh-CN" w:bidi="hi-IN"/>
    </w:rPr>
  </w:style>
  <w:style w:type="paragraph" w:customStyle="1" w:styleId="NormalnyROSTWPL">
    <w:name w:val="Normalny ROSTWPL"/>
    <w:basedOn w:val="Normalny"/>
    <w:link w:val="NormalnyROSTWPLZnak"/>
    <w:rsid w:val="0009689A"/>
    <w:pPr>
      <w:widowControl/>
      <w:suppressAutoHyphens/>
      <w:autoSpaceDE/>
      <w:autoSpaceDN/>
      <w:ind w:left="720" w:hanging="360"/>
      <w:jc w:val="both"/>
    </w:pPr>
    <w:rPr>
      <w:rFonts w:eastAsia="Times New Roman" w:cs="Times New Roman"/>
      <w:bCs/>
      <w:color w:val="006600"/>
      <w:szCs w:val="20"/>
      <w:lang w:eastAsia="ar-SA" w:bidi="ar-SA"/>
    </w:rPr>
  </w:style>
  <w:style w:type="paragraph" w:customStyle="1" w:styleId="ROSTWPL">
    <w:name w:val="ROSTWPL"/>
    <w:basedOn w:val="Normalny"/>
    <w:link w:val="ROSTWPLZnak"/>
    <w:rsid w:val="0009689A"/>
    <w:pPr>
      <w:widowControl/>
      <w:suppressAutoHyphens/>
      <w:autoSpaceDE/>
      <w:autoSpaceDN/>
      <w:ind w:firstLine="709"/>
      <w:jc w:val="both"/>
    </w:pPr>
    <w:rPr>
      <w:rFonts w:eastAsia="Times New Roman" w:cs="Times New Roman"/>
      <w:color w:val="006600"/>
      <w:szCs w:val="20"/>
      <w:lang w:eastAsia="ar-SA" w:bidi="ar-SA"/>
    </w:rPr>
  </w:style>
  <w:style w:type="character" w:customStyle="1" w:styleId="NormalnyROSTWPLZnak">
    <w:name w:val="Normalny ROSTWPL Znak"/>
    <w:basedOn w:val="Domylnaczcionkaakapitu"/>
    <w:link w:val="NormalnyROSTWPL"/>
    <w:rsid w:val="0009689A"/>
    <w:rPr>
      <w:rFonts w:ascii="Cambria" w:eastAsia="Times New Roman" w:hAnsi="Cambria" w:cs="Times New Roman"/>
      <w:bCs/>
      <w:color w:val="006600"/>
      <w:szCs w:val="20"/>
      <w:lang w:val="pl-PL" w:eastAsia="ar-SA"/>
    </w:rPr>
  </w:style>
  <w:style w:type="character" w:customStyle="1" w:styleId="ROSTWPLZnak">
    <w:name w:val="ROSTWPL Znak"/>
    <w:basedOn w:val="Domylnaczcionkaakapitu"/>
    <w:link w:val="ROSTWPL"/>
    <w:rsid w:val="0009689A"/>
    <w:rPr>
      <w:rFonts w:ascii="Cambria" w:eastAsia="Times New Roman" w:hAnsi="Cambria" w:cs="Times New Roman"/>
      <w:color w:val="006600"/>
      <w:szCs w:val="20"/>
      <w:lang w:val="pl-PL" w:eastAsia="ar-SA"/>
    </w:rPr>
  </w:style>
  <w:style w:type="numbering" w:customStyle="1" w:styleId="Bezlisty13">
    <w:name w:val="Bez listy13"/>
    <w:next w:val="Bezlisty"/>
    <w:unhideWhenUsed/>
    <w:rsid w:val="0009689A"/>
    <w:pPr>
      <w:numPr>
        <w:numId w:val="23"/>
      </w:numPr>
    </w:pPr>
  </w:style>
  <w:style w:type="table" w:customStyle="1" w:styleId="Tabela-Siatka9">
    <w:name w:val="Tabela - Siatka9"/>
    <w:basedOn w:val="Standardowy"/>
    <w:next w:val="Tabela-Siatka"/>
    <w:uiPriority w:val="59"/>
    <w:rsid w:val="0009689A"/>
    <w:pPr>
      <w:widowControl/>
      <w:autoSpaceDE/>
      <w:autoSpaceDN/>
    </w:pPr>
    <w:rPr>
      <w:rFonts w:ascii="Times New Roman" w:eastAsia="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09689A"/>
    <w:pPr>
      <w:widowControl/>
      <w:autoSpaceDE/>
      <w:autoSpaceDN/>
    </w:pPr>
    <w:rPr>
      <w:rFonts w:ascii="Calibri" w:eastAsia="Batang"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09689A"/>
    <w:pPr>
      <w:widowControl/>
      <w:autoSpaceDE/>
      <w:autoSpaceDN/>
    </w:pPr>
    <w:rPr>
      <w:rFonts w:ascii="Calibri" w:eastAsia="Calibri"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2">
    <w:name w:val="Tabela - Siatka72"/>
    <w:basedOn w:val="Standardowy"/>
    <w:next w:val="Tabela-Siatka"/>
    <w:uiPriority w:val="39"/>
    <w:rsid w:val="0009689A"/>
    <w:pPr>
      <w:widowControl/>
      <w:autoSpaceDE/>
      <w:autoSpaceDN/>
    </w:pPr>
    <w:rPr>
      <w:rFonts w:ascii="Calibri" w:eastAsia="Calibri"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09689A"/>
    <w:pPr>
      <w:widowControl/>
      <w:autoSpaceDE/>
      <w:autoSpaceDN/>
    </w:pPr>
    <w:rPr>
      <w:rFonts w:ascii="Calibri" w:eastAsia="Times New Roman" w:hAnsi="Calibri" w:cs="Times New Roman"/>
      <w:lang w:val="pl-PL" w:eastAsia="pl-PL"/>
    </w:rPr>
    <w:tblPr>
      <w:tblCellMar>
        <w:top w:w="0" w:type="dxa"/>
        <w:left w:w="0" w:type="dxa"/>
        <w:bottom w:w="0" w:type="dxa"/>
        <w:right w:w="0" w:type="dxa"/>
      </w:tblCellMar>
    </w:tblPr>
  </w:style>
  <w:style w:type="numbering" w:customStyle="1" w:styleId="WWNum11">
    <w:name w:val="WWNum11"/>
    <w:basedOn w:val="Bezlisty"/>
    <w:rsid w:val="0009689A"/>
    <w:pPr>
      <w:numPr>
        <w:numId w:val="24"/>
      </w:numPr>
    </w:pPr>
  </w:style>
  <w:style w:type="numbering" w:customStyle="1" w:styleId="WWNum21">
    <w:name w:val="WWNum21"/>
    <w:basedOn w:val="Bezlisty"/>
    <w:rsid w:val="0009689A"/>
    <w:pPr>
      <w:numPr>
        <w:numId w:val="25"/>
      </w:numPr>
    </w:pPr>
  </w:style>
  <w:style w:type="numbering" w:customStyle="1" w:styleId="WWNum31">
    <w:name w:val="WWNum31"/>
    <w:basedOn w:val="Bezlisty"/>
    <w:rsid w:val="0009689A"/>
    <w:pPr>
      <w:numPr>
        <w:numId w:val="26"/>
      </w:numPr>
    </w:pPr>
  </w:style>
  <w:style w:type="numbering" w:customStyle="1" w:styleId="WWNum41">
    <w:name w:val="WWNum41"/>
    <w:basedOn w:val="Bezlisty"/>
    <w:rsid w:val="0009689A"/>
    <w:pPr>
      <w:numPr>
        <w:numId w:val="27"/>
      </w:numPr>
    </w:pPr>
  </w:style>
  <w:style w:type="numbering" w:customStyle="1" w:styleId="WWNum51">
    <w:name w:val="WWNum51"/>
    <w:basedOn w:val="Bezlisty"/>
    <w:rsid w:val="0009689A"/>
    <w:pPr>
      <w:numPr>
        <w:numId w:val="28"/>
      </w:numPr>
    </w:pPr>
  </w:style>
  <w:style w:type="numbering" w:customStyle="1" w:styleId="WWNum61">
    <w:name w:val="WWNum61"/>
    <w:basedOn w:val="Bezlisty"/>
    <w:rsid w:val="0009689A"/>
    <w:pPr>
      <w:numPr>
        <w:numId w:val="29"/>
      </w:numPr>
    </w:pPr>
  </w:style>
  <w:style w:type="paragraph" w:customStyle="1" w:styleId="ROSTWPLok">
    <w:name w:val="ROSTWPL_ok"/>
    <w:basedOn w:val="Normalny"/>
    <w:link w:val="ROSTWPLokZnak"/>
    <w:qFormat/>
    <w:rsid w:val="0009689A"/>
    <w:pPr>
      <w:widowControl/>
      <w:suppressAutoHyphens/>
      <w:autoSpaceDE/>
      <w:autoSpaceDN/>
      <w:ind w:left="57" w:firstLine="709"/>
      <w:jc w:val="both"/>
    </w:pPr>
    <w:rPr>
      <w:rFonts w:eastAsia="Times New Roman" w:cs="Times New Roman"/>
      <w:color w:val="006600"/>
      <w:szCs w:val="20"/>
      <w:lang w:eastAsia="ar-SA" w:bidi="ar-SA"/>
    </w:rPr>
  </w:style>
  <w:style w:type="paragraph" w:customStyle="1" w:styleId="N4ROSTWPL">
    <w:name w:val="N4 ROSTWPL"/>
    <w:basedOn w:val="ROSTWPLok"/>
    <w:link w:val="N4ROSTWPLZnak"/>
    <w:qFormat/>
    <w:rsid w:val="0009689A"/>
    <w:pPr>
      <w:ind w:left="0" w:firstLine="0"/>
    </w:pPr>
    <w:rPr>
      <w:b/>
      <w:lang w:eastAsia="pl-PL"/>
    </w:rPr>
  </w:style>
  <w:style w:type="character" w:customStyle="1" w:styleId="ROSTWPLokZnak">
    <w:name w:val="ROSTWPL_ok Znak"/>
    <w:basedOn w:val="Domylnaczcionkaakapitu"/>
    <w:link w:val="ROSTWPLok"/>
    <w:rsid w:val="0009689A"/>
    <w:rPr>
      <w:rFonts w:ascii="Cambria" w:eastAsia="Times New Roman" w:hAnsi="Cambria" w:cs="Times New Roman"/>
      <w:color w:val="006600"/>
      <w:szCs w:val="20"/>
      <w:lang w:val="pl-PL" w:eastAsia="ar-SA"/>
    </w:rPr>
  </w:style>
  <w:style w:type="character" w:customStyle="1" w:styleId="N4ROSTWPLZnak">
    <w:name w:val="N4 ROSTWPL Znak"/>
    <w:basedOn w:val="ROSTWPLokZnak"/>
    <w:link w:val="N4ROSTWPL"/>
    <w:rsid w:val="0009689A"/>
    <w:rPr>
      <w:rFonts w:ascii="Cambria" w:eastAsia="Times New Roman" w:hAnsi="Cambria" w:cs="Times New Roman"/>
      <w:b/>
      <w:color w:val="00660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39918</Words>
  <Characters>239511</Characters>
  <Application>Microsoft Office Word</Application>
  <DocSecurity>0</DocSecurity>
  <Lines>1995</Lines>
  <Paragraphs>557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Tomasz Jankowski</cp:lastModifiedBy>
  <cp:revision>5</cp:revision>
  <dcterms:created xsi:type="dcterms:W3CDTF">2022-10-25T06:36:00Z</dcterms:created>
  <dcterms:modified xsi:type="dcterms:W3CDTF">2023-04-25T07:18:00Z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2022-07-20T00:00:00Z</vt:filetime>
  </property>
  <property fmtid="{D5CDD505-2E9C-101B-9397-08002B2CF9AE}" pid="3" name="Creator">
    <vt:lpwstr>Microsoft® Word 2016</vt:lpwstr>
  </property>
  <property fmtid="{D5CDD505-2E9C-101B-9397-08002B2CF9AE}" pid="4" name="LastSaved">
    <vt:filetime>2022-09-27T00:00:00Z</vt:filetime>
  </property>
</Properties>
</file>